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E5565" w:rsidRDefault="00376BDE">
      <w:pPr>
        <w:pStyle w:val="Spistreci1"/>
        <w:tabs>
          <w:tab w:val="right" w:leader="dot" w:pos="13994"/>
        </w:tabs>
        <w:rPr>
          <w:rFonts w:eastAsiaTheme="minorEastAsia"/>
          <w:b w:val="0"/>
          <w:bCs w:val="0"/>
          <w:caps w:val="0"/>
          <w:noProof/>
          <w:sz w:val="22"/>
          <w:szCs w:val="22"/>
          <w:lang w:eastAsia="pl-PL"/>
        </w:rPr>
      </w:pPr>
      <w:r>
        <w:rPr>
          <w:rFonts w:ascii="Myriad Pro" w:hAnsi="Myriad Pro"/>
          <w:b w:val="0"/>
        </w:rPr>
        <w:fldChar w:fldCharType="begin"/>
      </w:r>
      <w:r w:rsidR="00853EBA">
        <w:rPr>
          <w:rFonts w:ascii="Myriad Pro" w:hAnsi="Myriad Pro"/>
          <w:b w:val="0"/>
        </w:rPr>
        <w:instrText xml:space="preserve"> TOC \h \z \t "Tytuł;1;Podtytuł;2" </w:instrText>
      </w:r>
      <w:r>
        <w:rPr>
          <w:rFonts w:ascii="Myriad Pro" w:hAnsi="Myriad Pro"/>
          <w:b w:val="0"/>
        </w:rPr>
        <w:fldChar w:fldCharType="separate"/>
      </w:r>
      <w:hyperlink w:anchor="_Toc64633773" w:history="1">
        <w:r w:rsidR="005E5565" w:rsidRPr="00BD099A">
          <w:rPr>
            <w:rStyle w:val="Hipercze"/>
            <w:noProof/>
          </w:rPr>
          <w:t>VI RYNEK PRACY</w:t>
        </w:r>
        <w:r w:rsidR="005E5565">
          <w:rPr>
            <w:noProof/>
            <w:webHidden/>
          </w:rPr>
          <w:tab/>
        </w:r>
        <w:r w:rsidR="005E5565">
          <w:rPr>
            <w:noProof/>
            <w:webHidden/>
          </w:rPr>
          <w:fldChar w:fldCharType="begin"/>
        </w:r>
        <w:r w:rsidR="005E5565">
          <w:rPr>
            <w:noProof/>
            <w:webHidden/>
          </w:rPr>
          <w:instrText xml:space="preserve"> PAGEREF _Toc64633773 \h </w:instrText>
        </w:r>
        <w:r w:rsidR="005E5565">
          <w:rPr>
            <w:noProof/>
            <w:webHidden/>
          </w:rPr>
        </w:r>
        <w:r w:rsidR="005E5565">
          <w:rPr>
            <w:noProof/>
            <w:webHidden/>
          </w:rPr>
          <w:fldChar w:fldCharType="separate"/>
        </w:r>
        <w:r w:rsidR="005E5565">
          <w:rPr>
            <w:noProof/>
            <w:webHidden/>
          </w:rPr>
          <w:t>3</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74" w:history="1">
        <w:r w:rsidR="005E5565" w:rsidRPr="00BD099A">
          <w:rPr>
            <w:rStyle w:val="Hipercze"/>
            <w:noProof/>
          </w:rPr>
          <w:t>6.1 Usługi rozwojowe skierowane do przedsiębiorców i pracowników przedsiębiorstw na podstawie systemu popytowego</w:t>
        </w:r>
        <w:r w:rsidR="005E5565">
          <w:rPr>
            <w:noProof/>
            <w:webHidden/>
          </w:rPr>
          <w:tab/>
        </w:r>
        <w:r w:rsidR="005E5565">
          <w:rPr>
            <w:noProof/>
            <w:webHidden/>
          </w:rPr>
          <w:fldChar w:fldCharType="begin"/>
        </w:r>
        <w:r w:rsidR="005E5565">
          <w:rPr>
            <w:noProof/>
            <w:webHidden/>
          </w:rPr>
          <w:instrText xml:space="preserve"> PAGEREF _Toc64633774 \h </w:instrText>
        </w:r>
        <w:r w:rsidR="005E5565">
          <w:rPr>
            <w:noProof/>
            <w:webHidden/>
          </w:rPr>
        </w:r>
        <w:r w:rsidR="005E5565">
          <w:rPr>
            <w:noProof/>
            <w:webHidden/>
          </w:rPr>
          <w:fldChar w:fldCharType="separate"/>
        </w:r>
        <w:r w:rsidR="005E5565">
          <w:rPr>
            <w:noProof/>
            <w:webHidden/>
          </w:rPr>
          <w:t>4</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75" w:history="1">
        <w:r w:rsidR="005E5565" w:rsidRPr="00BD099A">
          <w:rPr>
            <w:rStyle w:val="Hipercze"/>
            <w:noProof/>
          </w:rPr>
          <w:t>6.2 Wsparcie adresowane do przedsiębiorstw odczuwających negatywne skutki zmian gospodarczych oraz ich pracowników, mające na celu wspomaganie procesów adaptacyjnych</w:t>
        </w:r>
        <w:r w:rsidR="005E5565">
          <w:rPr>
            <w:noProof/>
            <w:webHidden/>
          </w:rPr>
          <w:tab/>
        </w:r>
        <w:r w:rsidR="005E5565">
          <w:rPr>
            <w:noProof/>
            <w:webHidden/>
          </w:rPr>
          <w:fldChar w:fldCharType="begin"/>
        </w:r>
        <w:r w:rsidR="005E5565">
          <w:rPr>
            <w:noProof/>
            <w:webHidden/>
          </w:rPr>
          <w:instrText xml:space="preserve"> PAGEREF _Toc64633775 \h </w:instrText>
        </w:r>
        <w:r w:rsidR="005E5565">
          <w:rPr>
            <w:noProof/>
            <w:webHidden/>
          </w:rPr>
        </w:r>
        <w:r w:rsidR="005E5565">
          <w:rPr>
            <w:noProof/>
            <w:webHidden/>
          </w:rPr>
          <w:fldChar w:fldCharType="separate"/>
        </w:r>
        <w:r w:rsidR="005E5565">
          <w:rPr>
            <w:noProof/>
            <w:webHidden/>
          </w:rPr>
          <w:t>16</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76" w:history="1">
        <w:r w:rsidR="005E5565" w:rsidRPr="00BD099A">
          <w:rPr>
            <w:rStyle w:val="Hipercze"/>
            <w:noProof/>
          </w:rPr>
          <w:t>6.3 Wsparcie dla osób zwolnionych, przewidzianych do zwolnienia lub zagrożonych zwolnieniem z pracy z przyczyn dotyczących zakładu pracy, realizowane w formie tworzenia i wdrażania programów typu outplacement</w:t>
        </w:r>
        <w:r w:rsidR="005E5565">
          <w:rPr>
            <w:noProof/>
            <w:webHidden/>
          </w:rPr>
          <w:tab/>
        </w:r>
        <w:r w:rsidR="005E5565">
          <w:rPr>
            <w:noProof/>
            <w:webHidden/>
          </w:rPr>
          <w:fldChar w:fldCharType="begin"/>
        </w:r>
        <w:r w:rsidR="005E5565">
          <w:rPr>
            <w:noProof/>
            <w:webHidden/>
          </w:rPr>
          <w:instrText xml:space="preserve"> PAGEREF _Toc64633776 \h </w:instrText>
        </w:r>
        <w:r w:rsidR="005E5565">
          <w:rPr>
            <w:noProof/>
            <w:webHidden/>
          </w:rPr>
        </w:r>
        <w:r w:rsidR="005E5565">
          <w:rPr>
            <w:noProof/>
            <w:webHidden/>
          </w:rPr>
          <w:fldChar w:fldCharType="separate"/>
        </w:r>
        <w:r w:rsidR="005E5565">
          <w:rPr>
            <w:noProof/>
            <w:webHidden/>
          </w:rPr>
          <w:t>23</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77" w:history="1">
        <w:r w:rsidR="005E5565" w:rsidRPr="00BD099A">
          <w:rPr>
            <w:rStyle w:val="Hipercze"/>
            <w:noProof/>
          </w:rPr>
          <w:t xml:space="preserve">6.4 </w:t>
        </w:r>
        <w:r w:rsidR="005E5565" w:rsidRPr="00BD099A">
          <w:rPr>
            <w:rStyle w:val="Hipercze"/>
            <w:rFonts w:eastAsia="Times New Roman"/>
            <w:noProof/>
          </w:rPr>
          <w:t>Wsparcie przedsiębiorczości, samozatrudnienia oraz tworzenia nowych miejsc pracy, poprzez środki finansowe na rozpoczęcie działalności gospodarczej oraz wsparcie szkoleniowe</w:t>
        </w:r>
        <w:r w:rsidR="005E5565">
          <w:rPr>
            <w:noProof/>
            <w:webHidden/>
          </w:rPr>
          <w:tab/>
        </w:r>
        <w:r w:rsidR="005E5565">
          <w:rPr>
            <w:noProof/>
            <w:webHidden/>
          </w:rPr>
          <w:fldChar w:fldCharType="begin"/>
        </w:r>
        <w:r w:rsidR="005E5565">
          <w:rPr>
            <w:noProof/>
            <w:webHidden/>
          </w:rPr>
          <w:instrText xml:space="preserve"> PAGEREF _Toc64633777 \h </w:instrText>
        </w:r>
        <w:r w:rsidR="005E5565">
          <w:rPr>
            <w:noProof/>
            <w:webHidden/>
          </w:rPr>
        </w:r>
        <w:r w:rsidR="005E5565">
          <w:rPr>
            <w:noProof/>
            <w:webHidden/>
          </w:rPr>
          <w:fldChar w:fldCharType="separate"/>
        </w:r>
        <w:r w:rsidR="005E5565">
          <w:rPr>
            <w:noProof/>
            <w:webHidden/>
          </w:rPr>
          <w:t>30</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78" w:history="1">
        <w:r w:rsidR="005E5565" w:rsidRPr="00BD099A">
          <w:rPr>
            <w:rStyle w:val="Hipercze"/>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5E5565" w:rsidRPr="00BD099A">
          <w:rPr>
            <w:rStyle w:val="Hipercze"/>
            <w:rFonts w:eastAsia="MyriadPro-Regular" w:cs="Arial"/>
            <w:noProof/>
          </w:rPr>
          <w:t>.</w:t>
        </w:r>
        <w:r w:rsidR="005E5565">
          <w:rPr>
            <w:noProof/>
            <w:webHidden/>
          </w:rPr>
          <w:tab/>
        </w:r>
        <w:r w:rsidR="005E5565">
          <w:rPr>
            <w:noProof/>
            <w:webHidden/>
          </w:rPr>
          <w:fldChar w:fldCharType="begin"/>
        </w:r>
        <w:r w:rsidR="005E5565">
          <w:rPr>
            <w:noProof/>
            <w:webHidden/>
          </w:rPr>
          <w:instrText xml:space="preserve"> PAGEREF _Toc64633778 \h </w:instrText>
        </w:r>
        <w:r w:rsidR="005E5565">
          <w:rPr>
            <w:noProof/>
            <w:webHidden/>
          </w:rPr>
        </w:r>
        <w:r w:rsidR="005E5565">
          <w:rPr>
            <w:noProof/>
            <w:webHidden/>
          </w:rPr>
          <w:fldChar w:fldCharType="separate"/>
        </w:r>
        <w:r w:rsidR="005E5565">
          <w:rPr>
            <w:noProof/>
            <w:webHidden/>
          </w:rPr>
          <w:t>47</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79" w:history="1">
        <w:r w:rsidR="005E5565" w:rsidRPr="00BD099A">
          <w:rPr>
            <w:rStyle w:val="Hipercze"/>
            <w:noProof/>
          </w:rPr>
          <w:t xml:space="preserve">6.6 </w:t>
        </w:r>
        <w:r w:rsidR="005E5565" w:rsidRPr="00BD099A">
          <w:rPr>
            <w:rStyle w:val="Hipercze"/>
            <w:rFonts w:eastAsia="MyriadPro-Regular"/>
            <w:noProof/>
          </w:rPr>
          <w:t>Programy zapewnienia i zwiększenia dostępu do opieki nad dziećmi w wieku do lat 3</w:t>
        </w:r>
        <w:r w:rsidR="005E5565">
          <w:rPr>
            <w:noProof/>
            <w:webHidden/>
          </w:rPr>
          <w:tab/>
        </w:r>
        <w:r w:rsidR="005E5565">
          <w:rPr>
            <w:noProof/>
            <w:webHidden/>
          </w:rPr>
          <w:fldChar w:fldCharType="begin"/>
        </w:r>
        <w:r w:rsidR="005E5565">
          <w:rPr>
            <w:noProof/>
            <w:webHidden/>
          </w:rPr>
          <w:instrText xml:space="preserve"> PAGEREF _Toc64633779 \h </w:instrText>
        </w:r>
        <w:r w:rsidR="005E5565">
          <w:rPr>
            <w:noProof/>
            <w:webHidden/>
          </w:rPr>
        </w:r>
        <w:r w:rsidR="005E5565">
          <w:rPr>
            <w:noProof/>
            <w:webHidden/>
          </w:rPr>
          <w:fldChar w:fldCharType="separate"/>
        </w:r>
        <w:r w:rsidR="005E5565">
          <w:rPr>
            <w:noProof/>
            <w:webHidden/>
          </w:rPr>
          <w:t>72</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0" w:history="1">
        <w:r w:rsidR="005E5565" w:rsidRPr="00BD099A">
          <w:rPr>
            <w:rStyle w:val="Hipercze"/>
            <w:noProof/>
          </w:rPr>
          <w:t>6.7 Programy zapewnienia i zwiększenia dostępu do opieki nad dziećmi w wieku do lat 3 w ramach Kontraktów Samorządowych</w:t>
        </w:r>
        <w:r w:rsidR="005E5565">
          <w:rPr>
            <w:noProof/>
            <w:webHidden/>
          </w:rPr>
          <w:tab/>
        </w:r>
        <w:r w:rsidR="005E5565">
          <w:rPr>
            <w:noProof/>
            <w:webHidden/>
          </w:rPr>
          <w:fldChar w:fldCharType="begin"/>
        </w:r>
        <w:r w:rsidR="005E5565">
          <w:rPr>
            <w:noProof/>
            <w:webHidden/>
          </w:rPr>
          <w:instrText xml:space="preserve"> PAGEREF _Toc64633780 \h </w:instrText>
        </w:r>
        <w:r w:rsidR="005E5565">
          <w:rPr>
            <w:noProof/>
            <w:webHidden/>
          </w:rPr>
        </w:r>
        <w:r w:rsidR="005E5565">
          <w:rPr>
            <w:noProof/>
            <w:webHidden/>
          </w:rPr>
          <w:fldChar w:fldCharType="separate"/>
        </w:r>
        <w:r w:rsidR="005E5565">
          <w:rPr>
            <w:noProof/>
            <w:webHidden/>
          </w:rPr>
          <w:t>89</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1" w:history="1">
        <w:r w:rsidR="005E5565" w:rsidRPr="00BD099A">
          <w:rPr>
            <w:rStyle w:val="Hipercze"/>
            <w:noProof/>
          </w:rPr>
          <w:t xml:space="preserve">6.8 </w:t>
        </w:r>
        <w:r w:rsidR="005E5565" w:rsidRPr="00BD099A">
          <w:rPr>
            <w:rStyle w:val="Hipercze"/>
            <w:rFonts w:eastAsia="MyriadPro-Regular"/>
            <w:noProof/>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5E5565">
          <w:rPr>
            <w:noProof/>
            <w:webHidden/>
          </w:rPr>
          <w:tab/>
        </w:r>
        <w:r w:rsidR="005E5565">
          <w:rPr>
            <w:noProof/>
            <w:webHidden/>
          </w:rPr>
          <w:fldChar w:fldCharType="begin"/>
        </w:r>
        <w:r w:rsidR="005E5565">
          <w:rPr>
            <w:noProof/>
            <w:webHidden/>
          </w:rPr>
          <w:instrText xml:space="preserve"> PAGEREF _Toc64633781 \h </w:instrText>
        </w:r>
        <w:r w:rsidR="005E5565">
          <w:rPr>
            <w:noProof/>
            <w:webHidden/>
          </w:rPr>
        </w:r>
        <w:r w:rsidR="005E5565">
          <w:rPr>
            <w:noProof/>
            <w:webHidden/>
          </w:rPr>
          <w:fldChar w:fldCharType="separate"/>
        </w:r>
        <w:r w:rsidR="005E5565">
          <w:rPr>
            <w:noProof/>
            <w:webHidden/>
          </w:rPr>
          <w:t>97</w:t>
        </w:r>
        <w:r w:rsidR="005E5565">
          <w:rPr>
            <w:noProof/>
            <w:webHidden/>
          </w:rPr>
          <w:fldChar w:fldCharType="end"/>
        </w:r>
      </w:hyperlink>
    </w:p>
    <w:p w:rsidR="005E5565" w:rsidRDefault="00EF05C7">
      <w:pPr>
        <w:pStyle w:val="Spistreci1"/>
        <w:tabs>
          <w:tab w:val="right" w:leader="dot" w:pos="13994"/>
        </w:tabs>
        <w:rPr>
          <w:rFonts w:eastAsiaTheme="minorEastAsia"/>
          <w:b w:val="0"/>
          <w:bCs w:val="0"/>
          <w:caps w:val="0"/>
          <w:noProof/>
          <w:sz w:val="22"/>
          <w:szCs w:val="22"/>
          <w:lang w:eastAsia="pl-PL"/>
        </w:rPr>
      </w:pPr>
      <w:hyperlink w:anchor="_Toc64633782" w:history="1">
        <w:r w:rsidR="005E5565" w:rsidRPr="00BD099A">
          <w:rPr>
            <w:rStyle w:val="Hipercze"/>
            <w:noProof/>
          </w:rPr>
          <w:t>VII WŁĄCZENIE SPOŁECZNE</w:t>
        </w:r>
        <w:r w:rsidR="005E5565">
          <w:rPr>
            <w:noProof/>
            <w:webHidden/>
          </w:rPr>
          <w:tab/>
        </w:r>
        <w:r w:rsidR="005E5565">
          <w:rPr>
            <w:noProof/>
            <w:webHidden/>
          </w:rPr>
          <w:fldChar w:fldCharType="begin"/>
        </w:r>
        <w:r w:rsidR="005E5565">
          <w:rPr>
            <w:noProof/>
            <w:webHidden/>
          </w:rPr>
          <w:instrText xml:space="preserve"> PAGEREF _Toc64633782 \h </w:instrText>
        </w:r>
        <w:r w:rsidR="005E5565">
          <w:rPr>
            <w:noProof/>
            <w:webHidden/>
          </w:rPr>
        </w:r>
        <w:r w:rsidR="005E5565">
          <w:rPr>
            <w:noProof/>
            <w:webHidden/>
          </w:rPr>
          <w:fldChar w:fldCharType="separate"/>
        </w:r>
        <w:r w:rsidR="005E5565">
          <w:rPr>
            <w:noProof/>
            <w:webHidden/>
          </w:rPr>
          <w:t>122</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3" w:history="1">
        <w:r w:rsidR="005E5565" w:rsidRPr="00BD099A">
          <w:rPr>
            <w:rStyle w:val="Hipercze"/>
            <w:noProof/>
          </w:rPr>
          <w:t>7.1 Programy na rzecz integracji osób i rodzin zagrożonych ubóstwem i/lub wykluczeniem społecznym ukierunkowane na aktywizację społeczno-zawodową wykorzystującą instrumenty aktywizacji edukacyjnej, społecznej, zawodowej</w:t>
        </w:r>
        <w:r w:rsidR="005E5565">
          <w:rPr>
            <w:noProof/>
            <w:webHidden/>
          </w:rPr>
          <w:tab/>
        </w:r>
        <w:r w:rsidR="005E5565">
          <w:rPr>
            <w:noProof/>
            <w:webHidden/>
          </w:rPr>
          <w:fldChar w:fldCharType="begin"/>
        </w:r>
        <w:r w:rsidR="005E5565">
          <w:rPr>
            <w:noProof/>
            <w:webHidden/>
          </w:rPr>
          <w:instrText xml:space="preserve"> PAGEREF _Toc64633783 \h </w:instrText>
        </w:r>
        <w:r w:rsidR="005E5565">
          <w:rPr>
            <w:noProof/>
            <w:webHidden/>
          </w:rPr>
        </w:r>
        <w:r w:rsidR="005E5565">
          <w:rPr>
            <w:noProof/>
            <w:webHidden/>
          </w:rPr>
          <w:fldChar w:fldCharType="separate"/>
        </w:r>
        <w:r w:rsidR="005E5565">
          <w:rPr>
            <w:noProof/>
            <w:webHidden/>
          </w:rPr>
          <w:t>122</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4" w:history="1">
        <w:r w:rsidR="005E5565" w:rsidRPr="00BD099A">
          <w:rPr>
            <w:rStyle w:val="Hipercze"/>
            <w:noProof/>
          </w:rPr>
          <w:t>7.2 Wsparcie dla tworzenia podmiotów integracji społecznej oraz podmiotów działających na rzecz aktywizacji społeczno-zawodowej</w:t>
        </w:r>
        <w:r w:rsidR="005E5565">
          <w:rPr>
            <w:noProof/>
            <w:webHidden/>
          </w:rPr>
          <w:tab/>
        </w:r>
        <w:r w:rsidR="005E5565">
          <w:rPr>
            <w:noProof/>
            <w:webHidden/>
          </w:rPr>
          <w:fldChar w:fldCharType="begin"/>
        </w:r>
        <w:r w:rsidR="005E5565">
          <w:rPr>
            <w:noProof/>
            <w:webHidden/>
          </w:rPr>
          <w:instrText xml:space="preserve"> PAGEREF _Toc64633784 \h </w:instrText>
        </w:r>
        <w:r w:rsidR="005E5565">
          <w:rPr>
            <w:noProof/>
            <w:webHidden/>
          </w:rPr>
        </w:r>
        <w:r w:rsidR="005E5565">
          <w:rPr>
            <w:noProof/>
            <w:webHidden/>
          </w:rPr>
          <w:fldChar w:fldCharType="separate"/>
        </w:r>
        <w:r w:rsidR="005E5565">
          <w:rPr>
            <w:noProof/>
            <w:webHidden/>
          </w:rPr>
          <w:t>157</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5" w:history="1">
        <w:r w:rsidR="005E5565" w:rsidRPr="00BD099A">
          <w:rPr>
            <w:rStyle w:val="Hipercze"/>
            <w:noProof/>
          </w:rPr>
          <w:t>7.3 Wsparcie dla utworzenia i/lub funkcjonowania (w tym wzmocnienia potencjału) instytucji wspierających ekonomię społeczną zgodnie z Krajowym Programem Rozwoju Ekonomii Społecznej</w:t>
        </w:r>
        <w:r w:rsidR="005E5565">
          <w:rPr>
            <w:noProof/>
            <w:webHidden/>
          </w:rPr>
          <w:tab/>
        </w:r>
        <w:r w:rsidR="005E5565">
          <w:rPr>
            <w:noProof/>
            <w:webHidden/>
          </w:rPr>
          <w:fldChar w:fldCharType="begin"/>
        </w:r>
        <w:r w:rsidR="005E5565">
          <w:rPr>
            <w:noProof/>
            <w:webHidden/>
          </w:rPr>
          <w:instrText xml:space="preserve"> PAGEREF _Toc64633785 \h </w:instrText>
        </w:r>
        <w:r w:rsidR="005E5565">
          <w:rPr>
            <w:noProof/>
            <w:webHidden/>
          </w:rPr>
        </w:r>
        <w:r w:rsidR="005E5565">
          <w:rPr>
            <w:noProof/>
            <w:webHidden/>
          </w:rPr>
          <w:fldChar w:fldCharType="separate"/>
        </w:r>
        <w:r w:rsidR="005E5565">
          <w:rPr>
            <w:noProof/>
            <w:webHidden/>
          </w:rPr>
          <w:t>166</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6" w:history="1">
        <w:r w:rsidR="005E5565" w:rsidRPr="00BD099A">
          <w:rPr>
            <w:rStyle w:val="Hipercze"/>
            <w:noProof/>
          </w:rPr>
          <w:t>7.5 Koordynacja rozwoju sektora ekonomii społecznej oraz wsparcie rozwoju sieci kooperacji i partnerstw ekonomii społecznej w województwie</w:t>
        </w:r>
        <w:r w:rsidR="005E5565">
          <w:rPr>
            <w:noProof/>
            <w:webHidden/>
          </w:rPr>
          <w:tab/>
        </w:r>
        <w:r w:rsidR="005E5565">
          <w:rPr>
            <w:noProof/>
            <w:webHidden/>
          </w:rPr>
          <w:fldChar w:fldCharType="begin"/>
        </w:r>
        <w:r w:rsidR="005E5565">
          <w:rPr>
            <w:noProof/>
            <w:webHidden/>
          </w:rPr>
          <w:instrText xml:space="preserve"> PAGEREF _Toc64633786 \h </w:instrText>
        </w:r>
        <w:r w:rsidR="005E5565">
          <w:rPr>
            <w:noProof/>
            <w:webHidden/>
          </w:rPr>
        </w:r>
        <w:r w:rsidR="005E5565">
          <w:rPr>
            <w:noProof/>
            <w:webHidden/>
          </w:rPr>
          <w:fldChar w:fldCharType="separate"/>
        </w:r>
        <w:r w:rsidR="005E5565">
          <w:rPr>
            <w:noProof/>
            <w:webHidden/>
          </w:rPr>
          <w:t>182</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7" w:history="1">
        <w:r w:rsidR="005E5565" w:rsidRPr="00BD099A">
          <w:rPr>
            <w:rStyle w:val="Hipercze"/>
            <w:noProof/>
          </w:rPr>
          <w:t>7.6 Wsparcie rozwoju usług społecznych świadczonych w interesie ogólnym</w:t>
        </w:r>
        <w:r w:rsidR="005E5565">
          <w:rPr>
            <w:noProof/>
            <w:webHidden/>
          </w:rPr>
          <w:tab/>
        </w:r>
        <w:r w:rsidR="005E5565">
          <w:rPr>
            <w:noProof/>
            <w:webHidden/>
          </w:rPr>
          <w:fldChar w:fldCharType="begin"/>
        </w:r>
        <w:r w:rsidR="005E5565">
          <w:rPr>
            <w:noProof/>
            <w:webHidden/>
          </w:rPr>
          <w:instrText xml:space="preserve"> PAGEREF _Toc64633787 \h </w:instrText>
        </w:r>
        <w:r w:rsidR="005E5565">
          <w:rPr>
            <w:noProof/>
            <w:webHidden/>
          </w:rPr>
        </w:r>
        <w:r w:rsidR="005E5565">
          <w:rPr>
            <w:noProof/>
            <w:webHidden/>
          </w:rPr>
          <w:fldChar w:fldCharType="separate"/>
        </w:r>
        <w:r w:rsidR="005E5565">
          <w:rPr>
            <w:noProof/>
            <w:webHidden/>
          </w:rPr>
          <w:t>190</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88" w:history="1">
        <w:r w:rsidR="005E5565" w:rsidRPr="00BD099A">
          <w:rPr>
            <w:rStyle w:val="Hipercze"/>
            <w:noProof/>
          </w:rPr>
          <w:t xml:space="preserve">7.7 Wdrożenie programów wczesnego wykrywania wad rozwojowych i rehabilitacji dzieci z niepełnosprawnościami oraz zagrożonych niepełnosprawnością </w:t>
        </w:r>
        <w:r w:rsidR="005E5565" w:rsidRPr="00BD099A">
          <w:rPr>
            <w:rStyle w:val="Hipercze"/>
            <w:rFonts w:cs="Arial"/>
            <w:bCs/>
            <w:noProof/>
          </w:rPr>
          <w:t>oraz przedsięwzięć związanych z walką i zapobieganiem  COVID-19</w:t>
        </w:r>
        <w:r w:rsidR="005E5565">
          <w:rPr>
            <w:noProof/>
            <w:webHidden/>
          </w:rPr>
          <w:tab/>
        </w:r>
        <w:r w:rsidR="005E5565">
          <w:rPr>
            <w:noProof/>
            <w:webHidden/>
          </w:rPr>
          <w:fldChar w:fldCharType="begin"/>
        </w:r>
        <w:r w:rsidR="005E5565">
          <w:rPr>
            <w:noProof/>
            <w:webHidden/>
          </w:rPr>
          <w:instrText xml:space="preserve"> PAGEREF _Toc64633788 \h </w:instrText>
        </w:r>
        <w:r w:rsidR="005E5565">
          <w:rPr>
            <w:noProof/>
            <w:webHidden/>
          </w:rPr>
        </w:r>
        <w:r w:rsidR="005E5565">
          <w:rPr>
            <w:noProof/>
            <w:webHidden/>
          </w:rPr>
          <w:fldChar w:fldCharType="separate"/>
        </w:r>
        <w:r w:rsidR="005E5565">
          <w:rPr>
            <w:noProof/>
            <w:webHidden/>
          </w:rPr>
          <w:t>225</w:t>
        </w:r>
        <w:r w:rsidR="005E5565">
          <w:rPr>
            <w:noProof/>
            <w:webHidden/>
          </w:rPr>
          <w:fldChar w:fldCharType="end"/>
        </w:r>
      </w:hyperlink>
    </w:p>
    <w:p w:rsidR="005E5565" w:rsidRDefault="00EF05C7">
      <w:pPr>
        <w:pStyle w:val="Spistreci1"/>
        <w:tabs>
          <w:tab w:val="right" w:leader="dot" w:pos="13994"/>
        </w:tabs>
        <w:rPr>
          <w:rFonts w:eastAsiaTheme="minorEastAsia"/>
          <w:b w:val="0"/>
          <w:bCs w:val="0"/>
          <w:caps w:val="0"/>
          <w:noProof/>
          <w:sz w:val="22"/>
          <w:szCs w:val="22"/>
          <w:lang w:eastAsia="pl-PL"/>
        </w:rPr>
      </w:pPr>
      <w:hyperlink w:anchor="_Toc64633789" w:history="1">
        <w:r w:rsidR="005E5565" w:rsidRPr="00BD099A">
          <w:rPr>
            <w:rStyle w:val="Hipercze"/>
            <w:noProof/>
          </w:rPr>
          <w:t>VIII EDUKACJA</w:t>
        </w:r>
        <w:r w:rsidR="005E5565">
          <w:rPr>
            <w:noProof/>
            <w:webHidden/>
          </w:rPr>
          <w:tab/>
        </w:r>
        <w:r w:rsidR="005E5565">
          <w:rPr>
            <w:noProof/>
            <w:webHidden/>
          </w:rPr>
          <w:fldChar w:fldCharType="begin"/>
        </w:r>
        <w:r w:rsidR="005E5565">
          <w:rPr>
            <w:noProof/>
            <w:webHidden/>
          </w:rPr>
          <w:instrText xml:space="preserve"> PAGEREF _Toc64633789 \h </w:instrText>
        </w:r>
        <w:r w:rsidR="005E5565">
          <w:rPr>
            <w:noProof/>
            <w:webHidden/>
          </w:rPr>
        </w:r>
        <w:r w:rsidR="005E5565">
          <w:rPr>
            <w:noProof/>
            <w:webHidden/>
          </w:rPr>
          <w:fldChar w:fldCharType="separate"/>
        </w:r>
        <w:r w:rsidR="005E5565">
          <w:rPr>
            <w:noProof/>
            <w:webHidden/>
          </w:rPr>
          <w:t>266</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0" w:history="1">
        <w:r w:rsidR="005E5565" w:rsidRPr="00BD099A">
          <w:rPr>
            <w:rStyle w:val="Hipercze"/>
            <w:noProof/>
          </w:rPr>
          <w:t>8.1 Upowszechnienie edukacji przedszkolnej</w:t>
        </w:r>
        <w:r w:rsidR="005E5565">
          <w:rPr>
            <w:noProof/>
            <w:webHidden/>
          </w:rPr>
          <w:tab/>
        </w:r>
        <w:r w:rsidR="005E5565">
          <w:rPr>
            <w:noProof/>
            <w:webHidden/>
          </w:rPr>
          <w:fldChar w:fldCharType="begin"/>
        </w:r>
        <w:r w:rsidR="005E5565">
          <w:rPr>
            <w:noProof/>
            <w:webHidden/>
          </w:rPr>
          <w:instrText xml:space="preserve"> PAGEREF _Toc64633790 \h </w:instrText>
        </w:r>
        <w:r w:rsidR="005E5565">
          <w:rPr>
            <w:noProof/>
            <w:webHidden/>
          </w:rPr>
        </w:r>
        <w:r w:rsidR="005E5565">
          <w:rPr>
            <w:noProof/>
            <w:webHidden/>
          </w:rPr>
          <w:fldChar w:fldCharType="separate"/>
        </w:r>
        <w:r w:rsidR="005E5565">
          <w:rPr>
            <w:noProof/>
            <w:webHidden/>
          </w:rPr>
          <w:t>267</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1" w:history="1">
        <w:r w:rsidR="005E5565" w:rsidRPr="00BD099A">
          <w:rPr>
            <w:rStyle w:val="Hipercze"/>
            <w:rFonts w:eastAsia="Times New Roman"/>
            <w:noProof/>
            <w:lang w:eastAsia="pl-PL"/>
          </w:rPr>
          <w:t>8.2 Wsparcie szkół i placówek prowadzących kształcenie ogólne oraz uczniów uczestniczących w kształceniu podstawowym, gimnazjalnym i ponadgimnazjalnym</w:t>
        </w:r>
        <w:r w:rsidR="005E5565">
          <w:rPr>
            <w:noProof/>
            <w:webHidden/>
          </w:rPr>
          <w:tab/>
        </w:r>
        <w:r w:rsidR="005E5565">
          <w:rPr>
            <w:noProof/>
            <w:webHidden/>
          </w:rPr>
          <w:fldChar w:fldCharType="begin"/>
        </w:r>
        <w:r w:rsidR="005E5565">
          <w:rPr>
            <w:noProof/>
            <w:webHidden/>
          </w:rPr>
          <w:instrText xml:space="preserve"> PAGEREF _Toc64633791 \h </w:instrText>
        </w:r>
        <w:r w:rsidR="005E5565">
          <w:rPr>
            <w:noProof/>
            <w:webHidden/>
          </w:rPr>
        </w:r>
        <w:r w:rsidR="005E5565">
          <w:rPr>
            <w:noProof/>
            <w:webHidden/>
          </w:rPr>
          <w:fldChar w:fldCharType="separate"/>
        </w:r>
        <w:r w:rsidR="005E5565">
          <w:rPr>
            <w:noProof/>
            <w:webHidden/>
          </w:rPr>
          <w:t>277</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2" w:history="1">
        <w:r w:rsidR="005E5565" w:rsidRPr="00BD099A">
          <w:rPr>
            <w:rStyle w:val="Hipercze"/>
            <w:rFonts w:eastAsia="MyriadPro-Regular"/>
            <w:noProof/>
          </w:rPr>
          <w:t>8.3 Wsparcie szkół i placówek prowadzących kształcenie ogólne oraz uczniów uczestniczących w kształceniu podstawowym, gimnazjalnym i ponadgimnazjalnym w ramach Strategii ZIT dla Szczecińskiego Obszaru Metropolitalnego</w:t>
        </w:r>
        <w:r w:rsidR="005E5565">
          <w:rPr>
            <w:noProof/>
            <w:webHidden/>
          </w:rPr>
          <w:tab/>
        </w:r>
        <w:r w:rsidR="005E5565">
          <w:rPr>
            <w:noProof/>
            <w:webHidden/>
          </w:rPr>
          <w:fldChar w:fldCharType="begin"/>
        </w:r>
        <w:r w:rsidR="005E5565">
          <w:rPr>
            <w:noProof/>
            <w:webHidden/>
          </w:rPr>
          <w:instrText xml:space="preserve"> PAGEREF _Toc64633792 \h </w:instrText>
        </w:r>
        <w:r w:rsidR="005E5565">
          <w:rPr>
            <w:noProof/>
            <w:webHidden/>
          </w:rPr>
        </w:r>
        <w:r w:rsidR="005E5565">
          <w:rPr>
            <w:noProof/>
            <w:webHidden/>
          </w:rPr>
          <w:fldChar w:fldCharType="separate"/>
        </w:r>
        <w:r w:rsidR="005E5565">
          <w:rPr>
            <w:noProof/>
            <w:webHidden/>
          </w:rPr>
          <w:t>292</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3" w:history="1">
        <w:r w:rsidR="005E5565" w:rsidRPr="00BD099A">
          <w:rPr>
            <w:rStyle w:val="Hipercze"/>
            <w:rFonts w:eastAsia="Times New Roman"/>
            <w:noProof/>
          </w:rPr>
          <w:t xml:space="preserve">8.4 Upowszechnienie edukacji przedszkolnej oraz </w:t>
        </w:r>
        <w:r w:rsidR="005E5565" w:rsidRPr="00BD099A">
          <w:rPr>
            <w:rStyle w:val="Hipercze"/>
            <w:rFonts w:cs="MyriadPro-Regular"/>
            <w:noProof/>
          </w:rPr>
          <w:t xml:space="preserve">wsparcie szkół i placówek prowadzących kształcenie ogólne oraz uczniów uczestniczących w kształceniu podstawowym, gimnazjalnym i ponadgimnazjalnym w ramach Strategii ZIT dla </w:t>
        </w:r>
        <w:r w:rsidR="005E5565" w:rsidRPr="00BD099A">
          <w:rPr>
            <w:rStyle w:val="Hipercze"/>
            <w:rFonts w:cs="MyriadPro-Regular"/>
            <w:bCs/>
            <w:noProof/>
          </w:rPr>
          <w:t>Koszalińsko – Kołobrzesko – Białogardzkiego Obszaru Funkcjonalnego</w:t>
        </w:r>
        <w:r w:rsidR="005E5565">
          <w:rPr>
            <w:noProof/>
            <w:webHidden/>
          </w:rPr>
          <w:tab/>
        </w:r>
        <w:r w:rsidR="005E5565">
          <w:rPr>
            <w:noProof/>
            <w:webHidden/>
          </w:rPr>
          <w:fldChar w:fldCharType="begin"/>
        </w:r>
        <w:r w:rsidR="005E5565">
          <w:rPr>
            <w:noProof/>
            <w:webHidden/>
          </w:rPr>
          <w:instrText xml:space="preserve"> PAGEREF _Toc64633793 \h </w:instrText>
        </w:r>
        <w:r w:rsidR="005E5565">
          <w:rPr>
            <w:noProof/>
            <w:webHidden/>
          </w:rPr>
        </w:r>
        <w:r w:rsidR="005E5565">
          <w:rPr>
            <w:noProof/>
            <w:webHidden/>
          </w:rPr>
          <w:fldChar w:fldCharType="separate"/>
        </w:r>
        <w:r w:rsidR="005E5565">
          <w:rPr>
            <w:noProof/>
            <w:webHidden/>
          </w:rPr>
          <w:t>305</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4" w:history="1">
        <w:r w:rsidR="005E5565" w:rsidRPr="00BD099A">
          <w:rPr>
            <w:rStyle w:val="Hipercze"/>
            <w:noProof/>
          </w:rPr>
          <w:t xml:space="preserve">8.5 </w:t>
        </w:r>
        <w:r w:rsidR="005E5565" w:rsidRPr="00BD099A">
          <w:rPr>
            <w:rStyle w:val="Hipercze"/>
            <w:rFonts w:eastAsia="Times New Roman" w:cs="Arial"/>
            <w:noProof/>
          </w:rPr>
          <w:t>Upowszechnienie edukacji przedszkolnej oraz wsparcie szkół i placówek prowadzących kształcenie ogólne oraz uczniów uczestniczących w kształceniu podstawowym, gimnazjalnym i ponadgimnazjalnym w ramach Kontraktów Samorządowych</w:t>
        </w:r>
        <w:r w:rsidR="005E5565">
          <w:rPr>
            <w:noProof/>
            <w:webHidden/>
          </w:rPr>
          <w:tab/>
        </w:r>
        <w:r w:rsidR="005E5565">
          <w:rPr>
            <w:noProof/>
            <w:webHidden/>
          </w:rPr>
          <w:fldChar w:fldCharType="begin"/>
        </w:r>
        <w:r w:rsidR="005E5565">
          <w:rPr>
            <w:noProof/>
            <w:webHidden/>
          </w:rPr>
          <w:instrText xml:space="preserve"> PAGEREF _Toc64633794 \h </w:instrText>
        </w:r>
        <w:r w:rsidR="005E5565">
          <w:rPr>
            <w:noProof/>
            <w:webHidden/>
          </w:rPr>
        </w:r>
        <w:r w:rsidR="005E5565">
          <w:rPr>
            <w:noProof/>
            <w:webHidden/>
          </w:rPr>
          <w:fldChar w:fldCharType="separate"/>
        </w:r>
        <w:r w:rsidR="005E5565">
          <w:rPr>
            <w:noProof/>
            <w:webHidden/>
          </w:rPr>
          <w:t>318</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5" w:history="1">
        <w:r w:rsidR="005E5565" w:rsidRPr="00BD099A">
          <w:rPr>
            <w:rStyle w:val="Hipercze"/>
            <w:noProof/>
          </w:rPr>
          <w:t>8.6 Wsparcie szkół i placówek prowadzących kształcenie zawodowe oraz uczniów uczestniczących w kształceniu zawodowym i osób dorosłych uczestniczących w pozaszkolnych formach kształcenia zawodowego</w:t>
        </w:r>
        <w:r w:rsidR="005E5565">
          <w:rPr>
            <w:noProof/>
            <w:webHidden/>
          </w:rPr>
          <w:tab/>
        </w:r>
        <w:r w:rsidR="005E5565">
          <w:rPr>
            <w:noProof/>
            <w:webHidden/>
          </w:rPr>
          <w:fldChar w:fldCharType="begin"/>
        </w:r>
        <w:r w:rsidR="005E5565">
          <w:rPr>
            <w:noProof/>
            <w:webHidden/>
          </w:rPr>
          <w:instrText xml:space="preserve"> PAGEREF _Toc64633795 \h </w:instrText>
        </w:r>
        <w:r w:rsidR="005E5565">
          <w:rPr>
            <w:noProof/>
            <w:webHidden/>
          </w:rPr>
        </w:r>
        <w:r w:rsidR="005E5565">
          <w:rPr>
            <w:noProof/>
            <w:webHidden/>
          </w:rPr>
          <w:fldChar w:fldCharType="separate"/>
        </w:r>
        <w:r w:rsidR="005E5565">
          <w:rPr>
            <w:noProof/>
            <w:webHidden/>
          </w:rPr>
          <w:t>329</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6" w:history="1">
        <w:r w:rsidR="005E5565" w:rsidRPr="00BD099A">
          <w:rPr>
            <w:rStyle w:val="Hipercze"/>
            <w:rFonts w:eastAsia="Times New Roman" w:cs="Arial"/>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5E5565">
          <w:rPr>
            <w:noProof/>
            <w:webHidden/>
          </w:rPr>
          <w:tab/>
        </w:r>
        <w:r w:rsidR="005E5565">
          <w:rPr>
            <w:noProof/>
            <w:webHidden/>
          </w:rPr>
          <w:fldChar w:fldCharType="begin"/>
        </w:r>
        <w:r w:rsidR="005E5565">
          <w:rPr>
            <w:noProof/>
            <w:webHidden/>
          </w:rPr>
          <w:instrText xml:space="preserve"> PAGEREF _Toc64633796 \h </w:instrText>
        </w:r>
        <w:r w:rsidR="005E5565">
          <w:rPr>
            <w:noProof/>
            <w:webHidden/>
          </w:rPr>
        </w:r>
        <w:r w:rsidR="005E5565">
          <w:rPr>
            <w:noProof/>
            <w:webHidden/>
          </w:rPr>
          <w:fldChar w:fldCharType="separate"/>
        </w:r>
        <w:r w:rsidR="005E5565">
          <w:rPr>
            <w:noProof/>
            <w:webHidden/>
          </w:rPr>
          <w:t>344</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7" w:history="1">
        <w:r w:rsidR="005E5565" w:rsidRPr="00BD099A">
          <w:rPr>
            <w:rStyle w:val="Hipercze"/>
            <w:rFonts w:eastAsia="Times New Roman" w:cs="Arial"/>
            <w:noProof/>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r w:rsidR="005E5565">
          <w:rPr>
            <w:noProof/>
            <w:webHidden/>
          </w:rPr>
          <w:tab/>
        </w:r>
        <w:r w:rsidR="005E5565">
          <w:rPr>
            <w:noProof/>
            <w:webHidden/>
          </w:rPr>
          <w:fldChar w:fldCharType="begin"/>
        </w:r>
        <w:r w:rsidR="005E5565">
          <w:rPr>
            <w:noProof/>
            <w:webHidden/>
          </w:rPr>
          <w:instrText xml:space="preserve"> PAGEREF _Toc64633797 \h </w:instrText>
        </w:r>
        <w:r w:rsidR="005E5565">
          <w:rPr>
            <w:noProof/>
            <w:webHidden/>
          </w:rPr>
        </w:r>
        <w:r w:rsidR="005E5565">
          <w:rPr>
            <w:noProof/>
            <w:webHidden/>
          </w:rPr>
          <w:fldChar w:fldCharType="separate"/>
        </w:r>
        <w:r w:rsidR="005E5565">
          <w:rPr>
            <w:noProof/>
            <w:webHidden/>
          </w:rPr>
          <w:t>360</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8" w:history="1">
        <w:r w:rsidR="005E5565" w:rsidRPr="00BD099A">
          <w:rPr>
            <w:rStyle w:val="Hipercze"/>
            <w:rFonts w:eastAsia="Times New Roman" w:cs="Arial"/>
            <w:noProof/>
          </w:rPr>
          <w:t>8.9 Wsparcie szkół i placówek prowadzących kształcenie zawodowe oraz uczniów uczestniczących w kształceniu zawodowym i osób dorosłych uczestniczących w pozaszkolnych formach kształcenia zawodowego w ramach Kontraktów Samorządowych</w:t>
        </w:r>
        <w:r w:rsidR="005E5565">
          <w:rPr>
            <w:noProof/>
            <w:webHidden/>
          </w:rPr>
          <w:tab/>
        </w:r>
        <w:r w:rsidR="005E5565">
          <w:rPr>
            <w:noProof/>
            <w:webHidden/>
          </w:rPr>
          <w:fldChar w:fldCharType="begin"/>
        </w:r>
        <w:r w:rsidR="005E5565">
          <w:rPr>
            <w:noProof/>
            <w:webHidden/>
          </w:rPr>
          <w:instrText xml:space="preserve"> PAGEREF _Toc64633798 \h </w:instrText>
        </w:r>
        <w:r w:rsidR="005E5565">
          <w:rPr>
            <w:noProof/>
            <w:webHidden/>
          </w:rPr>
        </w:r>
        <w:r w:rsidR="005E5565">
          <w:rPr>
            <w:noProof/>
            <w:webHidden/>
          </w:rPr>
          <w:fldChar w:fldCharType="separate"/>
        </w:r>
        <w:r w:rsidR="005E5565">
          <w:rPr>
            <w:noProof/>
            <w:webHidden/>
          </w:rPr>
          <w:t>377</w:t>
        </w:r>
        <w:r w:rsidR="005E5565">
          <w:rPr>
            <w:noProof/>
            <w:webHidden/>
          </w:rPr>
          <w:fldChar w:fldCharType="end"/>
        </w:r>
      </w:hyperlink>
    </w:p>
    <w:p w:rsidR="005E5565" w:rsidRDefault="00EF05C7">
      <w:pPr>
        <w:pStyle w:val="Spistreci2"/>
        <w:rPr>
          <w:rFonts w:eastAsiaTheme="minorEastAsia"/>
          <w:smallCaps w:val="0"/>
          <w:noProof/>
          <w:sz w:val="22"/>
          <w:szCs w:val="22"/>
          <w:lang w:eastAsia="pl-PL"/>
        </w:rPr>
      </w:pPr>
      <w:hyperlink w:anchor="_Toc64633799" w:history="1">
        <w:r w:rsidR="005E5565" w:rsidRPr="00BD099A">
          <w:rPr>
            <w:rStyle w:val="Hipercze"/>
            <w:rFonts w:eastAsia="Times New Roman"/>
            <w:noProof/>
            <w:lang w:eastAsia="pl-PL"/>
          </w:rPr>
          <w:t>8.10 Wsparcie osób dorosłych, w szczególności osób o niskich kwalifikacjach i osób starszych w zakresie doskonalenia umiejętności wykorzystywania technologii informacyjno-komunikacyjnych i porozumiewania się w językach obcych</w:t>
        </w:r>
        <w:r w:rsidR="005E5565">
          <w:rPr>
            <w:noProof/>
            <w:webHidden/>
          </w:rPr>
          <w:tab/>
        </w:r>
        <w:r w:rsidR="005E5565">
          <w:rPr>
            <w:noProof/>
            <w:webHidden/>
          </w:rPr>
          <w:fldChar w:fldCharType="begin"/>
        </w:r>
        <w:r w:rsidR="005E5565">
          <w:rPr>
            <w:noProof/>
            <w:webHidden/>
          </w:rPr>
          <w:instrText xml:space="preserve"> PAGEREF _Toc64633799 \h </w:instrText>
        </w:r>
        <w:r w:rsidR="005E5565">
          <w:rPr>
            <w:noProof/>
            <w:webHidden/>
          </w:rPr>
        </w:r>
        <w:r w:rsidR="005E5565">
          <w:rPr>
            <w:noProof/>
            <w:webHidden/>
          </w:rPr>
          <w:fldChar w:fldCharType="separate"/>
        </w:r>
        <w:r w:rsidR="005E5565">
          <w:rPr>
            <w:noProof/>
            <w:webHidden/>
          </w:rPr>
          <w:t>387</w:t>
        </w:r>
        <w:r w:rsidR="005E5565">
          <w:rPr>
            <w:noProof/>
            <w:webHidden/>
          </w:rPr>
          <w:fldChar w:fldCharType="end"/>
        </w:r>
      </w:hyperlink>
    </w:p>
    <w:p w:rsidR="00E5433C" w:rsidRPr="008C1875" w:rsidRDefault="00376BDE" w:rsidP="00E5433C">
      <w:pPr>
        <w:rPr>
          <w:b/>
        </w:rPr>
      </w:pPr>
      <w:r>
        <w:rPr>
          <w:rFonts w:ascii="Myriad Pro" w:hAnsi="Myriad Pro"/>
          <w:b/>
        </w:rPr>
        <w:fldChar w:fldCharType="end"/>
      </w:r>
    </w:p>
    <w:p w:rsidR="00BE19D7" w:rsidRDefault="00BE19D7" w:rsidP="00606993">
      <w:pPr>
        <w:pStyle w:val="Tytu"/>
        <w:rPr>
          <w:ins w:id="1" w:author="kholubczat" w:date="2020-09-17T14:25:00Z"/>
        </w:rPr>
      </w:pPr>
    </w:p>
    <w:p w:rsidR="00BE19D7" w:rsidRDefault="00BE19D7" w:rsidP="00606993">
      <w:pPr>
        <w:pStyle w:val="Tytu"/>
        <w:rPr>
          <w:ins w:id="2" w:author="kholubczat" w:date="2020-09-17T14:25:00Z"/>
        </w:rPr>
      </w:pPr>
    </w:p>
    <w:p w:rsidR="00BE19D7" w:rsidRDefault="00BE19D7" w:rsidP="00606993">
      <w:pPr>
        <w:pStyle w:val="Tytu"/>
        <w:rPr>
          <w:ins w:id="3" w:author="kholubczat" w:date="2020-09-17T14:25:00Z"/>
        </w:rPr>
      </w:pPr>
    </w:p>
    <w:p w:rsidR="00BE19D7" w:rsidRDefault="00BE19D7" w:rsidP="00767F8D">
      <w:pPr>
        <w:pStyle w:val="Tytu"/>
        <w:jc w:val="left"/>
        <w:rPr>
          <w:ins w:id="4" w:author="kholubczat" w:date="2020-09-17T14:25:00Z"/>
        </w:rPr>
      </w:pPr>
    </w:p>
    <w:p w:rsidR="00BE19D7" w:rsidRDefault="00BE19D7" w:rsidP="00606993">
      <w:pPr>
        <w:pStyle w:val="Tytu"/>
        <w:rPr>
          <w:ins w:id="5" w:author="kholubczat" w:date="2020-09-17T14:25:00Z"/>
        </w:rPr>
      </w:pPr>
    </w:p>
    <w:p w:rsidR="00BE19D7" w:rsidRDefault="00BE19D7" w:rsidP="00606993">
      <w:pPr>
        <w:pStyle w:val="Tytu"/>
        <w:rPr>
          <w:ins w:id="6" w:author="kholubczat" w:date="2020-09-17T14:25:00Z"/>
        </w:rPr>
      </w:pPr>
    </w:p>
    <w:p w:rsidR="00BE19D7" w:rsidRDefault="00BE19D7" w:rsidP="00606993">
      <w:pPr>
        <w:pStyle w:val="Tytu"/>
        <w:rPr>
          <w:ins w:id="7" w:author="kholubczat" w:date="2020-09-17T14:26:00Z"/>
        </w:rPr>
      </w:pPr>
    </w:p>
    <w:p w:rsidR="00BE19D7" w:rsidRDefault="00BE19D7" w:rsidP="00606993">
      <w:pPr>
        <w:pStyle w:val="Tytu"/>
        <w:rPr>
          <w:ins w:id="8" w:author="kholubczat" w:date="2020-09-17T14:26:00Z"/>
        </w:rPr>
      </w:pPr>
    </w:p>
    <w:p w:rsidR="00BE19D7" w:rsidRDefault="00BE19D7" w:rsidP="00606993">
      <w:pPr>
        <w:pStyle w:val="Tytu"/>
        <w:rPr>
          <w:ins w:id="9" w:author="kholubczat" w:date="2020-09-17T14:26:00Z"/>
        </w:rPr>
      </w:pPr>
    </w:p>
    <w:p w:rsidR="00BE19D7" w:rsidRDefault="00BE19D7" w:rsidP="00606993">
      <w:pPr>
        <w:pStyle w:val="Tytu"/>
        <w:rPr>
          <w:ins w:id="10" w:author="kholubczat" w:date="2020-09-17T14:26:00Z"/>
        </w:rPr>
      </w:pPr>
    </w:p>
    <w:p w:rsidR="00BE19D7" w:rsidRDefault="00BE19D7" w:rsidP="00606993">
      <w:pPr>
        <w:pStyle w:val="Tytu"/>
        <w:rPr>
          <w:ins w:id="11" w:author="kholubczat" w:date="2020-09-17T14:26:00Z"/>
        </w:rPr>
      </w:pPr>
    </w:p>
    <w:p w:rsidR="00BE19D7" w:rsidRDefault="00BE19D7" w:rsidP="00606993">
      <w:pPr>
        <w:pStyle w:val="Tytu"/>
        <w:rPr>
          <w:ins w:id="12" w:author="kholubczat" w:date="2020-09-17T14:26:00Z"/>
        </w:rPr>
      </w:pPr>
    </w:p>
    <w:p w:rsidR="00BE19D7" w:rsidRDefault="00BE19D7" w:rsidP="00606993">
      <w:pPr>
        <w:pStyle w:val="Tytu"/>
        <w:rPr>
          <w:ins w:id="13" w:author="kholubczat" w:date="2020-09-17T14:26:00Z"/>
        </w:rPr>
      </w:pPr>
    </w:p>
    <w:p w:rsidR="00BE19D7" w:rsidRDefault="00BE19D7" w:rsidP="00606993">
      <w:pPr>
        <w:pStyle w:val="Tytu"/>
        <w:rPr>
          <w:ins w:id="14" w:author="kholubczat" w:date="2020-09-17T14:26:00Z"/>
        </w:rPr>
      </w:pPr>
    </w:p>
    <w:p w:rsidR="00BE19D7" w:rsidRDefault="00BE19D7" w:rsidP="00606993">
      <w:pPr>
        <w:pStyle w:val="Tytu"/>
        <w:rPr>
          <w:ins w:id="15" w:author="kholubczat" w:date="2020-09-17T14:26:00Z"/>
        </w:rPr>
      </w:pPr>
    </w:p>
    <w:p w:rsidR="00BE19D7" w:rsidRDefault="00BE19D7" w:rsidP="00767F8D">
      <w:pPr>
        <w:pStyle w:val="Tytu"/>
        <w:ind w:left="5387"/>
        <w:rPr>
          <w:ins w:id="16" w:author="kholubczat" w:date="2020-09-17T14:26:00Z"/>
        </w:rPr>
      </w:pPr>
    </w:p>
    <w:p w:rsidR="00E5433C" w:rsidRPr="00E5433C" w:rsidRDefault="00E5433C" w:rsidP="00767F8D">
      <w:pPr>
        <w:pStyle w:val="Tytu"/>
        <w:tabs>
          <w:tab w:val="left" w:pos="5529"/>
        </w:tabs>
        <w:ind w:firstLine="5529"/>
        <w:jc w:val="left"/>
        <w:rPr>
          <w:b w:val="0"/>
        </w:rPr>
      </w:pPr>
      <w:bookmarkStart w:id="17" w:name="_Toc64633773"/>
      <w:r w:rsidRPr="00F376D9">
        <w:t>VI RYNEK PRACY</w:t>
      </w:r>
      <w:bookmarkEnd w:id="17"/>
    </w:p>
    <w:p w:rsidR="00E5433C" w:rsidRDefault="00E5433C" w:rsidP="00767F8D">
      <w:pPr>
        <w:tabs>
          <w:tab w:val="left" w:pos="5387"/>
          <w:tab w:val="left" w:pos="5670"/>
        </w:tabs>
        <w:jc w:val="center"/>
        <w:rPr>
          <w:rFonts w:ascii="Myriad Pro" w:hAnsi="Myriad Pro"/>
          <w:b/>
        </w:rPr>
      </w:pPr>
      <w:r w:rsidRPr="00E5433C">
        <w:rPr>
          <w:rFonts w:ascii="Myriad Pro" w:hAnsi="Myriad Pro"/>
          <w:b/>
          <w:noProof/>
          <w:lang w:eastAsia="pl-PL"/>
        </w:rPr>
        <w:drawing>
          <wp:inline distT="0" distB="0" distL="0" distR="0">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5433C" w:rsidRDefault="00E5433C" w:rsidP="00E5433C">
      <w:pPr>
        <w:jc w:val="both"/>
        <w:rPr>
          <w:rFonts w:ascii="Myriad Pro" w:hAnsi="Myriad Pro"/>
          <w:b/>
        </w:rPr>
      </w:pPr>
    </w:p>
    <w:p w:rsidR="00E5433C" w:rsidRDefault="00E5433C" w:rsidP="00E5433C">
      <w:pPr>
        <w:jc w:val="both"/>
        <w:rPr>
          <w:rFonts w:ascii="Myriad Pro" w:hAnsi="Myriad Pro"/>
          <w:b/>
        </w:rPr>
      </w:pPr>
    </w:p>
    <w:p w:rsidR="00C63472" w:rsidRDefault="00C63472">
      <w:pPr>
        <w:rPr>
          <w:rFonts w:ascii="Myriad Pro" w:hAnsi="Myriad Pro"/>
          <w:b/>
        </w:rPr>
      </w:pPr>
      <w:r>
        <w:rPr>
          <w:rFonts w:ascii="Myriad Pro" w:hAnsi="Myriad Pro"/>
          <w:b/>
        </w:rPr>
        <w:br w:type="page"/>
      </w:r>
    </w:p>
    <w:p w:rsidR="00F0780A" w:rsidRPr="004177A3" w:rsidRDefault="00C15B96" w:rsidP="004177A3">
      <w:pPr>
        <w:pStyle w:val="Podtytu"/>
      </w:pPr>
      <w:bookmarkStart w:id="18" w:name="_Toc437598432"/>
      <w:bookmarkStart w:id="19" w:name="_Toc500928649"/>
      <w:bookmarkStart w:id="20" w:name="_Toc64633774"/>
      <w:r w:rsidRPr="004177A3">
        <w:lastRenderedPageBreak/>
        <w:t>6.1 Usługi rozwojowe skierowane do przedsiębiorców i pracowników przedsiębiorstw na podstawie systemu popytowego</w:t>
      </w:r>
      <w:bookmarkEnd w:id="18"/>
      <w:bookmarkEnd w:id="19"/>
      <w:bookmarkEnd w:id="20"/>
    </w:p>
    <w:p w:rsidR="005712DB" w:rsidRPr="005712DB" w:rsidRDefault="008F0307" w:rsidP="005712DB">
      <w:pPr>
        <w:jc w:val="center"/>
        <w:rPr>
          <w:rFonts w:ascii="Myriad Pro" w:hAnsi="Myriad Pro"/>
          <w:b/>
          <w:sz w:val="20"/>
        </w:rPr>
      </w:pPr>
      <w:r w:rsidRPr="005712DB">
        <w:rPr>
          <w:rFonts w:ascii="Myriad Pro" w:hAnsi="Myriad Pro"/>
          <w:b/>
          <w:sz w:val="20"/>
        </w:rPr>
        <w:t>Kryter</w:t>
      </w:r>
      <w:r w:rsidR="003E1748">
        <w:rPr>
          <w:rFonts w:ascii="Myriad Pro" w:hAnsi="Myriad Pro"/>
          <w:b/>
          <w:sz w:val="20"/>
        </w:rPr>
        <w:t>ia ogólne przyjęte Uchwałą Nr 23</w:t>
      </w:r>
      <w:r w:rsidRPr="005712DB">
        <w:rPr>
          <w:rFonts w:ascii="Myriad Pro" w:hAnsi="Myriad Pro"/>
          <w:b/>
          <w:sz w:val="20"/>
        </w:rPr>
        <w:t>/19 Komitetu Monitoruj</w:t>
      </w:r>
      <w:r w:rsidR="006B370F">
        <w:rPr>
          <w:rFonts w:ascii="Myriad Pro" w:hAnsi="Myriad Pro"/>
          <w:b/>
          <w:sz w:val="20"/>
        </w:rPr>
        <w:t>ącego RPO WZ 2014-2020 z dnia</w:t>
      </w:r>
      <w:r w:rsidR="004E3D83">
        <w:rPr>
          <w:rFonts w:ascii="Myriad Pro" w:hAnsi="Myriad Pro"/>
          <w:b/>
          <w:sz w:val="20"/>
        </w:rPr>
        <w:t xml:space="preserve"> </w:t>
      </w:r>
      <w:r w:rsidR="002F541B">
        <w:rPr>
          <w:rFonts w:ascii="Myriad Pro" w:hAnsi="Myriad Pro"/>
          <w:b/>
          <w:sz w:val="20"/>
        </w:rPr>
        <w:t>4 kwietnia</w:t>
      </w:r>
      <w:r w:rsidR="00616BC9">
        <w:rPr>
          <w:rFonts w:ascii="Myriad Pro" w:hAnsi="Myriad Pro"/>
          <w:b/>
          <w:sz w:val="20"/>
        </w:rPr>
        <w:t xml:space="preserve"> 2019 r. </w:t>
      </w:r>
      <w:r w:rsidR="00CC2451" w:rsidRPr="000A2984">
        <w:rPr>
          <w:rFonts w:ascii="Myriad Pro" w:hAnsi="Myriad Pro"/>
          <w:b/>
          <w:sz w:val="20"/>
        </w:rPr>
        <w:t>(tryb konkursowy)</w:t>
      </w:r>
      <w:r w:rsidR="00B2387E">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Oś priorytetowa</w:t>
            </w:r>
          </w:p>
        </w:tc>
        <w:tc>
          <w:tcPr>
            <w:tcW w:w="12275"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VI  Rynek Pracy</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Priorytet Inwestycyjny</w:t>
            </w:r>
          </w:p>
        </w:tc>
        <w:tc>
          <w:tcPr>
            <w:tcW w:w="12275" w:type="dxa"/>
            <w:shd w:val="clear" w:color="auto" w:fill="B6DDE8"/>
          </w:tcPr>
          <w:p w:rsidR="005712DB" w:rsidRPr="00230204" w:rsidRDefault="005712DB" w:rsidP="005712DB">
            <w:pPr>
              <w:spacing w:before="40" w:after="40" w:line="240" w:lineRule="auto"/>
              <w:rPr>
                <w:rFonts w:ascii="Myriad Pro" w:hAnsi="Myriad Pro"/>
                <w:iCs/>
                <w:sz w:val="20"/>
              </w:rPr>
            </w:pPr>
            <w:r w:rsidRPr="00230204">
              <w:rPr>
                <w:rFonts w:ascii="Myriad Pro" w:hAnsi="Myriad Pro"/>
                <w:iCs/>
                <w:sz w:val="20"/>
              </w:rPr>
              <w:t>8v.  Przystosowanie pracowników, przedsiębiorstw i przedsiębiorców do zmian.</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Działanie</w:t>
            </w:r>
          </w:p>
        </w:tc>
        <w:tc>
          <w:tcPr>
            <w:tcW w:w="12275" w:type="dxa"/>
            <w:shd w:val="clear" w:color="auto" w:fill="B6DDE8"/>
          </w:tcPr>
          <w:p w:rsidR="005712DB" w:rsidRPr="00230204" w:rsidRDefault="005712DB" w:rsidP="005712DB">
            <w:pPr>
              <w:spacing w:before="40" w:after="40" w:line="240" w:lineRule="auto"/>
              <w:ind w:left="346" w:hanging="346"/>
              <w:rPr>
                <w:rFonts w:ascii="Myriad Pro" w:hAnsi="Myriad Pro"/>
                <w:sz w:val="20"/>
              </w:rPr>
            </w:pPr>
            <w:r w:rsidRPr="00230204">
              <w:rPr>
                <w:rFonts w:ascii="Myriad Pro" w:hAnsi="Myriad Pro"/>
                <w:sz w:val="20"/>
              </w:rPr>
              <w:t xml:space="preserve">6.1. </w:t>
            </w:r>
            <w:r w:rsidRPr="00230204">
              <w:rPr>
                <w:rFonts w:ascii="Myriad Pro" w:hAnsi="Myriad Pro"/>
                <w:bCs/>
                <w:sz w:val="20"/>
              </w:rPr>
              <w:t>Usługi rozwojowe skierowane do przedsiębiorców i pracowników przedsiębiorstw na podstawie systemu popytowego.</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Typ projektu</w:t>
            </w:r>
          </w:p>
        </w:tc>
        <w:tc>
          <w:tcPr>
            <w:tcW w:w="12275" w:type="dxa"/>
            <w:shd w:val="clear" w:color="auto" w:fill="B6DDE8"/>
          </w:tcPr>
          <w:p w:rsidR="005712DB" w:rsidRPr="00230204" w:rsidRDefault="005712DB" w:rsidP="00912095">
            <w:pPr>
              <w:pStyle w:val="Akapitzlist"/>
              <w:numPr>
                <w:ilvl w:val="0"/>
                <w:numId w:val="275"/>
              </w:numPr>
              <w:spacing w:before="40" w:after="40" w:line="240" w:lineRule="auto"/>
              <w:ind w:left="346"/>
            </w:pPr>
            <w:r w:rsidRPr="00230204">
              <w:t>Wsparci</w:t>
            </w:r>
            <w:r>
              <w:t xml:space="preserve">e skierowane do przedsiębiorców </w:t>
            </w:r>
            <w:r w:rsidRPr="00230204">
              <w:t>z sektora mikro, małych i średnich przedsiębiorstw oraz ich pracowników w ramach Podmiotowego Systemu Finansowania usług rozwojowych:</w:t>
            </w:r>
          </w:p>
          <w:p w:rsidR="005712DB" w:rsidRPr="00230204" w:rsidRDefault="005712DB" w:rsidP="00912095">
            <w:pPr>
              <w:pStyle w:val="Akapitzlist"/>
              <w:numPr>
                <w:ilvl w:val="0"/>
                <w:numId w:val="276"/>
              </w:numPr>
              <w:spacing w:before="40" w:after="40" w:line="240" w:lineRule="auto"/>
            </w:pPr>
            <w:r w:rsidRPr="00230204">
              <w:t xml:space="preserve"> usługi szkoleniowe,</w:t>
            </w:r>
          </w:p>
          <w:p w:rsidR="005712DB" w:rsidRPr="00230204" w:rsidRDefault="005712DB" w:rsidP="00912095">
            <w:pPr>
              <w:pStyle w:val="Akapitzlist"/>
              <w:numPr>
                <w:ilvl w:val="0"/>
                <w:numId w:val="276"/>
              </w:numPr>
              <w:spacing w:before="40" w:after="40" w:line="240" w:lineRule="auto"/>
            </w:pPr>
            <w:r w:rsidRPr="00230204">
              <w:t>usługi rozwojowe o charakterze zawodowym, w tym m.in.: kwalifikacyjny kurs zawodowy, kurs umiejętności zawodowych oraz inne, które umożliwiają uzyskiwanie i uzupełnianie wiedzy, umiejętności i kwalifikacji zawodowych,</w:t>
            </w:r>
          </w:p>
          <w:p w:rsidR="005712DB" w:rsidRPr="00230204" w:rsidRDefault="005712DB" w:rsidP="00912095">
            <w:pPr>
              <w:pStyle w:val="Akapitzlist"/>
              <w:numPr>
                <w:ilvl w:val="0"/>
                <w:numId w:val="276"/>
              </w:numPr>
              <w:spacing w:before="40" w:after="40" w:line="240" w:lineRule="auto"/>
            </w:pPr>
            <w:r w:rsidRPr="00230204">
              <w:t>inne usługi rozwojowe:</w:t>
            </w:r>
          </w:p>
          <w:p w:rsidR="005712DB" w:rsidRPr="00230204" w:rsidRDefault="005712DB" w:rsidP="00912095">
            <w:pPr>
              <w:pStyle w:val="Akapitzlist"/>
              <w:numPr>
                <w:ilvl w:val="0"/>
                <w:numId w:val="277"/>
              </w:numPr>
              <w:spacing w:before="40" w:after="40" w:line="240" w:lineRule="auto"/>
            </w:pPr>
            <w:r w:rsidRPr="00230204">
              <w:t>usługi doradcze, w tym doradztwo, superwizja, facylitacja,</w:t>
            </w:r>
          </w:p>
          <w:p w:rsidR="005712DB" w:rsidRPr="00230204" w:rsidRDefault="005712DB" w:rsidP="00912095">
            <w:pPr>
              <w:pStyle w:val="Akapitzlist"/>
              <w:numPr>
                <w:ilvl w:val="0"/>
                <w:numId w:val="277"/>
              </w:numPr>
              <w:spacing w:before="40" w:after="40" w:line="240" w:lineRule="auto"/>
            </w:pPr>
            <w:r w:rsidRPr="00230204">
              <w:t>coaching,</w:t>
            </w:r>
          </w:p>
          <w:p w:rsidR="005712DB" w:rsidRPr="00230204" w:rsidRDefault="005712DB" w:rsidP="00912095">
            <w:pPr>
              <w:pStyle w:val="Akapitzlist"/>
              <w:numPr>
                <w:ilvl w:val="0"/>
                <w:numId w:val="277"/>
              </w:numPr>
              <w:spacing w:before="40" w:after="40" w:line="240" w:lineRule="auto"/>
            </w:pPr>
            <w:r w:rsidRPr="00230204">
              <w:t>mentoring,</w:t>
            </w:r>
          </w:p>
          <w:p w:rsidR="005712DB" w:rsidRPr="00230204" w:rsidRDefault="005712DB" w:rsidP="00912095">
            <w:pPr>
              <w:pStyle w:val="Akapitzlist"/>
              <w:numPr>
                <w:ilvl w:val="0"/>
                <w:numId w:val="277"/>
              </w:numPr>
              <w:spacing w:before="40" w:after="40" w:line="240" w:lineRule="auto"/>
            </w:pPr>
            <w:r w:rsidRPr="00230204">
              <w:t>studia podyplomowe,</w:t>
            </w:r>
          </w:p>
          <w:p w:rsidR="005712DB" w:rsidRPr="00230204" w:rsidRDefault="005712DB" w:rsidP="00912095">
            <w:pPr>
              <w:pStyle w:val="Akapitzlist"/>
              <w:numPr>
                <w:ilvl w:val="0"/>
                <w:numId w:val="277"/>
              </w:numPr>
              <w:spacing w:before="40" w:after="40" w:line="240" w:lineRule="auto"/>
            </w:pPr>
            <w:r w:rsidRPr="00230204">
              <w:t>projekt zmiany,</w:t>
            </w:r>
          </w:p>
          <w:p w:rsidR="005712DB" w:rsidRPr="00230204" w:rsidRDefault="005712DB" w:rsidP="00912095">
            <w:pPr>
              <w:pStyle w:val="Akapitzlist"/>
              <w:numPr>
                <w:ilvl w:val="0"/>
                <w:numId w:val="277"/>
              </w:numPr>
              <w:spacing w:before="40" w:after="40" w:line="240" w:lineRule="auto"/>
            </w:pPr>
            <w:r w:rsidRPr="00230204">
              <w:t>egzamin,</w:t>
            </w:r>
          </w:p>
          <w:p w:rsidR="005712DB" w:rsidRPr="00230204" w:rsidRDefault="005712DB" w:rsidP="00912095">
            <w:pPr>
              <w:pStyle w:val="Akapitzlist"/>
              <w:numPr>
                <w:ilvl w:val="0"/>
                <w:numId w:val="276"/>
              </w:numPr>
              <w:spacing w:before="40" w:after="40" w:line="240" w:lineRule="auto"/>
            </w:pPr>
            <w:r w:rsidRPr="00230204">
              <w:t>usługi e-learningowe.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7"/>
        <w:gridCol w:w="6073"/>
        <w:gridCol w:w="4740"/>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t>Kryteria dopuszczalności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celem szczegółowym i rezultatami Działania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właściwym celem szczegółowym </w:t>
            </w:r>
            <w:r w:rsidRPr="00230204">
              <w:rPr>
                <w:rFonts w:ascii="Myriad Pro" w:hAnsi="Myriad Pro"/>
                <w:i/>
                <w:sz w:val="20"/>
              </w:rPr>
              <w:t xml:space="preserve">RPO WZ 2014 – 2020 </w:t>
            </w:r>
            <w:r w:rsidRPr="00230204">
              <w:rPr>
                <w:rFonts w:ascii="Myriad Pro" w:hAnsi="Myriad Pro"/>
                <w:sz w:val="20"/>
              </w:rPr>
              <w:t xml:space="preserve">oraz </w:t>
            </w:r>
            <w:r w:rsidRPr="00230204">
              <w:rPr>
                <w:rFonts w:ascii="Myriad Pro" w:hAnsi="Myriad Pro" w:cs="Arial"/>
                <w:sz w:val="20"/>
              </w:rPr>
              <w:t>koresponduje ze wskaźnikami dla danego Działania/typu projektu.</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typem projektu</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 xml:space="preserve">Projekt jest zgodny z typem projektu oraz grupą docelową wskazaną w  </w:t>
            </w:r>
            <w:r w:rsidRPr="00230204">
              <w:rPr>
                <w:rFonts w:ascii="Myriad Pro" w:hAnsi="Myriad Pro" w:cs="Arial"/>
                <w:i/>
                <w:sz w:val="20"/>
              </w:rPr>
              <w:t xml:space="preserve">SOOP RPO WZ 2014-2020 </w:t>
            </w:r>
            <w:r w:rsidRPr="00230204">
              <w:rPr>
                <w:rFonts w:ascii="Myriad Pro" w:hAnsi="Myriad Pro" w:cs="Arial"/>
                <w:sz w:val="20"/>
              </w:rPr>
              <w:t xml:space="preserve">oraz </w:t>
            </w:r>
            <w:r w:rsidRPr="00230204">
              <w:rPr>
                <w:rFonts w:ascii="Myriad Pro" w:hAnsi="Myriad Pro" w:cs="Arial"/>
                <w:i/>
                <w:sz w:val="20"/>
              </w:rPr>
              <w:t>Regulaminie konkursu.</w:t>
            </w:r>
          </w:p>
        </w:tc>
        <w:tc>
          <w:tcPr>
            <w:tcW w:w="4740" w:type="dxa"/>
          </w:tcPr>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Spełnienie kryterium jest konieczne do przyznania dofinansowania.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sidRPr="00230204">
              <w:rPr>
                <w:rFonts w:ascii="Myriad Pro" w:hAnsi="Myriad Pro" w:cs="Arial"/>
                <w:i/>
                <w:sz w:val="20"/>
              </w:rPr>
              <w:t>RPO WZ 2014-2020</w:t>
            </w:r>
            <w:r w:rsidRPr="00230204">
              <w:rPr>
                <w:rFonts w:ascii="Myriad Pro" w:hAnsi="Myriad Pro" w:cs="Arial"/>
                <w:sz w:val="20"/>
              </w:rPr>
              <w:t xml:space="preserve">, </w:t>
            </w:r>
            <w:r w:rsidRPr="00230204">
              <w:rPr>
                <w:rFonts w:ascii="Myriad Pro" w:hAnsi="Myriad Pro" w:cs="Arial"/>
                <w:i/>
                <w:sz w:val="20"/>
              </w:rPr>
              <w:t>SOOP RPO WZ 2014-2020</w:t>
            </w:r>
            <w:r w:rsidRPr="00230204">
              <w:rPr>
                <w:rFonts w:ascii="Myriad Pro" w:hAnsi="Myriad Pro" w:cs="Arial"/>
                <w:sz w:val="20"/>
              </w:rPr>
              <w:t xml:space="preserve">, przepisów prawa -  mających wpływ na założenia dotyczące grupy docelowej i/lub typu projektu. </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color w:val="0070C0"/>
                <w:sz w:val="20"/>
              </w:rPr>
            </w:pPr>
            <w:r w:rsidRPr="00230204">
              <w:rPr>
                <w:rFonts w:ascii="Myriad Pro" w:hAnsi="Myriad Pro"/>
                <w:sz w:val="20"/>
              </w:rPr>
              <w:t>Zgodność z zasadami horyzontalnymi</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zasadą równości szans kobiet i mężczyzn, w oparciu o standard minimum,</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właściwymi politykami i zasadami wspólnotowymi w tym z:</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zrównoważonego rozwoju,</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promowania i realizacji zasady równości szans i niedyskryminacji, w tym. m. in. koniecznością stosowania zasady uniwersalnego projektowania.</w:t>
            </w:r>
          </w:p>
          <w:p w:rsidR="005712DB" w:rsidRPr="00230204" w:rsidRDefault="005712DB" w:rsidP="005712DB">
            <w:pPr>
              <w:spacing w:before="40" w:after="40" w:line="240" w:lineRule="auto"/>
              <w:jc w:val="both"/>
              <w:rPr>
                <w:rFonts w:ascii="Myriad Pro" w:hAnsi="Myriad Pro"/>
                <w:sz w:val="20"/>
              </w:rPr>
            </w:pPr>
            <w:r w:rsidRPr="0023020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r>
              <w:rPr>
                <w:rFonts w:ascii="Myriad Pro" w:eastAsia="MyriadPro-Regular" w:hAnsi="Myriad Pro" w:cs="Arial"/>
                <w:sz w:val="20"/>
              </w:rPr>
              <w:t>.</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Kwalifikowalność Beneficjenta/Partnera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Beneficjent oraz Partner/rzy (o ile dotyczy) nie podlega/ją wykluczeniu z możliwości ubiegania się o dofinansowanie, w tym wykluczeniu, o którym mowa w art.207 ust.</w:t>
            </w:r>
            <w:r w:rsidR="00915120">
              <w:rPr>
                <w:rFonts w:ascii="Myriad Pro" w:hAnsi="Myriad Pro"/>
                <w:sz w:val="20"/>
              </w:rPr>
              <w:t xml:space="preserve"> </w:t>
            </w:r>
            <w:r w:rsidRPr="00230204">
              <w:rPr>
                <w:rFonts w:ascii="Myriad Pro" w:hAnsi="Myriad Pro"/>
                <w:sz w:val="20"/>
              </w:rPr>
              <w:t>4 ustawy z dnia 27 sierpnia 2009 r. o finansach publicznych.</w:t>
            </w:r>
          </w:p>
          <w:p w:rsidR="005712DB" w:rsidRPr="005A7C02" w:rsidRDefault="005712DB" w:rsidP="005A7C02">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Beneficjent, zgodnie z </w:t>
            </w:r>
            <w:r w:rsidRPr="00230204">
              <w:rPr>
                <w:rFonts w:ascii="Myriad Pro" w:eastAsia="MyriadPro-Regular" w:hAnsi="Myriad Pro" w:cs="Arial"/>
                <w:i/>
                <w:sz w:val="20"/>
              </w:rPr>
              <w:t>SOOP RPO WZ 2014-2020</w:t>
            </w:r>
            <w:r w:rsidRPr="00230204">
              <w:rPr>
                <w:rFonts w:ascii="Myriad Pro" w:eastAsia="MyriadPro-Regular" w:hAnsi="Myriad Pro" w:cs="Arial"/>
                <w:sz w:val="20"/>
              </w:rPr>
              <w:t>, jest podmiotem uprawnionym do ubiegania się o dofinansowanie w ramach Działania typu projekt</w:t>
            </w:r>
            <w:r>
              <w:rPr>
                <w:rFonts w:ascii="Myriad Pro" w:eastAsia="MyriadPro-Regular" w:hAnsi="Myriad Pro" w:cs="Arial"/>
                <w:sz w:val="20"/>
              </w:rPr>
              <w:t>u</w:t>
            </w:r>
            <w:r w:rsidRPr="00230204">
              <w:rPr>
                <w:rFonts w:ascii="Myriad Pro" w:eastAsia="MyriadPro-Regular" w:hAnsi="Myriad Pro" w:cs="Arial"/>
                <w:sz w:val="20"/>
              </w:rPr>
              <w:t>, w k</w:t>
            </w:r>
            <w:r w:rsidR="005A7C02">
              <w:rPr>
                <w:rFonts w:ascii="Myriad Pro" w:eastAsia="MyriadPro-Regular" w:hAnsi="Myriad Pro" w:cs="Arial"/>
                <w:sz w:val="20"/>
              </w:rPr>
              <w:t>tórym ogłoszony został konkurs.</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autoSpaceDE w:val="0"/>
              <w:autoSpaceDN w:val="0"/>
              <w:adjustRightInd w:val="0"/>
              <w:jc w:val="both"/>
              <w:rPr>
                <w:rFonts w:ascii="Myriad Pro" w:eastAsia="Malgun Gothic" w:hAnsi="Myriad Pro" w:cs="Arial"/>
                <w:sz w:val="20"/>
              </w:rPr>
            </w:pPr>
            <w:r w:rsidRPr="00230204">
              <w:rPr>
                <w:rFonts w:ascii="Myriad Pro" w:hAnsi="Myriad Pro" w:cs="Arial"/>
                <w:sz w:val="20"/>
              </w:rPr>
              <w:t>Kryterium będzie weryfikowane na etapie KOP, na dzień podpisania umowy oraz w przypadku zmiany Partnera (jeśli dotyczy)</w:t>
            </w:r>
            <w:r w:rsidR="00915120">
              <w:rPr>
                <w:rFonts w:ascii="Myriad Pro" w:hAnsi="Myriad Pro" w:cs="Arial"/>
                <w:sz w:val="20"/>
              </w:rPr>
              <w:t>.</w:t>
            </w:r>
            <w:r w:rsidRPr="00230204">
              <w:rPr>
                <w:rFonts w:ascii="Myriad Pro" w:hAnsi="Myriad Pro" w:cs="Arial"/>
                <w:sz w:val="20"/>
              </w:rPr>
              <w:t xml:space="preserve"> </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4"/>
        <w:gridCol w:w="6105"/>
        <w:gridCol w:w="4711"/>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lastRenderedPageBreak/>
              <w:t>Kryteria wykonalności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bCs/>
                <w:iCs/>
                <w:sz w:val="20"/>
              </w:rPr>
              <w:t xml:space="preserve">Zgodność prawna </w:t>
            </w:r>
          </w:p>
        </w:tc>
        <w:tc>
          <w:tcPr>
            <w:tcW w:w="6105" w:type="dxa"/>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hAnsi="Myriad Pro"/>
                <w:sz w:val="20"/>
              </w:rPr>
              <w:t xml:space="preserve">Projekt jest zgodny z prawodawstwem wspólnotowym i krajowym, w tym przepisami </w:t>
            </w:r>
            <w:r w:rsidRPr="00230204">
              <w:rPr>
                <w:rFonts w:ascii="Myriad Pro" w:hAnsi="Myriad Pro" w:cs="Arial"/>
                <w:sz w:val="20"/>
              </w:rPr>
              <w:t>ustawy z dnia 29 stycznia 2004 r.</w:t>
            </w:r>
            <w:r w:rsidRPr="00230204">
              <w:rPr>
                <w:rFonts w:ascii="Myriad Pro" w:hAnsi="Myriad Pro" w:cs="Arial"/>
                <w:i/>
                <w:sz w:val="20"/>
              </w:rPr>
              <w:t xml:space="preserve"> Prawo zamówień publicznych</w:t>
            </w:r>
            <w:r w:rsidRPr="00230204">
              <w:rPr>
                <w:rFonts w:ascii="Myriad Pro" w:hAnsi="Myriad Pro" w:cs="Arial"/>
                <w:sz w:val="20"/>
              </w:rPr>
              <w:t>.</w:t>
            </w:r>
            <w:r w:rsidRPr="00230204">
              <w:rPr>
                <w:rFonts w:ascii="Myriad Pro" w:eastAsia="MyriadPro-Regular" w:hAnsi="Myriad Pro" w:cs="Arial"/>
                <w:sz w:val="20"/>
              </w:rPr>
              <w:t xml:space="preserve"> </w:t>
            </w:r>
          </w:p>
          <w:p w:rsidR="005712DB" w:rsidRPr="00230204" w:rsidRDefault="005712DB" w:rsidP="005712DB">
            <w:pPr>
              <w:autoSpaceDE w:val="0"/>
              <w:autoSpaceDN w:val="0"/>
              <w:adjustRightInd w:val="0"/>
              <w:jc w:val="both"/>
              <w:rPr>
                <w:rFonts w:ascii="Myriad Pro" w:hAnsi="Myriad Pro"/>
                <w:sz w:val="20"/>
              </w:rPr>
            </w:pPr>
            <w:r w:rsidRPr="00230204">
              <w:rPr>
                <w:rFonts w:ascii="Myriad Pro" w:eastAsia="MyriadPro-Regular" w:hAnsi="Myriad Pro" w:cs="Arial"/>
                <w:sz w:val="20"/>
              </w:rPr>
              <w:t xml:space="preserve">Projekt spełnia wymogi utworzenia partnerstwa zgodnie z art. 33 ust. 2-4a ustawy z dnia 11 lipca 2014 r. o zasadach realizacji programów </w:t>
            </w:r>
            <w:r w:rsidRPr="00230204">
              <w:rPr>
                <w:rFonts w:ascii="Myriad Pro" w:eastAsia="MyriadPro-Regular" w:hAnsi="Myriad Pro" w:cs="Arial"/>
                <w:sz w:val="20"/>
              </w:rPr>
              <w:br/>
              <w:t>w zakresie polityki spójności finansowanych w perspektywie finansowej 2014-2020 (jeśli dotyczy).</w:t>
            </w:r>
            <w:r>
              <w:rPr>
                <w:rFonts w:ascii="Myriad Pro" w:eastAsia="MyriadPro-Regular" w:hAnsi="Myriad Pro" w:cs="Arial"/>
                <w:sz w:val="20"/>
              </w:rPr>
              <w:t xml:space="preserve"> </w:t>
            </w:r>
          </w:p>
        </w:tc>
        <w:tc>
          <w:tcPr>
            <w:tcW w:w="4711"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Zgodność</w:t>
            </w:r>
          </w:p>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 wymogami pomocy</w:t>
            </w:r>
          </w:p>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publicznej</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 xml:space="preserve">Projekt jest zgodny regułami pomocy publicznej i/lub pomocy </w:t>
            </w:r>
            <w:r w:rsidRPr="00230204">
              <w:rPr>
                <w:rFonts w:ascii="Myriad Pro" w:eastAsia="Malgun Gothic" w:hAnsi="Myriad Pro" w:cs="Arial"/>
                <w:i/>
                <w:sz w:val="20"/>
              </w:rPr>
              <w:t>de minimis</w:t>
            </w:r>
            <w:r w:rsidRPr="00230204">
              <w:rPr>
                <w:rFonts w:ascii="Myriad Pro" w:eastAsia="Malgun Gothic" w:hAnsi="Myriad Pro" w:cs="Arial"/>
                <w:sz w:val="20"/>
              </w:rPr>
              <w:t>.</w:t>
            </w:r>
          </w:p>
        </w:tc>
        <w:tc>
          <w:tcPr>
            <w:tcW w:w="4711" w:type="dxa"/>
          </w:tcPr>
          <w:p w:rsidR="005712DB" w:rsidRPr="00230204" w:rsidRDefault="005712DB" w:rsidP="005712DB">
            <w:pPr>
              <w:spacing w:before="40" w:after="40"/>
              <w:rPr>
                <w:rFonts w:ascii="Myriad Pro" w:hAnsi="Myriad Pro" w:cs="Arial"/>
                <w:sz w:val="20"/>
              </w:rPr>
            </w:pPr>
            <w:r w:rsidRPr="00230204">
              <w:rPr>
                <w:rFonts w:ascii="Myriad Pro" w:hAnsi="Myriad Pro" w:cs="Arial"/>
                <w:sz w:val="20"/>
              </w:rPr>
              <w:t>Jeżeli dotyczy: spełnienie kryterium jest konieczne do przyznania dofinansowania.</w:t>
            </w:r>
          </w:p>
          <w:p w:rsidR="005712DB" w:rsidRPr="00230204" w:rsidRDefault="005712DB" w:rsidP="005712DB">
            <w:pPr>
              <w:autoSpaceDE w:val="0"/>
              <w:autoSpaceDN w:val="0"/>
              <w:adjustRightInd w:val="0"/>
              <w:spacing w:after="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 „nie dotyczy”.</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shd w:val="clear" w:color="auto" w:fill="auto"/>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Zdolność finansowa</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Kondycja finansowa wnioskodawcy gwarantuje osiągnięcie deklarowanych produktów lub rezultatów, zgodnie z deklarowanym planem finansowym i w terminie określonym we wniosku o dofinansowanie.</w:t>
            </w:r>
          </w:p>
          <w:p w:rsidR="005712DB" w:rsidRPr="00230204" w:rsidRDefault="005712DB" w:rsidP="005712DB">
            <w:pPr>
              <w:spacing w:before="40" w:after="40" w:line="240" w:lineRule="auto"/>
              <w:rPr>
                <w:rFonts w:ascii="Myriad Pro" w:hAnsi="Myriad Pro"/>
                <w:sz w:val="20"/>
              </w:rPr>
            </w:pPr>
          </w:p>
        </w:tc>
        <w:tc>
          <w:tcPr>
            <w:tcW w:w="4711" w:type="dxa"/>
          </w:tcPr>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Spełnienie kryterium jest konieczne do przyznania dofinansowania.</w:t>
            </w: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Projektodawca zobowiązany jest do złożenia wraz z wnioskiem o dofinansowanie projektu następujących załączników wymienionych w Instrukcji wypełniania wniosku o dofinansowanie projektu w ramach RPO WZ 2014-2020 dla projektów w ramach EFS: </w:t>
            </w:r>
          </w:p>
          <w:p w:rsidR="005712DB" w:rsidRPr="00C46C95" w:rsidRDefault="005712DB" w:rsidP="005712DB">
            <w:pPr>
              <w:pStyle w:val="Default"/>
              <w:rPr>
                <w:rFonts w:ascii="Myriad Pro" w:hAnsi="Myriad Pro"/>
                <w:sz w:val="20"/>
                <w:szCs w:val="20"/>
              </w:rPr>
            </w:pPr>
          </w:p>
          <w:p w:rsidR="005712DB" w:rsidRPr="00C46C95" w:rsidRDefault="005712DB" w:rsidP="005712DB">
            <w:pPr>
              <w:pStyle w:val="Default"/>
              <w:rPr>
                <w:rFonts w:ascii="Myriad Pro" w:hAnsi="Myriad Pro"/>
                <w:sz w:val="20"/>
                <w:szCs w:val="20"/>
              </w:rPr>
            </w:pPr>
            <w:r w:rsidRPr="00C46C95">
              <w:rPr>
                <w:rFonts w:ascii="Myriad Pro" w:hAnsi="Myriad Pro"/>
                <w:sz w:val="20"/>
                <w:szCs w:val="20"/>
              </w:rPr>
              <w:t xml:space="preserve">a) wnioskodawcy zobowiązani do sporządzania sprawozdań finansowych zgodnie z przepisami Ustawy o rachunkowości przedkładają następujące dokumenty: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sprawozdanie finansowe – bilans, informacja dodatkowa, rachunek zysków i strat, rachunek przepływów pieniężnych za trzy ostatnie zamknięte lata obrotowe,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opinię biegłego rewidenta (jeśli dotyczy) za trzy ostatnie zamknięte lata obrotowe, </w:t>
            </w:r>
          </w:p>
          <w:p w:rsidR="005712DB" w:rsidRPr="00C46C95" w:rsidRDefault="005712DB" w:rsidP="00912095">
            <w:pPr>
              <w:pStyle w:val="Default"/>
              <w:numPr>
                <w:ilvl w:val="0"/>
                <w:numId w:val="280"/>
              </w:numPr>
              <w:rPr>
                <w:rFonts w:ascii="Myriad Pro" w:hAnsi="Myriad Pro"/>
                <w:sz w:val="20"/>
                <w:szCs w:val="20"/>
              </w:rPr>
            </w:pPr>
            <w:r w:rsidRPr="00C46C95">
              <w:rPr>
                <w:rFonts w:ascii="Myriad Pro" w:hAnsi="Myriad Pro"/>
                <w:sz w:val="20"/>
                <w:szCs w:val="20"/>
              </w:rPr>
              <w:t xml:space="preserve">zaświadczenie o niezaleganiu z uiszczaniem </w:t>
            </w:r>
            <w:r w:rsidRPr="00C46C95">
              <w:rPr>
                <w:rFonts w:ascii="Myriad Pro" w:hAnsi="Myriad Pro"/>
                <w:sz w:val="20"/>
                <w:szCs w:val="20"/>
              </w:rPr>
              <w:lastRenderedPageBreak/>
              <w:t>podatków oraz opłacaniem składek na ubezpieczenie społeczne, zdrowotne i fundusz pracy, wydanych nie wcześniej niż 3 miesiące przed datą złożenia wniosku</w:t>
            </w:r>
          </w:p>
          <w:p w:rsidR="005712DB" w:rsidRPr="00C46C95" w:rsidRDefault="005712DB" w:rsidP="005712DB">
            <w:pPr>
              <w:pStyle w:val="Default"/>
              <w:rPr>
                <w:rFonts w:ascii="Myriad Pro" w:hAnsi="Myriad Pro"/>
                <w:sz w:val="20"/>
                <w:szCs w:val="20"/>
              </w:rPr>
            </w:pP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b) wnioskodawcy, którzy nie są zobowiązani do sporządzania sprawozdań finansowych zgodnie z przepisami Ustawy o rachunkowości przedkładają: </w:t>
            </w:r>
          </w:p>
          <w:p w:rsidR="005712DB" w:rsidRPr="00C46C95" w:rsidRDefault="005712DB" w:rsidP="005712DB">
            <w:pPr>
              <w:pStyle w:val="Default"/>
              <w:rPr>
                <w:rFonts w:ascii="Myriad Pro" w:hAnsi="Myriad Pro"/>
                <w:sz w:val="20"/>
                <w:szCs w:val="20"/>
              </w:rPr>
            </w:pP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roczne zeznanie podat</w:t>
            </w:r>
            <w:r>
              <w:rPr>
                <w:rFonts w:ascii="Myriad Pro" w:hAnsi="Myriad Pro"/>
                <w:sz w:val="20"/>
                <w:szCs w:val="20"/>
              </w:rPr>
              <w:t>kowe wraz z załącznikami za 2018, 2017</w:t>
            </w:r>
            <w:r w:rsidRPr="00C46C95">
              <w:rPr>
                <w:rFonts w:ascii="Myriad Pro" w:hAnsi="Myriad Pro"/>
                <w:sz w:val="20"/>
                <w:szCs w:val="20"/>
              </w:rPr>
              <w:t xml:space="preserve"> or</w:t>
            </w:r>
            <w:r>
              <w:rPr>
                <w:rFonts w:ascii="Myriad Pro" w:hAnsi="Myriad Pro"/>
                <w:sz w:val="20"/>
                <w:szCs w:val="20"/>
              </w:rPr>
              <w:t>az 2016</w:t>
            </w:r>
            <w:r w:rsidRPr="00C46C95">
              <w:rPr>
                <w:rFonts w:ascii="Myriad Pro" w:hAnsi="Myriad Pro"/>
                <w:sz w:val="20"/>
                <w:szCs w:val="20"/>
              </w:rPr>
              <w:t xml:space="preserve"> rok oraz potwierdzenie ich wpływu do właściwego urzędu skarbowego. W przypadku wnioskodawców, którzy złożyli roczne zeznanie podatkowe za pomocą systemu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 xml:space="preserve">zaświadczenie o niezaleganiu z uiszczaniem podatków oraz opłacaniem składek na ubezpieczenie społeczne, zdrowotne i fundusz pracy wydane nie wcześniej niż 3 miesiące przed datą złożenia wniosku. </w:t>
            </w:r>
          </w:p>
          <w:p w:rsidR="005712DB" w:rsidRPr="00C46C95" w:rsidRDefault="005712DB" w:rsidP="005712DB">
            <w:pPr>
              <w:rPr>
                <w:rFonts w:ascii="Myriad Pro" w:hAnsi="Myriad Pro"/>
                <w:color w:val="1F497D"/>
                <w:sz w:val="20"/>
              </w:rPr>
            </w:pPr>
            <w:r w:rsidRPr="00C46C95">
              <w:rPr>
                <w:rFonts w:ascii="Myriad Pro" w:hAnsi="Myriad Pro"/>
                <w:sz w:val="20"/>
              </w:rPr>
              <w:t>Kryterium zostanie zweryfikowane na podstawie treści wniosku o dofinansowanie projektu oraz załączników obligatoryjnie składanych wraz z wnioskiem o dofinansowanie.</w:t>
            </w:r>
            <w:r w:rsidRPr="00C46C95">
              <w:rPr>
                <w:rFonts w:ascii="Myriad Pro" w:hAnsi="Myriad Pro"/>
                <w:color w:val="1F497D"/>
                <w:sz w:val="20"/>
              </w:rPr>
              <w:t xml:space="preserve"> </w:t>
            </w:r>
            <w:r w:rsidRPr="00C46C95">
              <w:rPr>
                <w:rFonts w:ascii="Myriad Pro" w:hAnsi="Myriad Pro"/>
                <w:sz w:val="20"/>
              </w:rPr>
              <w:t>Ocena kryterium zostanie dokonana przez członków KOP na podstawie:</w:t>
            </w:r>
          </w:p>
          <w:p w:rsidR="005712DB" w:rsidRPr="00C46C95" w:rsidRDefault="005712DB" w:rsidP="00912095">
            <w:pPr>
              <w:pStyle w:val="Akapitzlist"/>
              <w:numPr>
                <w:ilvl w:val="0"/>
                <w:numId w:val="282"/>
              </w:numPr>
              <w:ind w:left="346" w:hanging="284"/>
              <w:rPr>
                <w:color w:val="1F497D"/>
              </w:rPr>
            </w:pPr>
            <w:r w:rsidRPr="00C46C95">
              <w:t>Sumy bilansowej lub rocznego obrotu rozumianego jako przychód wnioskodawcy (za poprzedni zamknięty rok obrotowy, zgodnie z ustawą z</w:t>
            </w:r>
            <w:r w:rsidRPr="00C46C95">
              <w:rPr>
                <w:color w:val="1F497D"/>
              </w:rPr>
              <w:t xml:space="preserve"> </w:t>
            </w:r>
            <w:r w:rsidRPr="00C46C95">
              <w:t>dnia 29 września 1994 r. o</w:t>
            </w:r>
            <w:r w:rsidRPr="00C46C95">
              <w:rPr>
                <w:color w:val="1F497D"/>
              </w:rPr>
              <w:t xml:space="preserve"> </w:t>
            </w:r>
            <w:r w:rsidRPr="00C46C95">
              <w:lastRenderedPageBreak/>
              <w:t xml:space="preserve">rachunkowości (Dz. U. z 2013 r. poz. 330, z późn. zm.) lub za ostatni zamknięty i zatwierdzony rok kalendarzowy, jeżeli nie został zamknięty ostatni rok obrotowy), która musi być równa, lub wyższa od </w:t>
            </w:r>
            <w:r w:rsidRPr="00A33302">
              <w:t>łącznych rocznych</w:t>
            </w:r>
            <w:r w:rsidRPr="00C46C95">
              <w:t xml:space="preserve"> wydatków w ocenianym projekcie w roku kalendarzowym, w którym wydatki są najwyższe.</w:t>
            </w:r>
          </w:p>
          <w:p w:rsidR="005712DB" w:rsidRPr="00C46C95" w:rsidRDefault="005712DB" w:rsidP="00912095">
            <w:pPr>
              <w:pStyle w:val="Akapitzlist"/>
              <w:numPr>
                <w:ilvl w:val="0"/>
                <w:numId w:val="282"/>
              </w:numPr>
              <w:ind w:left="346" w:hanging="284"/>
            </w:pPr>
            <w:r w:rsidRPr="00C46C95">
              <w:t xml:space="preserve">Zaświadczeń o niezaleganiu z uiszczaniem podatków oraz opłacaniem składek na </w:t>
            </w:r>
            <w:r w:rsidRPr="00C46C95">
              <w:rPr>
                <w:color w:val="1F497D"/>
              </w:rPr>
              <w:t>u</w:t>
            </w:r>
            <w:r w:rsidRPr="00C46C95">
              <w:t>bezpieczenie społeczne, zdrowotne i fundusz pracy, wydanych nie wcześniej niż 3 miesiące przed datą złożenia wniosku.</w:t>
            </w:r>
          </w:p>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 xml:space="preserve">IP dopuszcza możliwość uzupełnienia </w:t>
            </w:r>
            <w:r>
              <w:rPr>
                <w:rFonts w:ascii="Myriad Pro" w:hAnsi="Myriad Pro"/>
                <w:sz w:val="20"/>
              </w:rPr>
              <w:t xml:space="preserve"> brakującej </w:t>
            </w:r>
            <w:r w:rsidRPr="00C46C95">
              <w:rPr>
                <w:rFonts w:ascii="Myriad Pro" w:hAnsi="Myriad Pro"/>
                <w:sz w:val="20"/>
              </w:rPr>
              <w:t>dokumentacji w zakresie wymienionych załączników na etapie oceny przedmiotowego kryterium.</w:t>
            </w:r>
            <w:r>
              <w:rPr>
                <w:rFonts w:ascii="Myriad Pro" w:hAnsi="Myriad Pro"/>
                <w:sz w:val="20"/>
              </w:rPr>
              <w:t xml:space="preserve"> Pozytywna ocena kryterium wymaga spełnienia wszystkich powyższych przesłanek.</w:t>
            </w:r>
          </w:p>
          <w:p w:rsidR="005712DB" w:rsidRDefault="005712DB" w:rsidP="005712DB">
            <w:pPr>
              <w:spacing w:before="40" w:after="40" w:line="240" w:lineRule="auto"/>
              <w:rPr>
                <w:rFonts w:ascii="Myriad Pro" w:hAnsi="Myriad Pro"/>
                <w:sz w:val="20"/>
              </w:rPr>
            </w:pPr>
            <w:r w:rsidRPr="00C46C95">
              <w:rPr>
                <w:rFonts w:ascii="Myriad Pro" w:hAnsi="Myriad Pro"/>
                <w:sz w:val="20"/>
              </w:rPr>
              <w:t>Projekty niespełniające kryterium są odrzucane.</w:t>
            </w:r>
          </w:p>
          <w:p w:rsidR="005712DB" w:rsidRPr="00C46C95" w:rsidRDefault="005712DB" w:rsidP="005712DB">
            <w:pPr>
              <w:spacing w:before="40" w:after="40" w:line="240" w:lineRule="auto"/>
              <w:rPr>
                <w:rFonts w:ascii="Myriad Pro" w:hAnsi="Myriad Pro"/>
                <w:sz w:val="20"/>
              </w:rPr>
            </w:pPr>
            <w:r w:rsidRPr="00230204">
              <w:rPr>
                <w:rFonts w:ascii="Myriad Pro" w:hAnsi="Myriad Pro" w:cs="Arial"/>
                <w:sz w:val="20"/>
              </w:rPr>
              <w:t>Kryterium bę</w:t>
            </w:r>
            <w:r w:rsidR="00915120">
              <w:rPr>
                <w:rFonts w:ascii="Myriad Pro" w:hAnsi="Myriad Pro" w:cs="Arial"/>
                <w:sz w:val="20"/>
              </w:rPr>
              <w:t>dzie weryfikowane na etapie KOP.</w:t>
            </w:r>
          </w:p>
          <w:p w:rsidR="005712DB" w:rsidRPr="00230204" w:rsidRDefault="005712DB" w:rsidP="005712DB">
            <w:pPr>
              <w:spacing w:before="40" w:after="40" w:line="240" w:lineRule="auto"/>
              <w:jc w:val="both"/>
              <w:rPr>
                <w:rFonts w:ascii="Myriad Pro" w:hAnsi="Myriad Pro"/>
                <w:sz w:val="20"/>
              </w:rPr>
            </w:pPr>
            <w:r w:rsidRPr="00C46C95">
              <w:rPr>
                <w:rFonts w:ascii="Myriad Pro" w:hAnsi="Myriad Pro"/>
                <w:sz w:val="20"/>
              </w:rPr>
              <w:t>Ocena spełniania kryterium polega na przypisaniu warto</w:t>
            </w:r>
            <w:r>
              <w:rPr>
                <w:rFonts w:ascii="Myriad Pro" w:hAnsi="Myriad Pro"/>
                <w:sz w:val="20"/>
              </w:rPr>
              <w:t>ści logicznych „tak”, „nie”.</w:t>
            </w:r>
          </w:p>
        </w:tc>
      </w:tr>
    </w:tbl>
    <w:p w:rsidR="007836EC" w:rsidRDefault="007836EC" w:rsidP="005712DB">
      <w:pPr>
        <w:rPr>
          <w:rFonts w:ascii="Myriad Pro" w:hAnsi="Myriad Pro"/>
          <w:sz w:val="20"/>
        </w:rPr>
      </w:pPr>
    </w:p>
    <w:p w:rsidR="00767F8D" w:rsidRPr="00230204" w:rsidRDefault="00767F8D" w:rsidP="005712DB">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5712DB" w:rsidRPr="00230204" w:rsidTr="005712DB">
        <w:tc>
          <w:tcPr>
            <w:tcW w:w="14220" w:type="dxa"/>
            <w:gridSpan w:val="4"/>
          </w:tcPr>
          <w:p w:rsidR="005712DB" w:rsidRPr="00230204" w:rsidRDefault="005712DB" w:rsidP="005712DB">
            <w:pPr>
              <w:spacing w:before="40" w:after="40" w:line="240" w:lineRule="auto"/>
              <w:contextualSpacing/>
              <w:jc w:val="center"/>
              <w:rPr>
                <w:rFonts w:ascii="Myriad Pro" w:hAnsi="Myriad Pro"/>
                <w:b/>
                <w:sz w:val="20"/>
              </w:rPr>
            </w:pPr>
            <w:r w:rsidRPr="00230204">
              <w:rPr>
                <w:rFonts w:ascii="Myriad Pro" w:hAnsi="Myriad Pro"/>
                <w:b/>
                <w:sz w:val="20"/>
              </w:rPr>
              <w:t>Kryteria jakości</w:t>
            </w:r>
          </w:p>
        </w:tc>
      </w:tr>
      <w:tr w:rsidR="005712DB" w:rsidRPr="00230204" w:rsidTr="005712DB">
        <w:trPr>
          <w:trHeight w:val="387"/>
        </w:trPr>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L.p.</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Nazwa kryterium</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Definicja kryterium</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1</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2</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3</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4</w:t>
            </w:r>
          </w:p>
        </w:tc>
      </w:tr>
      <w:tr w:rsidR="005712DB" w:rsidRPr="00230204" w:rsidTr="005712DB">
        <w:trPr>
          <w:trHeight w:val="41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sz w:val="20"/>
              </w:rPr>
              <w:t>Odpowiedniość/Adekwatność/Trafność</w:t>
            </w:r>
          </w:p>
        </w:tc>
        <w:tc>
          <w:tcPr>
            <w:tcW w:w="6095" w:type="dxa"/>
            <w:shd w:val="clear" w:color="auto" w:fill="auto"/>
          </w:tcPr>
          <w:p w:rsidR="005712DB"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230204">
              <w:rPr>
                <w:rFonts w:ascii="Myriad Pro" w:eastAsia="MyriadPro-Regular" w:hAnsi="Myriad Pro" w:cs="Arial"/>
                <w:sz w:val="20"/>
              </w:rPr>
              <w:br/>
              <w:t>o dofinansowanie.</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Stopień, w jakim projekt zaspokaja potrzeby i niweluje bariery grupy docelowej, a także przyczynia się do osiągnięcia celów RPO WZ 2014-</w:t>
            </w:r>
            <w:r w:rsidRPr="00031A66">
              <w:rPr>
                <w:rFonts w:ascii="Myriad Pro" w:eastAsia="MyriadPro-Regular" w:hAnsi="Myriad Pro" w:cs="Arial"/>
                <w:sz w:val="20"/>
              </w:rPr>
              <w:lastRenderedPageBreak/>
              <w:t>2020.</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Projekt jest spójny i kompletny w zakresie ocenianego kryterium.</w:t>
            </w:r>
          </w:p>
          <w:p w:rsidR="005712DB" w:rsidRPr="00230204" w:rsidRDefault="005712DB" w:rsidP="005712DB">
            <w:pPr>
              <w:spacing w:before="40" w:after="40" w:line="240" w:lineRule="auto"/>
              <w:contextualSpacing/>
              <w:rPr>
                <w:rFonts w:ascii="Myriad Pro" w:hAnsi="Myriad Pro"/>
                <w:sz w:val="20"/>
              </w:rPr>
            </w:pP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Skala punktów: 0-40.</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Kryterium zostanie spełnione, jeżeli podczas jego oceny zostaną przyznane minimum 24 punkty.</w:t>
            </w:r>
            <w:r>
              <w:rPr>
                <w:rFonts w:ascii="Myriad Pro" w:eastAsia="MyriadPro-Regular" w:hAnsi="Myriad Pro" w:cs="Arial"/>
                <w:sz w:val="20"/>
              </w:rPr>
              <w:t xml:space="preserve"> </w:t>
            </w:r>
          </w:p>
        </w:tc>
      </w:tr>
      <w:tr w:rsidR="005712DB" w:rsidRPr="00230204" w:rsidTr="005712DB">
        <w:trPr>
          <w:trHeight w:val="105"/>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Skuteczność/Efektywność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Stopnień, w jakim projekt przyczyni się do rozwiązania/złagodzenia sytuacji problemowej wskazanej we wniosku o dofinansowanie.</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Stopień/poziom osiągnięcia zakładanych wskaźników w odniesieniu do zaplanowanych kosztów.</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relacji nakład/rezultat.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0-30.</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18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cs="Arial"/>
                <w:sz w:val="20"/>
              </w:rPr>
              <w:t>Trwałość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w jakim stopniu zaproponowane w projekcie instrumenty wsparcia oraz zaplanowane rezultaty przyczynią się do trwałej zmiany sytuacji grup docelowych.</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spacing w:before="40" w:after="0" w:line="240" w:lineRule="auto"/>
              <w:contextualSpacing/>
              <w:rPr>
                <w:rFonts w:ascii="Myriad Pro" w:hAnsi="Myriad Pro" w:cs="Arial"/>
                <w:sz w:val="20"/>
              </w:rPr>
            </w:pPr>
            <w:r w:rsidRPr="00230204">
              <w:rPr>
                <w:rFonts w:ascii="Myriad Pro" w:hAnsi="Myriad Pro" w:cs="Arial"/>
                <w:sz w:val="20"/>
              </w:rPr>
              <w:t xml:space="preserve">Ocena spełniania kryterium dokonywana jest </w:t>
            </w:r>
            <w:r w:rsidRPr="00230204">
              <w:rPr>
                <w:rFonts w:ascii="Myriad Pro"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0-10</w:t>
            </w:r>
            <w:r w:rsidR="00915120">
              <w:rPr>
                <w:rFonts w:ascii="Myriad Pro" w:eastAsia="MyriadPro-Regular" w:hAnsi="Myriad Pro" w:cs="Arial"/>
                <w:sz w:val="20"/>
              </w:rPr>
              <w:t>.</w:t>
            </w:r>
            <w:r w:rsidRPr="00230204">
              <w:rPr>
                <w:rFonts w:ascii="Myriad Pro" w:eastAsia="MyriadPro-Regular" w:hAnsi="Myriad Pro" w:cs="Arial"/>
                <w:sz w:val="20"/>
              </w:rPr>
              <w:t xml:space="preserve"> </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Default="005712DB" w:rsidP="005712DB">
            <w:pPr>
              <w:rPr>
                <w:rFonts w:ascii="Myriad Pro" w:hAnsi="Myriad Pro"/>
                <w:sz w:val="20"/>
              </w:rPr>
            </w:pPr>
            <w:r w:rsidRPr="00230204">
              <w:rPr>
                <w:rFonts w:ascii="Myriad Pro" w:eastAsia="MyriadPro-Regular" w:hAnsi="Myriad Pro" w:cs="Arial"/>
                <w:sz w:val="20"/>
              </w:rPr>
              <w:t>Doświadczenie wnioskodawcy i partnera (jeśli dotyczy)</w:t>
            </w:r>
          </w:p>
        </w:tc>
        <w:tc>
          <w:tcPr>
            <w:tcW w:w="6095" w:type="dxa"/>
            <w:shd w:val="clear" w:color="auto" w:fill="auto"/>
          </w:tcPr>
          <w:p w:rsidR="005712DB" w:rsidRDefault="005712DB" w:rsidP="005712DB">
            <w:pPr>
              <w:autoSpaceDE w:val="0"/>
              <w:autoSpaceDN w:val="0"/>
              <w:adjustRightInd w:val="0"/>
              <w:rPr>
                <w:rFonts w:ascii="Myriad Pro" w:eastAsia="MyriadPro-Regular" w:hAnsi="Myriad Pro" w:cs="Arial"/>
                <w:sz w:val="20"/>
              </w:rPr>
            </w:pPr>
            <w:r w:rsidRPr="00230204">
              <w:rPr>
                <w:rFonts w:ascii="Myriad Pro" w:eastAsia="MyriadPro-Regular" w:hAnsi="Myriad Pro" w:cs="Arial"/>
                <w:sz w:val="20"/>
              </w:rPr>
              <w:t>Doświadczenie w realizacji podobnych przedsięwzięć realizowanych:</w:t>
            </w:r>
          </w:p>
          <w:p w:rsidR="005712DB" w:rsidRDefault="005712DB" w:rsidP="00912095">
            <w:pPr>
              <w:pStyle w:val="Akapitzlist"/>
              <w:numPr>
                <w:ilvl w:val="0"/>
                <w:numId w:val="42"/>
              </w:numPr>
              <w:autoSpaceDE w:val="0"/>
              <w:autoSpaceDN w:val="0"/>
              <w:adjustRightInd w:val="0"/>
              <w:spacing w:after="0" w:line="240" w:lineRule="auto"/>
              <w:ind w:left="175" w:hanging="141"/>
              <w:rPr>
                <w:rFonts w:cs="Arial"/>
              </w:rPr>
            </w:pPr>
            <w:r w:rsidRPr="00230204">
              <w:rPr>
                <w:rFonts w:cs="Arial"/>
              </w:rPr>
              <w:t xml:space="preserve">w obszarze wsparcia projektu: maksymalnie </w:t>
            </w:r>
            <w:r w:rsidRPr="00230204">
              <w:rPr>
                <w:rFonts w:cs="Arial"/>
                <w:b/>
              </w:rPr>
              <w:t>4 pkt</w:t>
            </w:r>
            <w:r w:rsidRPr="00230204">
              <w:rPr>
                <w:rFonts w:cs="Arial"/>
              </w:rPr>
              <w:t xml:space="preserve">; </w:t>
            </w:r>
          </w:p>
          <w:p w:rsidR="00915120" w:rsidRDefault="005712DB" w:rsidP="00912095">
            <w:pPr>
              <w:pStyle w:val="Default"/>
              <w:numPr>
                <w:ilvl w:val="0"/>
                <w:numId w:val="41"/>
              </w:numPr>
              <w:ind w:left="175" w:hanging="141"/>
              <w:rPr>
                <w:rFonts w:ascii="Myriad Pro" w:hAnsi="Myriad Pro"/>
                <w:sz w:val="20"/>
                <w:szCs w:val="20"/>
              </w:rPr>
            </w:pPr>
            <w:r w:rsidRPr="00230204">
              <w:rPr>
                <w:rFonts w:ascii="Myriad Pro" w:hAnsi="Myriad Pro"/>
                <w:sz w:val="20"/>
                <w:szCs w:val="20"/>
              </w:rPr>
              <w:t xml:space="preserve">na rzecz grupy docelowej, do której skierowany będzie projekt: maksymalnie </w:t>
            </w:r>
            <w:r w:rsidRPr="00230204">
              <w:rPr>
                <w:rFonts w:ascii="Myriad Pro" w:hAnsi="Myriad Pro"/>
                <w:b/>
                <w:sz w:val="20"/>
                <w:szCs w:val="20"/>
              </w:rPr>
              <w:t>4 pkt</w:t>
            </w:r>
            <w:r w:rsidRPr="00230204">
              <w:rPr>
                <w:rFonts w:ascii="Myriad Pro" w:hAnsi="Myriad Pro"/>
                <w:sz w:val="20"/>
                <w:szCs w:val="20"/>
              </w:rPr>
              <w:t>;</w:t>
            </w:r>
          </w:p>
          <w:p w:rsidR="005712DB" w:rsidRPr="00915120" w:rsidRDefault="005712DB" w:rsidP="00912095">
            <w:pPr>
              <w:pStyle w:val="Default"/>
              <w:numPr>
                <w:ilvl w:val="0"/>
                <w:numId w:val="41"/>
              </w:numPr>
              <w:ind w:left="175" w:hanging="141"/>
              <w:rPr>
                <w:rFonts w:ascii="Myriad Pro" w:hAnsi="Myriad Pro"/>
                <w:sz w:val="20"/>
                <w:szCs w:val="20"/>
              </w:rPr>
            </w:pPr>
            <w:r w:rsidRPr="00915120">
              <w:rPr>
                <w:rFonts w:ascii="Myriad Pro" w:hAnsi="Myriad Pro"/>
                <w:sz w:val="20"/>
                <w:szCs w:val="20"/>
              </w:rPr>
              <w:t xml:space="preserve">na określonym terytorium, którego będzie dotyczyć realizacja projektu: maksymalnie </w:t>
            </w:r>
            <w:r w:rsidRPr="00915120">
              <w:rPr>
                <w:rFonts w:ascii="Myriad Pro" w:hAnsi="Myriad Pro"/>
                <w:b/>
                <w:sz w:val="20"/>
                <w:szCs w:val="20"/>
              </w:rPr>
              <w:t xml:space="preserve">2 pkt. </w:t>
            </w:r>
          </w:p>
        </w:tc>
        <w:tc>
          <w:tcPr>
            <w:tcW w:w="4756" w:type="dxa"/>
            <w:shd w:val="clear" w:color="auto" w:fill="auto"/>
          </w:tcPr>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Skala punktów: 0- 10.</w:t>
            </w:r>
          </w:p>
          <w:p w:rsidR="005712DB" w:rsidRPr="00230204" w:rsidRDefault="005712DB" w:rsidP="005712DB">
            <w:pPr>
              <w:spacing w:before="40" w:after="0" w:line="240" w:lineRule="auto"/>
              <w:contextualSpacing/>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0" w:line="240" w:lineRule="auto"/>
              <w:contextualSpacing/>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97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Zaplecze realizacji projektu</w:t>
            </w:r>
          </w:p>
        </w:tc>
        <w:tc>
          <w:tcPr>
            <w:tcW w:w="6095" w:type="dxa"/>
            <w:shd w:val="clear" w:color="auto" w:fill="auto"/>
          </w:tcPr>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samodzielnej realizacji projektu:</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maksymalnie </w:t>
            </w:r>
            <w:r w:rsidRPr="00230204">
              <w:rPr>
                <w:rFonts w:ascii="Myriad Pro" w:eastAsia="MyriadPro-Regular" w:hAnsi="Myriad Pro" w:cs="Arial"/>
                <w:b/>
                <w:sz w:val="20"/>
              </w:rPr>
              <w:t>10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2 pkt.</w:t>
            </w:r>
          </w:p>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realizacji projektu w partnerstwie:</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potencjału organizacyjnego wnioskodawcy i partnera/ów: maksymalnie </w:t>
            </w:r>
            <w:r w:rsidRPr="00230204">
              <w:rPr>
                <w:rFonts w:ascii="Myriad Pro" w:eastAsia="MyriadPro-Regular" w:hAnsi="Myriad Pro" w:cs="Arial"/>
                <w:b/>
                <w:sz w:val="20"/>
              </w:rPr>
              <w:t>5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2 pkt</w:t>
            </w:r>
            <w:r w:rsidR="00915120">
              <w:rPr>
                <w:rFonts w:eastAsia="MyriadPro-Regular" w:cs="Arial"/>
                <w:b/>
              </w:rPr>
              <w: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2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1 pkt.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 xml:space="preserve">Ocena zasadności partnerstwa zawiązanego w celu wspólnej realizacji projektu, w tym sposób podziału realizacji zadań: maksymalnie </w:t>
            </w:r>
            <w:r w:rsidRPr="00230204">
              <w:rPr>
                <w:rFonts w:ascii="Myriad Pro" w:eastAsia="MyriadPro-Regular" w:hAnsi="Myriad Pro" w:cs="Arial"/>
                <w:b/>
                <w:sz w:val="20"/>
              </w:rPr>
              <w:t>5  pkt.</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0- 10</w:t>
            </w:r>
            <w:r w:rsidR="00915120">
              <w:rPr>
                <w:rFonts w:ascii="Myriad Pro" w:eastAsia="MyriadPro-Regular" w:hAnsi="Myriad Pro" w:cs="Arial"/>
                <w:sz w:val="20"/>
              </w:rPr>
              <w:t>.</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autoSpaceDE w:val="0"/>
              <w:autoSpaceDN w:val="0"/>
              <w:adjustRightInd w:val="0"/>
              <w:spacing w:after="0"/>
              <w:jc w:val="both"/>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bl>
    <w:p w:rsidR="005712DB" w:rsidRPr="00230204" w:rsidRDefault="005712DB" w:rsidP="005712DB">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5712DB" w:rsidRPr="00230204" w:rsidTr="005712DB">
        <w:trPr>
          <w:jc w:val="center"/>
        </w:trPr>
        <w:tc>
          <w:tcPr>
            <w:tcW w:w="14175" w:type="dxa"/>
            <w:gridSpan w:val="4"/>
          </w:tcPr>
          <w:p w:rsidR="005712DB" w:rsidRPr="00230204" w:rsidRDefault="005712DB" w:rsidP="005712DB">
            <w:pPr>
              <w:spacing w:before="40" w:after="40"/>
              <w:jc w:val="center"/>
              <w:rPr>
                <w:rFonts w:ascii="Myriad Pro" w:hAnsi="Myriad Pro"/>
                <w:b/>
                <w:sz w:val="20"/>
              </w:rPr>
            </w:pPr>
            <w:r w:rsidRPr="00230204">
              <w:rPr>
                <w:rFonts w:ascii="Myriad Pro" w:hAnsi="Myriad Pro"/>
                <w:b/>
                <w:sz w:val="20"/>
              </w:rPr>
              <w:t>Kryteria administracyjności</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L.p.</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Nazwa kryterium</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Definicja kryterium</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Opis znaczenia kryterium</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1</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2</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3</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4</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cs="Arial"/>
                <w:sz w:val="20"/>
              </w:rPr>
              <w:t>Spójność i kompletność zapisów</w:t>
            </w:r>
          </w:p>
        </w:tc>
        <w:tc>
          <w:tcPr>
            <w:tcW w:w="6217" w:type="dxa"/>
          </w:tcPr>
          <w:p w:rsidR="005712DB" w:rsidRPr="00230204" w:rsidRDefault="005712DB" w:rsidP="005712DB">
            <w:pPr>
              <w:spacing w:before="40" w:after="40"/>
              <w:rPr>
                <w:rFonts w:ascii="Myriad Pro" w:hAnsi="Myriad Pro"/>
                <w:sz w:val="20"/>
              </w:rPr>
            </w:pPr>
            <w:r w:rsidRPr="00230204">
              <w:rPr>
                <w:rFonts w:ascii="Myriad Pro" w:eastAsia="MyriadPro-Regular" w:hAnsi="Myriad Pro" w:cs="Arial"/>
                <w:sz w:val="20"/>
              </w:rPr>
              <w:t>Wniosek jest spójny i kompletny w odniesieniu do dokonanej oceny.</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sz w:val="20"/>
              </w:rPr>
              <w:t>Zgodność z kwalifikowalnością wydatków.</w:t>
            </w:r>
          </w:p>
        </w:tc>
        <w:tc>
          <w:tcPr>
            <w:tcW w:w="6217" w:type="dxa"/>
          </w:tcPr>
          <w:p w:rsidR="005712DB" w:rsidRPr="00230204" w:rsidRDefault="005712DB" w:rsidP="005712DB">
            <w:pPr>
              <w:autoSpaceDE w:val="0"/>
              <w:autoSpaceDN w:val="0"/>
              <w:adjustRightInd w:val="0"/>
              <w:jc w:val="both"/>
              <w:rPr>
                <w:rFonts w:ascii="Myriad Pro" w:eastAsia="MyriadPro-Regular" w:hAnsi="Myriad Pro" w:cs="Arial"/>
                <w:i/>
                <w:sz w:val="20"/>
              </w:rPr>
            </w:pPr>
            <w:r w:rsidRPr="00230204">
              <w:rPr>
                <w:rFonts w:ascii="Myriad Pro" w:eastAsia="MyriadPro-Regular" w:hAnsi="Myriad Pro" w:cs="Arial"/>
                <w:sz w:val="20"/>
              </w:rPr>
              <w:t xml:space="preserve"> Wydatki w projekcie są zgodne z </w:t>
            </w:r>
            <w:r w:rsidRPr="00230204">
              <w:rPr>
                <w:rFonts w:ascii="Myriad Pro" w:eastAsia="MyriadPro-Regular" w:hAnsi="Myriad Pro" w:cs="Arial"/>
                <w:i/>
                <w:sz w:val="20"/>
              </w:rPr>
              <w:t xml:space="preserve">Wytycznymi </w:t>
            </w:r>
            <w:r w:rsidRPr="00230204">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230204">
              <w:rPr>
                <w:rFonts w:ascii="Myriad Pro" w:eastAsia="MyriadPro-Regular" w:hAnsi="Myriad Pro" w:cs="Arial"/>
                <w:sz w:val="20"/>
              </w:rPr>
              <w:t xml:space="preserve"> oraz </w:t>
            </w:r>
            <w:r w:rsidRPr="00230204">
              <w:rPr>
                <w:rFonts w:ascii="Myriad Pro" w:eastAsia="MyriadPro-Regular" w:hAnsi="Myriad Pro" w:cs="Arial"/>
                <w:sz w:val="20"/>
              </w:rPr>
              <w:br/>
              <w:t>z</w:t>
            </w:r>
            <w:r w:rsidRPr="00230204">
              <w:rPr>
                <w:rFonts w:ascii="Myriad Pro" w:eastAsia="MyriadPro-Regular" w:hAnsi="Myriad Pro" w:cs="Arial"/>
                <w:i/>
                <w:sz w:val="20"/>
              </w:rPr>
              <w:t xml:space="preserve"> Wytycznymi w zakresie realizacji przedsięwzięć </w:t>
            </w:r>
            <w:r w:rsidRPr="00230204">
              <w:rPr>
                <w:rFonts w:ascii="Myriad Pro" w:eastAsia="MyriadPro-Regular" w:hAnsi="Myriad Pro" w:cs="Arial"/>
                <w:i/>
                <w:sz w:val="20"/>
              </w:rPr>
              <w:br/>
              <w:t xml:space="preserve">z udziałem środków Europejskiego Funduszu Społecznego </w:t>
            </w:r>
            <w:r w:rsidRPr="00230204">
              <w:rPr>
                <w:rFonts w:ascii="Myriad Pro" w:eastAsia="Times New Roman" w:hAnsi="Myriad Pro" w:cs="Arial"/>
                <w:i/>
                <w:sz w:val="20"/>
              </w:rPr>
              <w:t>w obszarze przystosowania przedsiębiorców i pracowników do zmian na lata 2014-2020</w:t>
            </w:r>
            <w:r w:rsidRPr="00230204">
              <w:rPr>
                <w:rFonts w:ascii="Myriad Pro" w:eastAsia="MyriadPro-Regular" w:hAnsi="Myriad Pro" w:cs="Arial"/>
                <w:i/>
                <w:sz w:val="20"/>
              </w:rPr>
              <w:t>.</w:t>
            </w:r>
          </w:p>
          <w:p w:rsidR="005712DB" w:rsidRPr="00230204" w:rsidRDefault="005712DB" w:rsidP="005712DB">
            <w:pPr>
              <w:spacing w:before="40" w:after="40"/>
              <w:rPr>
                <w:rFonts w:ascii="Myriad Pro" w:eastAsia="Times New Roman" w:hAnsi="Myriad Pro"/>
                <w:sz w:val="20"/>
                <w:lang w:eastAsia="pl-PL"/>
              </w:rPr>
            </w:pPr>
            <w:r w:rsidRPr="00230204">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Wydatki założone w projekcie są zgodne z</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katalogiem wydatków,</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 xml:space="preserve">limitami (w tym stawką ryczałtową dla kosztów pośrednich) oraz zasadami kwalifikowalności określonymi w Regulaminie konkursu (jeśli </w:t>
            </w:r>
            <w:r w:rsidRPr="00230204">
              <w:rPr>
                <w:rFonts w:ascii="Myriad Pro" w:eastAsia="MyriadPro-Regular" w:hAnsi="Myriad Pro" w:cs="Arial"/>
                <w:sz w:val="20"/>
              </w:rPr>
              <w:lastRenderedPageBreak/>
              <w:t>dotyczy).</w:t>
            </w:r>
          </w:p>
          <w:p w:rsidR="005712DB" w:rsidRPr="00230204" w:rsidRDefault="005712DB" w:rsidP="005712DB">
            <w:pPr>
              <w:spacing w:before="40" w:after="40"/>
              <w:rPr>
                <w:rFonts w:ascii="Myriad Pro" w:hAnsi="Myriad Pro"/>
                <w:sz w:val="20"/>
              </w:rPr>
            </w:pPr>
            <w:r w:rsidRPr="00230204">
              <w:rPr>
                <w:rFonts w:ascii="Myriad Pro" w:hAnsi="Myriad Pro"/>
                <w:sz w:val="20"/>
              </w:rPr>
              <w:t xml:space="preserve">Poziom wydatków w ramach </w:t>
            </w:r>
            <w:r w:rsidRPr="00230204">
              <w:rPr>
                <w:rFonts w:ascii="Myriad Pro" w:hAnsi="Myriad Pro"/>
                <w:i/>
                <w:sz w:val="20"/>
              </w:rPr>
              <w:t>cross-financingu</w:t>
            </w:r>
            <w:r w:rsidRPr="00230204">
              <w:rPr>
                <w:rFonts w:ascii="Myriad Pro" w:hAnsi="Myriad Pro"/>
                <w:sz w:val="20"/>
              </w:rPr>
              <w:t xml:space="preserve"> oraz środków trwałych jest zgodny z poziomem tych wydatków wskazanym w </w:t>
            </w:r>
            <w:r w:rsidRPr="00230204">
              <w:rPr>
                <w:rFonts w:ascii="Myriad Pro" w:hAnsi="Myriad Pro"/>
                <w:i/>
                <w:sz w:val="20"/>
              </w:rPr>
              <w:t>Regulaminie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230204">
              <w:rPr>
                <w:rFonts w:ascii="Myriad Pro" w:hAnsi="Myriad Pro" w:cs="Arial"/>
                <w:i/>
                <w:sz w:val="20"/>
              </w:rPr>
              <w:t>SOOP RPO WZ 2014-2020</w:t>
            </w:r>
            <w:r w:rsidRPr="00230204">
              <w:rPr>
                <w:rFonts w:ascii="Myriad Pro" w:hAnsi="Myriad Pro" w:cs="Arial"/>
                <w:sz w:val="20"/>
              </w:rPr>
              <w:t xml:space="preserve">, </w:t>
            </w:r>
            <w:r w:rsidRPr="00230204">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230204">
              <w:rPr>
                <w:rFonts w:ascii="Myriad Pro" w:eastAsia="MyriadPro-Regular" w:hAnsi="Myriad Pro" w:cs="Arial"/>
                <w:sz w:val="20"/>
              </w:rPr>
              <w:t xml:space="preserve"> </w:t>
            </w:r>
            <w:r w:rsidRPr="00230204">
              <w:rPr>
                <w:rFonts w:ascii="Myriad Pro" w:hAnsi="Myriad Pro" w:cs="Arial"/>
                <w:sz w:val="20"/>
              </w:rPr>
              <w:t xml:space="preserve"> właściwych </w:t>
            </w:r>
            <w:r w:rsidRPr="00230204">
              <w:rPr>
                <w:rFonts w:ascii="Myriad Pro" w:eastAsia="MyriadPro-Regular" w:hAnsi="Myriad Pro" w:cs="Arial"/>
                <w:i/>
                <w:sz w:val="20"/>
              </w:rPr>
              <w:t xml:space="preserve">Wytycznych obszarowych, </w:t>
            </w:r>
            <w:r w:rsidRPr="00230204">
              <w:rPr>
                <w:rFonts w:ascii="Myriad Pro" w:hAnsi="Myriad Pro" w:cs="Arial"/>
                <w:sz w:val="20"/>
              </w:rPr>
              <w:t xml:space="preserve">mających </w:t>
            </w:r>
            <w:r w:rsidRPr="00230204">
              <w:rPr>
                <w:rFonts w:ascii="Myriad Pro" w:hAnsi="Myriad Pro" w:cs="Arial"/>
                <w:sz w:val="20"/>
              </w:rPr>
              <w:lastRenderedPageBreak/>
              <w:t>wpływ na założenia dotyczące kwalifikowalności wydatków.</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highlight w:val="yellow"/>
              </w:rPr>
            </w:pPr>
            <w:r w:rsidRPr="00230204">
              <w:rPr>
                <w:rFonts w:ascii="Myriad Pro" w:hAnsi="Myriad Pro"/>
                <w:sz w:val="20"/>
              </w:rPr>
              <w:t>Intensywność wsparcia.</w:t>
            </w:r>
          </w:p>
        </w:tc>
        <w:tc>
          <w:tcPr>
            <w:tcW w:w="6217" w:type="dxa"/>
          </w:tcPr>
          <w:p w:rsidR="005712DB" w:rsidRPr="00230204" w:rsidRDefault="005712DB" w:rsidP="005712DB">
            <w:pPr>
              <w:spacing w:before="40" w:after="40"/>
              <w:rPr>
                <w:rFonts w:ascii="Myriad Pro" w:hAnsi="Myriad Pro"/>
                <w:sz w:val="20"/>
              </w:rPr>
            </w:pPr>
            <w:r w:rsidRPr="00230204">
              <w:rPr>
                <w:rFonts w:ascii="Myriad Pro" w:hAnsi="Myriad Pro"/>
                <w:sz w:val="20"/>
              </w:rPr>
              <w:t xml:space="preserve">Wnioskowana kwota i poziom wsparcia są zgodne z zapisami </w:t>
            </w:r>
            <w:r w:rsidRPr="00230204">
              <w:rPr>
                <w:rFonts w:ascii="Myriad Pro" w:hAnsi="Myriad Pro"/>
                <w:i/>
                <w:sz w:val="20"/>
              </w:rPr>
              <w:t>Regulaminu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bl>
    <w:p w:rsidR="00085CBC" w:rsidRPr="005A7C02" w:rsidRDefault="00085CBC" w:rsidP="005A7C02"/>
    <w:p w:rsidR="00085CBC" w:rsidRPr="005A7C02" w:rsidRDefault="00085CBC" w:rsidP="005A7C02"/>
    <w:p w:rsidR="00085CBC" w:rsidRDefault="00085CBC" w:rsidP="000A2984">
      <w:pPr>
        <w:jc w:val="center"/>
        <w:rPr>
          <w:rFonts w:ascii="Myriad Pro" w:hAnsi="Myriad Pro"/>
          <w:b/>
          <w:sz w:val="20"/>
        </w:rPr>
        <w:sectPr w:rsidR="00085CBC" w:rsidSect="00666E30">
          <w:footerReference w:type="default" r:id="rId10"/>
          <w:pgSz w:w="16838" w:h="11906" w:orient="landscape"/>
          <w:pgMar w:top="1417" w:right="1417" w:bottom="1417" w:left="1417" w:header="708" w:footer="708" w:gutter="0"/>
          <w:cols w:space="708"/>
          <w:docGrid w:linePitch="360"/>
        </w:sectPr>
      </w:pPr>
    </w:p>
    <w:p w:rsidR="005712DB" w:rsidRPr="000A2984" w:rsidRDefault="0089210C" w:rsidP="005A7C02">
      <w:pPr>
        <w:jc w:val="center"/>
        <w:rPr>
          <w:rFonts w:ascii="Myriad Pro" w:hAnsi="Myriad Pro"/>
          <w:b/>
          <w:sz w:val="20"/>
        </w:rPr>
      </w:pPr>
      <w:r w:rsidRPr="000A2984">
        <w:rPr>
          <w:rFonts w:ascii="Myriad Pro" w:hAnsi="Myriad Pro"/>
          <w:b/>
          <w:sz w:val="20"/>
        </w:rPr>
        <w:lastRenderedPageBreak/>
        <w:t xml:space="preserve">Kryteria szczegółowe przyjęte Uchwałą Nr </w:t>
      </w:r>
      <w:r w:rsidR="005A7C02">
        <w:rPr>
          <w:rFonts w:ascii="Myriad Pro" w:hAnsi="Myriad Pro"/>
          <w:b/>
          <w:sz w:val="20"/>
        </w:rPr>
        <w:t xml:space="preserve"> </w:t>
      </w:r>
      <w:r w:rsidR="00085CBC">
        <w:rPr>
          <w:rFonts w:ascii="Myriad Pro" w:hAnsi="Myriad Pro"/>
          <w:b/>
          <w:sz w:val="20"/>
        </w:rPr>
        <w:t>19/20</w:t>
      </w:r>
      <w:r w:rsidRPr="000A2984">
        <w:rPr>
          <w:rFonts w:ascii="Myriad Pro" w:hAnsi="Myriad Pro"/>
          <w:b/>
          <w:sz w:val="20"/>
        </w:rPr>
        <w:t xml:space="preserve"> Komitetu Monitorującego RPO WZ 2014-2020 z dnia 14 </w:t>
      </w:r>
      <w:r w:rsidR="00085CBC">
        <w:rPr>
          <w:rFonts w:ascii="Myriad Pro" w:hAnsi="Myriad Pro"/>
          <w:b/>
          <w:sz w:val="20"/>
        </w:rPr>
        <w:t xml:space="preserve"> maja 2020</w:t>
      </w:r>
      <w:r w:rsidRPr="000A2984">
        <w:rPr>
          <w:rFonts w:ascii="Myriad Pro" w:hAnsi="Myriad Pro"/>
          <w:b/>
          <w:sz w:val="20"/>
        </w:rPr>
        <w:t xml:space="preserve"> r. (tryb konkursowy)</w:t>
      </w:r>
      <w:r w:rsidR="00085CBC">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VI Rynek Pracy</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BD6A9B">
              <w:rPr>
                <w:rFonts w:ascii="Myriad Pro" w:eastAsia="Calibri" w:hAnsi="Myriad Pro" w:cs="Times New Roman"/>
                <w:iCs/>
                <w:sz w:val="20"/>
              </w:rPr>
              <w:t>8v</w:t>
            </w:r>
            <w:r>
              <w:rPr>
                <w:rFonts w:ascii="Myriad Pro" w:eastAsia="Calibri" w:hAnsi="Myriad Pro" w:cs="Times New Roman"/>
                <w:iCs/>
                <w:sz w:val="20"/>
              </w:rPr>
              <w:t>.</w:t>
            </w:r>
            <w:r w:rsidRPr="00BD6A9B">
              <w:rPr>
                <w:rFonts w:ascii="Myriad Pro" w:eastAsia="Calibri" w:hAnsi="Myriad Pro" w:cs="Times New Roman"/>
                <w:iCs/>
                <w:sz w:val="20"/>
              </w:rPr>
              <w:t xml:space="preserve"> Przystosowanie pracowników, przedsiębiorstw i przedsiębiorców do zmian.</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851E60">
              <w:rPr>
                <w:rFonts w:ascii="Myriad Pro" w:eastAsia="Calibri" w:hAnsi="Myriad Pro" w:cs="Times New Roman"/>
                <w:sz w:val="20"/>
              </w:rPr>
              <w:t>6.1</w:t>
            </w:r>
            <w:r>
              <w:rPr>
                <w:rFonts w:ascii="Myriad Pro" w:eastAsia="Calibri" w:hAnsi="Myriad Pro" w:cs="Times New Roman"/>
                <w:sz w:val="20"/>
              </w:rPr>
              <w:t xml:space="preserve"> </w:t>
            </w:r>
            <w:r w:rsidRPr="00851E60">
              <w:rPr>
                <w:rFonts w:ascii="Myriad Pro" w:eastAsia="Calibri" w:hAnsi="Myriad Pro" w:cs="Times New Roman"/>
                <w:sz w:val="20"/>
              </w:rPr>
              <w:t>Usługi rozwojowe skierowane do przedsiębiorców i pracowników przedsiębiorstw na podstawie systemu popytowego</w:t>
            </w:r>
          </w:p>
        </w:tc>
      </w:tr>
      <w:tr w:rsidR="00085CBC" w:rsidRPr="00D34B91" w:rsidTr="005712DB">
        <w:trPr>
          <w:jc w:val="center"/>
        </w:trPr>
        <w:tc>
          <w:tcPr>
            <w:tcW w:w="1900" w:type="dxa"/>
            <w:shd w:val="clear" w:color="auto" w:fill="B6DDE8" w:themeFill="accent5" w:themeFillTint="66"/>
          </w:tcPr>
          <w:p w:rsidR="00085CBC" w:rsidRPr="00D34B91" w:rsidRDefault="00085CBC" w:rsidP="005712DB">
            <w:pPr>
              <w:spacing w:before="40" w:after="40"/>
              <w:rPr>
                <w:rFonts w:ascii="Myriad Pro" w:hAnsi="Myriad Pro"/>
                <w:sz w:val="20"/>
              </w:rPr>
            </w:pPr>
          </w:p>
        </w:tc>
        <w:tc>
          <w:tcPr>
            <w:tcW w:w="12275" w:type="dxa"/>
            <w:shd w:val="clear" w:color="auto" w:fill="B6DDE8" w:themeFill="accent5" w:themeFillTint="66"/>
          </w:tcPr>
          <w:p w:rsidR="00085CBC" w:rsidRPr="00D34B91" w:rsidRDefault="00085CBC" w:rsidP="005712D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sz w:val="20"/>
              </w:rPr>
            </w:pPr>
          </w:p>
        </w:tc>
      </w:tr>
    </w:tbl>
    <w:p w:rsidR="005712DB" w:rsidRPr="007F692A" w:rsidRDefault="005712DB" w:rsidP="005712DB">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5712DB" w:rsidRPr="001F385E" w:rsidTr="005712DB">
        <w:trPr>
          <w:jc w:val="center"/>
        </w:trPr>
        <w:tc>
          <w:tcPr>
            <w:tcW w:w="14175" w:type="dxa"/>
            <w:gridSpan w:val="4"/>
            <w:shd w:val="pct10" w:color="auto" w:fill="auto"/>
          </w:tcPr>
          <w:p w:rsidR="005712DB" w:rsidRPr="001F385E" w:rsidRDefault="005712DB" w:rsidP="005712DB">
            <w:pPr>
              <w:spacing w:before="40" w:after="40"/>
              <w:jc w:val="center"/>
              <w:rPr>
                <w:rFonts w:ascii="Myriad Pro" w:hAnsi="Myriad Pro"/>
                <w:b/>
                <w:sz w:val="20"/>
              </w:rPr>
            </w:pPr>
            <w:r w:rsidRPr="001F385E">
              <w:rPr>
                <w:rFonts w:ascii="Myriad Pro" w:hAnsi="Myriad Pro"/>
                <w:b/>
                <w:sz w:val="20"/>
              </w:rPr>
              <w:t>Kryteria dopuszczalności</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L.p.</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Nazwa kryterium</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Opis znaczenia kryterium</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1</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2</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3</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4</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40" w:after="40"/>
              <w:ind w:left="0" w:firstLine="0"/>
              <w:contextualSpacing w:val="0"/>
            </w:pPr>
          </w:p>
        </w:tc>
        <w:tc>
          <w:tcPr>
            <w:tcW w:w="2524" w:type="dxa"/>
          </w:tcPr>
          <w:p w:rsidR="005712DB" w:rsidRPr="001F385E" w:rsidRDefault="005712DB" w:rsidP="005712DB">
            <w:pPr>
              <w:spacing w:before="40" w:after="40"/>
              <w:rPr>
                <w:rFonts w:ascii="Myriad Pro" w:hAnsi="Myriad Pro"/>
                <w:sz w:val="20"/>
              </w:rPr>
            </w:pPr>
            <w:r w:rsidRPr="001F385E">
              <w:rPr>
                <w:rFonts w:ascii="Myriad Pro" w:hAnsi="Myriad Pro"/>
                <w:sz w:val="20"/>
              </w:rPr>
              <w:t>Wymogi organizacyjne</w:t>
            </w:r>
          </w:p>
        </w:tc>
        <w:tc>
          <w:tcPr>
            <w:tcW w:w="5954" w:type="dxa"/>
          </w:tcPr>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bCs/>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p w:rsidR="005712DB" w:rsidRPr="001F385E" w:rsidRDefault="005712DB" w:rsidP="000A2984">
            <w:pPr>
              <w:pStyle w:val="Akapitzlist"/>
              <w:numPr>
                <w:ilvl w:val="0"/>
                <w:numId w:val="0"/>
              </w:numPr>
              <w:spacing w:before="40" w:after="40"/>
              <w:ind w:left="317"/>
              <w:jc w:val="both"/>
              <w:rPr>
                <w:rFonts w:cs="Arial"/>
              </w:rPr>
            </w:pPr>
          </w:p>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5158" w:type="dxa"/>
          </w:tcPr>
          <w:p w:rsidR="005712DB" w:rsidRPr="009D4B73" w:rsidRDefault="005712DB" w:rsidP="005712DB">
            <w:pPr>
              <w:spacing w:before="40" w:after="40"/>
              <w:rPr>
                <w:rFonts w:ascii="Myriad Pro" w:hAnsi="Myriad Pro"/>
                <w:sz w:val="20"/>
              </w:rPr>
            </w:pPr>
            <w:r w:rsidRPr="009D4B73">
              <w:rPr>
                <w:rFonts w:ascii="Myriad Pro" w:hAnsi="Myriad Pro"/>
                <w:sz w:val="20"/>
              </w:rPr>
              <w:t>Spełnienie kryterium jest konieczne do przyznania dofinansowania.</w:t>
            </w:r>
          </w:p>
          <w:p w:rsidR="005712DB" w:rsidRPr="009D4B73" w:rsidRDefault="005712DB" w:rsidP="005712DB">
            <w:pPr>
              <w:spacing w:before="40" w:after="40"/>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Pr="001F385E" w:rsidRDefault="005712DB" w:rsidP="005712DB">
            <w:pPr>
              <w:spacing w:before="40" w:after="40"/>
              <w:rPr>
                <w:rFonts w:ascii="Myriad Pro" w:hAnsi="Myriad Pro"/>
                <w:sz w:val="20"/>
              </w:rPr>
            </w:pPr>
            <w:r w:rsidRPr="009D4B73">
              <w:rPr>
                <w:rFonts w:ascii="Myriad Pro" w:hAnsi="Myriad Pro"/>
                <w:sz w:val="20"/>
              </w:rPr>
              <w:t>Ocena spełniania kryterium polega na przypisaniu wartości logicznych „tak”, „nie”.</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240"/>
              <w:ind w:left="0" w:firstLine="0"/>
              <w:contextualSpacing w:val="0"/>
            </w:pPr>
          </w:p>
        </w:tc>
        <w:tc>
          <w:tcPr>
            <w:tcW w:w="2524" w:type="dxa"/>
          </w:tcPr>
          <w:p w:rsidR="005712DB" w:rsidRPr="001F385E" w:rsidRDefault="005712DB" w:rsidP="005712DB">
            <w:pPr>
              <w:spacing w:before="240"/>
              <w:rPr>
                <w:rFonts w:ascii="Myriad Pro" w:hAnsi="Myriad Pro"/>
                <w:sz w:val="20"/>
              </w:rPr>
            </w:pPr>
            <w:r w:rsidRPr="001F385E">
              <w:rPr>
                <w:rFonts w:ascii="Myriad Pro" w:hAnsi="Myriad Pro"/>
                <w:sz w:val="20"/>
              </w:rPr>
              <w:t>Zgodność wsparcia</w:t>
            </w:r>
          </w:p>
        </w:tc>
        <w:tc>
          <w:tcPr>
            <w:tcW w:w="5954" w:type="dxa"/>
          </w:tcPr>
          <w:p w:rsidR="005712DB" w:rsidRPr="001F385E" w:rsidRDefault="005712DB" w:rsidP="00912095">
            <w:pPr>
              <w:pStyle w:val="Akapitzlist"/>
              <w:numPr>
                <w:ilvl w:val="0"/>
                <w:numId w:val="283"/>
              </w:numPr>
              <w:spacing w:before="240"/>
              <w:ind w:left="317"/>
              <w:jc w:val="both"/>
              <w:rPr>
                <w:bCs/>
              </w:rPr>
            </w:pPr>
            <w:r w:rsidRPr="001F385E">
              <w:rPr>
                <w:rFonts w:cs="Arial"/>
                <w:bCs/>
              </w:rPr>
              <w:t>Uczestnikami projektu są mikro, małe i średnie przedsiębiorstwa z terenu województwa zachodniopomorskiego (posiadające siedzibę, filię lub jednostkę organizacyjną na terenie woj. zachodniopomorskiego) oraz ich pracownicy.</w:t>
            </w:r>
          </w:p>
          <w:p w:rsidR="005712DB" w:rsidRPr="001F385E" w:rsidRDefault="005712DB" w:rsidP="000A2984">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rPr>
              <w:t xml:space="preserve">Projektodawca </w:t>
            </w:r>
            <w:r w:rsidRPr="001F385E" w:rsidDel="00094346">
              <w:rPr>
                <w:rFonts w:cs="Arial"/>
              </w:rPr>
              <w:t>wniesie wkład własn</w:t>
            </w:r>
            <w:r w:rsidRPr="001F385E">
              <w:rPr>
                <w:rFonts w:cs="Arial"/>
              </w:rPr>
              <w:t>y w wysokości nie mniejszej niż 15% wartości projektu, zgodnie z zapisami zawartymi w Szczegółowym Opisie Osi Priorytetowych Regionalnego Programu Operacyjnego Województwa Zachodniopomorskiego 2014-2020</w:t>
            </w:r>
            <w:r>
              <w:rPr>
                <w:rFonts w:cs="Arial"/>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Okres realizacji projektu trwa nie dłużej niż do 30.06.2023 r. </w:t>
            </w:r>
            <w:r w:rsidRPr="001F385E">
              <w:rPr>
                <w:rFonts w:cs="Arial"/>
              </w:rPr>
              <w:t xml:space="preserve">W </w:t>
            </w:r>
            <w:r w:rsidRPr="001F385E">
              <w:rPr>
                <w:rFonts w:cs="Arial"/>
              </w:rPr>
              <w:lastRenderedPageBreak/>
              <w:t>szczególnie uzasadnionych przypadkach na etapie realizacji projektu, za zgodą Instytucji Pośredniczącej RPO WZ, dopuszcza się możliwość odstąpienia od kryterium.</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Maksymalna wartość dofinansowania projektu wynosi 28 934 630 zł.</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obejmuje wsparciem w ramach projektu minimum 4200 osób, w tym do końca 2020 roku minimum 500 osób. W szczególnie uzasadnionych przypadkach na etapie realizacji projektu, za zgodą Instytucji Pośredniczącej RPO WZ dopuszcza się możliwość odstąpienia od kryterium w zakresie wartości wskaźnika pośredniego do osiągnięcia we wskazanym okresie.</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Projekt zakłada dystrybucję środków w ramach PSF zgodnie z wymogami określonymi w </w:t>
            </w:r>
            <w:r w:rsidRPr="001F385E">
              <w:rPr>
                <w:rFonts w:cs="Arial"/>
              </w:rPr>
              <w:t>Opisie wdrażania Podmiotowego Systemu Finansowania w Województwie Zachodniopomorskim w ramach Regionalnego Programu Operacyjnego Województwa Zachodniopomorskiego na lata 2014 – 2020</w:t>
            </w:r>
            <w:r w:rsidRPr="001F385E">
              <w:rPr>
                <w:rFonts w:cs="Arial"/>
                <w:bCs/>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że poziom dofinansowania kosztów pojedynczej usługi rozwojowej będzie wynosił maksymalnie 50% kosztów usługi rozwojowej, przy czym maksymalna kwota dofinansowania pojedynczej usługi rozwojowej nie może przekroczyć  limitu określonego w </w:t>
            </w:r>
            <w:r w:rsidRPr="001F385E" w:rsidDel="00675D99">
              <w:rPr>
                <w:rFonts w:cs="Arial"/>
                <w:bCs/>
              </w:rPr>
              <w:t xml:space="preserve"> </w:t>
            </w:r>
            <w:r w:rsidRPr="001F385E">
              <w:rPr>
                <w:rFonts w:cs="Arial"/>
              </w:rPr>
              <w:t>Opisie wdrażania Podmiotowego Systemu Finansowania w Województwie Zachodniopomorskim w ramach Regionalnego Programu Operacyjnego Województwa Zachodniopomorskiego na lata 2014 – 2020</w:t>
            </w:r>
            <w:r w:rsidR="003723E1">
              <w:rPr>
                <w:rFonts w:cs="Arial"/>
              </w:rPr>
              <w:t>.</w:t>
            </w:r>
          </w:p>
          <w:p w:rsidR="005712DB" w:rsidRPr="001F385E" w:rsidRDefault="005712DB" w:rsidP="00EC6072">
            <w:pPr>
              <w:pStyle w:val="Akapitzlist"/>
              <w:numPr>
                <w:ilvl w:val="0"/>
                <w:numId w:val="0"/>
              </w:numPr>
              <w:ind w:left="417"/>
              <w:jc w:val="both"/>
              <w:rPr>
                <w:rFonts w:cs="Arial"/>
                <w:bCs/>
              </w:rPr>
            </w:pPr>
          </w:p>
          <w:p w:rsidR="005712DB" w:rsidRPr="001F385E" w:rsidRDefault="005712DB" w:rsidP="005712DB">
            <w:pPr>
              <w:ind w:left="317"/>
              <w:contextualSpacing/>
              <w:jc w:val="both"/>
              <w:rPr>
                <w:rFonts w:ascii="Myriad Pro" w:hAnsi="Myriad Pro" w:cs="Arial"/>
                <w:bCs/>
                <w:sz w:val="20"/>
              </w:rPr>
            </w:pPr>
            <w:r w:rsidRPr="001F385E">
              <w:rPr>
                <w:rFonts w:ascii="Myriad Pro" w:hAnsi="Myriad Pro" w:cs="Arial"/>
                <w:bCs/>
                <w:sz w:val="20"/>
              </w:rPr>
              <w:t xml:space="preserve">Natomiast dofinansowanie kosztów  pojedynczej usługi </w:t>
            </w:r>
            <w:r w:rsidRPr="001F385E">
              <w:rPr>
                <w:rFonts w:ascii="Myriad Pro" w:hAnsi="Myriad Pro" w:cs="Arial"/>
                <w:bCs/>
                <w:sz w:val="20"/>
              </w:rPr>
              <w:lastRenderedPageBreak/>
              <w:t>rozwojowej w odniesieniu do:</w:t>
            </w:r>
          </w:p>
          <w:p w:rsidR="005712DB" w:rsidRPr="001F385E" w:rsidRDefault="005712DB" w:rsidP="005712DB">
            <w:pPr>
              <w:ind w:left="686" w:hanging="283"/>
              <w:contextualSpacing/>
              <w:rPr>
                <w:rFonts w:ascii="Myriad Pro" w:hAnsi="Myriad Pro" w:cs="Arial"/>
                <w:bCs/>
                <w:sz w:val="20"/>
              </w:rPr>
            </w:pPr>
          </w:p>
          <w:p w:rsidR="005712DB" w:rsidRPr="001F385E" w:rsidRDefault="005712DB" w:rsidP="00912095">
            <w:pPr>
              <w:pStyle w:val="Akapitzlist"/>
              <w:numPr>
                <w:ilvl w:val="1"/>
                <w:numId w:val="283"/>
              </w:numPr>
              <w:ind w:left="686" w:hanging="283"/>
              <w:rPr>
                <w:rFonts w:cs="Arial"/>
                <w:bCs/>
              </w:rPr>
            </w:pPr>
            <w:r w:rsidRPr="001F385E">
              <w:rPr>
                <w:rFonts w:cs="Arial"/>
                <w:bCs/>
              </w:rPr>
              <w:t>usług rozwojowych prowadzących do zdobycia kwalifikacji, o których mowa w art.2 pkt 8 ustawy z dnia 22 grudnia 2015 r. o Zintegrowanym Systemie Kwalifikacji lub walidacji, o której mowa w art.2 pkt 22 tej ustawy,</w:t>
            </w:r>
          </w:p>
          <w:p w:rsidR="005712DB" w:rsidRPr="001F385E" w:rsidRDefault="005712DB" w:rsidP="00912095">
            <w:pPr>
              <w:pStyle w:val="Akapitzlist"/>
              <w:numPr>
                <w:ilvl w:val="1"/>
                <w:numId w:val="283"/>
              </w:numPr>
              <w:ind w:left="686" w:hanging="283"/>
              <w:rPr>
                <w:rFonts w:cs="Arial"/>
                <w:bCs/>
              </w:rPr>
            </w:pPr>
            <w:r w:rsidRPr="001F385E">
              <w:rPr>
                <w:rFonts w:cs="Arial"/>
                <w:bCs/>
              </w:rPr>
              <w:t>przedsiębiorstw prowadzących działalność w obszarze inteligentnych specjalizacji województwa zachodniopomorskiego,</w:t>
            </w:r>
          </w:p>
          <w:p w:rsidR="005712DB" w:rsidRPr="001F385E" w:rsidRDefault="005712DB" w:rsidP="00912095">
            <w:pPr>
              <w:pStyle w:val="Akapitzlist"/>
              <w:numPr>
                <w:ilvl w:val="1"/>
                <w:numId w:val="283"/>
              </w:numPr>
              <w:ind w:left="686" w:hanging="283"/>
              <w:rPr>
                <w:rFonts w:cs="Arial"/>
                <w:bCs/>
              </w:rPr>
            </w:pPr>
            <w:r w:rsidRPr="001F385E">
              <w:rPr>
                <w:rFonts w:cs="Arial"/>
                <w:bCs/>
              </w:rPr>
              <w:t xml:space="preserve">przedsiębiorstw działających w obszarze Specjalnej Strefy Włączenia zlokalizowanej na terenie województwa zachodniopomorskiego, </w:t>
            </w:r>
          </w:p>
          <w:p w:rsidR="005712DB" w:rsidRPr="001F385E" w:rsidRDefault="005712DB" w:rsidP="00912095">
            <w:pPr>
              <w:pStyle w:val="Akapitzlist"/>
              <w:numPr>
                <w:ilvl w:val="1"/>
                <w:numId w:val="283"/>
              </w:numPr>
              <w:spacing w:after="200" w:line="276" w:lineRule="auto"/>
              <w:ind w:left="686" w:hanging="283"/>
              <w:rPr>
                <w:rFonts w:cs="Arial"/>
                <w:bCs/>
              </w:rPr>
            </w:pPr>
            <w:r w:rsidRPr="001F385E">
              <w:rPr>
                <w:rFonts w:cs="Arial"/>
                <w:bCs/>
              </w:rPr>
              <w:t xml:space="preserve">pracowników w wieku powyżej 50 roku życia, pracowników o niskich kwalifikacjach oraz przedsiębiorstw wysokiego wzrostu, </w:t>
            </w:r>
          </w:p>
          <w:p w:rsidR="005712DB" w:rsidRPr="001F385E" w:rsidRDefault="005712DB" w:rsidP="00912095">
            <w:pPr>
              <w:pStyle w:val="Akapitzlist"/>
              <w:numPr>
                <w:ilvl w:val="1"/>
                <w:numId w:val="283"/>
              </w:numPr>
              <w:spacing w:after="200" w:line="276" w:lineRule="auto"/>
              <w:ind w:left="686" w:hanging="283"/>
              <w:rPr>
                <w:rFonts w:cs="Arial"/>
              </w:rPr>
            </w:pPr>
            <w:r w:rsidRPr="001F385E">
              <w:rPr>
                <w:rFonts w:cs="Arial"/>
                <w:bCs/>
              </w:rPr>
              <w:t xml:space="preserve">przedsiębiorców, którzy uzyskali wsparcie w postaci analizy potrzeb rozwojowych w ramach działania 2.2 PO WER, </w:t>
            </w:r>
          </w:p>
          <w:p w:rsidR="005712DB" w:rsidRPr="001F385E" w:rsidRDefault="005712DB" w:rsidP="00912095">
            <w:pPr>
              <w:pStyle w:val="Akapitzlist"/>
              <w:numPr>
                <w:ilvl w:val="1"/>
                <w:numId w:val="283"/>
              </w:numPr>
              <w:spacing w:after="200" w:line="276" w:lineRule="auto"/>
              <w:ind w:left="686" w:hanging="283"/>
              <w:rPr>
                <w:rFonts w:cs="Arial"/>
                <w:color w:val="000000"/>
              </w:rPr>
            </w:pPr>
            <w:r w:rsidRPr="001F385E">
              <w:rPr>
                <w:rFonts w:cs="Arial"/>
                <w:color w:val="000000"/>
              </w:rPr>
              <w:t>przedsiębiorców prowadzących działalność gospodarczą na terenie miast średnich oraz miast średnich tracących funkcje społeczno-gospodarcze,</w:t>
            </w:r>
          </w:p>
          <w:p w:rsidR="005712DB" w:rsidRPr="001F385E" w:rsidRDefault="005712DB" w:rsidP="00EC6072">
            <w:pPr>
              <w:pStyle w:val="Akapitzlist"/>
              <w:numPr>
                <w:ilvl w:val="0"/>
                <w:numId w:val="0"/>
              </w:numPr>
              <w:spacing w:after="200" w:line="276" w:lineRule="auto"/>
              <w:ind w:left="686"/>
              <w:rPr>
                <w:rFonts w:cs="Arial"/>
                <w:color w:val="000000"/>
              </w:rPr>
            </w:pPr>
          </w:p>
          <w:p w:rsidR="005712DB" w:rsidRPr="001F385E" w:rsidRDefault="005712DB" w:rsidP="00EC6072">
            <w:pPr>
              <w:pStyle w:val="Akapitzlist"/>
              <w:numPr>
                <w:ilvl w:val="0"/>
                <w:numId w:val="0"/>
              </w:numPr>
              <w:ind w:left="417"/>
              <w:jc w:val="both"/>
              <w:rPr>
                <w:rFonts w:cs="Arial"/>
                <w:bCs/>
              </w:rPr>
            </w:pPr>
            <w:r w:rsidRPr="001F385E">
              <w:rPr>
                <w:rFonts w:cs="Arial"/>
                <w:color w:val="000000"/>
              </w:rPr>
              <w:t xml:space="preserve">może wynosić maksymalnie 80% </w:t>
            </w:r>
            <w:r w:rsidRPr="001F385E">
              <w:rPr>
                <w:rFonts w:cs="Arial"/>
                <w:bCs/>
              </w:rPr>
              <w:t>kosztów usługi rozwojowej</w:t>
            </w:r>
            <w:r w:rsidRPr="001F385E">
              <w:rPr>
                <w:rFonts w:cs="Arial"/>
                <w:color w:val="000000"/>
              </w:rPr>
              <w:t xml:space="preserve"> </w:t>
            </w:r>
            <w:r w:rsidRPr="001F385E">
              <w:rPr>
                <w:rFonts w:cs="Arial"/>
                <w:bCs/>
              </w:rPr>
              <w:t>przy czym maksymalna kwota dofinansowania pojedynczej usługi rozwojowej nie może przekroczyć  limitu określonego w </w:t>
            </w:r>
            <w:r w:rsidRPr="001F385E" w:rsidDel="00675D99">
              <w:rPr>
                <w:rStyle w:val="Odwoaniedokomentarza"/>
              </w:rPr>
              <w:t xml:space="preserve"> </w:t>
            </w:r>
            <w:r w:rsidRPr="001F385E">
              <w:rPr>
                <w:rFonts w:cs="Arial"/>
              </w:rPr>
              <w:t>Opisie wdrażania Podmiotowego Systemu Finansowania w Województwie Zachodniopomorskim w ramach Regionalnego Programu Operacyjnego Województwa Zachodniopomorskiego na lata 2014 – 2020</w:t>
            </w:r>
            <w:r>
              <w:rPr>
                <w:rFonts w:cs="Arial"/>
              </w:rPr>
              <w:t>.</w:t>
            </w:r>
          </w:p>
          <w:p w:rsidR="005712DB" w:rsidRPr="001F385E" w:rsidRDefault="005712DB" w:rsidP="00EC6072">
            <w:pPr>
              <w:pStyle w:val="Akapitzlist"/>
              <w:numPr>
                <w:ilvl w:val="0"/>
                <w:numId w:val="0"/>
              </w:numPr>
              <w:spacing w:before="240"/>
              <w:ind w:left="317"/>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elektroniczny obieg dokumentów w relacji Beneficjent –  uczestnik projektu.</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wdrożenie PSF w oparciu o system refundacji kosztów usługi rozwojowej.</w:t>
            </w:r>
          </w:p>
          <w:p w:rsidR="005712DB" w:rsidRPr="001F385E" w:rsidRDefault="005712DB" w:rsidP="00EC6072">
            <w:pPr>
              <w:pStyle w:val="Akapitzlist"/>
              <w:numPr>
                <w:ilvl w:val="0"/>
                <w:numId w:val="0"/>
              </w:numPr>
              <w:ind w:left="714"/>
              <w:rPr>
                <w:rFonts w:cs="Arial"/>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Beneficjent zapewnia, że okres realizacji umowy wsparcia usługi rozwojowej nie przekracza 12 m-cy </w:t>
            </w:r>
            <w:r w:rsidRPr="001F385E">
              <w:rPr>
                <w:rFonts w:cs="Arial"/>
              </w:rPr>
              <w:t xml:space="preserve">z wyłączeniem wsparcia w postaci studiów podyplomowych, dla których okres realizacji </w:t>
            </w:r>
            <w:r w:rsidRPr="001F385E">
              <w:rPr>
                <w:rFonts w:cs="Arial"/>
              </w:rPr>
              <w:lastRenderedPageBreak/>
              <w:t>umowy wsparcia usługi rozwojowej nie przekracza 24 m-cy</w:t>
            </w:r>
            <w:r>
              <w:rPr>
                <w:rFonts w:cs="Arial"/>
              </w:rPr>
              <w:t>.</w:t>
            </w:r>
          </w:p>
        </w:tc>
        <w:tc>
          <w:tcPr>
            <w:tcW w:w="5158" w:type="dxa"/>
          </w:tcPr>
          <w:p w:rsidR="005712DB" w:rsidRPr="009D4B73" w:rsidRDefault="005712DB" w:rsidP="005712DB">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5712DB" w:rsidRPr="009D4B73" w:rsidRDefault="005712DB" w:rsidP="005712DB">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Default="005712DB" w:rsidP="005712DB">
            <w:pPr>
              <w:rPr>
                <w:rFonts w:ascii="Myriad Pro" w:hAnsi="Myriad Pro"/>
                <w:sz w:val="20"/>
              </w:rPr>
            </w:pPr>
            <w:r w:rsidRPr="009D4B73">
              <w:rPr>
                <w:rFonts w:ascii="Myriad Pro" w:hAnsi="Myriad Pro"/>
                <w:sz w:val="20"/>
              </w:rPr>
              <w:t>Ocena spełniania kryterium polega na przypisaniu wartości logicznych „tak”, „nie”.</w:t>
            </w:r>
          </w:p>
          <w:p w:rsidR="005712DB" w:rsidRPr="001F385E" w:rsidRDefault="005712DB" w:rsidP="00085CBC">
            <w:pPr>
              <w:rPr>
                <w:rFonts w:ascii="Myriad Pro" w:hAnsi="Myriad Pro"/>
                <w:sz w:val="20"/>
              </w:rPr>
            </w:pPr>
            <w:r w:rsidRPr="00DC6934">
              <w:rPr>
                <w:rFonts w:ascii="Myriad Pro" w:hAnsi="Myriad Pro" w:cs="Arial"/>
                <w:sz w:val="20"/>
              </w:rPr>
              <w:t xml:space="preserve">Za zgodą IP, na etapie realizacji projektu, dopuszcza się możliwość  odstępstwa w zakresie spełnienia kryterium nr 1 oraz kryterium nr </w:t>
            </w:r>
            <w:r w:rsidR="00085CBC">
              <w:rPr>
                <w:rFonts w:ascii="Myriad Pro" w:hAnsi="Myriad Pro" w:cs="Arial"/>
                <w:sz w:val="20"/>
              </w:rPr>
              <w:t xml:space="preserve"> 7</w:t>
            </w:r>
            <w:r w:rsidRPr="00DC6934">
              <w:rPr>
                <w:rFonts w:ascii="Myriad Pro" w:hAnsi="Myriad Pro" w:cs="Arial"/>
                <w:sz w:val="20"/>
              </w:rPr>
              <w:t xml:space="preserve">  z uwagi na zmiany m.in. </w:t>
            </w:r>
            <w:r w:rsidRPr="00DC6934">
              <w:rPr>
                <w:rFonts w:ascii="Myriad Pro" w:hAnsi="Myriad Pro" w:cs="Arial"/>
                <w:i/>
                <w:sz w:val="20"/>
              </w:rPr>
              <w:t>RPO WZ 2014-2020</w:t>
            </w:r>
            <w:r w:rsidRPr="00DC6934">
              <w:rPr>
                <w:rFonts w:ascii="Myriad Pro" w:hAnsi="Myriad Pro" w:cs="Arial"/>
                <w:sz w:val="20"/>
              </w:rPr>
              <w:t xml:space="preserve">, przepisów prawa, </w:t>
            </w:r>
            <w:r w:rsidRPr="00DC6934">
              <w:rPr>
                <w:rFonts w:ascii="Myriad Pro" w:hAnsi="Myriad Pro" w:cs="Arial"/>
                <w:i/>
                <w:sz w:val="20"/>
              </w:rPr>
              <w:t>SOOP RPO WZ 2014-2020</w:t>
            </w:r>
            <w:r w:rsidRPr="00DC6934">
              <w:rPr>
                <w:rFonts w:ascii="Myriad Pro" w:hAnsi="Myriad Pro" w:cs="Arial"/>
                <w:sz w:val="20"/>
              </w:rPr>
              <w:t xml:space="preserve">, </w:t>
            </w:r>
            <w:r w:rsidRPr="00DC6934">
              <w:rPr>
                <w:rFonts w:ascii="Myriad Pro" w:eastAsia="MyriadPro-Regular" w:hAnsi="Myriad Pro" w:cs="Arial"/>
                <w:sz w:val="20"/>
              </w:rPr>
              <w:t>właściwych</w:t>
            </w:r>
            <w:r w:rsidRPr="00DC6934">
              <w:rPr>
                <w:rFonts w:ascii="Myriad Pro" w:eastAsia="MyriadPro-Regular" w:hAnsi="Myriad Pro" w:cs="Arial"/>
                <w:i/>
                <w:sz w:val="20"/>
              </w:rPr>
              <w:t xml:space="preserve"> Wytycznych obszarowych, </w:t>
            </w:r>
            <w:r w:rsidRPr="00DC6934">
              <w:rPr>
                <w:rFonts w:ascii="Myriad Pro" w:hAnsi="Myriad Pro" w:cs="Arial"/>
                <w:sz w:val="20"/>
              </w:rPr>
              <w:t xml:space="preserve">mających wpływ na założenia dotyczące grupy docelowej oraz uwarunkowań realizacji wsparcia wskazanych w </w:t>
            </w:r>
            <w:r w:rsidRPr="00DC6934">
              <w:rPr>
                <w:rFonts w:ascii="Myriad Pro" w:hAnsi="Myriad Pro" w:cs="Arial"/>
                <w:i/>
                <w:sz w:val="20"/>
              </w:rPr>
              <w:t xml:space="preserve">Opisie wdrażania </w:t>
            </w:r>
            <w:r w:rsidRPr="00DC6934">
              <w:rPr>
                <w:rFonts w:ascii="Myriad Pro" w:hAnsi="Myriad Pro" w:cs="Arial"/>
                <w:i/>
                <w:sz w:val="20"/>
              </w:rPr>
              <w:lastRenderedPageBreak/>
              <w:t>Podmiotowego Systemu Finansowania w Województwie Zachodniopomorskim w ramach Regionalnego Programu Operacyjnego Województwa Zachodniopomorskiego na lata 2014 – 2020</w:t>
            </w:r>
            <w:r w:rsidRPr="00DC6934">
              <w:rPr>
                <w:rFonts w:ascii="Myriad Pro" w:hAnsi="Myriad Pro" w:cs="Arial"/>
                <w:sz w:val="20"/>
              </w:rPr>
              <w:t xml:space="preserve"> .</w:t>
            </w:r>
          </w:p>
        </w:tc>
      </w:tr>
    </w:tbl>
    <w:p w:rsidR="00B9374D" w:rsidRPr="001F385E" w:rsidRDefault="00B9374D" w:rsidP="005712DB">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5712DB" w:rsidRPr="001F385E" w:rsidTr="005712DB">
        <w:trPr>
          <w:jc w:val="center"/>
        </w:trPr>
        <w:tc>
          <w:tcPr>
            <w:tcW w:w="14175" w:type="dxa"/>
            <w:gridSpan w:val="3"/>
            <w:shd w:val="clear" w:color="auto" w:fill="D9D9D9"/>
          </w:tcPr>
          <w:p w:rsidR="005712DB" w:rsidRPr="001F385E" w:rsidRDefault="005712DB" w:rsidP="005712DB">
            <w:pPr>
              <w:spacing w:before="40" w:after="40" w:line="240" w:lineRule="auto"/>
              <w:jc w:val="center"/>
              <w:rPr>
                <w:rFonts w:ascii="Myriad Pro" w:hAnsi="Myriad Pro"/>
                <w:sz w:val="20"/>
              </w:rPr>
            </w:pPr>
            <w:r w:rsidRPr="001F385E">
              <w:rPr>
                <w:rFonts w:ascii="Myriad Pro" w:hAnsi="Myriad Pro"/>
                <w:b/>
                <w:sz w:val="20"/>
              </w:rPr>
              <w:t>Kryteria premiujące</w:t>
            </w:r>
          </w:p>
        </w:tc>
      </w:tr>
      <w:tr w:rsidR="005712DB" w:rsidRPr="001F385E" w:rsidTr="005712DB">
        <w:trPr>
          <w:jc w:val="center"/>
        </w:trPr>
        <w:tc>
          <w:tcPr>
            <w:tcW w:w="512" w:type="dxa"/>
          </w:tcPr>
          <w:p w:rsidR="005712DB" w:rsidRPr="00622331" w:rsidRDefault="005712DB" w:rsidP="005712DB">
            <w:pPr>
              <w:pStyle w:val="Akapitzlist"/>
              <w:spacing w:before="40" w:after="40" w:line="240" w:lineRule="auto"/>
              <w:ind w:left="0"/>
              <w:contextualSpacing w:val="0"/>
              <w:jc w:val="center"/>
            </w:pPr>
            <w:r w:rsidRPr="00622331">
              <w:t>L.p.</w:t>
            </w:r>
          </w:p>
        </w:tc>
        <w:tc>
          <w:tcPr>
            <w:tcW w:w="8930"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Opis znaczenia kryterium</w:t>
            </w:r>
          </w:p>
        </w:tc>
      </w:tr>
      <w:tr w:rsidR="005712DB" w:rsidRPr="001F385E" w:rsidTr="005712DB">
        <w:trPr>
          <w:jc w:val="center"/>
        </w:trPr>
        <w:tc>
          <w:tcPr>
            <w:tcW w:w="512" w:type="dxa"/>
            <w:tcBorders>
              <w:bottom w:val="single" w:sz="4" w:space="0" w:color="auto"/>
            </w:tcBorders>
          </w:tcPr>
          <w:p w:rsidR="005712DB" w:rsidRPr="00622331" w:rsidRDefault="005712DB" w:rsidP="005712DB">
            <w:pPr>
              <w:pStyle w:val="Akapitzlist"/>
              <w:spacing w:before="40" w:after="40" w:line="240" w:lineRule="auto"/>
              <w:ind w:left="0"/>
              <w:contextualSpacing w:val="0"/>
              <w:jc w:val="center"/>
            </w:pPr>
            <w:r w:rsidRPr="00622331">
              <w:t>1</w:t>
            </w:r>
          </w:p>
        </w:tc>
        <w:tc>
          <w:tcPr>
            <w:tcW w:w="8930"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3</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Projektodawca/Partner dysponuje doświadczeniem w realizacji przedsięwzięć w charakterze Operatora wdrażającego Podmiotowy System Finansowania z wykorzystaniem Bazy Usług Rozwojowych przez okres minimum 2 lat przed złożeniem wniosku o dofinansowanie.</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30</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Del="002E02B7" w:rsidRDefault="005712DB" w:rsidP="005712DB">
            <w:pPr>
              <w:spacing w:before="40" w:after="40" w:line="240" w:lineRule="auto"/>
              <w:jc w:val="both"/>
              <w:rPr>
                <w:rFonts w:ascii="Myriad Pro" w:hAnsi="Myriad Pro" w:cs="Arial"/>
                <w:sz w:val="20"/>
              </w:rPr>
            </w:pPr>
            <w:r w:rsidRPr="00622331">
              <w:rPr>
                <w:rFonts w:ascii="Myriad Pro" w:hAnsi="Myriad Pro" w:cs="Arial"/>
                <w:sz w:val="20"/>
              </w:rPr>
              <w:t>Co najmniej 25% grupy docelowej projektu stanowią osoby w wieku 50 lat i więcej.</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10</w:t>
            </w:r>
          </w:p>
        </w:tc>
      </w:tr>
    </w:tbl>
    <w:p w:rsidR="007836EC" w:rsidRDefault="007836EC" w:rsidP="004177A3">
      <w:pPr>
        <w:rPr>
          <w:rFonts w:ascii="Myriad Pro" w:hAnsi="Myriad Pro"/>
          <w:b/>
          <w:sz w:val="20"/>
        </w:rPr>
      </w:pPr>
      <w:r>
        <w:rPr>
          <w:rFonts w:ascii="Myriad Pro" w:hAnsi="Myriad Pro"/>
          <w:b/>
          <w:sz w:val="20"/>
        </w:rPr>
        <w:br w:type="page"/>
      </w:r>
    </w:p>
    <w:p w:rsidR="00E5433C" w:rsidRPr="007836EC" w:rsidRDefault="00E5433C" w:rsidP="00855B0D">
      <w:pPr>
        <w:pStyle w:val="Podtytu"/>
      </w:pPr>
      <w:bookmarkStart w:id="21" w:name="_Toc64633775"/>
      <w:r w:rsidRPr="007836EC">
        <w:lastRenderedPageBreak/>
        <w:t>6.2 Wsparcie adresowane do przedsiębiorstw odczuwających negatywne skutki zmian gospodarczych oraz ich pracowników, mające na celu wspomaganie procesów adaptacyjnych</w:t>
      </w:r>
      <w:bookmarkEnd w:id="21"/>
    </w:p>
    <w:p w:rsidR="00E5433C" w:rsidRPr="008F0307" w:rsidRDefault="00E5433C" w:rsidP="00E5433C">
      <w:pPr>
        <w:jc w:val="center"/>
        <w:rPr>
          <w:rFonts w:ascii="Myriad Pro" w:hAnsi="Myriad Pro"/>
          <w:b/>
          <w:sz w:val="20"/>
        </w:rPr>
      </w:pPr>
      <w:r w:rsidRPr="008F0307">
        <w:rPr>
          <w:rFonts w:ascii="Myriad Pro" w:hAnsi="Myriad Pro"/>
          <w:b/>
          <w:sz w:val="20"/>
        </w:rPr>
        <w:t>Kryteria ogólne przyjęte Uchwałą Nr 71/17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VI Rynek Pracy</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iCs/>
                <w:sz w:val="20"/>
              </w:rPr>
            </w:pPr>
            <w:r w:rsidRPr="008F0307">
              <w:rPr>
                <w:rFonts w:ascii="Myriad Pro" w:hAnsi="Myriad Pro" w:cs="Arial"/>
                <w:iCs/>
                <w:sz w:val="20"/>
              </w:rPr>
              <w:t>8v Przystosowanie pracowników, przedsiębiorstw i przedsiębiorców do zmian</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ind w:left="346" w:hanging="346"/>
              <w:rPr>
                <w:rFonts w:ascii="Myriad Pro" w:hAnsi="Myriad Pro" w:cs="Arial"/>
                <w:sz w:val="20"/>
              </w:rPr>
            </w:pPr>
            <w:r w:rsidRPr="008F0307">
              <w:rPr>
                <w:rFonts w:ascii="Myriad Pro" w:hAnsi="Myriad Pro" w:cs="Arial"/>
                <w:sz w:val="20"/>
              </w:rPr>
              <w:t xml:space="preserve">6.2 </w:t>
            </w:r>
            <w:r w:rsidRPr="008F0307">
              <w:rPr>
                <w:rFonts w:ascii="Myriad Pro" w:hAnsi="Myriad Pro" w:cs="Arial"/>
                <w:bCs/>
                <w:sz w:val="20"/>
              </w:rPr>
              <w:t>Wsparcie adresowane do przedsiębiorstw odczuwających negatywne skutki zmian gospodarczych oraz ich pracowników, mające na celu wspomaganie procesów adaptacyjnych</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rsidP="002712B6">
            <w:pPr>
              <w:pStyle w:val="Akapitzlist"/>
              <w:numPr>
                <w:ilvl w:val="0"/>
                <w:numId w:val="3"/>
              </w:numPr>
              <w:spacing w:before="40" w:after="40" w:line="240" w:lineRule="auto"/>
              <w:ind w:left="346"/>
              <w:rPr>
                <w:rFonts w:cs="Arial"/>
              </w:rPr>
            </w:pPr>
            <w:r w:rsidRPr="008F0307">
              <w:rPr>
                <w:rFonts w:cs="Aria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bl>
    <w:p w:rsidR="00E5433C" w:rsidRPr="008F0307"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1"/>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730C86">
        <w:trPr>
          <w:trHeight w:val="2267"/>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w:t>
            </w:r>
            <w:r w:rsidR="00730C86">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pPr>
              <w:spacing w:before="40"/>
              <w:ind w:left="36"/>
              <w:contextualSpacing/>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2712B6">
            <w:pPr>
              <w:pStyle w:val="Akapitzlist"/>
              <w:numPr>
                <w:ilvl w:val="0"/>
                <w:numId w:val="4"/>
              </w:numPr>
              <w:spacing w:before="40" w:after="40"/>
              <w:ind w:left="315" w:hanging="284"/>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2712B6">
            <w:pPr>
              <w:pStyle w:val="Akapitzlist"/>
              <w:numPr>
                <w:ilvl w:val="0"/>
                <w:numId w:val="4"/>
              </w:numPr>
              <w:spacing w:before="40" w:after="40"/>
              <w:ind w:left="315" w:hanging="284"/>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730C8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730C8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before="40" w:after="4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prawodawstwem wspólnotowym i krajowym, 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34"/>
              <w:contextualSpacing/>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contextualSpacing/>
              <w:rPr>
                <w:rFonts w:ascii="Myriad Pro" w:hAnsi="Myriad Pro" w:cs="Arial"/>
                <w:sz w:val="20"/>
              </w:rPr>
            </w:pPr>
            <w:r>
              <w:rPr>
                <w:rFonts w:ascii="Myriad Pro" w:hAnsi="Myriad Pro" w:cs="Arial"/>
                <w:sz w:val="20"/>
              </w:rPr>
              <w:lastRenderedPageBreak/>
              <w:t>Projekty niespełniające kryterium są odrzucane.</w:t>
            </w:r>
          </w:p>
          <w:p w:rsidR="00E5433C" w:rsidRDefault="00E5433C">
            <w:pPr>
              <w:spacing w:before="40" w:after="40"/>
              <w:ind w:left="34"/>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r w:rsidR="009536D6">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 Projekty niespełniające kryterium są odrzucane.</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p w:rsidR="005A7C02" w:rsidRDefault="005A7C02"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24"/>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 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w:t>
            </w:r>
            <w:r>
              <w:rPr>
                <w:rFonts w:ascii="Myriad Pro" w:eastAsia="MyriadPro-Regular" w:hAnsi="Myriad Pro" w:cs="Arial"/>
                <w:sz w:val="20"/>
              </w:rPr>
              <w:lastRenderedPageBreak/>
              <w:t>spójne z analizą sytuacji problemowej zawartą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lastRenderedPageBreak/>
              <w:t>Skala punktów: 0-40.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osiągnięcia zakładanych wskaźników 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E5433C" w:rsidRDefault="00E5433C" w:rsidP="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Pr="00572C25"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lastRenderedPageBreak/>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spełniania kryterium dokonywana jest 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sidR="00572C25">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przystosowania przedsiębiorców i pracowników do zmian na lata 2014-</w:t>
            </w:r>
            <w:r>
              <w:rPr>
                <w:rFonts w:ascii="Myriad Pro" w:eastAsia="Times New Roman" w:hAnsi="Myriad Pro" w:cs="Arial"/>
                <w:i/>
                <w:sz w:val="20"/>
              </w:rPr>
              <w:lastRenderedPageBreak/>
              <w:t>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Wydatki założone w projekcie są zgodne 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t>
            </w:r>
            <w:r>
              <w:rPr>
                <w:rFonts w:ascii="Myriad Pro" w:hAnsi="Myriad Pro" w:cs="Arial"/>
                <w:sz w:val="20"/>
              </w:rPr>
              <w:lastRenderedPageBreak/>
              <w:t xml:space="preserve">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w:t>
            </w:r>
            <w:r w:rsidR="00572C25">
              <w:rPr>
                <w:rFonts w:ascii="Myriad Pro" w:eastAsia="MyriadPro-Regular" w:hAnsi="Myriad Pro" w:cs="Arial"/>
                <w:sz w:val="20"/>
              </w:rPr>
              <w:t xml:space="preserv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tcPr>
          <w:p w:rsidR="00E5433C" w:rsidRDefault="00E5433C" w:rsidP="00730C86">
            <w:pPr>
              <w:pStyle w:val="Akapitzlist"/>
              <w:numPr>
                <w:ilvl w:val="0"/>
                <w:numId w:val="6"/>
              </w:numPr>
              <w:spacing w:before="40" w:after="40"/>
              <w:rPr>
                <w:rFonts w:cs="Arial"/>
              </w:rPr>
            </w:pP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kierowane są do poprawy lub uzupełnienia. </w:t>
            </w:r>
          </w:p>
          <w:p w:rsidR="00E5433C" w:rsidRDefault="00E5433C">
            <w:pPr>
              <w:spacing w:before="40" w:after="40"/>
              <w:jc w:val="both"/>
              <w:rPr>
                <w:rFonts w:ascii="Myriad Pro" w:hAnsi="Myriad Pro" w:cs="Arial"/>
                <w:sz w:val="20"/>
              </w:rPr>
            </w:pPr>
            <w:r>
              <w:rPr>
                <w:rFonts w:ascii="Myriad Pro" w:hAnsi="Myriad Pro" w:cs="Arial"/>
                <w:sz w:val="20"/>
              </w:rPr>
              <w:t xml:space="preserve">Ocena spełniania kryterium polega na przypisaniu wartości </w:t>
            </w:r>
            <w:r>
              <w:rPr>
                <w:rFonts w:ascii="Myriad Pro" w:hAnsi="Myriad Pro" w:cs="Arial"/>
                <w:sz w:val="20"/>
              </w:rPr>
              <w:lastRenderedPageBreak/>
              <w:t>logicznych „tak”, „nie.</w:t>
            </w:r>
          </w:p>
        </w:tc>
      </w:tr>
    </w:tbl>
    <w:p w:rsidR="00572C25" w:rsidRDefault="00572C25"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7836EC" w:rsidRDefault="007836EC" w:rsidP="00E5433C">
      <w:pPr>
        <w:jc w:val="both"/>
        <w:rPr>
          <w:rFonts w:ascii="Myriad Pro" w:hAnsi="Myriad Pro"/>
          <w:b/>
        </w:rPr>
      </w:pPr>
      <w:r>
        <w:rPr>
          <w:rFonts w:ascii="Myriad Pro" w:hAnsi="Myriad Pro"/>
          <w:b/>
        </w:rPr>
        <w:br w:type="page"/>
      </w:r>
    </w:p>
    <w:p w:rsidR="00E5433C" w:rsidRPr="00855B0D" w:rsidRDefault="00E5433C" w:rsidP="00855B0D">
      <w:pPr>
        <w:pStyle w:val="Podtytu"/>
      </w:pPr>
      <w:bookmarkStart w:id="22" w:name="_Toc64633776"/>
      <w:r w:rsidRPr="00855B0D">
        <w:lastRenderedPageBreak/>
        <w:t>6.3 Wsparcie dla osób zwolnionych, przewidzianych do zwolnienia lub zagrożonych zwolnieniem z pracy z przyczyn dotyczących zakładu pracy, realizowane w formie tworzenia i wdrażania programów typu outplacement</w:t>
      </w:r>
      <w:bookmarkEnd w:id="22"/>
    </w:p>
    <w:p w:rsidR="00E5433C" w:rsidRDefault="00E5433C" w:rsidP="00E5433C">
      <w:pPr>
        <w:jc w:val="center"/>
        <w:rPr>
          <w:rFonts w:ascii="Myriad Pro" w:hAnsi="Myriad Pro"/>
          <w:b/>
          <w:sz w:val="20"/>
        </w:rPr>
      </w:pPr>
      <w:r>
        <w:rPr>
          <w:rFonts w:ascii="Myriad Pro" w:hAnsi="Myriad Pro"/>
          <w:b/>
          <w:sz w:val="20"/>
        </w:rPr>
        <w:t>Kry</w:t>
      </w:r>
      <w:r w:rsidR="00572C25">
        <w:rPr>
          <w:rFonts w:ascii="Myriad Pro" w:hAnsi="Myriad Pro"/>
          <w:b/>
          <w:sz w:val="20"/>
        </w:rPr>
        <w:t>teria ogólne</w:t>
      </w:r>
      <w:r w:rsidR="002712B6">
        <w:rPr>
          <w:rFonts w:ascii="Myriad Pro" w:hAnsi="Myriad Pro"/>
          <w:b/>
          <w:sz w:val="20"/>
        </w:rPr>
        <w:t xml:space="preserve"> przyjęte Uchwałą N</w:t>
      </w:r>
      <w:r>
        <w:rPr>
          <w:rFonts w:ascii="Myriad Pro" w:hAnsi="Myriad Pro"/>
          <w:b/>
          <w:sz w:val="20"/>
        </w:rPr>
        <w:t>r 72/17 Komite</w:t>
      </w:r>
      <w:r w:rsidR="002712B6">
        <w:rPr>
          <w:rFonts w:ascii="Myriad Pro" w:hAnsi="Myriad Pro"/>
          <w:b/>
          <w:sz w:val="20"/>
        </w:rPr>
        <w:t>tu Monitorującego RPO WZ 2014-2</w:t>
      </w:r>
      <w:r>
        <w:rPr>
          <w:rFonts w:ascii="Myriad Pro" w:hAnsi="Myriad Pro"/>
          <w:b/>
          <w:sz w:val="20"/>
        </w:rPr>
        <w:t>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hAnsi="Myriad Pro" w:cs="Arial"/>
                <w:iCs/>
                <w:sz w:val="20"/>
              </w:rPr>
              <w:t>8v Przystosowanie pracowników, przedsiębiorstw i przedsiębiorców do zmian</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ind w:left="346" w:hanging="346"/>
              <w:jc w:val="both"/>
              <w:rPr>
                <w:rFonts w:eastAsia="Calibri" w:cs="Arial"/>
                <w:b/>
                <w:bCs w:val="0"/>
                <w:szCs w:val="20"/>
              </w:rPr>
            </w:pPr>
            <w:r>
              <w:rPr>
                <w:rFonts w:eastAsia="Calibri" w:cs="Arial"/>
                <w:bCs w:val="0"/>
                <w:szCs w:val="20"/>
              </w:rPr>
              <w:t>6.3 Wsparcie dla osób zwolnionych, przewidzianych do zwolnienia lub zagrożonych zwolnieniem z pracy z przyczyn dotyczących zakładu pracy, realizowane w formie tworzenia i wdrażania programów typu outplacement</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0D2CCC">
            <w:pPr>
              <w:pStyle w:val="Akapitzlist"/>
              <w:numPr>
                <w:ilvl w:val="0"/>
                <w:numId w:val="10"/>
              </w:numPr>
              <w:spacing w:before="40" w:after="40" w:line="240" w:lineRule="auto"/>
              <w:ind w:left="346"/>
              <w:rPr>
                <w:rFonts w:cs="Arial"/>
              </w:rPr>
            </w:pPr>
            <w:r>
              <w:rPr>
                <w:rFonts w:cs="Arial"/>
              </w:rPr>
              <w:t>Wsparcie typu outplacement</w:t>
            </w:r>
            <w:r>
              <w:rPr>
                <w:rStyle w:val="Odwoanieprzypisudolnego"/>
                <w:rFonts w:cs="Arial"/>
              </w:rPr>
              <w:t xml:space="preserve"> </w:t>
            </w:r>
            <w:r>
              <w:rPr>
                <w:rFonts w:cs="Arial"/>
              </w:rPr>
              <w:t xml:space="preserve"> dla pracowników zagrożonych zwolnieniem, pracowników przewidzianych do zwolnienia lub osób zwolnionych z przyczyn dotyczących zakładu pracy, które obejmuje kompleksowy zestaw działań dostosowanych do indywidualnych potrzeb uczestników projektu, w tym m.in.:</w:t>
            </w:r>
          </w:p>
          <w:p w:rsidR="00E5433C" w:rsidRDefault="00E5433C" w:rsidP="000D2CCC">
            <w:pPr>
              <w:pStyle w:val="Akapitzlist"/>
              <w:numPr>
                <w:ilvl w:val="0"/>
                <w:numId w:val="11"/>
              </w:numPr>
              <w:spacing w:before="40" w:after="40" w:line="240" w:lineRule="auto"/>
              <w:rPr>
                <w:rFonts w:cs="Arial"/>
              </w:rPr>
            </w:pPr>
            <w:r>
              <w:rPr>
                <w:rFonts w:cs="Arial"/>
              </w:rPr>
              <w:t>poradnictwo psychologiczne,</w:t>
            </w:r>
          </w:p>
          <w:p w:rsidR="00E5433C" w:rsidRDefault="00E5433C" w:rsidP="000D2CCC">
            <w:pPr>
              <w:pStyle w:val="Akapitzlist"/>
              <w:numPr>
                <w:ilvl w:val="0"/>
                <w:numId w:val="11"/>
              </w:numPr>
              <w:spacing w:before="40" w:after="40" w:line="240" w:lineRule="auto"/>
              <w:rPr>
                <w:rFonts w:cs="Arial"/>
              </w:rPr>
            </w:pPr>
            <w:r>
              <w:rPr>
                <w:rFonts w:cs="Arial"/>
              </w:rPr>
              <w:t>pośrednictwo pracy,</w:t>
            </w:r>
          </w:p>
          <w:p w:rsidR="00E5433C" w:rsidRDefault="00E5433C" w:rsidP="000D2CCC">
            <w:pPr>
              <w:pStyle w:val="Akapitzlist"/>
              <w:numPr>
                <w:ilvl w:val="0"/>
                <w:numId w:val="11"/>
              </w:numPr>
              <w:spacing w:before="40" w:after="40" w:line="240" w:lineRule="auto"/>
              <w:rPr>
                <w:rFonts w:cs="Arial"/>
              </w:rPr>
            </w:pPr>
            <w:r>
              <w:rPr>
                <w:rFonts w:cs="Arial"/>
              </w:rPr>
              <w:t>szkolenia, kursy, studia podyplomowe,</w:t>
            </w:r>
          </w:p>
          <w:p w:rsidR="00E5433C" w:rsidRDefault="00E5433C" w:rsidP="000D2CCC">
            <w:pPr>
              <w:pStyle w:val="Akapitzlist"/>
              <w:numPr>
                <w:ilvl w:val="0"/>
                <w:numId w:val="11"/>
              </w:numPr>
              <w:spacing w:before="40" w:after="40" w:line="240" w:lineRule="auto"/>
              <w:rPr>
                <w:rFonts w:cs="Arial"/>
              </w:rPr>
            </w:pPr>
            <w:r>
              <w:rPr>
                <w:rFonts w:cs="Arial"/>
              </w:rPr>
              <w:t>staże, praktyki zawodowe,</w:t>
            </w:r>
          </w:p>
          <w:p w:rsidR="00E5433C" w:rsidRDefault="00E5433C" w:rsidP="000D2CCC">
            <w:pPr>
              <w:pStyle w:val="Akapitzlist"/>
              <w:numPr>
                <w:ilvl w:val="0"/>
                <w:numId w:val="11"/>
              </w:numPr>
              <w:spacing w:before="40" w:after="40" w:line="240" w:lineRule="auto"/>
              <w:rPr>
                <w:rFonts w:cs="Arial"/>
              </w:rPr>
            </w:pPr>
            <w:r>
              <w:rPr>
                <w:rFonts w:cs="Arial"/>
              </w:rPr>
              <w:t>subsydiowanie zatrudnienia,</w:t>
            </w:r>
          </w:p>
          <w:p w:rsidR="00E5433C" w:rsidRDefault="00E5433C" w:rsidP="000D2CCC">
            <w:pPr>
              <w:pStyle w:val="Akapitzlist"/>
              <w:numPr>
                <w:ilvl w:val="0"/>
                <w:numId w:val="11"/>
              </w:numPr>
              <w:spacing w:before="40" w:after="40" w:line="240" w:lineRule="auto"/>
              <w:rPr>
                <w:rFonts w:cs="Arial"/>
              </w:rPr>
            </w:pPr>
            <w:r>
              <w:rPr>
                <w:rFonts w:cs="Arial"/>
              </w:rPr>
              <w:t xml:space="preserve">dodatek relokacyjny, </w:t>
            </w:r>
          </w:p>
          <w:p w:rsidR="00E5433C" w:rsidRPr="002712B6" w:rsidRDefault="00E5433C" w:rsidP="000D2CCC">
            <w:pPr>
              <w:pStyle w:val="Akapitzlist"/>
              <w:numPr>
                <w:ilvl w:val="0"/>
                <w:numId w:val="11"/>
              </w:numPr>
              <w:spacing w:before="40" w:after="40" w:line="240" w:lineRule="auto"/>
              <w:rPr>
                <w:rFonts w:cs="Arial"/>
              </w:rPr>
            </w:pPr>
            <w:r>
              <w:rPr>
                <w:rFonts w:cs="Arial"/>
              </w:rPr>
              <w:t xml:space="preserve">doradztwo zawodowe połączone z przygotowaniem </w:t>
            </w:r>
            <w:r w:rsidR="002712B6">
              <w:rPr>
                <w:rFonts w:cs="Arial"/>
              </w:rPr>
              <w:t>Indywidualnego Planu Działania.</w:t>
            </w:r>
          </w:p>
          <w:p w:rsidR="00E5433C" w:rsidRDefault="00E5433C" w:rsidP="00E5433C">
            <w:pPr>
              <w:pStyle w:val="Akapitzlist"/>
              <w:numPr>
                <w:ilvl w:val="0"/>
                <w:numId w:val="2"/>
              </w:numPr>
              <w:spacing w:before="40" w:after="40" w:line="240" w:lineRule="auto"/>
              <w:ind w:left="0" w:hanging="357"/>
              <w:rPr>
                <w:rFonts w:cs="Arial"/>
              </w:rPr>
            </w:pPr>
            <w:r>
              <w:rPr>
                <w:rFonts w:cs="Arial"/>
              </w:rPr>
              <w:t xml:space="preserve">Wsparcie realizowane zgodnie z </w:t>
            </w:r>
            <w:r>
              <w:rPr>
                <w:rFonts w:cs="Arial"/>
                <w:i/>
              </w:rPr>
              <w:t>Wytycznymi w zakresie realizacji przedsięwzięć z udziałem środków Europejskiego Funduszu Społecznego w obszarze przystosowania przedsiębiorstw i pracowników do zmian na lata 2014-2020</w:t>
            </w:r>
            <w:r>
              <w:rPr>
                <w:rFonts w:cs="Arial"/>
              </w:rPr>
              <w:t>.</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40"/>
              <w:rPr>
                <w:rFonts w:cs="Arial"/>
              </w:rPr>
            </w:pPr>
            <w:r>
              <w:rPr>
                <w:rFonts w:cs="Arial"/>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 xml:space="preserve">Regulaminie </w:t>
            </w:r>
            <w:r>
              <w:rPr>
                <w:rFonts w:ascii="Myriad Pro" w:hAnsi="Myriad Pro" w:cs="Arial"/>
                <w:i/>
                <w:sz w:val="20"/>
              </w:rPr>
              <w:lastRenderedPageBreak/>
              <w:t>konkursu.</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A44BEF">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A44BEF">
            <w:pPr>
              <w:spacing w:before="40" w:after="40"/>
              <w:jc w:val="both"/>
              <w:rPr>
                <w:rFonts w:ascii="Myriad Pro" w:hAnsi="Myriad Pro" w:cs="Arial"/>
                <w:sz w:val="20"/>
              </w:rPr>
            </w:pPr>
            <w:r>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2712B6">
              <w:rPr>
                <w:rFonts w:ascii="Myriad Pro" w:hAnsi="Myriad Pro" w:cs="Arial"/>
                <w:sz w:val="20"/>
              </w:rPr>
              <w:t>, przepisów prawa</w:t>
            </w:r>
            <w:r>
              <w:rPr>
                <w:rFonts w:ascii="Myriad Pro" w:hAnsi="Myriad Pro" w:cs="Arial"/>
                <w:sz w:val="20"/>
              </w:rPr>
              <w:t xml:space="preserve"> mających wpływ na założenia dotyczące grupy</w:t>
            </w:r>
            <w:r w:rsidR="00A44BEF">
              <w:rPr>
                <w:rFonts w:ascii="Myriad Pro" w:hAnsi="Myriad Pro" w:cs="Arial"/>
                <w:sz w:val="20"/>
              </w:rPr>
              <w:t xml:space="preserve"> docelowej i/lub typu projektu</w:t>
            </w:r>
            <w:r>
              <w:rPr>
                <w:rFonts w:ascii="Myriad Pro" w:hAnsi="Myriad Pro" w:cs="Arial"/>
                <w:sz w:val="20"/>
              </w:rPr>
              <w:t xml:space="preserv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w:t>
            </w:r>
            <w:r w:rsidR="002712B6">
              <w:rPr>
                <w:rFonts w:ascii="Myriad Pro" w:eastAsia="Malgun Gothic" w:hAnsi="Myriad Pro" w:cs="Arial"/>
                <w:sz w:val="20"/>
              </w:rPr>
              <w:t xml:space="preserve">niu z możliwości ubiegania się </w:t>
            </w:r>
            <w:r w:rsidR="00572C25">
              <w:rPr>
                <w:rFonts w:ascii="Myriad Pro" w:eastAsia="Malgun Gothic" w:hAnsi="Myriad Pro" w:cs="Arial"/>
                <w:sz w:val="20"/>
              </w:rPr>
              <w:t xml:space="preserve">o dofinansowanie, </w:t>
            </w:r>
            <w:r>
              <w:rPr>
                <w:rFonts w:ascii="Myriad Pro" w:eastAsia="Malgun Gothic" w:hAnsi="Myriad Pro" w:cs="Arial"/>
                <w:sz w:val="20"/>
              </w:rPr>
              <w:t>w tym wykluczeniu, o którym mowa w art. 207 ust. 4 usta</w:t>
            </w:r>
            <w:r w:rsidR="002712B6">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2712B6"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2712B6">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0D2CCC">
            <w:pPr>
              <w:pStyle w:val="Akapitzlist"/>
              <w:numPr>
                <w:ilvl w:val="0"/>
                <w:numId w:val="12"/>
              </w:numPr>
              <w:spacing w:before="40" w:after="40"/>
              <w:ind w:left="315" w:hanging="284"/>
              <w:jc w:val="both"/>
              <w:rPr>
                <w:rFonts w:cs="Arial"/>
              </w:rPr>
            </w:pPr>
            <w:r>
              <w:rPr>
                <w:rFonts w:cs="Arial"/>
              </w:rPr>
              <w:t>zasadą rów</w:t>
            </w:r>
            <w:r w:rsidR="002712B6">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0D2CCC">
            <w:pPr>
              <w:pStyle w:val="Akapitzlist"/>
              <w:numPr>
                <w:ilvl w:val="0"/>
                <w:numId w:val="12"/>
              </w:numPr>
              <w:spacing w:before="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w:t>
            </w:r>
            <w:r>
              <w:rPr>
                <w:rFonts w:ascii="Myriad Pro" w:eastAsia="MyriadPro-Regular" w:hAnsi="Myriad Pro" w:cs="Arial"/>
                <w:sz w:val="20"/>
              </w:rPr>
              <w:lastRenderedPageBreak/>
              <w:t>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 xml:space="preserve">Projekt jest zgodny z prawodawstwem </w:t>
            </w:r>
            <w:r w:rsidR="002712B6">
              <w:rPr>
                <w:rFonts w:ascii="Myriad Pro" w:hAnsi="Myriad Pro" w:cs="Arial"/>
                <w:sz w:val="20"/>
              </w:rPr>
              <w:t xml:space="preserve">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w:t>
            </w:r>
            <w:r w:rsidR="002712B6">
              <w:rPr>
                <w:rFonts w:ascii="Myriad Pro" w:hAnsi="Myriad Pro" w:cs="Arial"/>
                <w:sz w:val="20"/>
              </w:rPr>
              <w:t xml:space="preserve"> terminie określonym we wniosku </w:t>
            </w:r>
            <w:r>
              <w:rPr>
                <w:rFonts w:ascii="Myriad Pro"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r w:rsidR="00572C25">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line="240" w:lineRule="auto"/>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9536D6">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59"/>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0" w:line="240" w:lineRule="auto"/>
              <w:rPr>
                <w:rFonts w:cs="Arial"/>
              </w:rPr>
            </w:pPr>
            <w:r>
              <w:rPr>
                <w:rFonts w:cs="Arial"/>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572C25">
              <w:rPr>
                <w:rFonts w:ascii="Myriad Pro" w:eastAsia="MyriadPro-Regular" w:hAnsi="Myriad Pro" w:cs="Arial"/>
                <w:sz w:val="20"/>
              </w:rPr>
              <w:t xml:space="preserve">problemowej zawartą we wniosku </w:t>
            </w:r>
            <w:r>
              <w:rPr>
                <w:rFonts w:ascii="Myriad Pro" w:eastAsia="MyriadPro-Regular" w:hAnsi="Myriad Pro" w:cs="Arial"/>
                <w:sz w:val="20"/>
              </w:rPr>
              <w:t>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9536D6">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2712B6"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2712B6">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2712B6">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spacing w:before="40" w:after="0" w:line="240" w:lineRule="auto"/>
              <w:contextualSpacing/>
              <w:jc w:val="both"/>
              <w:rPr>
                <w:rFonts w:ascii="Myriad Pro" w:hAnsi="Myriad Pro" w:cs="Arial"/>
                <w:sz w:val="20"/>
              </w:rPr>
            </w:pPr>
            <w:r>
              <w:rPr>
                <w:rFonts w:ascii="Myriad Pro" w:hAnsi="Myriad Pro" w:cs="Arial"/>
                <w:sz w:val="20"/>
              </w:rPr>
              <w:t>Ocena spełni</w:t>
            </w:r>
            <w:r w:rsidR="009536D6">
              <w:rPr>
                <w:rFonts w:ascii="Myriad Pro" w:hAnsi="Myriad Pro" w:cs="Arial"/>
                <w:sz w:val="20"/>
              </w:rPr>
              <w:t xml:space="preserve">ania kryterium dokonywana jest </w:t>
            </w:r>
            <w:r>
              <w:rPr>
                <w:rFonts w:ascii="Myriad Pro"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9536D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9536D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Pr="004B3E3D" w:rsidRDefault="00E5433C" w:rsidP="009536D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sidR="004B3E3D">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2712B6">
              <w:rPr>
                <w:rFonts w:ascii="Myriad Pro" w:eastAsia="MyriadPro-Regular" w:hAnsi="Myriad Pro" w:cs="Arial"/>
                <w:b/>
                <w:sz w:val="20"/>
              </w:rPr>
              <w:t>5</w:t>
            </w:r>
            <w:r>
              <w:rPr>
                <w:rFonts w:ascii="Myriad Pro" w:eastAsia="MyriadPro-Regular" w:hAnsi="Myriad Pro" w:cs="Arial"/>
                <w:b/>
                <w:sz w:val="20"/>
              </w:rPr>
              <w:t xml:space="preserve">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59" w:firstLine="37"/>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Wnioskowana kw</w:t>
            </w:r>
            <w:r w:rsidR="00572C25">
              <w:rPr>
                <w:rFonts w:ascii="Myriad Pro" w:hAnsi="Myriad Pro" w:cs="Arial"/>
                <w:sz w:val="20"/>
              </w:rPr>
              <w:t xml:space="preserve">ota i poziom wsparcia są zgodne </w:t>
            </w:r>
            <w:r>
              <w:rPr>
                <w:rFonts w:ascii="Myriad Pro" w:hAnsi="Myriad Pro" w:cs="Arial"/>
                <w:sz w:val="20"/>
              </w:rPr>
              <w:t xml:space="preserve">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jc w:val="both"/>
              <w:rPr>
                <w:rFonts w:ascii="Myriad Pro" w:eastAsia="Times New Roman" w:hAnsi="Myriad Pro" w:cs="Arial"/>
                <w:i/>
                <w:sz w:val="20"/>
              </w:rPr>
            </w:pPr>
            <w:r>
              <w:rPr>
                <w:rFonts w:ascii="Myriad Pro" w:eastAsia="MyriadPro-Regular" w:hAnsi="Myriad Pro" w:cs="Arial"/>
                <w:sz w:val="20"/>
              </w:rPr>
              <w:t xml:space="preserve">Wydatki w projekcie są zgodne z </w:t>
            </w:r>
            <w:r w:rsidR="002712B6">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002712B6">
              <w:rPr>
                <w:rFonts w:ascii="Myriad Pro" w:eastAsia="MyriadPro-Regular" w:hAnsi="Myriad Pro" w:cs="Arial"/>
                <w:sz w:val="20"/>
              </w:rPr>
              <w:t xml:space="preserve"> oraz </w:t>
            </w:r>
            <w:r>
              <w:rPr>
                <w:rFonts w:ascii="Myriad Pro" w:eastAsia="MyriadPro-Regular" w:hAnsi="Myriad Pro" w:cs="Arial"/>
                <w:sz w:val="20"/>
              </w:rPr>
              <w:t>z</w:t>
            </w:r>
            <w:r>
              <w:rPr>
                <w:rFonts w:ascii="Myriad Pro" w:eastAsia="MyriadPro-Regular" w:hAnsi="Myriad Pro" w:cs="Arial"/>
                <w:i/>
                <w:sz w:val="20"/>
              </w:rPr>
              <w:t xml:space="preserve"> Wytycznymi w zak</w:t>
            </w:r>
            <w:r w:rsidR="002712B6">
              <w:rPr>
                <w:rFonts w:ascii="Myriad Pro" w:eastAsia="MyriadPro-Regular" w:hAnsi="Myriad Pro" w:cs="Arial"/>
                <w:i/>
                <w:sz w:val="20"/>
              </w:rPr>
              <w:t xml:space="preserve">resie realizacji przedsięwzięć </w:t>
            </w:r>
            <w:r>
              <w:rPr>
                <w:rFonts w:ascii="Myriad Pro" w:eastAsia="MyriadPro-Regular" w:hAnsi="Myriad Pro" w:cs="Arial"/>
                <w:i/>
                <w:sz w:val="20"/>
              </w:rPr>
              <w:t xml:space="preserve">z udziałem środków Europejskiego Funduszu Społecznego </w:t>
            </w:r>
            <w:r>
              <w:rPr>
                <w:rFonts w:ascii="Myriad Pro" w:eastAsia="Times New Roman" w:hAnsi="Myriad Pro" w:cs="Arial"/>
                <w:i/>
                <w:sz w:val="20"/>
              </w:rPr>
              <w:t>w obszarze przystosowania przedsiębiorstw i pracowników do zmian na lata 2014-2020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w:t>
            </w:r>
            <w:r w:rsidR="002712B6">
              <w:rPr>
                <w:rFonts w:ascii="Myriad Pro" w:eastAsia="MyriadPro-Regular" w:hAnsi="Myriad Pro" w:cs="Arial"/>
                <w:sz w:val="20"/>
              </w:rPr>
              <w:t xml:space="preserve">i określonymi w Regulaminie </w:t>
            </w:r>
            <w:r>
              <w:rPr>
                <w:rFonts w:ascii="Myriad Pro" w:eastAsia="MyriadPro-Regular" w:hAnsi="Myriad Pro" w:cs="Arial"/>
                <w:sz w:val="20"/>
              </w:rPr>
              <w:t>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2712B6">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 xml:space="preserve">mających wpływ na założenia dotyczące kwalifikowalności wydatków.   </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2712B6">
            <w:pPr>
              <w:spacing w:before="40" w:after="40"/>
              <w:jc w:val="both"/>
              <w:rPr>
                <w:rFonts w:ascii="Myriad Pro" w:hAnsi="Myriad Pro" w:cs="Arial"/>
                <w:sz w:val="20"/>
              </w:rPr>
            </w:pPr>
            <w:r>
              <w:rPr>
                <w:rFonts w:ascii="Myriad Pro" w:eastAsia="MyriadPro-Regular" w:hAnsi="Myriad Pro" w:cs="Arial"/>
                <w:sz w:val="20"/>
              </w:rPr>
              <w:t>Wnio</w:t>
            </w:r>
            <w:r w:rsidR="002712B6">
              <w:rPr>
                <w:rFonts w:ascii="Myriad Pro" w:eastAsia="MyriadPro-Regular" w:hAnsi="Myriad Pro" w:cs="Arial"/>
                <w:sz w:val="20"/>
              </w:rPr>
              <w:t xml:space="preserve">sek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Pr="002712B6"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w:t>
            </w:r>
            <w:r w:rsidR="002712B6">
              <w:rPr>
                <w:rFonts w:ascii="Myriad Pro" w:hAnsi="Myriad Pro" w:cs="Arial"/>
                <w:sz w:val="20"/>
              </w:rPr>
              <w:t xml:space="preserve">jektu, dopuszcza się możliwość </w:t>
            </w:r>
            <w:r>
              <w:rPr>
                <w:rFonts w:ascii="Myriad Pro" w:hAnsi="Myriad Pro" w:cs="Arial"/>
                <w:sz w:val="20"/>
              </w:rPr>
              <w:t xml:space="preserve">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t>
            </w:r>
            <w:r>
              <w:rPr>
                <w:rFonts w:ascii="Myriad Pro" w:eastAsia="MyriadPro-Regular" w:hAnsi="Myriad Pro" w:cs="Arial"/>
                <w:i/>
                <w:sz w:val="20"/>
              </w:rPr>
              <w:lastRenderedPageBreak/>
              <w:t xml:space="preserve">Wytycznych obszarowych, </w:t>
            </w:r>
            <w:r>
              <w:rPr>
                <w:rFonts w:ascii="Myriad Pro" w:hAnsi="Myriad Pro" w:cs="Arial"/>
                <w:sz w:val="20"/>
              </w:rPr>
              <w:t>mających wpływ na założenia dotyczące uwar</w:t>
            </w:r>
            <w:r w:rsidR="002712B6">
              <w:rPr>
                <w:rFonts w:ascii="Myriad Pro" w:hAnsi="Myriad Pro" w:cs="Arial"/>
                <w:sz w:val="20"/>
              </w:rPr>
              <w:t>unkowań realizacji wsparcia.</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F7519" w:rsidRDefault="00EF7519" w:rsidP="00E5433C">
      <w:pPr>
        <w:jc w:val="both"/>
        <w:rPr>
          <w:rFonts w:ascii="Myriad Pro" w:hAnsi="Myriad Pro"/>
          <w:b/>
        </w:rPr>
      </w:pPr>
    </w:p>
    <w:p w:rsidR="00361736" w:rsidRDefault="00361736" w:rsidP="00E5433C">
      <w:pPr>
        <w:jc w:val="both"/>
        <w:rPr>
          <w:rFonts w:ascii="Myriad Pro" w:hAnsi="Myriad Pro"/>
          <w:b/>
        </w:rPr>
      </w:pPr>
      <w:r>
        <w:rPr>
          <w:rFonts w:ascii="Myriad Pro" w:hAnsi="Myriad Pro"/>
          <w:b/>
        </w:rPr>
        <w:br w:type="page"/>
      </w:r>
    </w:p>
    <w:p w:rsidR="00E5433C" w:rsidRPr="00572C25" w:rsidRDefault="00E5433C" w:rsidP="00606993">
      <w:pPr>
        <w:pStyle w:val="Podtytu"/>
        <w:rPr>
          <w:sz w:val="20"/>
        </w:rPr>
      </w:pPr>
      <w:bookmarkStart w:id="23" w:name="_Toc64633777"/>
      <w:r w:rsidRPr="00572C25">
        <w:lastRenderedPageBreak/>
        <w:t xml:space="preserve">6.4 </w:t>
      </w:r>
      <w:r w:rsidRPr="00572C25">
        <w:rPr>
          <w:rFonts w:eastAsia="Times New Roman"/>
        </w:rPr>
        <w:t>Wsparcie przedsiębiorczości, samozatrudnienia oraz tworzenia nowych miejsc pracy, poprzez środki finansowe na rozpoczęcie działalności gosp</w:t>
      </w:r>
      <w:r w:rsidR="00E42E9C">
        <w:rPr>
          <w:rFonts w:eastAsia="Times New Roman"/>
        </w:rPr>
        <w:t xml:space="preserve">odarczej oraz wsparcie </w:t>
      </w:r>
      <w:r w:rsidRPr="00572C25">
        <w:rPr>
          <w:rFonts w:eastAsia="Times New Roman"/>
        </w:rPr>
        <w:t>szkoleniowe</w:t>
      </w:r>
      <w:bookmarkEnd w:id="23"/>
    </w:p>
    <w:p w:rsidR="00E5433C" w:rsidRDefault="002712B6"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73/17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8iii Praca na własny rachunek, przedsiębiorczość i tworzenie przedsiębiorstw w tym innowacyjnych mikro, małych i średnich przedsiębiorstw</w:t>
            </w:r>
          </w:p>
        </w:tc>
      </w:tr>
      <w:tr w:rsidR="00E5433C" w:rsidTr="00E5433C">
        <w:trPr>
          <w:trHeight w:val="645"/>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jc w:val="both"/>
              <w:rPr>
                <w:rFonts w:eastAsia="Calibri" w:cs="Arial"/>
                <w:b/>
                <w:bCs w:val="0"/>
                <w:szCs w:val="20"/>
              </w:rPr>
            </w:pPr>
            <w:r>
              <w:rPr>
                <w:rFonts w:eastAsia="Calibri" w:cs="Arial"/>
                <w:bCs w:val="0"/>
                <w:szCs w:val="20"/>
              </w:rPr>
              <w:t xml:space="preserve">6.4 </w:t>
            </w:r>
            <w:r>
              <w:rPr>
                <w:rFonts w:eastAsia="Times New Roman" w:cs="Arial"/>
                <w:szCs w:val="20"/>
              </w:rPr>
              <w:t>Wsparcie przedsiębiorczości, samozatrudnienia oraz tworzenia nowych miejsc pracy, poprzez środki finansowe na rozpoczęcie działalności gospodarczej oraz wsparcie doradczo-szkoleniowe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1B0A9F">
            <w:pPr>
              <w:pStyle w:val="Akapitzlist"/>
              <w:numPr>
                <w:ilvl w:val="0"/>
                <w:numId w:val="415"/>
              </w:numPr>
              <w:spacing w:after="0" w:line="240" w:lineRule="auto"/>
              <w:ind w:left="346" w:hanging="346"/>
              <w:rPr>
                <w:rFonts w:eastAsia="Times New Roman" w:cs="Arial"/>
              </w:rPr>
            </w:pPr>
            <w:r>
              <w:rPr>
                <w:rFonts w:eastAsia="Times New Roman" w:cs="Arial"/>
              </w:rPr>
              <w:t xml:space="preserve">Wsparcie osób zamierzających rozpocząć prowadzenie działalności gospodarczej w jej zakładaniu i prowadzeniu poprzez udzielenie pomocy bezzwrotnej (dotacji) na utworzenie działalności gospodarczej oraz doradztwo i szkolenia umożliwiające uzyskanie wiedzy i umiejętności niezbędnych do podjęcia i prowadzenia działalności gospodarczej, a także wsparcie pomostowe przez okres od 6 / do 12 miesięcy od dnia rozpoczęcia działalności gospodarczej obejmujące: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 xml:space="preserve">finansowe wsparcie pomostowe wypłacane miesięcznie w kwocie do wysokości minimalnego wynagrodzenia obowiązującego na dzień zawarcia umowy o udzielenie wsparcia pomostowego i/lub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indywidulne usługi doradcze o charakterze specjalistycznym udzielane w okresie pierwszych 12 miesięcy prowadzenia działalności gospodarczej (pomoc w  efektywnym wykorzystaniu wsparcia finansowego wspomagająca rozwój działalności gospodarczej).</w:t>
            </w:r>
          </w:p>
          <w:p w:rsidR="00E5433C" w:rsidRDefault="00E5433C" w:rsidP="001B0A9F">
            <w:pPr>
              <w:pStyle w:val="Akapitzlist"/>
              <w:numPr>
                <w:ilvl w:val="0"/>
                <w:numId w:val="416"/>
              </w:numPr>
              <w:spacing w:after="0" w:line="240" w:lineRule="auto"/>
              <w:ind w:left="346"/>
              <w:rPr>
                <w:rFonts w:eastAsia="Times New Roman" w:cs="Arial"/>
              </w:rPr>
            </w:pPr>
            <w:r>
              <w:rPr>
                <w:rFonts w:eastAsia="Times New Roman" w:cs="Arial"/>
              </w:rPr>
              <w:t xml:space="preserve">Wsparcie osób zamierzających rozpocząć prowadzenie działalności gospodarczej w jej zakładaniu i prowadzeniu, które ubiegają się o wsparcie lub je otrzymały w ramach 1 typu projektu, poprzez: </w:t>
            </w:r>
          </w:p>
          <w:p w:rsidR="00E5433C" w:rsidRDefault="00E5433C" w:rsidP="00912095">
            <w:pPr>
              <w:pStyle w:val="Akapitzlist"/>
              <w:numPr>
                <w:ilvl w:val="0"/>
                <w:numId w:val="14"/>
              </w:numPr>
              <w:spacing w:after="0" w:line="240" w:lineRule="auto"/>
              <w:rPr>
                <w:rFonts w:eastAsia="Times New Roman" w:cs="Arial"/>
              </w:rPr>
            </w:pPr>
            <w:r>
              <w:rPr>
                <w:rFonts w:eastAsia="Times New Roman" w:cs="Arial"/>
              </w:rPr>
              <w:t>usługi szkoleniowo-doradcze o charakterze specjalistycznym udzielane na etapie poprzedzającym rozpoczęcie działalności gospodarczej, przygotowujące do samodzielnego prowadzenia działalności gospodarczej,</w:t>
            </w:r>
          </w:p>
          <w:p w:rsidR="00E5433C" w:rsidRPr="00572C25" w:rsidRDefault="00E5433C" w:rsidP="00912095">
            <w:pPr>
              <w:pStyle w:val="Akapitzlist"/>
              <w:numPr>
                <w:ilvl w:val="0"/>
                <w:numId w:val="14"/>
              </w:numPr>
              <w:spacing w:after="0" w:line="240" w:lineRule="auto"/>
              <w:rPr>
                <w:rFonts w:eastAsia="Times New Roman" w:cs="Arial"/>
              </w:rPr>
            </w:pPr>
            <w:r>
              <w:rPr>
                <w:rFonts w:eastAsia="Times New Roman" w:cs="Arial"/>
              </w:rPr>
              <w:t>indywidualne usługi doradcze o charakterze specjalistycznym, udzielane w okresie pierwszych 12 miesięcy prowadzenia działalności gospodarczej, stanowiące pomoc w efektywnym wykorzystaniu wsparcia finansowego wspo</w:t>
            </w:r>
            <w:r w:rsidR="00572C25">
              <w:rPr>
                <w:rFonts w:eastAsia="Times New Roman" w:cs="Arial"/>
              </w:rPr>
              <w:t>magającego rozwój działalności.</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572C25">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572C25"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572C25">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572C25">
              <w:rPr>
                <w:rFonts w:ascii="Myriad Pro" w:eastAsia="MyriadPro-Regular" w:hAnsi="Myriad Pro" w:cs="Arial"/>
                <w:sz w:val="20"/>
              </w:rPr>
              <w:t xml:space="preserve"> Działania typu/ów projektu/ów, </w:t>
            </w:r>
            <w:r>
              <w:rPr>
                <w:rFonts w:ascii="Myriad Pro" w:eastAsia="MyriadPro-Regular" w:hAnsi="Myriad Pro" w:cs="Arial"/>
                <w:sz w:val="20"/>
              </w:rPr>
              <w:t>w k</w:t>
            </w:r>
            <w:r w:rsidR="00572C25">
              <w:rPr>
                <w:rFonts w:ascii="Myriad Pro" w:eastAsia="MyriadPro-Regular" w:hAnsi="Myriad Pro" w:cs="Arial"/>
                <w:sz w:val="20"/>
              </w:rPr>
              <w:t>tórym ogłoszony został konkurs.</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5"/>
              </w:numPr>
              <w:spacing w:before="40" w:after="40"/>
              <w:ind w:left="315" w:hanging="284"/>
              <w:jc w:val="both"/>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15"/>
              </w:numPr>
              <w:spacing w:before="40" w:after="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w:t>
            </w:r>
            <w:r>
              <w:rPr>
                <w:rFonts w:ascii="Myriad Pro" w:eastAsia="MyriadPro-Regular" w:hAnsi="Myriad Pro" w:cs="Arial"/>
                <w:sz w:val="20"/>
              </w:rPr>
              <w:lastRenderedPageBreak/>
              <w:t>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572C25">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sidR="004B3E3D">
              <w:rPr>
                <w:rFonts w:ascii="Myriad Pro" w:hAnsi="Myriad Pro" w:cs="Arial"/>
                <w:i/>
                <w:sz w:val="20"/>
              </w:rPr>
              <w:t xml:space="preserve">Prawo zamówień </w:t>
            </w:r>
            <w:r>
              <w:rPr>
                <w:rFonts w:ascii="Myriad Pro" w:hAnsi="Myriad Pro" w:cs="Arial"/>
                <w:i/>
                <w:sz w:val="20"/>
              </w:rPr>
              <w:t>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 xml:space="preserve">W przypadku Beneficjenta będącego jednostką sektora finansów publicznych i/lub w przypadku projektu realizowanego w partnerstwie gdzie Beneficjentem – Liderem jest podmiot będący jednostką sektora finansów publicznych </w:t>
            </w:r>
            <w:r>
              <w:rPr>
                <w:rFonts w:ascii="Myriad Pro" w:eastAsia="MyriadPro-Regular" w:hAnsi="Myriad Pro" w:cs="Arial"/>
                <w:sz w:val="20"/>
              </w:rPr>
              <w:lastRenderedPageBreak/>
              <w:t>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406"/>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problemowej</w:t>
            </w:r>
            <w:r w:rsidR="004B3E3D">
              <w:rPr>
                <w:rFonts w:ascii="Myriad Pro" w:eastAsia="MyriadPro-Regular" w:hAnsi="Myriad Pro" w:cs="Arial"/>
                <w:sz w:val="20"/>
              </w:rPr>
              <w:t xml:space="preserve"> zawartą we wniosku </w:t>
            </w:r>
            <w:r>
              <w:rPr>
                <w:rFonts w:ascii="Myriad Pro" w:eastAsia="MyriadPro-Regular"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572C25">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4B3E3D">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4B3E3D">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4B3E3D">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4B3E3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572C25">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572C25">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572C25">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4B3E3D">
              <w:rPr>
                <w:rFonts w:ascii="Myriad Pro" w:eastAsia="MyriadPro-Regular" w:hAnsi="Myriad Pro" w:cs="Arial"/>
                <w:b/>
                <w:sz w:val="20"/>
              </w:rPr>
              <w:t xml:space="preserve">5 </w:t>
            </w:r>
            <w:r>
              <w:rPr>
                <w:rFonts w:ascii="Myriad Pro" w:eastAsia="MyriadPro-Regular" w:hAnsi="Myriad Pro" w:cs="Arial"/>
                <w:b/>
                <w:sz w:val="20"/>
              </w:rPr>
              <w:t xml:space="preserve">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w:t>
            </w:r>
            <w:r w:rsidR="003029DD">
              <w:rPr>
                <w:rFonts w:ascii="Myriad Pro" w:eastAsia="MyriadPro-Regular" w:hAnsi="Myriad Pro" w:cs="Arial"/>
                <w:i/>
                <w:sz w:val="20"/>
              </w:rPr>
              <w:t xml:space="preserve"> udziałem środków Europejskiego </w:t>
            </w:r>
            <w:r>
              <w:rPr>
                <w:rFonts w:ascii="Myriad Pro" w:eastAsia="MyriadPro-Regular" w:hAnsi="Myriad Pro" w:cs="Arial"/>
                <w:i/>
                <w:sz w:val="20"/>
              </w:rPr>
              <w:t xml:space="preserve">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4B3E3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4B3E3D">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Wniosek został sporządzony zgodnie z uwarunkowaniami realizacji wsparcia określonymi we właściwych wytycznych obszarowych oraz z zasadami realizacji wsparcia w</w:t>
            </w:r>
            <w:r w:rsidR="004B3E3D">
              <w:rPr>
                <w:rFonts w:ascii="Myriad Pro" w:eastAsia="MyriadPro-Regular" w:hAnsi="Myriad Pro" w:cs="Arial"/>
                <w:sz w:val="20"/>
              </w:rPr>
              <w:t xml:space="preserve">skazanymi przez IOK </w:t>
            </w:r>
            <w:r>
              <w:rPr>
                <w:rFonts w:ascii="Myriad Pro" w:eastAsia="MyriadPro-Regular" w:hAnsi="Myriad Pro" w:cs="Arial"/>
                <w:sz w:val="20"/>
              </w:rPr>
              <w:t xml:space="preserve">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uwar</w:t>
            </w:r>
            <w:r w:rsidR="004B3E3D">
              <w:rPr>
                <w:rFonts w:ascii="Myriad Pro" w:hAnsi="Myriad Pro" w:cs="Arial"/>
                <w:sz w:val="20"/>
              </w:rPr>
              <w:t>unkowań realizacji wsparcia.</w:t>
            </w:r>
          </w:p>
          <w:p w:rsidR="00E5433C" w:rsidRDefault="00E5433C">
            <w:pPr>
              <w:spacing w:before="40"/>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Spójność i kompletność zapisów </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p w:rsidR="00767F8D" w:rsidRDefault="00767F8D" w:rsidP="005A7C02">
      <w:pPr>
        <w:spacing w:after="0" w:line="271" w:lineRule="auto"/>
        <w:jc w:val="center"/>
        <w:rPr>
          <w:rFonts w:ascii="Myriad Pro" w:eastAsiaTheme="majorEastAsia" w:hAnsi="Myriad Pro" w:cs="Arial"/>
          <w:b/>
          <w:bCs/>
          <w:sz w:val="20"/>
        </w:rPr>
      </w:pPr>
    </w:p>
    <w:p w:rsidR="00767F8D" w:rsidRDefault="00767F8D" w:rsidP="005A7C02">
      <w:pPr>
        <w:spacing w:after="0" w:line="271" w:lineRule="auto"/>
        <w:jc w:val="center"/>
        <w:rPr>
          <w:rFonts w:ascii="Myriad Pro" w:eastAsiaTheme="majorEastAsia" w:hAnsi="Myriad Pro" w:cs="Arial"/>
          <w:b/>
          <w:bCs/>
          <w:sz w:val="20"/>
        </w:rPr>
      </w:pPr>
    </w:p>
    <w:p w:rsidR="002C6CC6" w:rsidRPr="00AF2B06" w:rsidRDefault="002C6CC6" w:rsidP="005A7C02">
      <w:pPr>
        <w:spacing w:after="0" w:line="271" w:lineRule="auto"/>
        <w:jc w:val="center"/>
        <w:rPr>
          <w:rFonts w:ascii="Myriad Pro" w:eastAsiaTheme="majorEastAsia" w:hAnsi="Myriad Pro" w:cs="Arial"/>
          <w:b/>
          <w:bCs/>
          <w:sz w:val="20"/>
        </w:rPr>
      </w:pPr>
      <w:r w:rsidRPr="00AF2B06">
        <w:rPr>
          <w:rFonts w:ascii="Myriad Pro" w:eastAsiaTheme="majorEastAsia" w:hAnsi="Myriad Pro" w:cs="Arial"/>
          <w:b/>
          <w:bCs/>
          <w:sz w:val="20"/>
        </w:rPr>
        <w:t xml:space="preserve">Kryteria ogólne przyjęte Uchwałą Nr 3/20 </w:t>
      </w:r>
      <w:r w:rsidRPr="00AF2B06">
        <w:rPr>
          <w:rFonts w:ascii="Myriad Pro" w:hAnsi="Myriad Pro"/>
          <w:b/>
          <w:sz w:val="20"/>
        </w:rPr>
        <w:t xml:space="preserve">Komitetu Monitorującego RPO WZ 2014-2020 z dnia </w:t>
      </w:r>
      <w:r>
        <w:rPr>
          <w:rFonts w:ascii="Myriad Pro" w:hAnsi="Myriad Pro"/>
          <w:b/>
          <w:sz w:val="20"/>
        </w:rPr>
        <w:t>26 lutego</w:t>
      </w:r>
      <w:r w:rsidRPr="00AF2B06">
        <w:rPr>
          <w:rFonts w:ascii="Myriad Pro" w:hAnsi="Myriad Pro"/>
          <w:b/>
          <w:sz w:val="20"/>
        </w:rPr>
        <w:t xml:space="preserve"> 20</w:t>
      </w:r>
      <w:r w:rsidR="00EF0C88">
        <w:rPr>
          <w:rFonts w:ascii="Myriad Pro" w:hAnsi="Myriad Pro"/>
          <w:b/>
          <w:sz w:val="20"/>
        </w:rPr>
        <w:t xml:space="preserve">20 </w:t>
      </w:r>
      <w:r w:rsidRPr="00AF2B06">
        <w:rPr>
          <w:rFonts w:ascii="Myriad Pro" w:hAnsi="Myriad Pro"/>
          <w:b/>
          <w:sz w:val="20"/>
        </w:rPr>
        <w:t>r. (tryb konkursowy)</w:t>
      </w:r>
      <w:r w:rsidR="00E42E9C">
        <w:rPr>
          <w:rFonts w:ascii="Myriad Pro" w:hAnsi="Myriad Pro"/>
          <w:b/>
          <w:sz w:val="20"/>
        </w:rPr>
        <w:t xml:space="preserve"> typ 2</w:t>
      </w:r>
    </w:p>
    <w:p w:rsidR="002C6CC6" w:rsidRDefault="002C6CC6" w:rsidP="002C6CC6">
      <w:pPr>
        <w:spacing w:after="0" w:line="271" w:lineRule="auto"/>
        <w:jc w:val="center"/>
        <w:rPr>
          <w:rFonts w:ascii="Arial" w:eastAsiaTheme="majorEastAsia" w:hAnsi="Arial" w:cs="Arial"/>
          <w:b/>
          <w:bCs/>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Oś priorytetowa</w:t>
            </w:r>
          </w:p>
        </w:tc>
        <w:tc>
          <w:tcPr>
            <w:tcW w:w="12275"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VI  Rynek Pracy</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Priorytet Inwestycyjny</w:t>
            </w:r>
          </w:p>
        </w:tc>
        <w:tc>
          <w:tcPr>
            <w:tcW w:w="12275" w:type="dxa"/>
            <w:shd w:val="clear" w:color="auto" w:fill="B6DDE8"/>
          </w:tcPr>
          <w:p w:rsidR="002C6CC6" w:rsidRPr="002C6CC6" w:rsidRDefault="002C6CC6" w:rsidP="002C6CC6">
            <w:pPr>
              <w:spacing w:after="0" w:line="271" w:lineRule="auto"/>
              <w:rPr>
                <w:rFonts w:ascii="Myriad Pro" w:hAnsi="Myriad Pro" w:cs="Arial"/>
                <w:iCs/>
                <w:sz w:val="20"/>
              </w:rPr>
            </w:pPr>
            <w:r w:rsidRPr="002C6CC6">
              <w:rPr>
                <w:rFonts w:ascii="Myriad Pro" w:eastAsia="MyriadPro-Regular" w:hAnsi="Myriad Pro" w:cs="Arial"/>
                <w:sz w:val="20"/>
              </w:rPr>
              <w:t>8.iii Praca na własny rachunek, przedsiębiorczość i tworzenie przedsiębiorstw w tym innowacyjnych mikro-, małych i średnich przedsiębiorstw</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Działanie</w:t>
            </w:r>
          </w:p>
        </w:tc>
        <w:tc>
          <w:tcPr>
            <w:tcW w:w="12275" w:type="dxa"/>
            <w:shd w:val="clear" w:color="auto" w:fill="B6DDE8"/>
          </w:tcPr>
          <w:p w:rsidR="002C6CC6" w:rsidRPr="00EF0C88" w:rsidRDefault="002C6CC6" w:rsidP="00EF0C88">
            <w:pPr>
              <w:rPr>
                <w:rFonts w:ascii="Myriad Pro" w:eastAsia="Calibri" w:hAnsi="Myriad Pro"/>
                <w:b/>
                <w:bCs/>
                <w:sz w:val="20"/>
              </w:rPr>
            </w:pPr>
            <w:r w:rsidRPr="00EF0C88">
              <w:rPr>
                <w:rFonts w:ascii="Myriad Pro" w:eastAsia="Calibri" w:hAnsi="Myriad Pro"/>
                <w:sz w:val="20"/>
              </w:rPr>
              <w:t xml:space="preserve">6.4 </w:t>
            </w:r>
            <w:r w:rsidRPr="00EF0C88">
              <w:rPr>
                <w:rFonts w:ascii="Myriad Pro" w:hAnsi="Myriad Pro"/>
                <w:sz w:val="20"/>
              </w:rPr>
              <w:t>Wsparcie przedsiębiorczości, samozatrudnienia oraz tworzenia nowych miejsc pracy, poprzez środki finansowe na rozpoczęcie działalności gospodarczej oraz wsparcie szkoleniowe</w:t>
            </w:r>
          </w:p>
        </w:tc>
      </w:tr>
    </w:tbl>
    <w:p w:rsidR="002C6CC6" w:rsidRPr="002C6CC6" w:rsidRDefault="002C6CC6" w:rsidP="002C6CC6"/>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2C6CC6" w:rsidRPr="00186756" w:rsidTr="002C6CC6">
        <w:trPr>
          <w:jc w:val="center"/>
        </w:trPr>
        <w:tc>
          <w:tcPr>
            <w:tcW w:w="14175" w:type="dxa"/>
            <w:gridSpan w:val="4"/>
            <w:shd w:val="pct10" w:color="auto" w:fill="auto"/>
          </w:tcPr>
          <w:p w:rsidR="002C6CC6" w:rsidRPr="00186756" w:rsidRDefault="002C6CC6" w:rsidP="00B13BCC">
            <w:pPr>
              <w:spacing w:line="271" w:lineRule="auto"/>
              <w:jc w:val="center"/>
              <w:rPr>
                <w:rFonts w:ascii="Myriad Pro" w:hAnsi="Myriad Pro" w:cs="Arial"/>
                <w:b/>
                <w:sz w:val="20"/>
              </w:rPr>
            </w:pPr>
            <w:r w:rsidRPr="00186756">
              <w:rPr>
                <w:rFonts w:ascii="Myriad Pro" w:hAnsi="Myriad Pro" w:cs="Arial"/>
                <w:b/>
                <w:sz w:val="20"/>
              </w:rPr>
              <w:t>Kryteria dopuszczalności</w:t>
            </w:r>
          </w:p>
        </w:tc>
      </w:tr>
      <w:tr w:rsidR="002C6CC6" w:rsidRPr="00186756" w:rsidTr="002C6CC6">
        <w:trPr>
          <w:jc w:val="center"/>
        </w:trPr>
        <w:tc>
          <w:tcPr>
            <w:tcW w:w="539"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L.p.</w:t>
            </w: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Nazwa kryterium</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Definicja kryterium</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9"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5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510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celem szczegółowym i rezultatami Działania</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 właściwym celem szczegółowym RPO WZ 2014-2020 oraz koresponduje ze wskaźnikami dla danego Działania/typu projektu.</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są odrzucane.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w:t>
            </w:r>
            <w:r w:rsidRPr="00186756">
              <w:rPr>
                <w:rFonts w:ascii="Myriad Pro" w:hAnsi="Myriad Pro" w:cs="Arial"/>
                <w:i/>
                <w:sz w:val="20"/>
              </w:rPr>
              <w:t xml:space="preserve"> </w:t>
            </w:r>
            <w:r w:rsidRPr="00186756">
              <w:rPr>
                <w:rFonts w:ascii="Myriad Pro" w:hAnsi="Myriad Pro" w:cs="Arial"/>
                <w:sz w:val="20"/>
              </w:rPr>
              <w:t>typem projektu</w:t>
            </w:r>
          </w:p>
          <w:p w:rsidR="002C6CC6" w:rsidRPr="00186756" w:rsidRDefault="002C6CC6" w:rsidP="002C6CC6">
            <w:pPr>
              <w:spacing w:line="271" w:lineRule="auto"/>
              <w:rPr>
                <w:rFonts w:ascii="Myriad Pro" w:hAnsi="Myriad Pro" w:cs="Arial"/>
                <w:sz w:val="20"/>
              </w:rPr>
            </w:pPr>
          </w:p>
          <w:p w:rsidR="002C6CC6" w:rsidRPr="00186756" w:rsidRDefault="002C6CC6" w:rsidP="002C6CC6">
            <w:pPr>
              <w:spacing w:line="271" w:lineRule="auto"/>
              <w:rPr>
                <w:rFonts w:ascii="Myriad Pro" w:hAnsi="Myriad Pro" w:cs="Arial"/>
                <w:sz w:val="20"/>
              </w:rPr>
            </w:pP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 jest zgodny z typem projektu oraz grupą docelową wskazaną w  </w:t>
            </w:r>
            <w:r w:rsidRPr="00186756">
              <w:rPr>
                <w:rFonts w:ascii="Myriad Pro" w:hAnsi="Myriad Pro" w:cs="Arial"/>
                <w:i/>
                <w:sz w:val="20"/>
              </w:rPr>
              <w:t xml:space="preserve">SOOP RPO WZ 2014-2020 </w:t>
            </w:r>
            <w:r w:rsidRPr="00186756">
              <w:rPr>
                <w:rFonts w:ascii="Myriad Pro" w:hAnsi="Myriad Pro" w:cs="Arial"/>
                <w:sz w:val="20"/>
              </w:rPr>
              <w:t xml:space="preserve">oraz </w:t>
            </w:r>
            <w:r w:rsidRPr="00186756">
              <w:rPr>
                <w:rFonts w:ascii="Myriad Pro" w:hAnsi="Myriad Pro" w:cs="Arial"/>
                <w:i/>
                <w:sz w:val="20"/>
              </w:rPr>
              <w:t>Regulaminie konkursu.</w:t>
            </w:r>
            <w:r w:rsidRPr="00186756">
              <w:rPr>
                <w:rFonts w:ascii="Myriad Pro" w:hAnsi="Myriad Pro" w:cs="Arial"/>
                <w:sz w:val="20"/>
              </w:rPr>
              <w:t xml:space="preserve"> </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Za zgodą IP, na etapie realizacji projektu, dopuszcza się możliwość  </w:t>
            </w:r>
            <w:r w:rsidRPr="00186756">
              <w:rPr>
                <w:rFonts w:ascii="Myriad Pro" w:hAnsi="Myriad Pro" w:cs="Arial"/>
                <w:sz w:val="20"/>
              </w:rPr>
              <w:lastRenderedPageBreak/>
              <w:t xml:space="preserve">odstępstwa od  zapisów Regulaminu konkursu w zakresie spełnienia przedmiotowego kryterium z uwagi na zmiany dokumentów nadrzędnych tj. </w:t>
            </w:r>
            <w:r w:rsidRPr="00186756">
              <w:rPr>
                <w:rFonts w:ascii="Myriad Pro" w:hAnsi="Myriad Pro" w:cs="Arial"/>
                <w:i/>
                <w:sz w:val="20"/>
              </w:rPr>
              <w:t>RPO WZ 2014-2020</w:t>
            </w:r>
            <w:r w:rsidRPr="00186756">
              <w:rPr>
                <w:rFonts w:ascii="Myriad Pro" w:hAnsi="Myriad Pro" w:cs="Arial"/>
                <w:sz w:val="20"/>
              </w:rPr>
              <w:t xml:space="preserve">, </w:t>
            </w:r>
            <w:r w:rsidRPr="00186756">
              <w:rPr>
                <w:rFonts w:ascii="Myriad Pro" w:hAnsi="Myriad Pro" w:cs="Arial"/>
                <w:i/>
                <w:sz w:val="20"/>
              </w:rPr>
              <w:t>SOOP RPO WZ 2014-2020</w:t>
            </w:r>
            <w:r w:rsidRPr="00186756">
              <w:rPr>
                <w:rFonts w:ascii="Myriad Pro" w:hAnsi="Myriad Pro" w:cs="Arial"/>
                <w:sz w:val="20"/>
              </w:rPr>
              <w:t xml:space="preserve">, przepisów prawa -  mających wpływ na założenia dotyczące grupy docelowej i/lub typu projektu.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Kwalifikowalność Beneficjenta/Partnera</w:t>
            </w:r>
          </w:p>
        </w:tc>
        <w:tc>
          <w:tcPr>
            <w:tcW w:w="510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 xml:space="preserve">Beneficjent oraz Partner/rzy (o ile dotyczy) nie podlega/ją wykluczeniu z możliwości ubiegania się </w:t>
            </w:r>
            <w:r w:rsidRPr="00186756">
              <w:rPr>
                <w:rFonts w:ascii="Myriad Pro" w:eastAsia="Malgun Gothic" w:hAnsi="Myriad Pro" w:cs="Arial"/>
                <w:sz w:val="20"/>
              </w:rPr>
              <w:br/>
              <w:t xml:space="preserve">o dofinansowanie, w tym wykluczeniu, o którym mowa w art. 207 ust. 4 ustawy z dnia 27 sierpnia 2009 r., </w:t>
            </w:r>
            <w:r w:rsidRPr="00186756">
              <w:rPr>
                <w:rFonts w:ascii="Myriad Pro" w:eastAsia="Malgun Gothic" w:hAnsi="Myriad Pro" w:cs="Arial"/>
                <w:sz w:val="20"/>
              </w:rPr>
              <w:br/>
              <w:t>o finansach publicznych.</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Beneficjent, zgodnie z </w:t>
            </w:r>
            <w:r w:rsidRPr="00186756">
              <w:rPr>
                <w:rFonts w:ascii="Myriad Pro" w:eastAsia="MyriadPro-Regular" w:hAnsi="Myriad Pro" w:cs="Arial"/>
                <w:i/>
                <w:sz w:val="20"/>
              </w:rPr>
              <w:t>SOOP RPO WZ 2014-2020</w:t>
            </w:r>
            <w:r w:rsidRPr="00186756">
              <w:rPr>
                <w:rFonts w:ascii="Myriad Pro" w:eastAsia="MyriadPro-Regular" w:hAnsi="Myriad Pro" w:cs="Arial"/>
                <w:sz w:val="20"/>
              </w:rPr>
              <w:t xml:space="preserve">, jest podmiotem uprawnionym do ubiegania się </w:t>
            </w:r>
            <w:r w:rsidRPr="00186756">
              <w:rPr>
                <w:rFonts w:ascii="Myriad Pro" w:eastAsia="MyriadPro-Regular" w:hAnsi="Myriad Pro" w:cs="Arial"/>
                <w:sz w:val="20"/>
              </w:rPr>
              <w:br/>
              <w:t>o dofinansowanie w ramach Działania typu projektu, w którym ogłoszony został konkurs.</w:t>
            </w:r>
          </w:p>
          <w:p w:rsidR="002C6CC6" w:rsidRPr="00186756" w:rsidRDefault="002C6CC6" w:rsidP="002C6CC6">
            <w:pPr>
              <w:autoSpaceDE w:val="0"/>
              <w:autoSpaceDN w:val="0"/>
              <w:adjustRightInd w:val="0"/>
              <w:spacing w:line="271" w:lineRule="auto"/>
              <w:rPr>
                <w:rFonts w:ascii="Myriad Pro" w:eastAsia="Malgun Gothic" w:hAnsi="Myriad Pro" w:cs="Arial"/>
                <w:sz w:val="20"/>
              </w:rPr>
            </w:pPr>
          </w:p>
        </w:tc>
        <w:tc>
          <w:tcPr>
            <w:tcW w:w="601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Spełnienie kryterium jest konieczne do przyznania dofinansowania.</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Projekty niespełniające kryterium są odrzucane.</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hAnsi="Myriad Pro" w:cs="Arial"/>
                <w:sz w:val="20"/>
              </w:rPr>
              <w:t xml:space="preserve">Kryterium będzie weryfikowane na etapie KOP, na dzień podpisania umowy oraz w przypadku zmiany Partnera (jeśli dotyczy). </w:t>
            </w:r>
          </w:p>
          <w:p w:rsidR="002C6CC6" w:rsidRPr="00186756" w:rsidRDefault="002C6CC6" w:rsidP="002C6CC6">
            <w:pPr>
              <w:spacing w:line="271" w:lineRule="auto"/>
              <w:contextualSpacing/>
              <w:rPr>
                <w:rFonts w:ascii="Myriad Pro" w:eastAsia="Malgun Gothic" w:hAnsi="Myriad Pro" w:cs="Arial"/>
                <w:sz w:val="20"/>
              </w:rPr>
            </w:pPr>
            <w:r w:rsidRPr="00186756">
              <w:rPr>
                <w:rFonts w:ascii="Myriad Pro" w:eastAsia="Malgun Gothic"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zasadami horyzontalnymi.</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zasadą równości szans kobiet i mężczyzn, </w:t>
            </w:r>
            <w:r w:rsidRPr="00186756">
              <w:rPr>
                <w:rFonts w:cs="Arial"/>
              </w:rPr>
              <w:br/>
              <w:t xml:space="preserve">w oparciu o </w:t>
            </w:r>
            <w:r w:rsidRPr="00186756">
              <w:rPr>
                <w:rFonts w:cs="Arial"/>
                <w:i/>
              </w:rPr>
              <w:t>standard minimum</w:t>
            </w:r>
            <w:r w:rsidRPr="00186756">
              <w:rPr>
                <w:rFonts w:cs="Arial"/>
              </w:rPr>
              <w:t>,</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właściwymi politykami i zasadami wspólnotowymi w tym z: </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zrównoważonego rozwoju,</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promowania i realizacji zasady równości szans i niedyskryminacji, w tym. m. in. koniecznością stosowania zasady uniwersalnego projektowania.</w:t>
            </w:r>
          </w:p>
          <w:p w:rsidR="002C6CC6" w:rsidRPr="00DC0482" w:rsidRDefault="002C6CC6" w:rsidP="00DC0482">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Pr="00186756" w:rsidRDefault="002C6CC6" w:rsidP="002C6CC6">
      <w:pPr>
        <w:spacing w:after="0" w:line="271" w:lineRule="auto"/>
        <w:rPr>
          <w:rFonts w:ascii="Myriad Pro" w:hAnsi="Myriad Pro" w:cs="Arial"/>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BD3E1E">
            <w:pPr>
              <w:spacing w:after="0" w:line="271" w:lineRule="auto"/>
              <w:jc w:val="center"/>
              <w:rPr>
                <w:rFonts w:ascii="Myriad Pro" w:hAnsi="Myriad Pro" w:cs="Arial"/>
                <w:sz w:val="20"/>
              </w:rPr>
            </w:pPr>
            <w:r w:rsidRPr="00186756">
              <w:rPr>
                <w:rFonts w:ascii="Myriad Pro" w:hAnsi="Myriad Pro" w:cs="Arial"/>
                <w:b/>
                <w:sz w:val="20"/>
              </w:rPr>
              <w:t>Kryteria wykonalności</w:t>
            </w:r>
          </w:p>
        </w:tc>
      </w:tr>
      <w:tr w:rsidR="002C6CC6" w:rsidRPr="00186756" w:rsidTr="002C6CC6">
        <w:trPr>
          <w:jc w:val="center"/>
        </w:trPr>
        <w:tc>
          <w:tcPr>
            <w:tcW w:w="512" w:type="dxa"/>
          </w:tcPr>
          <w:p w:rsidR="002C6CC6" w:rsidRPr="00186756" w:rsidRDefault="002C6CC6" w:rsidP="002C6CC6">
            <w:pPr>
              <w:spacing w:after="0" w:line="271" w:lineRule="auto"/>
              <w:ind w:left="-22"/>
              <w:jc w:val="center"/>
              <w:rPr>
                <w:rFonts w:ascii="Myriad Pro" w:hAnsi="Myriad Pro" w:cs="Arial"/>
                <w:sz w:val="20"/>
              </w:rPr>
            </w:pPr>
            <w:r w:rsidRPr="00186756">
              <w:rPr>
                <w:rFonts w:ascii="Myriad Pro" w:hAnsi="Myriad Pro" w:cs="Arial"/>
                <w:sz w:val="20"/>
              </w:rPr>
              <w:lastRenderedPageBreak/>
              <w:t>L.p.</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Nazwa kryterium</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Definicja kryterium</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12"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1</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2</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3</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Zgodność prawna</w:t>
            </w:r>
          </w:p>
        </w:tc>
        <w:tc>
          <w:tcPr>
            <w:tcW w:w="6804" w:type="dxa"/>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hAnsi="Myriad Pro" w:cs="Arial"/>
                <w:sz w:val="20"/>
              </w:rPr>
              <w:t xml:space="preserve">Projekt jest zgodny z prawodawstwem wspólnotowym i krajowym, </w:t>
            </w:r>
            <w:r w:rsidRPr="00186756">
              <w:rPr>
                <w:rFonts w:ascii="Myriad Pro" w:hAnsi="Myriad Pro" w:cs="Arial"/>
                <w:sz w:val="20"/>
              </w:rPr>
              <w:br/>
              <w:t>w tym przepisami ustawy</w:t>
            </w:r>
            <w:r w:rsidRPr="00186756">
              <w:rPr>
                <w:rFonts w:ascii="Myriad Pro" w:hAnsi="Myriad Pro" w:cs="Arial"/>
                <w:i/>
                <w:sz w:val="20"/>
              </w:rPr>
              <w:t xml:space="preserve"> </w:t>
            </w:r>
            <w:r w:rsidRPr="00186756">
              <w:rPr>
                <w:rFonts w:ascii="Myriad Pro" w:hAnsi="Myriad Pro" w:cs="Arial"/>
                <w:sz w:val="20"/>
              </w:rPr>
              <w:t xml:space="preserve">z dnia 29 stycznia 2004 r. </w:t>
            </w:r>
            <w:r w:rsidRPr="00186756">
              <w:rPr>
                <w:rFonts w:ascii="Myriad Pro" w:hAnsi="Myriad Pro" w:cs="Arial"/>
                <w:i/>
                <w:sz w:val="20"/>
              </w:rPr>
              <w:t>Prawo zamówień publicznych</w:t>
            </w:r>
            <w:r w:rsidRPr="00186756">
              <w:rPr>
                <w:rFonts w:ascii="Myriad Pro" w:hAnsi="Myriad Pro" w:cs="Arial"/>
                <w:sz w:val="20"/>
              </w:rPr>
              <w:t>.</w:t>
            </w:r>
            <w:r w:rsidRPr="00186756">
              <w:rPr>
                <w:rFonts w:ascii="Myriad Pro" w:eastAsia="MyriadPro-Regular" w:hAnsi="Myriad Pro" w:cs="Arial"/>
                <w:sz w:val="20"/>
              </w:rPr>
              <w:t xml:space="preserve"> </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Zgodność</w:t>
            </w:r>
          </w:p>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 wymogami pomocy</w:t>
            </w:r>
          </w:p>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publicznej</w:t>
            </w:r>
          </w:p>
        </w:tc>
        <w:tc>
          <w:tcPr>
            <w:tcW w:w="6804" w:type="dxa"/>
          </w:tcPr>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 xml:space="preserve">Projekt jest zgodny regułami pomocy publicznej i/lub pomocy </w:t>
            </w:r>
            <w:r w:rsidRPr="00186756">
              <w:rPr>
                <w:rFonts w:ascii="Myriad Pro" w:eastAsia="Malgun Gothic" w:hAnsi="Myriad Pro" w:cs="Arial"/>
                <w:i/>
                <w:sz w:val="20"/>
              </w:rPr>
              <w:t>de minimis</w:t>
            </w:r>
            <w:r w:rsidRPr="00186756">
              <w:rPr>
                <w:rFonts w:ascii="Myriad Pro" w:eastAsia="Malgun Gothic" w:hAnsi="Myriad Pro" w:cs="Arial"/>
                <w:sz w:val="20"/>
              </w:rPr>
              <w:t>.</w:t>
            </w: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Jeżeli dotyczy: spełnienie kryterium jest konieczne do przyznania dofinansowania.</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Ocena spełniania kryterium polega na przypisaniu wartości logicznych „tak”, „nie”, „nie dotyczy”.</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Zdolność finansowa</w:t>
            </w:r>
          </w:p>
        </w:tc>
        <w:tc>
          <w:tcPr>
            <w:tcW w:w="6804"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Kondycja finansowa wnioskodawcy na dzień złożenia wniosku o dofinansowanie gwarantuje osiągnięcie deklarowanych produktów lub rezultatów, zgodnie z deklarowanym planem finansowym i w terminie określonym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p>
          <w:p w:rsidR="002C6CC6" w:rsidRPr="00186756" w:rsidRDefault="002C6CC6" w:rsidP="002C6CC6">
            <w:pPr>
              <w:autoSpaceDE w:val="0"/>
              <w:autoSpaceDN w:val="0"/>
              <w:adjustRightInd w:val="0"/>
              <w:spacing w:after="0" w:line="271" w:lineRule="auto"/>
              <w:rPr>
                <w:rFonts w:ascii="Myriad Pro" w:hAnsi="Myriad Pro" w:cs="Arial"/>
                <w:sz w:val="20"/>
              </w:rPr>
            </w:pPr>
          </w:p>
          <w:p w:rsidR="002C6CC6" w:rsidRPr="00186756" w:rsidRDefault="002C6CC6" w:rsidP="002C6CC6">
            <w:pPr>
              <w:spacing w:after="0" w:line="271" w:lineRule="auto"/>
              <w:rPr>
                <w:rFonts w:ascii="Myriad Pro" w:hAnsi="Myriad Pro" w:cs="Arial"/>
                <w:sz w:val="20"/>
              </w:rPr>
            </w:pP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 xml:space="preserve">Spełnienie kryterium jest konieczne do przyznania dofinansowania.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Projektodawca zobowiązany jest do złożenia wraz z wnioskiem o dofinansowanie projektu następujących załączników: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a) wnioskodawcy zobowiązani do sporządzania sprawozdań finansowych zgodnie z przepisami Ustawy o rachunkowości przedkładają następujące dokumenty: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sprawozdanie finansowe – bilans, informacja dodatkowa, rachunek zysków i strat, rachunek przepływów pieniężnych za trzy ostatnie zamknięte lata obrotowe,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opinię biegłego rewidenta (jeśli dotyczy) za trzy ostatnie zamknięte lata obrotowe, </w:t>
            </w:r>
          </w:p>
          <w:p w:rsidR="002C6CC6" w:rsidRPr="00186756" w:rsidRDefault="002C6CC6" w:rsidP="002C6CC6">
            <w:pPr>
              <w:numPr>
                <w:ilvl w:val="0"/>
                <w:numId w:val="280"/>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wydanych nie wcześniej niż 3 </w:t>
            </w:r>
            <w:r w:rsidRPr="00186756">
              <w:rPr>
                <w:rFonts w:ascii="Myriad Pro" w:eastAsia="Times New Roman" w:hAnsi="Myriad Pro" w:cs="Arial"/>
                <w:sz w:val="20"/>
              </w:rPr>
              <w:lastRenderedPageBreak/>
              <w:t>miesiące przed datą złożenia wniosku</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b) wnioskodawcy, którzy nie są zobowiązani do sporządzania sprawozdań finansowych zgodnie z przepisami Ustawy o rachunkowości przedkładają: </w:t>
            </w:r>
          </w:p>
          <w:p w:rsidR="002C6CC6" w:rsidRPr="00186756" w:rsidRDefault="002C6CC6" w:rsidP="002C6CC6">
            <w:pPr>
              <w:autoSpaceDE w:val="0"/>
              <w:autoSpaceDN w:val="0"/>
              <w:adjustRightInd w:val="0"/>
              <w:spacing w:after="0" w:line="271" w:lineRule="auto"/>
              <w:rPr>
                <w:rFonts w:ascii="Myriad Pro" w:eastAsia="Times New Roman" w:hAnsi="Myriad Pro" w:cs="Arial"/>
                <w:color w:val="000000"/>
                <w:sz w:val="20"/>
              </w:rPr>
            </w:pP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roczne zeznanie podatkowe wraz z załącznikami za 2019, 2018 i 2017 rok oraz potwierdzenie ich wpływu do właściwego urzędu skarbowego. W przypadku wnioskodawców, którzy złożyli roczne zeznanie podatkowe za pomocą systemu</w:t>
            </w:r>
            <w:r w:rsidR="007A4330">
              <w:rPr>
                <w:rFonts w:ascii="Myriad Pro" w:eastAsia="Times New Roman" w:hAnsi="Myriad Pro" w:cs="Arial"/>
                <w:sz w:val="20"/>
              </w:rPr>
              <w:t xml:space="preserve">     </w:t>
            </w:r>
            <w:r w:rsidRPr="00186756">
              <w:rPr>
                <w:rFonts w:ascii="Myriad Pro" w:eastAsia="Times New Roman" w:hAnsi="Myriad Pro" w:cs="Arial"/>
                <w:sz w:val="20"/>
              </w:rPr>
              <w:t xml:space="preserve">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wydane nie wcześniej niż 3 miesiące przed datą złożenia wniosku. </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color w:val="1F497D"/>
                <w:sz w:val="20"/>
              </w:rPr>
            </w:pPr>
            <w:r w:rsidRPr="00186756">
              <w:rPr>
                <w:rFonts w:ascii="Myriad Pro" w:eastAsia="Calibri" w:hAnsi="Myriad Pro" w:cs="Arial"/>
                <w:sz w:val="20"/>
              </w:rPr>
              <w:t>Kryterium zostanie zweryfikowane na podstawie treści wniosku o dofinansowanie projektu oraz załączników obligatoryjnie składanych wraz z wnioskiem o dofinansowanie.</w:t>
            </w:r>
            <w:r w:rsidRPr="00186756">
              <w:rPr>
                <w:rFonts w:ascii="Myriad Pro" w:eastAsia="Calibri" w:hAnsi="Myriad Pro" w:cs="Arial"/>
                <w:color w:val="1F497D"/>
                <w:sz w:val="20"/>
              </w:rPr>
              <w:t xml:space="preserve"> </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Ocena kryterium zostanie dokonana przez członków KOP na podstawie treści wniosku o dofinansowanie projektu oraz załączników:</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color w:val="1F497D"/>
                <w:sz w:val="20"/>
              </w:rPr>
            </w:pPr>
            <w:r w:rsidRPr="00186756">
              <w:rPr>
                <w:rFonts w:ascii="Myriad Pro" w:eastAsia="Calibri" w:hAnsi="Myriad Pro" w:cs="Arial"/>
                <w:sz w:val="20"/>
              </w:rPr>
              <w:t xml:space="preserve">Sumy bilansowej lub rocznego obrotu </w:t>
            </w:r>
            <w:r w:rsidRPr="00186756">
              <w:rPr>
                <w:rFonts w:ascii="Myriad Pro" w:eastAsia="Calibri" w:hAnsi="Myriad Pro" w:cs="Arial"/>
                <w:sz w:val="20"/>
              </w:rPr>
              <w:lastRenderedPageBreak/>
              <w:t>rozumianego jako przychód wnioskodawcy (za poprzedni zamknięty rok obrotowy, zgodnie z ustawą z</w:t>
            </w:r>
            <w:r w:rsidRPr="00186756">
              <w:rPr>
                <w:rFonts w:ascii="Myriad Pro" w:eastAsia="Calibri" w:hAnsi="Myriad Pro" w:cs="Arial"/>
                <w:color w:val="1F497D"/>
                <w:sz w:val="20"/>
              </w:rPr>
              <w:t xml:space="preserve"> </w:t>
            </w:r>
            <w:r w:rsidRPr="00186756">
              <w:rPr>
                <w:rFonts w:ascii="Myriad Pro" w:eastAsia="Calibri" w:hAnsi="Myriad Pro" w:cs="Arial"/>
                <w:sz w:val="20"/>
              </w:rPr>
              <w:t>dnia 29 września 1994 r. o</w:t>
            </w:r>
            <w:r w:rsidRPr="00186756">
              <w:rPr>
                <w:rFonts w:ascii="Myriad Pro" w:eastAsia="Calibri" w:hAnsi="Myriad Pro" w:cs="Arial"/>
                <w:color w:val="1F497D"/>
                <w:sz w:val="20"/>
              </w:rPr>
              <w:t xml:space="preserve"> </w:t>
            </w:r>
            <w:r w:rsidRPr="00186756">
              <w:rPr>
                <w:rFonts w:ascii="Myriad Pro" w:eastAsia="Calibri" w:hAnsi="Myriad Pro" w:cs="Arial"/>
                <w:sz w:val="20"/>
              </w:rPr>
              <w:t>rachunkowości (t.j. Dz. U. z 2019 r. poz. 351, z późn. zm.), lub za ostatni zamknięty rok kalendarzowy, jeżeli nie został zamknięty ostatni rok obrotowy), która musi być równa lub wyższa od łącznych rocznych wydatków w ocenianym projekcie w roku kalendarzowym, w którym wydatki są najwyższe.</w:t>
            </w:r>
          </w:p>
          <w:p w:rsidR="002C6CC6" w:rsidRPr="00186756" w:rsidRDefault="002C6CC6" w:rsidP="002C6CC6">
            <w:pPr>
              <w:spacing w:after="0" w:line="271" w:lineRule="auto"/>
              <w:ind w:left="346"/>
              <w:contextualSpacing/>
              <w:rPr>
                <w:rFonts w:ascii="Myriad Pro" w:eastAsia="Calibri" w:hAnsi="Myriad Pro" w:cs="Arial"/>
                <w:color w:val="1F497D"/>
                <w:sz w:val="20"/>
              </w:rPr>
            </w:pPr>
          </w:p>
          <w:p w:rsidR="002C6CC6" w:rsidRPr="006E37C9"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Zaświadczeń o niezaleganiu z uiszczaniem podatków oraz opłacaniem składek na </w:t>
            </w:r>
            <w:r w:rsidRPr="00186756">
              <w:rPr>
                <w:rFonts w:ascii="Myriad Pro" w:eastAsia="Calibri" w:hAnsi="Myriad Pro" w:cs="Arial"/>
                <w:color w:val="1F497D"/>
                <w:sz w:val="20"/>
              </w:rPr>
              <w:t>u</w:t>
            </w:r>
            <w:r w:rsidRPr="00186756">
              <w:rPr>
                <w:rFonts w:ascii="Myriad Pro" w:eastAsia="Calibri" w:hAnsi="Myriad Pro" w:cs="Arial"/>
                <w:sz w:val="20"/>
              </w:rPr>
              <w:t>bezpieczenie społeczne, zdrowotne i fundusz pracy, wydanych nie wcześniej niż 3 miesiące przed datą złożenia wniosku.</w:t>
            </w: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Opinii eksperta zewnętrznego (o specjalizacji finansowo-ekonomicznej). Opinia ta ma dać odpowiedź, czy kondycja finansowa wnioskodawcy gwarantuje osiągnięcie deklarowanych produktów lub rezultatów, zgodnie z deklarowanym planem finansowym i w terminie określonym we wniosku o dofinansowanie oraz w oparciu o złożone załączniki. </w:t>
            </w:r>
          </w:p>
          <w:p w:rsidR="002C6CC6" w:rsidRPr="00186756" w:rsidRDefault="002C6CC6" w:rsidP="002C6CC6">
            <w:pPr>
              <w:spacing w:after="0" w:line="271" w:lineRule="auto"/>
              <w:contextualSpacing/>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Pozytywna ocena tego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IP dopuszcza możliwość uzupełnienia  brakującej dokumentacji w zakresie wymienionych załączników na etapie oceny przedmiotowego kryterium. Pozytywna ocena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lastRenderedPageBreak/>
              <w:t>Projekty niespełniające kryterium są odrzucane.</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Kryterium będzie weryfikowane na etapie KOP.</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hAnsi="Myriad Pro" w:cs="Arial"/>
                <w:sz w:val="20"/>
              </w:rPr>
            </w:pPr>
            <w:r w:rsidRPr="00186756">
              <w:rPr>
                <w:rFonts w:ascii="Myriad Pro" w:eastAsia="Calibri" w:hAnsi="Myriad Pro" w:cs="Arial"/>
                <w:sz w:val="20"/>
              </w:rPr>
              <w:t>Ocena spełniania kryterium polega na przypisaniu wartości logicznych „tak”, „nie”.</w:t>
            </w:r>
          </w:p>
        </w:tc>
      </w:tr>
    </w:tbl>
    <w:p w:rsidR="00765173" w:rsidRDefault="00765173" w:rsidP="002C6CC6">
      <w:pPr>
        <w:spacing w:after="0" w:line="271" w:lineRule="auto"/>
        <w:rPr>
          <w:rFonts w:ascii="Myriad Pro" w:hAnsi="Myriad Pro" w:cs="Arial"/>
          <w:sz w:val="20"/>
        </w:rPr>
      </w:pPr>
    </w:p>
    <w:p w:rsidR="00630BE4" w:rsidRPr="00186756" w:rsidRDefault="00630BE4" w:rsidP="002C6CC6">
      <w:pPr>
        <w:spacing w:after="0" w:line="271" w:lineRule="auto"/>
        <w:rPr>
          <w:rFonts w:ascii="Myriad Pro" w:hAnsi="Myriad Pro" w:cs="Arial"/>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2C6CC6" w:rsidRPr="00186756" w:rsidTr="002C6CC6">
        <w:trPr>
          <w:trHeight w:val="406"/>
        </w:trPr>
        <w:tc>
          <w:tcPr>
            <w:tcW w:w="14220" w:type="dxa"/>
            <w:gridSpan w:val="4"/>
            <w:shd w:val="clear" w:color="auto" w:fill="BFBFBF" w:themeFill="background1" w:themeFillShade="BF"/>
            <w:vAlign w:val="center"/>
          </w:tcPr>
          <w:p w:rsidR="002C6CC6" w:rsidRPr="00186756" w:rsidRDefault="002C6CC6" w:rsidP="002C6CC6">
            <w:pPr>
              <w:spacing w:after="0" w:line="271" w:lineRule="auto"/>
              <w:contextualSpacing/>
              <w:jc w:val="center"/>
              <w:rPr>
                <w:rFonts w:ascii="Myriad Pro" w:hAnsi="Myriad Pro" w:cs="Arial"/>
                <w:b/>
                <w:sz w:val="20"/>
              </w:rPr>
            </w:pPr>
            <w:r w:rsidRPr="00186756">
              <w:rPr>
                <w:rFonts w:ascii="Myriad Pro" w:hAnsi="Myriad Pro" w:cs="Arial"/>
                <w:b/>
                <w:sz w:val="20"/>
              </w:rPr>
              <w:t>Kryteria jakości</w:t>
            </w:r>
          </w:p>
        </w:tc>
      </w:tr>
      <w:tr w:rsidR="002C6CC6" w:rsidRPr="00186756" w:rsidTr="002C6CC6">
        <w:trPr>
          <w:trHeight w:val="387"/>
        </w:trPr>
        <w:tc>
          <w:tcPr>
            <w:tcW w:w="536" w:type="dxa"/>
          </w:tcPr>
          <w:p w:rsidR="002C6CC6" w:rsidRPr="00186756" w:rsidRDefault="002C6CC6" w:rsidP="002C6CC6">
            <w:pPr>
              <w:spacing w:after="0" w:line="271" w:lineRule="auto"/>
              <w:ind w:left="-15"/>
              <w:contextualSpacing/>
              <w:jc w:val="center"/>
              <w:rPr>
                <w:rFonts w:ascii="Myriad Pro" w:hAnsi="Myriad Pro" w:cs="Arial"/>
                <w:sz w:val="20"/>
              </w:rPr>
            </w:pPr>
            <w:r w:rsidRPr="00186756">
              <w:rPr>
                <w:rFonts w:ascii="Myriad Pro" w:hAnsi="Myriad Pro" w:cs="Arial"/>
                <w:sz w:val="20"/>
              </w:rPr>
              <w:t>L.p.</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Nazwa kryterium</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Definicja kryterium</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c>
          <w:tcPr>
            <w:tcW w:w="536" w:type="dxa"/>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1</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2</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3</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4</w:t>
            </w:r>
          </w:p>
        </w:tc>
      </w:tr>
      <w:tr w:rsidR="002C6CC6" w:rsidRPr="00186756" w:rsidTr="002C6CC6">
        <w:trPr>
          <w:trHeight w:val="41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Odpowiedniość/Adekwatność/Trafność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186756">
              <w:rPr>
                <w:rFonts w:ascii="Myriad Pro" w:eastAsia="MyriadPro-Regular" w:hAnsi="Myriad Pro" w:cs="Arial"/>
                <w:sz w:val="20"/>
              </w:rPr>
              <w:br/>
              <w:t>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Stopień, w jakim projekt zaspokaja potrzeby i niweluje bariery grupy docelowej, a także przyczynia się do osiągnięcia celów RPO WZ 2014-2020.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0-40.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zostaną przyznane minimum 24 punkty.</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83"/>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Skuteczność/Efektywność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Stopnień, w jakim projekt przyczyni się do rozwiązania/złagodzenia sytuacji problemowej wskazanej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Stopień/poziom osiągnięcia zakładanych wskaźników </w:t>
            </w:r>
            <w:r w:rsidRPr="00186756">
              <w:rPr>
                <w:rFonts w:ascii="Myriad Pro" w:eastAsia="MyriadPro-Regular" w:hAnsi="Myriad Pro" w:cs="Arial"/>
                <w:sz w:val="20"/>
              </w:rPr>
              <w:br/>
              <w:t>w odniesieniu do zaplanowanych kosztów.</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relacji nakład/rezultat.</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0-30.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18 punktów.</w:t>
            </w:r>
          </w:p>
          <w:p w:rsidR="002C6CC6" w:rsidRPr="00186756" w:rsidRDefault="002C6CC6" w:rsidP="002C6CC6">
            <w:pPr>
              <w:spacing w:after="0" w:line="271" w:lineRule="auto"/>
              <w:rPr>
                <w:rFonts w:ascii="Myriad Pro" w:eastAsia="MyriadPro-Regular" w:hAnsi="Myriad Pro" w:cs="Arial"/>
                <w:sz w:val="20"/>
              </w:rPr>
            </w:pP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Trwałość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w jakim stopniu zaproponowane w projekcie instrumenty wsparcia oraz zaplanowane rezultaty przyczynią się do trwałej zmiany sytuacji grup docelowych.</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 xml:space="preserve">Ocena spełniania kryterium dokonywana jest </w:t>
            </w:r>
            <w:r w:rsidRPr="00186756">
              <w:rPr>
                <w:rFonts w:ascii="Myriad Pro"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Skala punktów 0-10 </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Doświadczenie wnioskodawcy i partnera (jeśli dotyczy)</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Doświadczenie w realizacji podobnych przedsięwzięć realizowanych:</w:t>
            </w:r>
          </w:p>
          <w:p w:rsidR="002C6CC6" w:rsidRPr="00186756" w:rsidRDefault="002C6CC6" w:rsidP="002C6CC6">
            <w:pPr>
              <w:pStyle w:val="Akapitzlist"/>
              <w:numPr>
                <w:ilvl w:val="0"/>
                <w:numId w:val="42"/>
              </w:numPr>
              <w:autoSpaceDE w:val="0"/>
              <w:autoSpaceDN w:val="0"/>
              <w:adjustRightInd w:val="0"/>
              <w:spacing w:after="0" w:line="271" w:lineRule="auto"/>
              <w:ind w:left="175" w:hanging="141"/>
              <w:rPr>
                <w:rFonts w:cs="Arial"/>
              </w:rPr>
            </w:pPr>
            <w:r w:rsidRPr="00186756">
              <w:rPr>
                <w:rFonts w:cs="Arial"/>
              </w:rPr>
              <w:t xml:space="preserve">w obszarze wsparcia projektu: maksymalnie </w:t>
            </w:r>
            <w:r w:rsidRPr="00186756">
              <w:rPr>
                <w:rFonts w:cs="Arial"/>
                <w:b/>
              </w:rPr>
              <w:t>4 pkt</w:t>
            </w:r>
            <w:r w:rsidRPr="00186756">
              <w:rPr>
                <w:rFonts w:cs="Arial"/>
              </w:rPr>
              <w:t xml:space="preserve">; </w:t>
            </w:r>
          </w:p>
          <w:p w:rsidR="002C6CC6" w:rsidRPr="00186756" w:rsidRDefault="002C6CC6" w:rsidP="002C6CC6">
            <w:pPr>
              <w:pStyle w:val="Default"/>
              <w:numPr>
                <w:ilvl w:val="0"/>
                <w:numId w:val="41"/>
              </w:numPr>
              <w:spacing w:line="271" w:lineRule="auto"/>
              <w:ind w:left="175" w:hanging="141"/>
              <w:rPr>
                <w:rFonts w:ascii="Myriad Pro" w:hAnsi="Myriad Pro"/>
                <w:sz w:val="20"/>
                <w:szCs w:val="20"/>
              </w:rPr>
            </w:pPr>
            <w:r w:rsidRPr="00186756">
              <w:rPr>
                <w:rFonts w:ascii="Myriad Pro" w:hAnsi="Myriad Pro"/>
                <w:sz w:val="20"/>
                <w:szCs w:val="20"/>
              </w:rPr>
              <w:t xml:space="preserve">na rzecz grupy docelowej, do której skierowany będzie projekt: maksymalnie </w:t>
            </w:r>
            <w:r w:rsidRPr="00186756">
              <w:rPr>
                <w:rFonts w:ascii="Myriad Pro" w:hAnsi="Myriad Pro"/>
                <w:b/>
                <w:sz w:val="20"/>
                <w:szCs w:val="20"/>
              </w:rPr>
              <w:t>4 pkt</w:t>
            </w:r>
            <w:r w:rsidRPr="00186756">
              <w:rPr>
                <w:rFonts w:ascii="Myriad Pro" w:hAnsi="Myriad Pro"/>
                <w:sz w:val="20"/>
                <w:szCs w:val="20"/>
              </w:rPr>
              <w:t>;</w:t>
            </w:r>
          </w:p>
          <w:p w:rsidR="002C6CC6" w:rsidRPr="00361736" w:rsidRDefault="002C6CC6" w:rsidP="002C6CC6">
            <w:pPr>
              <w:pStyle w:val="Default"/>
              <w:numPr>
                <w:ilvl w:val="0"/>
                <w:numId w:val="41"/>
              </w:numPr>
              <w:spacing w:line="271" w:lineRule="auto"/>
              <w:ind w:left="175" w:hanging="141"/>
              <w:rPr>
                <w:rFonts w:ascii="Myriad Pro" w:hAnsi="Myriad Pro"/>
                <w:b/>
                <w:sz w:val="20"/>
                <w:szCs w:val="20"/>
              </w:rPr>
            </w:pPr>
            <w:r w:rsidRPr="00186756">
              <w:rPr>
                <w:rFonts w:ascii="Myriad Pro" w:hAnsi="Myriad Pro"/>
                <w:sz w:val="20"/>
                <w:szCs w:val="20"/>
              </w:rPr>
              <w:t xml:space="preserve">na określonym terytorium, którego będzie dotyczyć realizacja projektu: maksymalnie </w:t>
            </w:r>
            <w:r w:rsidRPr="00186756">
              <w:rPr>
                <w:rFonts w:ascii="Myriad Pro" w:hAnsi="Myriad Pro"/>
                <w:b/>
                <w:sz w:val="20"/>
                <w:szCs w:val="20"/>
              </w:rPr>
              <w:t xml:space="preserve">2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Zaplecze realizacji projektu</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samodzielnej realizacji projektu:</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maksymalnie </w:t>
            </w:r>
            <w:r w:rsidRPr="00186756">
              <w:rPr>
                <w:rFonts w:ascii="Myriad Pro" w:eastAsia="MyriadPro-Regular" w:hAnsi="Myriad Pro" w:cs="Arial"/>
                <w:b/>
                <w:sz w:val="20"/>
              </w:rPr>
              <w:t>10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2 pkt.</w:t>
            </w:r>
          </w:p>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realizacji projektu w partnerstwie: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i partnera/ów: maksymalnie </w:t>
            </w:r>
            <w:r w:rsidRPr="00186756">
              <w:rPr>
                <w:rFonts w:ascii="Myriad Pro" w:eastAsia="MyriadPro-Regular" w:hAnsi="Myriad Pro" w:cs="Arial"/>
                <w:b/>
                <w:sz w:val="20"/>
              </w:rPr>
              <w:t>5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1 pkt.</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zasadności partnerstwa zawiązanego w celu wspólnej realizacji projektu, w tym sposób podziału realizacji zadań: maksymalnie </w:t>
            </w:r>
            <w:r w:rsidRPr="00186756">
              <w:rPr>
                <w:rFonts w:ascii="Myriad Pro" w:eastAsia="MyriadPro-Regular" w:hAnsi="Myriad Pro" w:cs="Arial"/>
                <w:b/>
                <w:sz w:val="20"/>
              </w:rPr>
              <w:t xml:space="preserve">5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bl>
    <w:p w:rsidR="002C6CC6" w:rsidRPr="00186756" w:rsidRDefault="002C6CC6" w:rsidP="002C6CC6">
      <w:pPr>
        <w:spacing w:after="0" w:line="271" w:lineRule="auto"/>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2C6CC6">
            <w:pPr>
              <w:spacing w:line="271" w:lineRule="auto"/>
              <w:jc w:val="center"/>
              <w:rPr>
                <w:rFonts w:ascii="Myriad Pro" w:hAnsi="Myriad Pro" w:cs="Arial"/>
                <w:b/>
                <w:sz w:val="20"/>
              </w:rPr>
            </w:pPr>
            <w:r w:rsidRPr="00186756">
              <w:rPr>
                <w:rFonts w:ascii="Myriad Pro" w:hAnsi="Myriad Pro" w:cs="Arial"/>
                <w:b/>
                <w:sz w:val="20"/>
              </w:rPr>
              <w:t>Kryteria administracyjności</w:t>
            </w:r>
          </w:p>
        </w:tc>
      </w:tr>
      <w:tr w:rsidR="002C6CC6" w:rsidRPr="00186756" w:rsidTr="002C6CC6">
        <w:trPr>
          <w:jc w:val="center"/>
        </w:trPr>
        <w:tc>
          <w:tcPr>
            <w:tcW w:w="536" w:type="dxa"/>
          </w:tcPr>
          <w:p w:rsidR="002C6CC6" w:rsidRPr="00186756" w:rsidRDefault="002C6CC6" w:rsidP="002C6CC6">
            <w:pPr>
              <w:spacing w:line="271" w:lineRule="auto"/>
              <w:ind w:left="-22"/>
              <w:jc w:val="center"/>
              <w:rPr>
                <w:rFonts w:ascii="Myriad Pro" w:hAnsi="Myriad Pro" w:cs="Arial"/>
                <w:sz w:val="20"/>
              </w:rPr>
            </w:pPr>
            <w:r w:rsidRPr="00186756">
              <w:rPr>
                <w:rFonts w:ascii="Myriad Pro" w:hAnsi="Myriad Pro" w:cs="Arial"/>
                <w:sz w:val="20"/>
              </w:rPr>
              <w:t>L.p.</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Nazwa kryterium</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Definicja kryterium</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6"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Intensywność wsparcia</w:t>
            </w:r>
          </w:p>
        </w:tc>
        <w:tc>
          <w:tcPr>
            <w:tcW w:w="4803"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Wnioskowana kwota i poziom wsparcia są zgodne z zapisami </w:t>
            </w:r>
            <w:r w:rsidRPr="00186756">
              <w:rPr>
                <w:rFonts w:ascii="Myriad Pro" w:hAnsi="Myriad Pro" w:cs="Arial"/>
                <w:i/>
                <w:sz w:val="20"/>
              </w:rPr>
              <w:t>Regulaminu konkursu</w:t>
            </w:r>
            <w:r w:rsidRPr="00186756">
              <w:rPr>
                <w:rFonts w:ascii="Myriad Pro" w:hAnsi="Myriad Pro" w:cs="Arial"/>
                <w:sz w:val="20"/>
              </w:rPr>
              <w:t>.</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Ocena spełniania kryterium polega na przypisaniu wartości </w:t>
            </w:r>
            <w:r w:rsidRPr="00186756">
              <w:rPr>
                <w:rFonts w:ascii="Myriad Pro" w:hAnsi="Myriad Pro" w:cs="Arial"/>
                <w:sz w:val="20"/>
              </w:rPr>
              <w:lastRenderedPageBreak/>
              <w:t>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kwalifikowalnością wydatków.</w:t>
            </w:r>
          </w:p>
        </w:tc>
        <w:tc>
          <w:tcPr>
            <w:tcW w:w="4803" w:type="dxa"/>
          </w:tcPr>
          <w:p w:rsidR="002C6CC6" w:rsidRPr="00186756" w:rsidRDefault="002C6CC6" w:rsidP="002C6CC6">
            <w:pPr>
              <w:autoSpaceDE w:val="0"/>
              <w:autoSpaceDN w:val="0"/>
              <w:adjustRightInd w:val="0"/>
              <w:spacing w:line="271" w:lineRule="auto"/>
              <w:rPr>
                <w:rFonts w:ascii="Myriad Pro" w:eastAsia="MyriadPro-Regular" w:hAnsi="Myriad Pro" w:cs="Arial"/>
                <w:i/>
                <w:sz w:val="20"/>
              </w:rPr>
            </w:pPr>
            <w:r w:rsidRPr="00186756">
              <w:rPr>
                <w:rFonts w:ascii="Myriad Pro" w:eastAsia="MyriadPro-Regular" w:hAnsi="Myriad Pro" w:cs="Arial"/>
                <w:sz w:val="20"/>
              </w:rPr>
              <w:t xml:space="preserve">Wydatki w projekcie są zgodne z </w:t>
            </w:r>
            <w:r w:rsidRPr="00186756">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186756">
              <w:rPr>
                <w:rFonts w:ascii="Myriad Pro" w:eastAsia="MyriadPro-Regular" w:hAnsi="Myriad Pro" w:cs="Arial"/>
                <w:sz w:val="20"/>
              </w:rPr>
              <w:t xml:space="preserve"> oraz z</w:t>
            </w:r>
            <w:r w:rsidRPr="00186756">
              <w:rPr>
                <w:rFonts w:ascii="Myriad Pro" w:eastAsia="MyriadPro-Regular" w:hAnsi="Myriad Pro" w:cs="Arial"/>
                <w:i/>
                <w:sz w:val="20"/>
              </w:rPr>
              <w:t xml:space="preserve"> Wytycznymi w zakresie realizacji przedsięwzięć z udziałem środków Europejskiego Funduszu Społecznego </w:t>
            </w:r>
            <w:r w:rsidRPr="00186756">
              <w:rPr>
                <w:rFonts w:ascii="Myriad Pro" w:eastAsia="Times New Roman" w:hAnsi="Myriad Pro" w:cs="Arial"/>
                <w:i/>
                <w:sz w:val="20"/>
              </w:rPr>
              <w:t>w obszarze rynku pracy na lata 2014-2020</w:t>
            </w:r>
            <w:r w:rsidRPr="00186756">
              <w:rPr>
                <w:rFonts w:ascii="Myriad Pro" w:eastAsia="MyriadPro-Regular" w:hAnsi="Myriad Pro" w:cs="Arial"/>
                <w:i/>
                <w:sz w:val="20"/>
              </w:rPr>
              <w:t>.</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Planowane wydatki są uzasadnione, niezbędne, racjonalne i adekwatne do zakresu merytorycznego projektu w tym opisu grupy docelowej </w:t>
            </w:r>
            <w:r w:rsidRPr="00186756">
              <w:rPr>
                <w:rFonts w:ascii="Myriad Pro" w:eastAsia="MyriadPro-Regular" w:hAnsi="Myriad Pro" w:cs="Arial"/>
                <w:sz w:val="20"/>
              </w:rPr>
              <w:br/>
              <w:t>i planowanego wsparcia.</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Wydatki założone w projekcie są zgodne </w:t>
            </w:r>
            <w:r w:rsidRPr="00186756">
              <w:rPr>
                <w:rFonts w:ascii="Myriad Pro" w:eastAsia="MyriadPro-Regular" w:hAnsi="Myriad Pro" w:cs="Arial"/>
                <w:sz w:val="20"/>
              </w:rPr>
              <w:br/>
              <w:t>z katalogiem wydatków, limitami (w tym stawką ryczałtową dla kosztów pośrednich) oraz zasadami kwalifikowalności określonymi w Regulaminie konkursu (jeśli dotyczy).</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p>
          <w:p w:rsidR="002C6CC6" w:rsidRPr="00361736" w:rsidRDefault="002C6CC6" w:rsidP="0036173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Poziom wydatków w ramach cross financingu oraz środków trwałych jest zgodny z poziomem tych wydatków wskazanym w Regulaminie konkursu</w:t>
            </w:r>
            <w:r w:rsidRPr="00186756">
              <w:rPr>
                <w:rFonts w:ascii="Myriad Pro" w:hAnsi="Myriad Pro" w:cs="Arial"/>
                <w:sz w:val="20"/>
              </w:rPr>
              <w:t xml:space="preserve"> </w:t>
            </w:r>
            <w:r w:rsidRPr="00186756">
              <w:rPr>
                <w:rFonts w:ascii="Myriad Pro" w:eastAsia="MyriadPro-Regular" w:hAnsi="Myriad Pro" w:cs="Arial"/>
                <w:sz w:val="20"/>
              </w:rPr>
              <w:t>(jeśli dotyczy).</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sidRPr="00186756">
              <w:rPr>
                <w:rFonts w:ascii="Myriad Pro" w:hAnsi="Myriad Pro" w:cs="Arial"/>
                <w:i/>
                <w:sz w:val="20"/>
              </w:rPr>
              <w:t>SOOP RPO WZ 2014-2020</w:t>
            </w:r>
            <w:r w:rsidRPr="00186756">
              <w:rPr>
                <w:rFonts w:ascii="Myriad Pro" w:hAnsi="Myriad Pro" w:cs="Arial"/>
                <w:sz w:val="20"/>
              </w:rPr>
              <w:t xml:space="preserve">, </w:t>
            </w:r>
            <w:r w:rsidRPr="00186756">
              <w:rPr>
                <w:rFonts w:ascii="Myriad Pro" w:eastAsia="MyriadPro-Regular" w:hAnsi="Myriad Pro" w:cs="Arial"/>
                <w:i/>
                <w:sz w:val="20"/>
              </w:rPr>
              <w:t xml:space="preserve">Wytycznych  </w:t>
            </w:r>
            <w:r w:rsidRPr="00186756">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186756">
              <w:rPr>
                <w:rFonts w:ascii="Myriad Pro" w:eastAsia="MyriadPro-Regular" w:hAnsi="Myriad Pro" w:cs="Arial"/>
                <w:sz w:val="20"/>
              </w:rPr>
              <w:t xml:space="preserve"> </w:t>
            </w:r>
            <w:r w:rsidRPr="00186756">
              <w:rPr>
                <w:rFonts w:ascii="Myriad Pro" w:hAnsi="Myriad Pro" w:cs="Arial"/>
                <w:sz w:val="20"/>
              </w:rPr>
              <w:t xml:space="preserve"> właściwych </w:t>
            </w:r>
            <w:r w:rsidRPr="00186756">
              <w:rPr>
                <w:rFonts w:ascii="Myriad Pro" w:eastAsia="MyriadPro-Regular" w:hAnsi="Myriad Pro" w:cs="Arial"/>
                <w:i/>
                <w:sz w:val="20"/>
              </w:rPr>
              <w:t xml:space="preserve">Wytycznych obszarowych, </w:t>
            </w:r>
            <w:r w:rsidRPr="00186756">
              <w:rPr>
                <w:rFonts w:ascii="Myriad Pro" w:hAnsi="Myriad Pro" w:cs="Arial"/>
                <w:sz w:val="20"/>
              </w:rPr>
              <w:t>mających wpływ na założenia dotyczące kwalifikowalności wydatków.</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Spójność i kompletność zapisów </w:t>
            </w:r>
          </w:p>
        </w:tc>
        <w:tc>
          <w:tcPr>
            <w:tcW w:w="4803" w:type="dxa"/>
          </w:tcPr>
          <w:p w:rsidR="002C6CC6" w:rsidRPr="00186756" w:rsidRDefault="002C6CC6" w:rsidP="002C6CC6">
            <w:pPr>
              <w:autoSpaceDE w:val="0"/>
              <w:autoSpaceDN w:val="0"/>
              <w:adjustRightInd w:val="0"/>
              <w:spacing w:line="271" w:lineRule="auto"/>
              <w:rPr>
                <w:rFonts w:ascii="Myriad Pro" w:hAnsi="Myriad Pro" w:cs="Arial"/>
                <w:sz w:val="20"/>
              </w:rPr>
            </w:pPr>
            <w:r w:rsidRPr="00186756">
              <w:rPr>
                <w:rFonts w:ascii="Myriad Pro" w:eastAsia="MyriadPro-Regular" w:hAnsi="Myriad Pro" w:cs="Arial"/>
                <w:sz w:val="20"/>
              </w:rPr>
              <w:t xml:space="preserve">Wniosek jest spójny i kompletny w odniesieniu do dokonanej oceny. </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Default="002C6CC6" w:rsidP="002C6CC6">
      <w:pPr>
        <w:spacing w:after="0" w:line="271" w:lineRule="auto"/>
        <w:rPr>
          <w:rFonts w:ascii="Arial" w:hAnsi="Arial" w:cs="Arial"/>
        </w:rPr>
      </w:pPr>
    </w:p>
    <w:p w:rsidR="004B59B3" w:rsidRDefault="004B59B3" w:rsidP="004B59B3">
      <w:pPr>
        <w:spacing w:after="0" w:line="271" w:lineRule="auto"/>
        <w:jc w:val="center"/>
        <w:rPr>
          <w:rFonts w:ascii="Myriad Pro" w:hAnsi="Myriad Pro"/>
          <w:b/>
          <w:sz w:val="20"/>
        </w:rPr>
      </w:pPr>
      <w:r w:rsidRPr="00AF2B06">
        <w:rPr>
          <w:rFonts w:ascii="Myriad Pro" w:eastAsiaTheme="majorEastAsia" w:hAnsi="Myriad Pro" w:cs="Arial"/>
          <w:b/>
          <w:bCs/>
          <w:sz w:val="20"/>
        </w:rPr>
        <w:t xml:space="preserve">Kryteria </w:t>
      </w:r>
      <w:r>
        <w:rPr>
          <w:rFonts w:ascii="Myriad Pro" w:eastAsiaTheme="majorEastAsia" w:hAnsi="Myriad Pro" w:cs="Arial"/>
          <w:b/>
          <w:bCs/>
          <w:sz w:val="20"/>
        </w:rPr>
        <w:t>szczegółowe</w:t>
      </w:r>
      <w:r w:rsidRPr="00AF2B06">
        <w:rPr>
          <w:rFonts w:ascii="Myriad Pro" w:eastAsiaTheme="majorEastAsia" w:hAnsi="Myriad Pro" w:cs="Arial"/>
          <w:b/>
          <w:bCs/>
          <w:sz w:val="20"/>
        </w:rPr>
        <w:t xml:space="preserve"> przyjęte Uchwałą Nr </w:t>
      </w:r>
      <w:r>
        <w:rPr>
          <w:rFonts w:ascii="Myriad Pro" w:eastAsiaTheme="majorEastAsia" w:hAnsi="Myriad Pro" w:cs="Arial"/>
          <w:b/>
          <w:bCs/>
          <w:sz w:val="20"/>
        </w:rPr>
        <w:t>4</w:t>
      </w:r>
      <w:r w:rsidRPr="00AF2B06">
        <w:rPr>
          <w:rFonts w:ascii="Myriad Pro" w:eastAsiaTheme="majorEastAsia" w:hAnsi="Myriad Pro" w:cs="Arial"/>
          <w:b/>
          <w:bCs/>
          <w:sz w:val="20"/>
        </w:rPr>
        <w:t xml:space="preserve">/20 </w:t>
      </w:r>
      <w:r w:rsidRPr="00AF2B06">
        <w:rPr>
          <w:rFonts w:ascii="Myriad Pro" w:hAnsi="Myriad Pro"/>
          <w:b/>
          <w:sz w:val="20"/>
        </w:rPr>
        <w:t xml:space="preserve">Komitetu Monitorującego RPO WZ 2014-2020 z dnia </w:t>
      </w:r>
      <w:r>
        <w:rPr>
          <w:rFonts w:ascii="Myriad Pro" w:hAnsi="Myriad Pro"/>
          <w:b/>
          <w:sz w:val="20"/>
        </w:rPr>
        <w:t>1 kwietnia</w:t>
      </w:r>
      <w:r w:rsidRPr="00AF2B06">
        <w:rPr>
          <w:rFonts w:ascii="Myriad Pro" w:hAnsi="Myriad Pro"/>
          <w:b/>
          <w:sz w:val="20"/>
        </w:rPr>
        <w:t xml:space="preserve"> 20</w:t>
      </w:r>
      <w:r>
        <w:rPr>
          <w:rFonts w:ascii="Myriad Pro" w:hAnsi="Myriad Pro"/>
          <w:b/>
          <w:sz w:val="20"/>
        </w:rPr>
        <w:t xml:space="preserve">20 </w:t>
      </w:r>
      <w:r w:rsidRPr="00AF2B06">
        <w:rPr>
          <w:rFonts w:ascii="Myriad Pro" w:hAnsi="Myriad Pro"/>
          <w:b/>
          <w:sz w:val="20"/>
        </w:rPr>
        <w:t>r. (tryb konkursowy)</w:t>
      </w:r>
      <w:r>
        <w:rPr>
          <w:rFonts w:ascii="Myriad Pro" w:hAnsi="Myriad Pro"/>
          <w:b/>
          <w:sz w:val="20"/>
        </w:rPr>
        <w:t xml:space="preserve"> typ 2</w:t>
      </w:r>
    </w:p>
    <w:p w:rsidR="004B59B3" w:rsidRPr="00AF2B06" w:rsidRDefault="004B59B3" w:rsidP="004B59B3">
      <w:pPr>
        <w:spacing w:after="0" w:line="271" w:lineRule="auto"/>
        <w:jc w:val="cente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B59B3" w:rsidRPr="0018365A" w:rsidRDefault="004B59B3" w:rsidP="00740F15">
            <w:pPr>
              <w:spacing w:after="0" w:line="271" w:lineRule="auto"/>
              <w:rPr>
                <w:rFonts w:ascii="Myriad Pro" w:hAnsi="Myriad Pro" w:cs="Arial"/>
                <w:sz w:val="20"/>
              </w:rPr>
            </w:pPr>
            <w:r w:rsidRPr="0018365A">
              <w:rPr>
                <w:rFonts w:ascii="Myriad Pro" w:hAnsi="Myriad Pro" w:cs="Arial"/>
                <w:sz w:val="20"/>
              </w:rPr>
              <w:t>VI  Rynek Pracy</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B59B3" w:rsidRPr="0018365A" w:rsidRDefault="004B59B3" w:rsidP="00740F15">
            <w:pPr>
              <w:spacing w:after="0" w:line="271" w:lineRule="auto"/>
              <w:rPr>
                <w:rFonts w:ascii="Myriad Pro" w:hAnsi="Myriad Pro" w:cs="Arial"/>
                <w:iCs/>
                <w:sz w:val="20"/>
              </w:rPr>
            </w:pPr>
            <w:r w:rsidRPr="0018365A">
              <w:rPr>
                <w:rFonts w:ascii="Myriad Pro" w:eastAsia="MyriadPro-Regular" w:hAnsi="Myriad Pro" w:cs="Arial"/>
                <w:sz w:val="20"/>
              </w:rPr>
              <w:t>8.iii Praca na własny rachunek, przedsiębiorczość i tworzenie przedsiębiorstw w tym innowacyjnych mikro-, małych i średnich przedsiębiorstw</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lastRenderedPageBreak/>
              <w:t>Działanie</w:t>
            </w:r>
          </w:p>
        </w:tc>
        <w:tc>
          <w:tcPr>
            <w:tcW w:w="12275" w:type="dxa"/>
            <w:shd w:val="clear" w:color="auto" w:fill="B6DDE8"/>
          </w:tcPr>
          <w:p w:rsidR="004B59B3" w:rsidRPr="0018365A" w:rsidRDefault="004B59B3" w:rsidP="00740F15">
            <w:pPr>
              <w:autoSpaceDE w:val="0"/>
              <w:autoSpaceDN w:val="0"/>
              <w:adjustRightInd w:val="0"/>
              <w:spacing w:after="0" w:line="240" w:lineRule="auto"/>
              <w:rPr>
                <w:rFonts w:ascii="Myriad Pro" w:eastAsia="MyriadPro-Regular" w:hAnsi="Myriad Pro" w:cs="Arial"/>
                <w:sz w:val="20"/>
              </w:rPr>
            </w:pPr>
            <w:r w:rsidRPr="0018365A">
              <w:rPr>
                <w:rFonts w:ascii="Myriad Pro" w:eastAsia="Times New Roman" w:hAnsi="Myriad Pro" w:cs="Arial"/>
                <w:bCs/>
                <w:color w:val="000000"/>
                <w:sz w:val="20"/>
              </w:rPr>
              <w:t>6.4 Wsparcie przedsiębiorczości, samozatrudnienia oraz tworzenia nowych miejsc pracy, poprzez środki finansowe na rozpoczęcie działalności gospodarczej oraz wsparcie szkoleniowe</w:t>
            </w:r>
          </w:p>
        </w:tc>
      </w:tr>
    </w:tbl>
    <w:p w:rsidR="004B59B3" w:rsidRDefault="004B59B3" w:rsidP="004B59B3">
      <w:pPr>
        <w:spacing w:before="120" w:after="120" w:line="240" w:lineRule="auto"/>
        <w:rPr>
          <w:sz w:val="20"/>
        </w:rPr>
      </w:pPr>
    </w:p>
    <w:tbl>
      <w:tblPr>
        <w:tblW w:w="14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606"/>
      </w:tblGrid>
      <w:tr w:rsidR="004B59B3" w:rsidRPr="00AC2E00" w:rsidTr="00740F15">
        <w:trPr>
          <w:jc w:val="center"/>
        </w:trPr>
        <w:tc>
          <w:tcPr>
            <w:tcW w:w="14473" w:type="dxa"/>
            <w:gridSpan w:val="4"/>
            <w:shd w:val="clear" w:color="auto" w:fill="D9D9D9" w:themeFill="background1" w:themeFillShade="D9"/>
          </w:tcPr>
          <w:p w:rsidR="004B59B3" w:rsidRPr="00AC2E00" w:rsidRDefault="004B59B3" w:rsidP="00740F15">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Definicja kryterium</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Opis znaczenia kryterium</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3</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4</w:t>
            </w:r>
          </w:p>
        </w:tc>
      </w:tr>
      <w:tr w:rsidR="004B59B3" w:rsidRPr="00FF776F" w:rsidTr="00740F15">
        <w:trPr>
          <w:jc w:val="center"/>
        </w:trPr>
        <w:tc>
          <w:tcPr>
            <w:tcW w:w="937" w:type="dxa"/>
          </w:tcPr>
          <w:p w:rsidR="004B59B3" w:rsidRPr="00AC2E00"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Wymogi organizacyjne</w:t>
            </w:r>
          </w:p>
        </w:tc>
        <w:tc>
          <w:tcPr>
            <w:tcW w:w="6804" w:type="dxa"/>
            <w:shd w:val="clear" w:color="auto" w:fill="auto"/>
          </w:tcPr>
          <w:p w:rsidR="004B59B3" w:rsidRPr="00844A80" w:rsidRDefault="004B59B3" w:rsidP="001B0A9F">
            <w:pPr>
              <w:pStyle w:val="Akapitzlist"/>
              <w:numPr>
                <w:ilvl w:val="0"/>
                <w:numId w:val="473"/>
              </w:numPr>
              <w:spacing w:before="40" w:after="40"/>
              <w:ind w:left="246" w:hanging="246"/>
              <w:jc w:val="both"/>
              <w:rPr>
                <w:rFonts w:eastAsia="Times New Roman" w:cs="Arial"/>
              </w:rPr>
            </w:pPr>
            <w:r w:rsidRPr="00844A80">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Ocena spełniania kryterium polega na przypisaniu wartości logicznych „tak”, „nie”.</w:t>
            </w:r>
          </w:p>
        </w:tc>
      </w:tr>
      <w:tr w:rsidR="004B59B3" w:rsidRPr="002F12CD" w:rsidTr="00740F15">
        <w:trPr>
          <w:trHeight w:val="269"/>
          <w:jc w:val="center"/>
        </w:trPr>
        <w:tc>
          <w:tcPr>
            <w:tcW w:w="937" w:type="dxa"/>
          </w:tcPr>
          <w:p w:rsidR="004B59B3" w:rsidRPr="002F12CD"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844A80">
              <w:rPr>
                <w:rFonts w:cs="Arial"/>
              </w:rPr>
              <w:t xml:space="preserve">Projektodawca na dzień złożenia wniosku o dofinansowanie posiada co najmniej 3 - letnie doświadczenie w obszarze udzielania wsparcia finansowego na utworzenie działalności gospodarczej.  </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od minimum 3 lat przed dniem złożenia wniosku posiada siedzibę lub oddział lub główne miejsce wykonywania działalności lub dodatkowe miejsce wykonywania działalności na terenie województwa zachodniopomorskiego</w:t>
            </w:r>
            <w:r>
              <w:rPr>
                <w:rFonts w:cs="Arial"/>
              </w:rPr>
              <w:t>.</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Minimalna wartość wydatków kwalifikowalnych ogółem projektu złożonego przez Projektodawcę musi wynosić nie mniej niż 15 000 000 zł.</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zapewnia dostęp do wsparcia uczestnikom z każdego powiatu województwa zachodniopomorskiego.</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 xml:space="preserve">Uczestnikami projektu (grupą docelową) są osoby zamieszkujące obszar województwa zachodniopomorskiego (w rozumieniu przepisów Kodeksu Cywilnego),  zamierzające rozpocząć prowadzenie działalności gospodarczej: </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t>obligatoryjnie:</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bierne zawodowo w wieku 30 lat i więcej znajdujące się w szczególnie trudnej sytuacji na rynku pracy (tj. osoby w wieku 50 lat i więcej, kobiety,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xml:space="preserve">- osoby bezrobotne w wieku 30 lat i więcej znajdujące się w szczególnie </w:t>
            </w:r>
            <w:r w:rsidRPr="00844A80">
              <w:rPr>
                <w:rFonts w:ascii="Myriad Pro" w:hAnsi="Myriad Pro" w:cs="Arial"/>
                <w:sz w:val="20"/>
              </w:rPr>
              <w:lastRenderedPageBreak/>
              <w:t>trudnej sytuacji na rynku pracy (tj. osoby w wieku 50 lat i więcej, kobiety, długotrwale bezrobotni,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przy czym grupy te stanowią łącznie nie mniej niż 60% uczestników projektu;</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t>fakultatywnie:</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odchodzące z rolnictwa i ich rodziny,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ubogie pracujące,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zatrudnione na umowach krótkoterminowych lub pracujący w ramach umów cywilno-prawnych, których zarobki nie przekraczają wysokości minimalnego wynagrodzenia,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reemigranci i imigranci,</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bezrobotni mężczyźni w wieku 30-49 lat, którzy nie należą do innych kategorii uczestników projektu oraz którzy stanowią nie więcej niż 20% bezrobotnych objętych wsparciem w ramach projektu.</w:t>
            </w:r>
          </w:p>
          <w:p w:rsidR="004B59B3"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bCs/>
              </w:rPr>
              <w:t>Średni koszt wydatków kwalifikowanych ogółem w projekcie przypadający na jednego uczestnika, który uzyska bezzwrotną dotację na rozpoczęcie działalności gospodarczej w ramach projektu, nie może przekroczyć 48 440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Realizacja projektu musi zakończyć się najpóźniej do 30 czerwca 2023 r.</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Projektodawca jest zobligowany do stosowania stawek jednostkowych na samozatrudnienie w kwocie 23 050,00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 xml:space="preserve">Wsparcie w ramach projektu będzie realizowane zgodnie ze </w:t>
            </w:r>
            <w:r w:rsidRPr="007A1584">
              <w:t>Standardami udzielania wsparcia w ramach Działania 6.4 RPO WZ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wniesie wkład własny w wysokości nie mniejszej niż 5 % wartości projektu, zgodnie z zapisami zawartymi w Szczegółowym Opisie </w:t>
            </w:r>
            <w:r w:rsidRPr="007A1584">
              <w:rPr>
                <w:rFonts w:cs="Arial"/>
              </w:rPr>
              <w:lastRenderedPageBreak/>
              <w:t>Osi Priorytetowych Regionalnego Programu Operacyjnego Województwa Zachodniopomorskiego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Koszty bezpośrednie projektu </w:t>
            </w:r>
            <w:r w:rsidRPr="007A1584">
              <w:rPr>
                <w:rFonts w:cs="Arial"/>
                <w:iCs/>
              </w:rPr>
              <w:t>nie są</w:t>
            </w:r>
            <w:r w:rsidRPr="007A1584">
              <w:rPr>
                <w:rFonts w:cs="Arial"/>
              </w:rPr>
              <w:t xml:space="preserve"> rozliczane w całości kwotami ryczałtowymi określonymi przez Beneficjenta.</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lastRenderedPageBreak/>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after="0"/>
              <w:rPr>
                <w:rFonts w:ascii="Myriad Pro" w:hAnsi="Myriad Pro" w:cs="Arial"/>
                <w:sz w:val="20"/>
              </w:rPr>
            </w:pPr>
            <w:r w:rsidRPr="00844A80">
              <w:rPr>
                <w:rFonts w:ascii="Myriad Pro" w:hAnsi="Myriad Pro" w:cs="Arial"/>
                <w:sz w:val="20"/>
              </w:rPr>
              <w:t>Ocena spełniania kryterium polega na przypisaniu wartości logicznych „tak”, „nie”.</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sidRPr="00844A80">
              <w:rPr>
                <w:rFonts w:ascii="Myriad Pro" w:hAnsi="Myriad Pro" w:cs="Arial"/>
                <w:sz w:val="20"/>
              </w:rPr>
              <w:t>Kryterium dostępu „Zgodność wsparcia” nr 7: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4B59B3" w:rsidRPr="00844A80"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r w:rsidRPr="00844A80">
              <w:rPr>
                <w:rFonts w:ascii="Myriad Pro" w:hAnsi="Myriad Pro" w:cs="Arial"/>
                <w:sz w:val="20"/>
              </w:rPr>
              <w:t xml:space="preserve">Kryterium dostępu „Zgodność wsparcia” nr 9 na </w:t>
            </w:r>
            <w:r w:rsidRPr="00844A80">
              <w:rPr>
                <w:rFonts w:ascii="Myriad Pro" w:hAnsi="Myriad Pro" w:cs="Arial"/>
                <w:sz w:val="20"/>
              </w:rPr>
              <w:lastRenderedPageBreak/>
              <w:t>podstawie art. 45 ust. 3 ustawy z dnia 11 lipca 2014 r. o zasadach realizacji programów w zakresie polityki spójności finansowanych w perspektywie finansowej 2014–2020 (t.j. Dz.U. 2018 poz. 1431) treść wniosku o dofinansowanie w części dotyczącej spełnienia kryterium może być uzupełniana lub poprawiana w zakresie określonym w regulaminie konkursu z wyłączeniem kwestii określonych w pozostałych kryteriach dopuszczalności</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7F3E2D" w:rsidRDefault="004B59B3" w:rsidP="00740F15">
            <w:pPr>
              <w:jc w:val="both"/>
              <w:rPr>
                <w:rFonts w:ascii="Myriad Pro" w:hAnsi="Myriad Pro" w:cs="Arial"/>
                <w:sz w:val="20"/>
              </w:rPr>
            </w:pPr>
            <w:r>
              <w:rPr>
                <w:rFonts w:ascii="Myriad Pro" w:hAnsi="Myriad Pro" w:cs="Arial"/>
                <w:sz w:val="20"/>
              </w:rPr>
              <w:t>Kryterium dostępu "Zgodność wsparcia" nr 6</w:t>
            </w:r>
            <w:r w:rsidRPr="007F3E2D">
              <w:rPr>
                <w:rFonts w:ascii="Myriad Pro" w:hAnsi="Myriad Pro" w:cs="Arial"/>
                <w:sz w:val="20"/>
              </w:rPr>
              <w:t xml:space="preserve"> będzie weryfikowane na dwóch etapach:</w:t>
            </w:r>
          </w:p>
          <w:p w:rsidR="004B59B3" w:rsidRPr="007F3E2D" w:rsidRDefault="004B59B3" w:rsidP="00740F15">
            <w:pPr>
              <w:jc w:val="both"/>
              <w:rPr>
                <w:rFonts w:ascii="Myriad Pro" w:hAnsi="Myriad Pro" w:cs="Arial"/>
                <w:sz w:val="20"/>
              </w:rPr>
            </w:pPr>
            <w:r w:rsidRPr="007F3E2D">
              <w:rPr>
                <w:rFonts w:ascii="Myriad Pro" w:hAnsi="Myriad Pro" w:cs="Arial"/>
                <w:sz w:val="20"/>
              </w:rPr>
              <w:t>- etap KOP – na podstawie treści wniosku o dofinansowanie projektu poprzez uwzględnienie wartości wydatków kwalifikowalnych ogółem oraz wartości docelowej wskaźników właściwych dla kryterium,</w:t>
            </w:r>
          </w:p>
          <w:p w:rsidR="004B59B3" w:rsidRDefault="004B59B3" w:rsidP="00740F15">
            <w:pPr>
              <w:spacing w:after="0"/>
              <w:rPr>
                <w:rFonts w:ascii="Myriad Pro" w:hAnsi="Myriad Pro" w:cs="Arial"/>
                <w:sz w:val="20"/>
              </w:rPr>
            </w:pPr>
            <w:r w:rsidRPr="007F3E2D">
              <w:rPr>
                <w:rFonts w:ascii="Myriad Pro" w:hAnsi="Myriad Pro" w:cs="Arial"/>
                <w:sz w:val="20"/>
              </w:rPr>
              <w:t>- etap końcowego rozliczenia projektu – na podstawie ostatecznej wartości docelowej wskaźników właściwych dla kryterium oraz rozliczonych wydatków kwalifikowalnych ogółem.</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Pr>
                <w:rFonts w:ascii="Myriad Pro" w:hAnsi="Myriad Pro" w:cs="Arial"/>
                <w:sz w:val="20"/>
              </w:rPr>
              <w:t xml:space="preserve">Kryterium dostępu "Zgodność wsparcia" nr 12 </w:t>
            </w:r>
            <w:r w:rsidRPr="007F3E2D">
              <w:rPr>
                <w:rFonts w:ascii="Myriad Pro" w:hAnsi="Myriad Pro" w:cs="Arial"/>
                <w:sz w:val="20"/>
              </w:rPr>
              <w:lastRenderedPageBreak/>
              <w:t>będzie weryfikowane na etapie KOP</w:t>
            </w:r>
            <w:r>
              <w:rPr>
                <w:rFonts w:ascii="Myriad Pro" w:hAnsi="Myriad Pro" w:cs="Arial"/>
                <w:sz w:val="20"/>
              </w:rPr>
              <w:t>.</w:t>
            </w:r>
          </w:p>
        </w:tc>
      </w:tr>
    </w:tbl>
    <w:p w:rsidR="004B59B3" w:rsidRDefault="004B59B3" w:rsidP="004B59B3"/>
    <w:tbl>
      <w:tblPr>
        <w:tblW w:w="1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8656"/>
        <w:gridCol w:w="4817"/>
      </w:tblGrid>
      <w:tr w:rsidR="004B59B3" w:rsidRPr="002F12CD" w:rsidTr="00740F15">
        <w:trPr>
          <w:trHeight w:val="307"/>
          <w:jc w:val="center"/>
        </w:trPr>
        <w:tc>
          <w:tcPr>
            <w:tcW w:w="14427" w:type="dxa"/>
            <w:gridSpan w:val="3"/>
            <w:shd w:val="clear" w:color="auto" w:fill="D9D9D9" w:themeFill="background1" w:themeFillShade="D9"/>
          </w:tcPr>
          <w:p w:rsidR="004B59B3" w:rsidRPr="002F12CD" w:rsidRDefault="004B59B3" w:rsidP="00740F15">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B59B3" w:rsidRPr="002F12CD" w:rsidTr="00740F15">
        <w:trPr>
          <w:trHeight w:val="319"/>
          <w:jc w:val="center"/>
        </w:trPr>
        <w:tc>
          <w:tcPr>
            <w:tcW w:w="954"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L.p.</w:t>
            </w:r>
          </w:p>
        </w:tc>
        <w:tc>
          <w:tcPr>
            <w:tcW w:w="8656"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Definicja kryterium</w:t>
            </w:r>
          </w:p>
        </w:tc>
        <w:tc>
          <w:tcPr>
            <w:tcW w:w="4817"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Opis znaczenia kryterium</w:t>
            </w:r>
          </w:p>
        </w:tc>
      </w:tr>
      <w:tr w:rsidR="004B59B3" w:rsidRPr="00FF776F" w:rsidTr="00740F15">
        <w:trPr>
          <w:trHeight w:val="319"/>
          <w:jc w:val="center"/>
        </w:trPr>
        <w:tc>
          <w:tcPr>
            <w:tcW w:w="954" w:type="dxa"/>
          </w:tcPr>
          <w:p w:rsidR="004B59B3" w:rsidRPr="00FF776F" w:rsidRDefault="004B59B3" w:rsidP="00740F15">
            <w:pPr>
              <w:spacing w:before="40" w:after="40" w:line="240" w:lineRule="auto"/>
              <w:jc w:val="center"/>
              <w:rPr>
                <w:rFonts w:ascii="Myriad Pro" w:hAnsi="Myriad Pro"/>
                <w:sz w:val="20"/>
              </w:rPr>
            </w:pPr>
            <w:r w:rsidRPr="00FF776F">
              <w:rPr>
                <w:rFonts w:ascii="Myriad Pro" w:hAnsi="Myriad Pro"/>
                <w:sz w:val="20"/>
              </w:rPr>
              <w:t>1</w:t>
            </w:r>
          </w:p>
        </w:tc>
        <w:tc>
          <w:tcPr>
            <w:tcW w:w="8656"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2</w:t>
            </w:r>
          </w:p>
        </w:tc>
        <w:tc>
          <w:tcPr>
            <w:tcW w:w="4817"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3</w:t>
            </w:r>
          </w:p>
        </w:tc>
      </w:tr>
      <w:tr w:rsidR="004B59B3" w:rsidRPr="00FF776F" w:rsidTr="00740F15">
        <w:trPr>
          <w:trHeight w:val="3266"/>
          <w:jc w:val="center"/>
        </w:trPr>
        <w:tc>
          <w:tcPr>
            <w:tcW w:w="954" w:type="dxa"/>
          </w:tcPr>
          <w:p w:rsidR="004B59B3" w:rsidRPr="00FF776F" w:rsidRDefault="004B59B3" w:rsidP="00740F15">
            <w:pPr>
              <w:spacing w:before="40" w:after="40" w:line="240" w:lineRule="auto"/>
              <w:jc w:val="center"/>
              <w:rPr>
                <w:rFonts w:ascii="Myriad Pro" w:hAnsi="Myriad Pro" w:cs="Arial"/>
                <w:sz w:val="20"/>
              </w:rPr>
            </w:pPr>
            <w:r w:rsidRPr="00FF776F">
              <w:rPr>
                <w:rFonts w:ascii="Myriad Pro" w:hAnsi="Myriad Pro" w:cs="Arial"/>
                <w:sz w:val="20"/>
              </w:rPr>
              <w:t>1.</w:t>
            </w:r>
          </w:p>
        </w:tc>
        <w:tc>
          <w:tcPr>
            <w:tcW w:w="8656" w:type="dxa"/>
          </w:tcPr>
          <w:p w:rsidR="004B59B3" w:rsidRPr="009B2EEC" w:rsidRDefault="004B59B3" w:rsidP="00740F15">
            <w:pPr>
              <w:jc w:val="both"/>
              <w:rPr>
                <w:rFonts w:ascii="Arial" w:hAnsi="Arial" w:cs="Arial"/>
                <w:sz w:val="18"/>
                <w:szCs w:val="18"/>
              </w:rPr>
            </w:pPr>
            <w:bookmarkStart w:id="24" w:name="_Hlk11058782"/>
            <w:r w:rsidRPr="009B2EEC">
              <w:rPr>
                <w:rFonts w:ascii="Myriad Pro" w:hAnsi="Myriad Pro" w:cs="Arial"/>
                <w:sz w:val="20"/>
              </w:rPr>
              <w:t>Projektodawca jest pośrednikiem finansowym wybranym w ramach projektu pn. „Wspieranie przedsiębiorczości poprzez Fundusz Funduszy Pomorza Zachodniego Jeremie 2” dla Działania 6.4 RPO WZ 2014-2020 (dalej: Jeremie 2), który zapewni mechanizmy pozwalające na łączenie wsparcia zwrotnego (w ramach wymienionego projektu Jeremie 2) i bezzwrotnego (w ramach projektu złożonego w odpowiedzi na niniejszy konkurs) w odniesieniu do pojedynczego uczestnika projektu</w:t>
            </w:r>
            <w:r w:rsidRPr="009B2EEC">
              <w:t xml:space="preserve"> </w:t>
            </w:r>
            <w:r w:rsidRPr="009B2EEC">
              <w:rPr>
                <w:rFonts w:ascii="Myriad Pro" w:hAnsi="Myriad Pro" w:cs="Arial"/>
                <w:sz w:val="20"/>
              </w:rPr>
              <w:t>tj. udzieli dotacji w połączeniu z pożyczkami, przy czym minimalna wartość wsparcia udzielonego w ramach pożyczek wyniesie 500 tys. zł.</w:t>
            </w:r>
            <w:r w:rsidRPr="009B2EEC">
              <w:rPr>
                <w:rFonts w:ascii="Arial" w:hAnsi="Arial" w:cs="Arial"/>
                <w:sz w:val="18"/>
                <w:szCs w:val="18"/>
              </w:rPr>
              <w:t xml:space="preserve"> </w:t>
            </w:r>
          </w:p>
          <w:bookmarkEnd w:id="24"/>
          <w:p w:rsidR="004B59B3" w:rsidRPr="009B2EEC" w:rsidRDefault="004B59B3" w:rsidP="00740F15"/>
        </w:tc>
        <w:tc>
          <w:tcPr>
            <w:tcW w:w="4817" w:type="dxa"/>
          </w:tcPr>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Liczba punktów: 40</w:t>
            </w:r>
          </w:p>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Kryterium zostanie zweryfikowane na  podstawie treści wniosku o dofinansowanie</w:t>
            </w:r>
          </w:p>
          <w:p w:rsidR="004B59B3" w:rsidRPr="009B2EEC" w:rsidRDefault="004B59B3" w:rsidP="00740F15">
            <w:pPr>
              <w:spacing w:after="0"/>
              <w:rPr>
                <w:rFonts w:ascii="Myriad Pro" w:hAnsi="Myriad Pro" w:cs="Arial"/>
                <w:sz w:val="20"/>
              </w:rPr>
            </w:pPr>
            <w:r w:rsidRPr="009B2EEC">
              <w:rPr>
                <w:rFonts w:ascii="Myriad Pro" w:hAnsi="Myriad Pro" w:cs="Arial"/>
                <w:sz w:val="20"/>
              </w:rPr>
              <w:t>Kryterium premiujące nr 1: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tc>
      </w:tr>
    </w:tbl>
    <w:p w:rsidR="00361736" w:rsidRPr="004B59B3" w:rsidRDefault="00361736" w:rsidP="004B59B3"/>
    <w:p w:rsidR="00273C23" w:rsidRDefault="00273C23" w:rsidP="00E5433C">
      <w:pPr>
        <w:jc w:val="both"/>
        <w:rPr>
          <w:rFonts w:ascii="Myriad Pro" w:hAnsi="Myriad Pro"/>
          <w:b/>
        </w:rPr>
        <w:sectPr w:rsidR="00273C23" w:rsidSect="00666E30">
          <w:pgSz w:w="16838" w:h="11906" w:orient="landscape"/>
          <w:pgMar w:top="1417" w:right="1417" w:bottom="1417" w:left="1417" w:header="708" w:footer="708" w:gutter="0"/>
          <w:cols w:space="708"/>
          <w:docGrid w:linePitch="360"/>
        </w:sectPr>
      </w:pPr>
    </w:p>
    <w:p w:rsidR="00EF4CFB" w:rsidRPr="005A6BEA" w:rsidRDefault="00E5433C" w:rsidP="00FC6857">
      <w:pPr>
        <w:pStyle w:val="Podtytu"/>
        <w:outlineLvl w:val="1"/>
        <w:rPr>
          <w:szCs w:val="22"/>
        </w:rPr>
      </w:pPr>
      <w:bookmarkStart w:id="25" w:name="_Toc64633778"/>
      <w:r w:rsidRPr="005A6BEA">
        <w:rPr>
          <w:szCs w:val="22"/>
        </w:rPr>
        <w:lastRenderedPageBreak/>
        <w:t>6.5</w:t>
      </w:r>
      <w:r w:rsidR="009E1AA1">
        <w:rPr>
          <w:szCs w:val="22"/>
        </w:rPr>
        <w:t xml:space="preserve"> </w:t>
      </w:r>
      <w:r w:rsidR="0000284F" w:rsidRPr="0000284F">
        <w:rPr>
          <w:szCs w:val="22"/>
        </w:rPr>
        <w:t xml:space="preserve">Kompleksowe wsparcie </w:t>
      </w:r>
      <w:r w:rsidR="00C76641">
        <w:rPr>
          <w:szCs w:val="22"/>
        </w:rPr>
        <w:t xml:space="preserve">głównie dla osób bezrobotnych, </w:t>
      </w:r>
      <w:r w:rsidR="0000284F" w:rsidRPr="0000284F">
        <w:rPr>
          <w:szCs w:val="22"/>
        </w:rPr>
        <w:t>biernych zawodowo zwłaszcza znajdujących się w szczególnie trudnej sytuacji na rynku pracy obejmujące pomoc w aktywnym poszukiwaniu pracy oraz działania na rzecz podnoszenia kwalifikacji zawodowych</w:t>
      </w:r>
      <w:r w:rsidR="005A6BEA" w:rsidRPr="005A6BEA">
        <w:rPr>
          <w:rFonts w:eastAsia="MyriadPro-Regular" w:cs="Arial"/>
          <w:szCs w:val="22"/>
        </w:rPr>
        <w:t>.</w:t>
      </w:r>
      <w:bookmarkEnd w:id="25"/>
    </w:p>
    <w:p w:rsidR="00E5433C" w:rsidRDefault="004B3E3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75/17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16"/>
              </w:numPr>
              <w:tabs>
                <w:tab w:val="left" w:pos="3778"/>
              </w:tabs>
              <w:spacing w:before="40" w:after="40"/>
              <w:ind w:left="357" w:hanging="357"/>
              <w:rPr>
                <w:rFonts w:cs="Arial"/>
              </w:rPr>
            </w:pPr>
            <w:r>
              <w:rPr>
                <w:rFonts w:cs="Aria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indywidualizacji wsparcia oraz pomocy w zakresie określenia ś</w:t>
            </w:r>
            <w:r w:rsidR="00522C3F">
              <w:rPr>
                <w:rFonts w:ascii="Myriad Pro" w:eastAsiaTheme="minorHAnsi" w:hAnsi="Myriad Pro" w:cs="Arial"/>
                <w:color w:val="auto"/>
                <w:sz w:val="20"/>
                <w:lang w:eastAsia="en-US"/>
              </w:rPr>
              <w:t>cieżki zawodowej</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identyfikacja potrzeb osób pozostających bez zatrudnienia oraz diagnozowanie możliwości w zakresie doskonalenia zawodowego, w tym identyfikacja stopnia oddalenia od rynku pracy</w:t>
            </w:r>
            <w:r w:rsidR="00522C3F">
              <w:rPr>
                <w:rFonts w:ascii="Myriad Pro" w:eastAsiaTheme="minorHAnsi" w:hAnsi="Myriad Pro" w:cs="Arial"/>
                <w:color w:val="auto"/>
                <w:sz w:val="20"/>
                <w:lang w:eastAsia="en-US"/>
              </w:rPr>
              <w:t xml:space="preserve"> (obligatoryjne)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u których zidentyfikowano potrzebę uzupełnienia lub zdobycia nowych umiejętności i kompetencji: </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podwyższanie lub dostosowywanie kompetencji i kwalifikacji, niezbędnych na rynku pracy w kontekście zidentyfikowanych potrzeb osoby, której udzielane jest wsparcie, m.in. poprzez wysokiej jakości szkolenia,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zdobyciu doświadczenia zawodowego wymaganego przez pracodawców:</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lub uzupełnianie doświadczenia zawodowego oraz praktycznych umiejętności w zakresie wykonywania danego zawodu</w:t>
            </w:r>
            <w:r w:rsidR="00522C3F">
              <w:rPr>
                <w:rFonts w:ascii="Myriad Pro" w:eastAsiaTheme="minorHAnsi" w:hAnsi="Myriad Pro" w:cs="Arial"/>
                <w:color w:val="auto"/>
                <w:sz w:val="20"/>
                <w:lang w:eastAsia="en-US"/>
              </w:rPr>
              <w:t>, m.in. poprzez staże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wsparciu mobilności na rynku pracy:</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mobilności geograficznej dla osób, u których zidentyfikowano problem z zatrudnieniem w miejscu zamieszkania, m.in. poprzez pokrycie kosztów dojazdu do pracy lub wstępnego zagospodarowania w nowym miejscu zamieszkania, m.in. poprze</w:t>
            </w:r>
            <w:r w:rsidR="00522C3F">
              <w:rPr>
                <w:rFonts w:ascii="Myriad Pro" w:eastAsiaTheme="minorHAnsi" w:hAnsi="Myriad Pro" w:cs="Arial"/>
                <w:color w:val="auto"/>
                <w:sz w:val="20"/>
                <w:lang w:eastAsia="en-US"/>
              </w:rPr>
              <w:t>z finansowanie kosztów dojazdu,</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lastRenderedPageBreak/>
              <w:t>wsparcie mobilności zawodowej na europejskim rynku pracy za pośrednictwem sieci EURES.</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niwelowanie barier jakie napotykają osoby </w:t>
            </w:r>
            <w:r w:rsidR="00522C3F">
              <w:rPr>
                <w:rFonts w:ascii="Myriad Pro" w:eastAsiaTheme="minorHAnsi" w:hAnsi="Myriad Pro" w:cs="Arial"/>
                <w:color w:val="auto"/>
                <w:sz w:val="20"/>
                <w:lang w:eastAsia="en-US"/>
              </w:rPr>
              <w:t xml:space="preserve"> z niepełnosprawnościami </w:t>
            </w:r>
            <w:r>
              <w:rPr>
                <w:rFonts w:ascii="Myriad Pro" w:eastAsiaTheme="minorHAnsi" w:hAnsi="Myriad Pro" w:cs="Arial"/>
                <w:color w:val="auto"/>
                <w:sz w:val="20"/>
                <w:lang w:eastAsia="en-US"/>
              </w:rPr>
              <w:t xml:space="preserve"> w zakresie zdobycia i utrzymania zatrudnienia, m.in. poprzez finansowanie pracy asystenta osoby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 którego praca spełnia standardy wyznaczone dla takiej usługi i doposażenie stanowiska pracy do potrzeb osób</w:t>
            </w:r>
            <w:r w:rsidR="00522C3F">
              <w:rPr>
                <w:rFonts w:ascii="Myriad Pro" w:eastAsiaTheme="minorHAnsi" w:hAnsi="Myriad Pro" w:cs="Arial"/>
                <w:color w:val="auto"/>
                <w:sz w:val="20"/>
                <w:lang w:eastAsia="en-US"/>
              </w:rPr>
              <w:t xml:space="preserve"> z </w:t>
            </w:r>
            <w:r>
              <w:rPr>
                <w:rFonts w:ascii="Myriad Pro" w:eastAsiaTheme="minorHAnsi" w:hAnsi="Myriad Pro" w:cs="Arial"/>
                <w:color w:val="auto"/>
                <w:sz w:val="20"/>
                <w:lang w:eastAsia="en-US"/>
              </w:rPr>
              <w:t xml:space="preserve"> niepełnosprawn</w:t>
            </w:r>
            <w:r w:rsidR="00522C3F">
              <w:rPr>
                <w:rFonts w:ascii="Myriad Pro" w:eastAsiaTheme="minorHAnsi" w:hAnsi="Myriad Pro" w:cs="Arial"/>
                <w:color w:val="auto"/>
                <w:sz w:val="20"/>
                <w:lang w:eastAsia="en-US"/>
              </w:rPr>
              <w:t>ościami</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rozwojowi przedsiębiorczości i samozatrudnienia:</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hAnsi="Myriad Pro" w:cs="Arial"/>
                <w:sz w:val="20"/>
                <w:lang w:eastAsia="en-US"/>
              </w:rPr>
            </w:pPr>
            <w:r>
              <w:rPr>
                <w:rFonts w:ascii="Myriad Pro" w:eastAsiaTheme="minorHAnsi" w:hAnsi="Myriad Pro" w:cs="Arial"/>
                <w:color w:val="auto"/>
                <w:sz w:val="20"/>
                <w:lang w:eastAsia="en-US"/>
              </w:rPr>
              <w:t>wsparcie</w:t>
            </w:r>
            <w:r>
              <w:rPr>
                <w:rFonts w:ascii="Myriad Pro" w:hAnsi="Myriad Pro" w:cs="Arial"/>
                <w:sz w:val="20"/>
                <w:lang w:eastAsia="en-US"/>
              </w:rPr>
              <w:t xml:space="preserv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naboru.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 xml:space="preserve">Kwalifikowalność Beneficjenta/ Partnera (jeśli </w:t>
            </w:r>
            <w:r>
              <w:rPr>
                <w:rFonts w:ascii="Myriad Pro" w:hAnsi="Myriad Pro" w:cs="Arial"/>
                <w:sz w:val="20"/>
              </w:rPr>
              <w:lastRenderedPageBreak/>
              <w:t>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w:t>
            </w:r>
            <w:r w:rsidR="004B3E3D">
              <w:rPr>
                <w:rFonts w:ascii="Myriad Pro" w:eastAsia="MyriadPro-Regular" w:hAnsi="Myriad Pro" w:cs="Arial"/>
                <w:sz w:val="20"/>
              </w:rPr>
              <w:t xml:space="preserve">nia się </w:t>
            </w:r>
            <w:r w:rsidR="003029DD">
              <w:rPr>
                <w:rFonts w:ascii="Myriad Pro" w:eastAsia="MyriadPro-Regular" w:hAnsi="Myriad Pro" w:cs="Arial"/>
                <w:sz w:val="20"/>
              </w:rPr>
              <w:t xml:space="preserve">o </w:t>
            </w:r>
            <w:r>
              <w:rPr>
                <w:rFonts w:ascii="Myriad Pro" w:eastAsia="MyriadPro-Regular" w:hAnsi="Myriad Pro" w:cs="Arial"/>
                <w:sz w:val="20"/>
              </w:rPr>
              <w:lastRenderedPageBreak/>
              <w:t>dofinansowanie w ramach Działania typu/ów projektu/ów, w którym ogłoszony został nabór.</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E5433C" w:rsidRPr="004B3E3D"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 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Projekty niespełniające kryterium kierowane są do poprawy lub uzupełnienia.</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9"/>
              </w:numPr>
              <w:spacing w:before="40" w:after="40"/>
              <w:ind w:left="317" w:hanging="283"/>
              <w:rPr>
                <w:rFonts w:cs="Arial"/>
              </w:rPr>
            </w:pPr>
            <w:r>
              <w:rPr>
                <w:rFonts w:cs="Arial"/>
              </w:rPr>
              <w:t xml:space="preserve">zasadą równości szans kobiet i mężczyzn, </w:t>
            </w:r>
            <w:r>
              <w:rPr>
                <w:rFonts w:cs="Arial"/>
              </w:rPr>
              <w:br/>
              <w:t xml:space="preserve">w oparciu o </w:t>
            </w:r>
            <w:r>
              <w:rPr>
                <w:rFonts w:cs="Arial"/>
                <w:i/>
              </w:rPr>
              <w:t>standard minimum</w:t>
            </w:r>
            <w:r>
              <w:rPr>
                <w:rFonts w:cs="Arial"/>
              </w:rPr>
              <w:t>,</w:t>
            </w:r>
          </w:p>
          <w:p w:rsidR="00E5433C" w:rsidRDefault="00E5433C" w:rsidP="00912095">
            <w:pPr>
              <w:pStyle w:val="Akapitzlist"/>
              <w:numPr>
                <w:ilvl w:val="0"/>
                <w:numId w:val="19"/>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7836EC" w:rsidRDefault="007836E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lastRenderedPageBreak/>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jc w:val="both"/>
              <w:rPr>
                <w:rFonts w:ascii="Myriad Pro" w:eastAsia="MyriadPro-Regular" w:hAnsi="Myriad Pro" w:cs="Arial"/>
                <w:sz w:val="20"/>
              </w:rPr>
            </w:pPr>
            <w:r>
              <w:rPr>
                <w:rFonts w:ascii="Myriad Pro" w:hAnsi="Myriad Pro" w:cs="Arial"/>
                <w:sz w:val="20"/>
              </w:rPr>
              <w:t>Projekt jest zgodny z prawodaw</w:t>
            </w:r>
            <w:r w:rsidR="004B3E3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w:t>
            </w:r>
            <w:r w:rsidR="004B3E3D">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4B3E3D" w:rsidRDefault="00E5433C" w:rsidP="003029DD">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w:t>
            </w:r>
            <w:r w:rsidR="004B3E3D">
              <w:rPr>
                <w:rFonts w:ascii="Myriad Pro" w:hAnsi="Myriad Pro" w:cs="Arial"/>
                <w:sz w:val="20"/>
              </w:rPr>
              <w:t>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Pr="004B3E3D" w:rsidRDefault="00E5433C" w:rsidP="003029DD">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lastRenderedPageBreak/>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hAnsi="Myriad Pro" w:cs="Arial"/>
                <w:i/>
                <w:sz w:val="20"/>
              </w:rPr>
              <w:t>Wytycznymi w zakresie realizacji projektów finansowanych ze środków Funduszu Pracy w ramach programów operacyjnych współfinansowanych z Europejskiego Funduszu Społecznego</w:t>
            </w:r>
            <w:r>
              <w:rPr>
                <w:rFonts w:ascii="Myriad Pro" w:hAnsi="Myriad Pro" w:cs="Arial"/>
                <w:sz w:val="20"/>
              </w:rPr>
              <w:t>.</w:t>
            </w:r>
          </w:p>
          <w:p w:rsidR="00E5433C" w:rsidRDefault="00E5433C">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sidR="00B77E44">
              <w:rPr>
                <w:rFonts w:ascii="Myriad Pro" w:hAnsi="Myriad Pro" w:cs="Arial"/>
                <w:i/>
                <w:sz w:val="20"/>
              </w:rPr>
              <w:t xml:space="preserve">Wytycznymi </w:t>
            </w:r>
            <w:r>
              <w:rPr>
                <w:rFonts w:ascii="Myriad Pro" w:hAnsi="Myriad Pro" w:cs="Arial"/>
                <w:i/>
                <w:sz w:val="20"/>
              </w:rPr>
              <w:t>w zakresie realizacji projektów finansowanych ze środków Funduszu Pracy w ramach programów operacyjnych współfinansowanych z Europejskiego Funduszu Społecznego</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572C25">
        <w:trPr>
          <w:trHeight w:val="992"/>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4B3E3D">
            <w:pPr>
              <w:spacing w:before="40" w:after="40"/>
              <w:jc w:val="both"/>
              <w:rPr>
                <w:rFonts w:ascii="Myriad Pro" w:hAnsi="Myriad Pro" w:cs="Arial"/>
                <w:sz w:val="20"/>
              </w:rPr>
            </w:pPr>
            <w:r>
              <w:rPr>
                <w:rFonts w:ascii="Myriad Pro" w:eastAsia="MyriadPro-Regular" w:hAnsi="Myriad Pro" w:cs="Arial"/>
                <w:sz w:val="20"/>
              </w:rPr>
              <w:t>Wnio</w:t>
            </w:r>
            <w:r w:rsidR="004B3E3D">
              <w:rPr>
                <w:rFonts w:ascii="Myriad Pro" w:eastAsia="MyriadPro-Regular" w:hAnsi="Myriad Pro" w:cs="Arial"/>
                <w:sz w:val="20"/>
              </w:rPr>
              <w:t xml:space="preserve">sek został sporządzony zgodnie z </w:t>
            </w:r>
            <w:r>
              <w:rPr>
                <w:rFonts w:ascii="Myriad Pro" w:eastAsia="MyriadPro-Regular" w:hAnsi="Myriad Pro" w:cs="Arial"/>
                <w:sz w:val="20"/>
              </w:rPr>
              <w:t>uwarunkowaniami realizacji wsparcia określonymi we właściwych wytycznych obszarowych oraz z zasadami realizac</w:t>
            </w:r>
            <w:r w:rsidR="00B77E44">
              <w:rPr>
                <w:rFonts w:ascii="Myriad Pro" w:eastAsia="MyriadPro-Regular" w:hAnsi="Myriad Pro" w:cs="Arial"/>
                <w:sz w:val="20"/>
              </w:rPr>
              <w:t>ji wsparcia wskazanymi przez IP</w:t>
            </w:r>
            <w:r>
              <w:rPr>
                <w:rFonts w:ascii="Myriad Pro" w:eastAsia="MyriadPro-Regular" w:hAnsi="Myriad Pro" w:cs="Arial"/>
                <w:sz w:val="20"/>
              </w:rPr>
              <w:t xml:space="preserve"> w </w:t>
            </w:r>
            <w:r>
              <w:rPr>
                <w:rFonts w:ascii="Myriad Pro" w:eastAsia="MyriadPro-Regular" w:hAnsi="Myriad Pro" w:cs="Arial"/>
                <w:i/>
                <w:sz w:val="20"/>
              </w:rPr>
              <w:t xml:space="preserve">Regulaminie naboru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7E44">
              <w:rPr>
                <w:rFonts w:ascii="Myriad Pro" w:hAnsi="Myriad Pro" w:cs="Arial"/>
                <w:sz w:val="20"/>
              </w:rPr>
              <w:t>za się możliwość  odstępstwa od</w:t>
            </w:r>
            <w:r>
              <w:rPr>
                <w:rFonts w:ascii="Myriad Pro" w:hAnsi="Myriad Pro" w:cs="Arial"/>
                <w:sz w:val="20"/>
              </w:rPr>
              <w:t xml:space="preserve"> zapisów Regulaminu naboru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 xml:space="preserve">uwarunkowań realizacji wsparcia. </w:t>
            </w:r>
          </w:p>
          <w:p w:rsidR="00E5433C" w:rsidRDefault="00E5433C">
            <w:pPr>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7E44">
            <w:pPr>
              <w:pStyle w:val="Tekstkomentarza"/>
              <w:rPr>
                <w:rFonts w:cs="Arial"/>
              </w:rPr>
            </w:pPr>
            <w:r>
              <w:rPr>
                <w:rFonts w:cs="Arial"/>
              </w:rPr>
              <w:t>Spójność wniosk</w:t>
            </w:r>
            <w:r w:rsidR="00B77E44">
              <w:rPr>
                <w:rFonts w:cs="Arial"/>
              </w:rPr>
              <w:t>u i załączników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 Ocena spełniania kryterium polega na przypisaniu wartości logicznych „tak”, „nie.</w:t>
            </w:r>
          </w:p>
        </w:tc>
      </w:tr>
    </w:tbl>
    <w:p w:rsidR="00E5433C" w:rsidRDefault="00E5433C" w:rsidP="00E5433C">
      <w:pPr>
        <w:tabs>
          <w:tab w:val="left" w:pos="6147"/>
        </w:tabs>
        <w:rPr>
          <w:rFonts w:ascii="Myriad Pro" w:hAnsi="Myriad Pro"/>
          <w:sz w:val="20"/>
        </w:rPr>
      </w:pPr>
    </w:p>
    <w:p w:rsidR="00E5433C" w:rsidRPr="00B77E44" w:rsidRDefault="00B77E44" w:rsidP="00E5433C">
      <w:pPr>
        <w:ind w:left="-284"/>
        <w:jc w:val="center"/>
        <w:rPr>
          <w:rFonts w:ascii="Myriad Pro" w:hAnsi="Myriad Pro"/>
          <w:b/>
          <w:sz w:val="20"/>
        </w:rPr>
      </w:pPr>
      <w:r w:rsidRPr="006C4DB0">
        <w:rPr>
          <w:rFonts w:ascii="Myriad Pro" w:hAnsi="Myriad Pro"/>
          <w:b/>
          <w:sz w:val="20"/>
        </w:rPr>
        <w:t>Kryteria szczegółowe przyjęte Uchwałą N</w:t>
      </w:r>
      <w:r w:rsidR="00E5433C" w:rsidRPr="006C4DB0">
        <w:rPr>
          <w:rFonts w:ascii="Myriad Pro" w:hAnsi="Myriad Pro"/>
          <w:b/>
          <w:sz w:val="20"/>
        </w:rPr>
        <w:t xml:space="preserve">r </w:t>
      </w:r>
      <w:r w:rsidR="00440DE4">
        <w:rPr>
          <w:rFonts w:ascii="Myriad Pro" w:hAnsi="Myriad Pro"/>
          <w:b/>
          <w:sz w:val="20"/>
        </w:rPr>
        <w:t xml:space="preserve">20/20 </w:t>
      </w:r>
      <w:r w:rsidR="00E5433C" w:rsidRPr="006C4DB0">
        <w:rPr>
          <w:rFonts w:ascii="Myriad Pro" w:hAnsi="Myriad Pro"/>
          <w:b/>
          <w:sz w:val="20"/>
        </w:rPr>
        <w:t>Komite</w:t>
      </w:r>
      <w:r w:rsidRPr="006C4DB0">
        <w:rPr>
          <w:rFonts w:ascii="Myriad Pro" w:hAnsi="Myriad Pro"/>
          <w:b/>
          <w:sz w:val="20"/>
        </w:rPr>
        <w:t>tu Monitorującego RPO WZ 2014-</w:t>
      </w:r>
      <w:r w:rsidR="00E5433C" w:rsidRPr="006C4DB0">
        <w:rPr>
          <w:rFonts w:ascii="Myriad Pro" w:hAnsi="Myriad Pro"/>
          <w:b/>
          <w:sz w:val="20"/>
        </w:rPr>
        <w:t xml:space="preserve">2020 z dnia </w:t>
      </w:r>
      <w:r w:rsidR="00440DE4">
        <w:rPr>
          <w:rFonts w:ascii="Myriad Pro" w:hAnsi="Myriad Pro"/>
          <w:b/>
          <w:sz w:val="20"/>
        </w:rPr>
        <w:t xml:space="preserve"> 14 maja 2020</w:t>
      </w:r>
      <w:r w:rsidR="00E5433C" w:rsidRPr="006C4DB0">
        <w:rPr>
          <w:rFonts w:ascii="Myriad Pro" w:hAnsi="Myriad Pro"/>
          <w:b/>
          <w:sz w:val="20"/>
        </w:rPr>
        <w:t xml:space="preserve"> r. (tryb pozakonkursowy)</w:t>
      </w:r>
      <w:r w:rsidR="00274AF8">
        <w:rPr>
          <w:rFonts w:ascii="Myriad Pro" w:hAnsi="Myriad Pro"/>
          <w:b/>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Oś priorytetowa</w:t>
            </w:r>
          </w:p>
        </w:tc>
        <w:tc>
          <w:tcPr>
            <w:tcW w:w="12275"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VI Rynek Pracy</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Priorytet Inwestycyjny</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Działanie</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 xml:space="preserve">6.5 </w:t>
            </w:r>
            <w:r w:rsidRPr="00EE1A02">
              <w:rPr>
                <w:rFonts w:ascii="Myriad Pro" w:hAnsi="Myriad Pro" w:cs="Arial"/>
                <w:sz w:val="20"/>
              </w:rPr>
              <w:t>Kompleksowe wsparcie</w:t>
            </w:r>
            <w:r>
              <w:rPr>
                <w:rFonts w:ascii="Myriad Pro" w:hAnsi="Myriad Pro" w:cs="Arial"/>
                <w:sz w:val="20"/>
              </w:rPr>
              <w:t xml:space="preserve"> głównie</w:t>
            </w:r>
            <w:r w:rsidRPr="00EE1A02">
              <w:rPr>
                <w:rFonts w:ascii="Myriad Pro" w:hAnsi="Myriad Pro" w:cs="Arial"/>
                <w:sz w:val="20"/>
              </w:rPr>
              <w:t xml:space="preserve"> dla osób bezrobotnych,</w:t>
            </w:r>
            <w:r>
              <w:rPr>
                <w:rFonts w:ascii="Myriad Pro" w:hAnsi="Myriad Pro" w:cs="Arial"/>
                <w:sz w:val="20"/>
              </w:rPr>
              <w:t xml:space="preserve"> biernych</w:t>
            </w:r>
            <w:r w:rsidRPr="00EE1A02">
              <w:rPr>
                <w:rFonts w:ascii="Myriad Pro" w:hAnsi="Myriad Pro" w:cs="Arial"/>
                <w:sz w:val="20"/>
              </w:rPr>
              <w:t xml:space="preserve"> zawodowo </w:t>
            </w:r>
            <w:r>
              <w:rPr>
                <w:rFonts w:ascii="Myriad Pro" w:hAnsi="Myriad Pro" w:cs="Arial"/>
                <w:sz w:val="20"/>
              </w:rPr>
              <w:t xml:space="preserve">zwłaszcza znajdujących się </w:t>
            </w:r>
            <w:r w:rsidRPr="00EE1A02">
              <w:rPr>
                <w:rFonts w:ascii="Myriad Pro" w:hAnsi="Myriad Pro" w:cs="Arial"/>
                <w:sz w:val="20"/>
              </w:rPr>
              <w:t>w szczególnie trudnej sytuacji na rynku pracy obejmujące pomoc w aktywnym poszukiwaniu pracy oraz działania na rzecz podnoszenia kwalifikacji zawodowych</w:t>
            </w:r>
            <w:r w:rsidRPr="00EE1A02">
              <w:rPr>
                <w:rFonts w:ascii="Myriad Pro" w:hAnsi="Myriad Pro"/>
                <w:sz w:val="20"/>
              </w:rPr>
              <w:t>.</w:t>
            </w:r>
          </w:p>
        </w:tc>
      </w:tr>
      <w:tr w:rsidR="002B7D64" w:rsidRPr="00EE1A02" w:rsidTr="00486238">
        <w:trPr>
          <w:jc w:val="center"/>
        </w:trPr>
        <w:tc>
          <w:tcPr>
            <w:tcW w:w="1900" w:type="dxa"/>
            <w:shd w:val="clear" w:color="auto" w:fill="B6DDE8"/>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Typ projektu</w:t>
            </w:r>
          </w:p>
        </w:tc>
        <w:tc>
          <w:tcPr>
            <w:tcW w:w="12275" w:type="dxa"/>
            <w:shd w:val="clear" w:color="auto" w:fill="B6DDE8"/>
          </w:tcPr>
          <w:p w:rsidR="002B7D64" w:rsidRPr="00EE1A02" w:rsidRDefault="002B7D64" w:rsidP="00912095">
            <w:pPr>
              <w:pStyle w:val="Akapitzlist"/>
              <w:numPr>
                <w:ilvl w:val="0"/>
                <w:numId w:val="270"/>
              </w:numPr>
              <w:spacing w:before="40" w:after="40" w:line="240" w:lineRule="auto"/>
              <w:ind w:left="346" w:hanging="346"/>
              <w:contextualSpacing w:val="0"/>
              <w:jc w:val="both"/>
              <w:rPr>
                <w:rFonts w:cs="Arial"/>
                <w:bCs/>
              </w:rPr>
            </w:pPr>
            <w:r w:rsidRPr="00EE1A02">
              <w:rPr>
                <w:rFonts w:cs="Arial"/>
                <w:bCs/>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hanging="14"/>
              <w:jc w:val="both"/>
              <w:rPr>
                <w:rFonts w:ascii="Myriad Pro" w:hAnsi="Myriad Pro" w:cs="Arial"/>
                <w:color w:val="auto"/>
                <w:sz w:val="20"/>
              </w:rPr>
            </w:pPr>
            <w:r w:rsidRPr="00EE1A02">
              <w:rPr>
                <w:rFonts w:ascii="Myriad Pro" w:hAnsi="Myriad Pro" w:cs="Arial"/>
                <w:color w:val="auto"/>
                <w:sz w:val="20"/>
              </w:rPr>
              <w:t>instrumenty i usługi rynku pracy służące indywidualizacji wsparcia oraz pomocy w zakresie określenia ścieżki zawodowej (obligatoryjne):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identyfikacja potrzeb osób pozostających bez zatrudnienia oraz diagnozowanie możliwości w zakresie doskonalenia zawodowego, w tym identyfikacja stopnia oddalenia od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 xml:space="preserve">instrumenty i usługi rynku pracy skierowane do osób, u których zidentyfikowano potrzebę uzupełnienia lub zdobycia nowych umiejętności i kompetencji: </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podwyższanie lub dostosowywanie kompetencji i/lub kwalifikacji, niezbędnych na rynku pracy w kontekście zidentyfikowanych potrzeb osoby, której udzielane jest wsparcie, m.in. poprzez wysokiej jakości szkolenia,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zdobyciu doświadczenia zawodowego wymaganego przez pracodawców:</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lub uzupełnianie doświadczenia zawodowego oraz praktycznych umiejętności w zakresie wykonywania danego zawodu, m.in. poprzez staże i praktyki,</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 xml:space="preserve">wsparcie zatrudnienia osoby bezrobotnej u przedsiębiorcy lub innego pracodawcy, stanowiące zachętę do zatrudnienia, m.in. poprzez pokrycie kosztów subsydiowania zatrudnienia dla osób, u których zidentyfikowano adekwatność tej formy wsparcia, </w:t>
            </w:r>
            <w:r w:rsidRPr="00EE1A02">
              <w:rPr>
                <w:rFonts w:ascii="Myriad Pro" w:hAnsi="Myriad Pro" w:cs="Arial"/>
                <w:color w:val="auto"/>
                <w:sz w:val="20"/>
              </w:rPr>
              <w:lastRenderedPageBreak/>
              <w:t>refundację wyposażenia lub doposażenia stanowiska,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wsparciu mobilności na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zawodowej na europejskim rynku pracy za pośrednictwem sieci EURES.</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skierowane do osób niepełnosprawnych:</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niwelowanie barier jakie napotykają osoby niepełnosprawne w zakresie zdobycia i utrzymania zatrudnienia, m.in. poprzez finansowanie pracy</w:t>
            </w:r>
            <w:r w:rsidRPr="00EE1A02">
              <w:rPr>
                <w:rFonts w:ascii="Myriad Pro" w:hAnsi="Myriad Pro" w:cs="Arial"/>
                <w:sz w:val="20"/>
              </w:rPr>
              <w:t xml:space="preserve"> </w:t>
            </w:r>
            <w:r w:rsidRPr="00EE1A02">
              <w:rPr>
                <w:rFonts w:ascii="Myriad Pro" w:hAnsi="Myriad Pro" w:cs="Arial"/>
                <w:color w:val="auto"/>
                <w:sz w:val="20"/>
              </w:rPr>
              <w:t xml:space="preserve">asystenta osoby niepełnosprawnej, którego praca spełnia standardy wyznaczone dla takiej usługi i doposażenie stanowiska pracy do potrzeb osób niepełnosprawnych. </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rozwojowi przedsiębiorczości i samozatrudnienia:</w:t>
            </w:r>
          </w:p>
          <w:p w:rsidR="00DE3CA0" w:rsidRPr="00DE3CA0" w:rsidRDefault="002B7D64" w:rsidP="00DE3CA0">
            <w:pPr>
              <w:pStyle w:val="Akapitzlist"/>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55" w:right="113"/>
              <w:rPr>
                <w:rFonts w:eastAsia="Times New Roman" w:cs="Arial"/>
                <w:lang w:eastAsia="pl-PL"/>
              </w:rPr>
            </w:pPr>
            <w:r w:rsidRPr="00B0786F">
              <w:rPr>
                <w:rFonts w:cs="Arial"/>
              </w:rPr>
              <w:t xml:space="preserve">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  </w:t>
            </w:r>
          </w:p>
          <w:p w:rsidR="00151054" w:rsidRDefault="00440DE4" w:rsidP="001B0A9F">
            <w:pPr>
              <w:pStyle w:val="Akapitzlist"/>
              <w:numPr>
                <w:ilvl w:val="0"/>
                <w:numId w:val="48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346" w:right="113" w:hanging="283"/>
              <w:rPr>
                <w:rFonts w:eastAsia="Times New Roman" w:cs="Arial"/>
                <w:lang w:eastAsia="pl-PL"/>
              </w:rPr>
            </w:pPr>
            <w:r w:rsidRPr="00DE3CA0">
              <w:rPr>
                <w:rFonts w:cs="Arial"/>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DE3CA0">
              <w:footnoteReference w:id="1"/>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2B7D64" w:rsidRPr="00EE1A02" w:rsidTr="00486238">
        <w:trPr>
          <w:jc w:val="center"/>
        </w:trPr>
        <w:tc>
          <w:tcPr>
            <w:tcW w:w="14175" w:type="dxa"/>
            <w:gridSpan w:val="4"/>
            <w:shd w:val="clear" w:color="auto" w:fill="D9D9D9" w:themeFill="background1" w:themeFillShade="D9"/>
          </w:tcPr>
          <w:p w:rsidR="002B7D64" w:rsidRPr="00EE1A02" w:rsidRDefault="002B7D64" w:rsidP="00486238">
            <w:pPr>
              <w:spacing w:before="40" w:after="40" w:line="240" w:lineRule="auto"/>
              <w:jc w:val="center"/>
              <w:rPr>
                <w:rFonts w:ascii="Myriad Pro" w:hAnsi="Myriad Pro"/>
                <w:b/>
                <w:sz w:val="20"/>
              </w:rPr>
            </w:pPr>
            <w:r w:rsidRPr="00EE1A02">
              <w:rPr>
                <w:rFonts w:ascii="Myriad Pro" w:hAnsi="Myriad Pro"/>
                <w:b/>
                <w:sz w:val="20"/>
              </w:rPr>
              <w:t>Kryteria dopuszczalności</w:t>
            </w:r>
          </w:p>
        </w:tc>
      </w:tr>
      <w:tr w:rsidR="002B7D64" w:rsidRPr="00EE1A02" w:rsidTr="00486238">
        <w:trPr>
          <w:jc w:val="center"/>
        </w:trPr>
        <w:tc>
          <w:tcPr>
            <w:tcW w:w="562"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L.p.</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Nazwa kryterium</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Definicja kryterium</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Opis znaczenia kryterium</w:t>
            </w:r>
          </w:p>
        </w:tc>
      </w:tr>
      <w:tr w:rsidR="002B7D64" w:rsidRPr="00EE1A02" w:rsidTr="00486238">
        <w:trPr>
          <w:jc w:val="center"/>
        </w:trPr>
        <w:tc>
          <w:tcPr>
            <w:tcW w:w="562" w:type="dxa"/>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1</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2</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3</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4</w:t>
            </w:r>
          </w:p>
        </w:tc>
      </w:tr>
      <w:tr w:rsidR="002B7D64" w:rsidRPr="00EE1A02" w:rsidTr="00486238">
        <w:trPr>
          <w:jc w:val="center"/>
        </w:trPr>
        <w:tc>
          <w:tcPr>
            <w:tcW w:w="562" w:type="dxa"/>
          </w:tcPr>
          <w:p w:rsidR="002B7D64" w:rsidRPr="00EE1A02" w:rsidRDefault="002B7D64" w:rsidP="00912095">
            <w:pPr>
              <w:pStyle w:val="Akapitzlist"/>
              <w:numPr>
                <w:ilvl w:val="0"/>
                <w:numId w:val="168"/>
              </w:numPr>
              <w:spacing w:before="40" w:after="40" w:line="240" w:lineRule="auto"/>
              <w:contextualSpacing w:val="0"/>
            </w:pPr>
          </w:p>
        </w:tc>
        <w:tc>
          <w:tcPr>
            <w:tcW w:w="2501" w:type="dxa"/>
          </w:tcPr>
          <w:p w:rsidR="002B7D64" w:rsidRPr="00EE1A02" w:rsidRDefault="002B7D64" w:rsidP="00486238">
            <w:pPr>
              <w:spacing w:before="40" w:after="40" w:line="240" w:lineRule="auto"/>
              <w:rPr>
                <w:rFonts w:ascii="Myriad Pro" w:hAnsi="Myriad Pro"/>
                <w:sz w:val="20"/>
              </w:rPr>
            </w:pPr>
            <w:r>
              <w:rPr>
                <w:rFonts w:ascii="Myriad Pro" w:hAnsi="Myriad Pro"/>
                <w:sz w:val="20"/>
              </w:rPr>
              <w:t>Zgodność wsparcia</w:t>
            </w:r>
          </w:p>
        </w:tc>
        <w:tc>
          <w:tcPr>
            <w:tcW w:w="6371" w:type="dxa"/>
            <w:shd w:val="clear" w:color="auto" w:fill="auto"/>
          </w:tcPr>
          <w:p w:rsidR="001878FB" w:rsidRPr="00986F5C" w:rsidRDefault="001878FB" w:rsidP="001B0A9F">
            <w:pPr>
              <w:pStyle w:val="Akapitzlist"/>
              <w:numPr>
                <w:ilvl w:val="0"/>
                <w:numId w:val="375"/>
              </w:numPr>
              <w:spacing w:before="40" w:after="40" w:line="240" w:lineRule="auto"/>
              <w:jc w:val="both"/>
            </w:pPr>
            <w:r w:rsidRPr="00986F5C">
              <w:rPr>
                <w:rFonts w:cs="Arial"/>
              </w:rPr>
              <w:t xml:space="preserve">W ramach projektu realizowana jest indywidualna i kompleksowa aktywizacja zawodowo-edukacyjna wszystkich uczestników, która opiera się na elementach indywidualnej i kompleksowej pomocy </w:t>
            </w:r>
            <w:r w:rsidRPr="00986F5C">
              <w:rPr>
                <w:rFonts w:cs="Arial"/>
                <w:sz w:val="18"/>
                <w:szCs w:val="18"/>
              </w:rPr>
              <w:t>wskazanych w 1 typie</w:t>
            </w:r>
            <w:r w:rsidRPr="00986F5C">
              <w:rPr>
                <w:rFonts w:cs="Arial"/>
              </w:rPr>
              <w:t xml:space="preserve">, </w:t>
            </w:r>
            <w:r w:rsidR="00D66DEF">
              <w:rPr>
                <w:rFonts w:cs="Arial"/>
              </w:rPr>
              <w:t>przy czym opracowanie Indywidual</w:t>
            </w:r>
            <w:r w:rsidRPr="00986F5C">
              <w:rPr>
                <w:rFonts w:cs="Arial"/>
              </w:rPr>
              <w:t>nego Planu Działania  jest obligatoryjne.</w:t>
            </w:r>
          </w:p>
          <w:p w:rsidR="001878FB" w:rsidRPr="001878FB" w:rsidRDefault="001878FB" w:rsidP="001B0A9F">
            <w:pPr>
              <w:pStyle w:val="Akapitzlist"/>
              <w:numPr>
                <w:ilvl w:val="0"/>
                <w:numId w:val="375"/>
              </w:numPr>
              <w:spacing w:before="40" w:after="40" w:line="240" w:lineRule="auto"/>
              <w:jc w:val="both"/>
            </w:pPr>
            <w:r w:rsidRPr="00986F5C">
              <w:rPr>
                <w:rFonts w:cs="Arial"/>
              </w:rPr>
              <w:t xml:space="preserve">W projekcie zakłada się realizację minimalnych poziomów efektywności zatrudnieniowej dla wszystkich grup docelowych, zgodnie z aktualnym </w:t>
            </w:r>
            <w:r>
              <w:rPr>
                <w:rFonts w:cs="Arial"/>
              </w:rPr>
              <w:t>k</w:t>
            </w:r>
            <w:r w:rsidRPr="00986F5C">
              <w:rPr>
                <w:rFonts w:cs="Arial"/>
              </w:rPr>
              <w:t xml:space="preserve">omunikatem </w:t>
            </w:r>
            <w:r>
              <w:rPr>
                <w:rFonts w:cs="Arial"/>
              </w:rPr>
              <w:t>m</w:t>
            </w:r>
            <w:r w:rsidRPr="00986F5C">
              <w:rPr>
                <w:rFonts w:cs="Arial"/>
              </w:rPr>
              <w:t xml:space="preserve">inistra </w:t>
            </w:r>
            <w:r>
              <w:rPr>
                <w:rFonts w:cs="Arial"/>
              </w:rPr>
              <w:t>właściwego ds. r</w:t>
            </w:r>
            <w:r w:rsidRPr="00986F5C">
              <w:rPr>
                <w:rFonts w:cs="Arial"/>
              </w:rPr>
              <w:t xml:space="preserve">ozwoju </w:t>
            </w:r>
            <w:r>
              <w:rPr>
                <w:rFonts w:cs="Arial"/>
              </w:rPr>
              <w:t xml:space="preserve">regionalnego </w:t>
            </w:r>
            <w:r w:rsidRPr="00986F5C">
              <w:rPr>
                <w:rFonts w:cs="Arial"/>
              </w:rPr>
              <w:t>w sprawie wyznaczenia minimalnych poziomów kryterium efektywności zatrudnieniowej dla Regionalnych Programów Operacyjnych.</w:t>
            </w:r>
          </w:p>
          <w:p w:rsidR="002B7D64" w:rsidRPr="00EE1A02" w:rsidRDefault="001878FB" w:rsidP="001B0A9F">
            <w:pPr>
              <w:pStyle w:val="Akapitzlist"/>
              <w:numPr>
                <w:ilvl w:val="0"/>
                <w:numId w:val="375"/>
              </w:numPr>
              <w:spacing w:before="40" w:after="40" w:line="240" w:lineRule="auto"/>
              <w:jc w:val="both"/>
            </w:pPr>
            <w:r w:rsidRPr="001878FB">
              <w:rPr>
                <w:rFonts w:cs="Arial"/>
              </w:rPr>
              <w:t xml:space="preserve">W przypadku realizacji wsparcia w formie szkoleń, ich efektem </w:t>
            </w:r>
            <w:r w:rsidRPr="001878FB">
              <w:rPr>
                <w:rFonts w:cs="Arial"/>
              </w:rPr>
              <w:lastRenderedPageBreak/>
              <w:t>jest uzyskanie kwalifikacji lub nabycie kompetencji w rozumieniu Wytycznych w zakresie monitorowania postępu rzeczowego realizacji programów operacyjnych na lata 2014-2020.</w:t>
            </w:r>
          </w:p>
        </w:tc>
        <w:tc>
          <w:tcPr>
            <w:tcW w:w="4741" w:type="dxa"/>
          </w:tcPr>
          <w:p w:rsidR="002B7D64" w:rsidRPr="004E2CDE" w:rsidRDefault="002B7D64" w:rsidP="00486238">
            <w:pPr>
              <w:spacing w:before="40" w:after="40"/>
              <w:rPr>
                <w:rFonts w:ascii="Myriad Pro" w:hAnsi="Myriad Pro" w:cs="Arial"/>
                <w:sz w:val="20"/>
              </w:rPr>
            </w:pPr>
            <w:r w:rsidRPr="004E2CDE">
              <w:rPr>
                <w:rFonts w:ascii="Myriad Pro" w:hAnsi="Myriad Pro" w:cs="Arial"/>
                <w:sz w:val="20"/>
              </w:rPr>
              <w:lastRenderedPageBreak/>
              <w:t>Spełnienie kryterium jest konieczne do przyznania dofinansowania.</w:t>
            </w:r>
          </w:p>
          <w:p w:rsidR="002B7D64" w:rsidRPr="004E2CDE" w:rsidRDefault="002B7D64" w:rsidP="00486238">
            <w:pPr>
              <w:spacing w:before="40" w:after="40"/>
              <w:rPr>
                <w:rFonts w:ascii="Myriad Pro" w:hAnsi="Myriad Pro" w:cs="Arial"/>
                <w:sz w:val="20"/>
              </w:rPr>
            </w:pPr>
            <w:r w:rsidRPr="004E2CDE">
              <w:rPr>
                <w:rFonts w:ascii="Myriad Pro" w:hAnsi="Myriad Pro" w:cs="Arial"/>
                <w:sz w:val="20"/>
              </w:rPr>
              <w:t>Projekty niespełniające kryterium kierowane są do poprawy lub uzupełnienia.</w:t>
            </w:r>
          </w:p>
          <w:p w:rsidR="002B7D64" w:rsidRDefault="002B7D64" w:rsidP="00486238">
            <w:pPr>
              <w:spacing w:before="40" w:after="40" w:line="240" w:lineRule="auto"/>
              <w:jc w:val="both"/>
              <w:rPr>
                <w:rFonts w:ascii="Myriad Pro" w:hAnsi="Myriad Pro" w:cs="Arial"/>
                <w:sz w:val="20"/>
              </w:rPr>
            </w:pPr>
            <w:r w:rsidRPr="004E2CDE">
              <w:rPr>
                <w:rFonts w:ascii="Myriad Pro" w:hAnsi="Myriad Pro" w:cs="Arial"/>
                <w:sz w:val="20"/>
              </w:rPr>
              <w:t>Ocena spełniania kryterium polega na przypisaniu wartości logicznych „tak”, „nie”.</w:t>
            </w:r>
          </w:p>
          <w:p w:rsidR="00440DE4" w:rsidRDefault="00440DE4" w:rsidP="00440DE4">
            <w:pPr>
              <w:spacing w:before="40" w:after="40" w:line="240" w:lineRule="auto"/>
              <w:jc w:val="both"/>
              <w:rPr>
                <w:rFonts w:ascii="Arial" w:hAnsi="Arial" w:cs="Arial"/>
                <w:sz w:val="18"/>
                <w:szCs w:val="18"/>
              </w:rPr>
            </w:pPr>
            <w:r>
              <w:rPr>
                <w:rFonts w:ascii="Arial" w:hAnsi="Arial" w:cs="Arial"/>
                <w:sz w:val="18"/>
                <w:szCs w:val="18"/>
              </w:rPr>
              <w:t>Kryterium nr 1,2,3 nie dotyczy realizacji działań w ramach typu 6.</w:t>
            </w:r>
          </w:p>
          <w:p w:rsidR="00440DE4" w:rsidRPr="00EE1A02" w:rsidRDefault="00440DE4" w:rsidP="00440DE4">
            <w:pPr>
              <w:spacing w:before="40" w:after="40" w:line="240" w:lineRule="auto"/>
              <w:jc w:val="both"/>
              <w:rPr>
                <w:rFonts w:ascii="Myriad Pro" w:hAnsi="Myriad Pro"/>
                <w:sz w:val="20"/>
              </w:rPr>
            </w:pPr>
            <w:r>
              <w:rPr>
                <w:rFonts w:ascii="Arial" w:hAnsi="Arial" w:cs="Arial"/>
                <w:sz w:val="18"/>
                <w:szCs w:val="18"/>
              </w:rPr>
              <w:t>W ramach kryterium nr 2 pomiar wskaźnika efektywności zatrudnieniowej odbywa się wyłącznie w stosunku do działań realizowanych w ramach typu 1.</w:t>
            </w:r>
          </w:p>
        </w:tc>
      </w:tr>
    </w:tbl>
    <w:p w:rsidR="00EF4CFB" w:rsidRDefault="00EF4CFB" w:rsidP="00E5433C">
      <w:pPr>
        <w:tabs>
          <w:tab w:val="left" w:pos="6147"/>
        </w:tabs>
        <w:rPr>
          <w:rFonts w:ascii="Myriad Pro" w:hAnsi="Myriad Pro"/>
          <w:sz w:val="20"/>
        </w:rPr>
      </w:pPr>
    </w:p>
    <w:p w:rsidR="0064078C" w:rsidRPr="003D7DC9" w:rsidRDefault="00C240DD" w:rsidP="003D7DC9">
      <w:pPr>
        <w:jc w:val="center"/>
        <w:rPr>
          <w:rFonts w:ascii="Myriad Pro" w:hAnsi="Myriad Pro"/>
          <w:b/>
          <w:sz w:val="20"/>
        </w:rPr>
      </w:pPr>
      <w:r w:rsidRPr="003D7DC9">
        <w:rPr>
          <w:rFonts w:ascii="Myriad Pro" w:hAnsi="Myriad Pro"/>
          <w:b/>
          <w:sz w:val="20"/>
        </w:rPr>
        <w:t>Kryteria ogólne</w:t>
      </w:r>
      <w:r w:rsidR="00F21E58" w:rsidRPr="003D7DC9">
        <w:rPr>
          <w:rFonts w:ascii="Myriad Pro" w:hAnsi="Myriad Pro"/>
          <w:b/>
          <w:sz w:val="20"/>
        </w:rPr>
        <w:t xml:space="preserve"> przyjęte Uchwałą Nr</w:t>
      </w:r>
      <w:r w:rsidR="00DC10FB" w:rsidRPr="003D7DC9">
        <w:rPr>
          <w:rFonts w:ascii="Myriad Pro" w:hAnsi="Myriad Pro"/>
          <w:b/>
          <w:sz w:val="20"/>
        </w:rPr>
        <w:t xml:space="preserve"> </w:t>
      </w:r>
      <w:r w:rsidR="00F21E58" w:rsidRPr="003D7DC9">
        <w:rPr>
          <w:rFonts w:ascii="Myriad Pro" w:hAnsi="Myriad Pro"/>
          <w:b/>
          <w:sz w:val="20"/>
        </w:rPr>
        <w:t>42/18 Komitetu Monitorującego RPO WZ 2014-2020 z dnia 24 września 2018 r. (tryb konkursowy)</w:t>
      </w:r>
      <w:r w:rsidRPr="003D7DC9">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Oś priorytetowa</w:t>
            </w:r>
          </w:p>
        </w:tc>
        <w:tc>
          <w:tcPr>
            <w:tcW w:w="1231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VI  Rynek Pracy</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Priorytet Inwestycyjny</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Działanie</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6.5 Kompleksowe wsparcie</w:t>
            </w:r>
            <w:r w:rsidR="00AC38D5">
              <w:rPr>
                <w:rFonts w:ascii="Myriad Pro" w:eastAsia="MyriadPro-Regular" w:hAnsi="Myriad Pro" w:cs="Arial"/>
                <w:sz w:val="20"/>
              </w:rPr>
              <w:t xml:space="preserve"> głównie</w:t>
            </w:r>
            <w:r w:rsidRPr="007C6939">
              <w:rPr>
                <w:rFonts w:ascii="Myriad Pro" w:eastAsia="MyriadPro-Regular" w:hAnsi="Myriad Pro" w:cs="Arial"/>
                <w:sz w:val="20"/>
              </w:rPr>
              <w:t xml:space="preserve"> dla osób bezrobotnych,  biernych zawodowo zwłaszcza znajdujących się w szczególnie trudnej sytuacji na rynku pracy obejmujące pomoc w aktywnym poszukiwaniu pracy oraz działania na rzecz podnoszenia kwalifikacji zawodowych.</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Typ projektu</w:t>
            </w:r>
          </w:p>
        </w:tc>
        <w:tc>
          <w:tcPr>
            <w:tcW w:w="12315" w:type="dxa"/>
            <w:shd w:val="clear" w:color="auto" w:fill="B6DDE8"/>
          </w:tcPr>
          <w:p w:rsidR="0064078C" w:rsidRPr="007C6939" w:rsidRDefault="0004394F" w:rsidP="0004394F">
            <w:pPr>
              <w:spacing w:before="60" w:after="60" w:line="240" w:lineRule="auto"/>
              <w:rPr>
                <w:rFonts w:ascii="Myriad Pro" w:eastAsia="ヒラギノ角ゴ Pro W3" w:hAnsi="Myriad Pro" w:cs="Arial"/>
                <w:color w:val="000000"/>
                <w:sz w:val="20"/>
              </w:rPr>
            </w:pPr>
            <w:r>
              <w:rPr>
                <w:rFonts w:ascii="Myriad Pro" w:eastAsia="ヒラギノ角ゴ Pro W3" w:hAnsi="Myriad Pro" w:cs="Arial"/>
                <w:color w:val="000000"/>
                <w:sz w:val="20"/>
              </w:rPr>
              <w:t xml:space="preserve">2.  </w:t>
            </w:r>
            <w:r w:rsidR="0064078C" w:rsidRPr="007C6939">
              <w:rPr>
                <w:rFonts w:ascii="Myriad Pro" w:eastAsia="ヒラギノ角ゴ Pro W3" w:hAnsi="Myriad Pro" w:cs="Arial"/>
                <w:color w:val="000000"/>
                <w:sz w:val="20"/>
              </w:rPr>
              <w:t>Wsparcie indywidualnej i kompleksowej aktywizacji zawodowej osób biernych zawodowo lub bezrobotnych niezarejestrowanych w PUP  znajdujących się w szczególnie trudnej sytuacji na rynku pracy:</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w uzupełnieniu lub zdobyciu nowych umiejętności i kompetencji:</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podwyższanie lub dostosowywanie kompetencji i/lub kwalifikacji, niezbędnych na rynku pracy w kontekście zidentyfikowanych potrzeb osoby, której udzielane jest wsparcie, m.in. poprzez wysokiej jakości szkolenia,</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zdobycia doświadczenia zawodowego wymaganego przez pracodawców:</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zatrudnienia osoby biernej zawodowo u przedsiębiorcy lub innego pracodawcy, stanowiące zachętę do zatrudnienia, m.in. poprzez pokrycie kosztów subsydiowania zatrudnienia dla osób, u których zidentyfikowano adekwatność tej formy wsparcia, refundację wyposażenia lub doposażenia stanowiska,</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wolontariat,</w:t>
            </w:r>
          </w:p>
          <w:p w:rsidR="0064078C" w:rsidRPr="007C6939" w:rsidRDefault="0064078C" w:rsidP="00912095">
            <w:pPr>
              <w:numPr>
                <w:ilvl w:val="0"/>
                <w:numId w:val="231"/>
              </w:numPr>
              <w:tabs>
                <w:tab w:val="clear" w:pos="757"/>
              </w:tabs>
              <w:spacing w:before="60" w:after="60" w:line="240" w:lineRule="auto"/>
              <w:ind w:left="714" w:hanging="368"/>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działania skierowane do osób niepełnosprawnych:</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lastRenderedPageBreak/>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64078C" w:rsidRPr="007C6939" w:rsidRDefault="003D1E7C" w:rsidP="001B0A9F">
            <w:pPr>
              <w:pStyle w:val="Akapitzlist"/>
              <w:numPr>
                <w:ilvl w:val="0"/>
                <w:numId w:val="48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205" w:right="113" w:hanging="205"/>
              <w:rPr>
                <w:rFonts w:eastAsia="ヒラギノ角ゴ Pro W3" w:cs="Arial"/>
                <w:color w:val="000000"/>
              </w:rPr>
            </w:pPr>
            <w:r>
              <w:rPr>
                <w:rFonts w:eastAsia="ヒラギノ角ゴ Pro W3" w:cs="Arial"/>
                <w:color w:val="000000"/>
              </w:rPr>
              <w:t>Kompleksowe wsparcie i indywidu</w:t>
            </w:r>
            <w:r w:rsidR="0064078C" w:rsidRPr="007C6939">
              <w:rPr>
                <w:rFonts w:eastAsia="ヒラギノ角ゴ Pro W3" w:cs="Arial"/>
                <w:color w:val="000000"/>
              </w:rPr>
              <w:t>a</w:t>
            </w:r>
            <w:r>
              <w:rPr>
                <w:rFonts w:eastAsia="ヒラギノ角ゴ Pro W3" w:cs="Arial"/>
                <w:color w:val="000000"/>
              </w:rPr>
              <w:t>l</w:t>
            </w:r>
            <w:r w:rsidR="0064078C" w:rsidRPr="007C6939">
              <w:rPr>
                <w:rFonts w:eastAsia="ヒラギノ角ゴ Pro W3" w:cs="Arial"/>
                <w:color w:val="000000"/>
              </w:rPr>
              <w:t>na pomoc realizowana zgodnie z zaplanowaną ścieżką wsparcia, osób o statusie ubogich pracujących, odchodzących z rolnictwa, zatrudnionych na umowach krótkoterminowych i cywilno-prawnych poprzez:</w:t>
            </w:r>
          </w:p>
          <w:p w:rsidR="0064078C" w:rsidRPr="007C6939"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s="Arial"/>
                <w:color w:val="000000"/>
              </w:rPr>
            </w:pPr>
            <w:r w:rsidRPr="007C6939">
              <w:rPr>
                <w:rFonts w:eastAsia="ヒラギノ角ゴ Pro W3" w:cs="Arial"/>
                <w:color w:val="00000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4394F"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w uzupełnieniu lub zdobyciu nowych umiejętności i kompetencji:</w:t>
            </w:r>
          </w:p>
          <w:p w:rsidR="0064078C" w:rsidRPr="0004394F" w:rsidRDefault="0064078C" w:rsidP="00912095">
            <w:pPr>
              <w:pStyle w:val="Akapitzlist"/>
              <w:numPr>
                <w:ilvl w:val="0"/>
                <w:numId w:val="240"/>
              </w:numPr>
              <w:spacing w:before="60" w:after="60" w:line="240" w:lineRule="auto"/>
              <w:ind w:left="1055" w:hanging="283"/>
              <w:rPr>
                <w:rFonts w:eastAsia="ヒラギノ角ゴ Pro W3" w:cs="Arial"/>
                <w:color w:val="000000"/>
              </w:rPr>
            </w:pPr>
            <w:r w:rsidRPr="0004394F">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szkolenia</w:t>
            </w:r>
          </w:p>
        </w:tc>
      </w:tr>
    </w:tbl>
    <w:p w:rsidR="0064078C" w:rsidRDefault="0064078C" w:rsidP="0064078C">
      <w:pPr>
        <w:spacing w:before="120" w:after="120" w:line="240" w:lineRule="auto"/>
        <w:rPr>
          <w:rFonts w:ascii="Myriad Pro" w:hAnsi="Myriad Pro"/>
          <w:sz w:val="20"/>
        </w:rPr>
      </w:pPr>
    </w:p>
    <w:p w:rsidR="005A7C02" w:rsidRPr="007C6939" w:rsidRDefault="005A7C02" w:rsidP="0064078C">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64078C" w:rsidRPr="007C6939" w:rsidTr="00590201">
        <w:trPr>
          <w:jc w:val="center"/>
        </w:trPr>
        <w:tc>
          <w:tcPr>
            <w:tcW w:w="14175" w:type="dxa"/>
            <w:gridSpan w:val="4"/>
            <w:shd w:val="pct10" w:color="auto" w:fill="auto"/>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dopuszczalności</w:t>
            </w:r>
          </w:p>
        </w:tc>
      </w:tr>
      <w:tr w:rsidR="0064078C" w:rsidRPr="007C6939" w:rsidTr="00590201">
        <w:trPr>
          <w:jc w:val="center"/>
        </w:trPr>
        <w:tc>
          <w:tcPr>
            <w:tcW w:w="539" w:type="dxa"/>
            <w:vAlign w:val="center"/>
          </w:tcPr>
          <w:p w:rsidR="0064078C" w:rsidRPr="007C6939" w:rsidRDefault="0064078C" w:rsidP="00590201">
            <w:pPr>
              <w:spacing w:before="40" w:after="40"/>
              <w:ind w:left="-37"/>
              <w:jc w:val="center"/>
              <w:rPr>
                <w:rFonts w:ascii="Myriad Pro" w:hAnsi="Myriad Pro" w:cs="Arial"/>
                <w:sz w:val="20"/>
              </w:rPr>
            </w:pPr>
            <w:r w:rsidRPr="007C6939">
              <w:rPr>
                <w:rFonts w:ascii="Myriad Pro" w:hAnsi="Myriad Pro" w:cs="Arial"/>
                <w:sz w:val="20"/>
              </w:rPr>
              <w:t>L.p.</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39"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celem szczegółowym i rezultatami Działania</w:t>
            </w: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 jest zgodny z właściwym celem szczegółowym RPO WZ 2014-2020 oraz koresponduje ze wskaźnikami dla danego Działania/typu projektu.</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Projekty niespełniające kryterium są odrzucane.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w:t>
            </w:r>
            <w:r w:rsidRPr="007C6939">
              <w:rPr>
                <w:rFonts w:ascii="Myriad Pro" w:hAnsi="Myriad Pro" w:cs="Arial"/>
                <w:i/>
                <w:sz w:val="20"/>
              </w:rPr>
              <w:t xml:space="preserve"> </w:t>
            </w:r>
            <w:r w:rsidRPr="007C6939">
              <w:rPr>
                <w:rFonts w:ascii="Myriad Pro" w:hAnsi="Myriad Pro" w:cs="Arial"/>
                <w:sz w:val="20"/>
              </w:rPr>
              <w:t>typem projektu</w:t>
            </w:r>
          </w:p>
          <w:p w:rsidR="0064078C" w:rsidRPr="007C6939" w:rsidRDefault="0064078C" w:rsidP="00590201">
            <w:pPr>
              <w:spacing w:before="40" w:after="40"/>
              <w:rPr>
                <w:rFonts w:ascii="Myriad Pro" w:hAnsi="Myriad Pro" w:cs="Arial"/>
                <w:sz w:val="20"/>
              </w:rPr>
            </w:pPr>
          </w:p>
          <w:p w:rsidR="0064078C" w:rsidRPr="007C6939" w:rsidRDefault="0064078C" w:rsidP="00590201">
            <w:pPr>
              <w:spacing w:before="40" w:after="40"/>
              <w:rPr>
                <w:rFonts w:ascii="Myriad Pro" w:hAnsi="Myriad Pro" w:cs="Arial"/>
                <w:sz w:val="20"/>
              </w:rPr>
            </w:pP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 jest zgodny z typem projektu oraz grupą docelową wskazaną w  </w:t>
            </w:r>
            <w:r w:rsidRPr="007C6939">
              <w:rPr>
                <w:rFonts w:ascii="Myriad Pro" w:hAnsi="Myriad Pro" w:cs="Arial"/>
                <w:i/>
                <w:sz w:val="20"/>
              </w:rPr>
              <w:t xml:space="preserve">SOOP RPO WZ 2014-2020 </w:t>
            </w:r>
            <w:r w:rsidRPr="007C6939">
              <w:rPr>
                <w:rFonts w:ascii="Myriad Pro" w:hAnsi="Myriad Pro" w:cs="Arial"/>
                <w:sz w:val="20"/>
              </w:rPr>
              <w:t xml:space="preserve">oraz </w:t>
            </w:r>
            <w:r w:rsidRPr="007C6939">
              <w:rPr>
                <w:rFonts w:ascii="Myriad Pro" w:hAnsi="Myriad Pro" w:cs="Arial"/>
                <w:i/>
                <w:sz w:val="20"/>
              </w:rPr>
              <w:t>Regulaminie konkursu.</w:t>
            </w:r>
            <w:r w:rsidRPr="007C6939">
              <w:rPr>
                <w:rFonts w:ascii="Myriad Pro" w:hAnsi="Myriad Pro" w:cs="Arial"/>
                <w:sz w:val="20"/>
              </w:rPr>
              <w:t xml:space="preserve"> </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7C6939">
              <w:rPr>
                <w:rFonts w:ascii="Myriad Pro" w:hAnsi="Myriad Pro" w:cs="Arial"/>
                <w:i/>
                <w:sz w:val="20"/>
              </w:rPr>
              <w:t>RPO WZ 2014-2020</w:t>
            </w:r>
            <w:r w:rsidRPr="007C6939">
              <w:rPr>
                <w:rFonts w:ascii="Myriad Pro" w:hAnsi="Myriad Pro" w:cs="Arial"/>
                <w:sz w:val="20"/>
              </w:rPr>
              <w:t xml:space="preserve">, </w:t>
            </w:r>
            <w:r w:rsidRPr="007C6939">
              <w:rPr>
                <w:rFonts w:ascii="Myriad Pro" w:hAnsi="Myriad Pro" w:cs="Arial"/>
                <w:i/>
                <w:sz w:val="20"/>
              </w:rPr>
              <w:t>SOOP RPO WZ 2014-2020</w:t>
            </w:r>
            <w:r w:rsidRPr="007C6939">
              <w:rPr>
                <w:rFonts w:ascii="Myriad Pro" w:hAnsi="Myriad Pro" w:cs="Arial"/>
                <w:sz w:val="20"/>
              </w:rPr>
              <w:t xml:space="preserve">, przepisów prawa -  mających wpływ na założenia dotyczące grupy docelowej i/lub typu projektu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Kwalifikowalność </w:t>
            </w:r>
            <w:r w:rsidRPr="007C6939">
              <w:rPr>
                <w:rFonts w:ascii="Myriad Pro" w:hAnsi="Myriad Pro" w:cs="Arial"/>
                <w:sz w:val="20"/>
              </w:rPr>
              <w:lastRenderedPageBreak/>
              <w:t>Beneficjenta/Partnera</w:t>
            </w:r>
          </w:p>
        </w:tc>
        <w:tc>
          <w:tcPr>
            <w:tcW w:w="510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 xml:space="preserve">Beneficjent oraz Partner/rzy (o ile dotyczy) nie podlega/ją </w:t>
            </w:r>
            <w:r w:rsidRPr="007C6939">
              <w:rPr>
                <w:rFonts w:ascii="Myriad Pro" w:eastAsia="Malgun Gothic" w:hAnsi="Myriad Pro" w:cs="Arial"/>
                <w:sz w:val="20"/>
              </w:rPr>
              <w:lastRenderedPageBreak/>
              <w:t xml:space="preserve">wykluczeniu z możliwości ubiegania się </w:t>
            </w:r>
            <w:r w:rsidRPr="007C6939">
              <w:rPr>
                <w:rFonts w:ascii="Myriad Pro" w:eastAsia="Malgun Gothic" w:hAnsi="Myriad Pro" w:cs="Arial"/>
                <w:sz w:val="20"/>
              </w:rPr>
              <w:br/>
              <w:t xml:space="preserve">o dofinansowanie, w tym wykluczeniu, o którym mowa w art. 207 ust. 4 ustawy z dnia 27 sierpnia 2009 r., </w:t>
            </w:r>
            <w:r w:rsidRPr="007C6939">
              <w:rPr>
                <w:rFonts w:ascii="Myriad Pro" w:eastAsia="Malgun Gothic" w:hAnsi="Myriad Pro" w:cs="Arial"/>
                <w:sz w:val="20"/>
              </w:rPr>
              <w:br/>
              <w:t>o finansach publicznych.</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Beneficjent, zgodnie z </w:t>
            </w:r>
            <w:r w:rsidRPr="007C6939">
              <w:rPr>
                <w:rFonts w:ascii="Myriad Pro" w:eastAsia="MyriadPro-Regular" w:hAnsi="Myriad Pro" w:cs="Arial"/>
                <w:i/>
                <w:sz w:val="20"/>
              </w:rPr>
              <w:t>SOOP RPO WZ 2014-2020</w:t>
            </w:r>
            <w:r w:rsidRPr="007C6939">
              <w:rPr>
                <w:rFonts w:ascii="Myriad Pro" w:eastAsia="MyriadPro-Regular" w:hAnsi="Myriad Pro" w:cs="Arial"/>
                <w:sz w:val="20"/>
              </w:rPr>
              <w:t xml:space="preserve">, jest podmiotem uprawnionym do ubiegania się </w:t>
            </w:r>
            <w:r w:rsidRPr="007C6939">
              <w:rPr>
                <w:rFonts w:ascii="Myriad Pro" w:eastAsia="MyriadPro-Regular" w:hAnsi="Myriad Pro" w:cs="Arial"/>
                <w:sz w:val="20"/>
              </w:rPr>
              <w:br/>
              <w:t>o dofinansowanie w ramach Działania typu/ów projektu/ów, w którym ogłoszony został konkurs.</w:t>
            </w:r>
          </w:p>
        </w:tc>
        <w:tc>
          <w:tcPr>
            <w:tcW w:w="601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Spełnienie kryterium jest konieczne do przyznania dofinansowania.</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Projekty niespełniające kryterium są odrzucane.</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hAnsi="Myriad Pro" w:cs="Arial"/>
                <w:sz w:val="20"/>
              </w:rPr>
              <w:t xml:space="preserve">Kryterium będzie weryfikowane na etapie KOP, na dzień podpisania umowy oraz w przypadku zmiany Partnera (jeśli dotyczy) </w:t>
            </w:r>
          </w:p>
          <w:p w:rsidR="0064078C" w:rsidRPr="007C6939" w:rsidRDefault="0064078C" w:rsidP="00590201">
            <w:pPr>
              <w:autoSpaceDE w:val="0"/>
              <w:autoSpaceDN w:val="0"/>
              <w:adjustRightInd w:val="0"/>
              <w:jc w:val="both"/>
              <w:rPr>
                <w:rFonts w:ascii="Myriad Pro" w:eastAsia="Malgun Gothic" w:hAnsi="Myriad Pro" w:cs="Arial"/>
                <w:sz w:val="20"/>
              </w:rPr>
            </w:pP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zasadami horyzontalnymi.</w:t>
            </w:r>
          </w:p>
        </w:tc>
        <w:tc>
          <w:tcPr>
            <w:tcW w:w="5101"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 jest zgodny z:</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zasadą równości szans kobiet i mężczyzn, </w:t>
            </w:r>
            <w:r w:rsidRPr="007C6939">
              <w:rPr>
                <w:rFonts w:cs="Arial"/>
              </w:rPr>
              <w:br/>
              <w:t xml:space="preserve">w oparciu o </w:t>
            </w:r>
            <w:r w:rsidRPr="007C6939">
              <w:rPr>
                <w:rFonts w:cs="Arial"/>
                <w:i/>
              </w:rPr>
              <w:t>standard minimum</w:t>
            </w:r>
            <w:r w:rsidRPr="007C6939">
              <w:rPr>
                <w:rFonts w:cs="Arial"/>
              </w:rPr>
              <w:t>,</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właściwymi politykami i zasadami wspólnotowymi: </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zrównoważonego rozwoju,</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promowania i realizacji zasady równości szans i niedyskryminacji, w tym. m. in. koniecznością stosowania zasady uniwersalnego projektowania.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sidRPr="007C6939">
              <w:rPr>
                <w:rFonts w:ascii="Myriad Pro" w:eastAsia="MyriadPro-Regular" w:hAnsi="Myriad Pro" w:cs="Arial"/>
                <w:sz w:val="20"/>
              </w:rPr>
              <w:br/>
              <w:t>z niepełnosprawnościami.</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64078C" w:rsidRPr="007C6939" w:rsidRDefault="0064078C" w:rsidP="0064078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64078C" w:rsidRPr="007C6939" w:rsidTr="00590201">
        <w:trPr>
          <w:jc w:val="center"/>
        </w:trPr>
        <w:tc>
          <w:tcPr>
            <w:tcW w:w="14175" w:type="dxa"/>
            <w:gridSpan w:val="4"/>
            <w:shd w:val="clear" w:color="auto" w:fill="D9D9D9" w:themeFill="background1" w:themeFillShade="D9"/>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b/>
                <w:sz w:val="20"/>
              </w:rPr>
              <w:t>Kryteria wykonalności</w:t>
            </w:r>
          </w:p>
        </w:tc>
      </w:tr>
      <w:tr w:rsidR="0064078C" w:rsidRPr="007C6939" w:rsidTr="00590201">
        <w:trPr>
          <w:jc w:val="center"/>
        </w:trPr>
        <w:tc>
          <w:tcPr>
            <w:tcW w:w="507" w:type="dxa"/>
          </w:tcPr>
          <w:p w:rsidR="0064078C" w:rsidRPr="007C6939" w:rsidRDefault="0064078C" w:rsidP="00590201">
            <w:pPr>
              <w:spacing w:before="40" w:after="40" w:line="240" w:lineRule="auto"/>
              <w:ind w:left="-37" w:right="-113"/>
              <w:jc w:val="center"/>
              <w:rPr>
                <w:rFonts w:ascii="Myriad Pro" w:hAnsi="Myriad Pro" w:cs="Arial"/>
                <w:sz w:val="20"/>
              </w:rPr>
            </w:pPr>
            <w:r w:rsidRPr="007C6939">
              <w:rPr>
                <w:rFonts w:ascii="Myriad Pro" w:hAnsi="Myriad Pro" w:cs="Arial"/>
                <w:sz w:val="20"/>
              </w:rPr>
              <w:t>L.p.</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Nazwa kryterium</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Definicja kryterium</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07" w:type="dxa"/>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1</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2</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3</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before="40" w:after="4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Zgodność prawna</w:t>
            </w:r>
          </w:p>
        </w:tc>
        <w:tc>
          <w:tcPr>
            <w:tcW w:w="6804" w:type="dxa"/>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hAnsi="Myriad Pro" w:cs="Arial"/>
                <w:sz w:val="20"/>
              </w:rPr>
              <w:t xml:space="preserve">Projekt jest zgodny z prawodawstwem wspólnotowym i krajowym, </w:t>
            </w:r>
            <w:r w:rsidRPr="007C6939">
              <w:rPr>
                <w:rFonts w:ascii="Myriad Pro" w:hAnsi="Myriad Pro" w:cs="Arial"/>
                <w:sz w:val="20"/>
              </w:rPr>
              <w:br/>
              <w:t>w tym przepisami ustawy z dnia 29 stycznia 2004 r.</w:t>
            </w:r>
            <w:r w:rsidRPr="007C6939">
              <w:rPr>
                <w:rFonts w:ascii="Myriad Pro" w:hAnsi="Myriad Pro" w:cs="Arial"/>
                <w:i/>
                <w:sz w:val="20"/>
              </w:rPr>
              <w:t xml:space="preserve"> Prawo zamówień publicznych</w:t>
            </w:r>
            <w:r w:rsidRPr="007C6939">
              <w:rPr>
                <w:rFonts w:ascii="Myriad Pro" w:hAnsi="Myriad Pro" w:cs="Arial"/>
                <w:sz w:val="20"/>
              </w:rPr>
              <w:t>.</w:t>
            </w:r>
            <w:r w:rsidRPr="007C6939">
              <w:rPr>
                <w:rFonts w:ascii="Myriad Pro" w:eastAsia="MyriadPro-Regular" w:hAnsi="Myriad Pro" w:cs="Arial"/>
                <w:sz w:val="20"/>
              </w:rPr>
              <w:t xml:space="preserve"> </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Projekt spełnia wymogi utworzenia partnerstwa zgodnie z art. 33 ust. 2-4a ustawy z dnia 11 lipca 2014 r. o zasadach realizacji programów w zakresie polityki spójności finansowanych w perspektywie finansowej 2014-2020 (jeśli </w:t>
            </w:r>
            <w:r w:rsidRPr="007C6939">
              <w:rPr>
                <w:rFonts w:ascii="Myriad Pro" w:eastAsia="MyriadPro-Regular" w:hAnsi="Myriad Pro" w:cs="Arial"/>
                <w:sz w:val="20"/>
              </w:rPr>
              <w:lastRenderedPageBreak/>
              <w:t>dotyczy).</w:t>
            </w:r>
          </w:p>
          <w:p w:rsidR="0064078C" w:rsidRPr="007C6939" w:rsidRDefault="0064078C" w:rsidP="00590201">
            <w:pPr>
              <w:autoSpaceDE w:val="0"/>
              <w:autoSpaceDN w:val="0"/>
              <w:adjustRightInd w:val="0"/>
              <w:jc w:val="both"/>
              <w:rPr>
                <w:rFonts w:ascii="Myriad Pro" w:hAnsi="Myriad Pro" w:cs="Arial"/>
                <w:sz w:val="20"/>
              </w:rPr>
            </w:pPr>
          </w:p>
        </w:tc>
        <w:tc>
          <w:tcPr>
            <w:tcW w:w="4733" w:type="dxa"/>
          </w:tcPr>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Zgodność</w:t>
            </w:r>
          </w:p>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 wymogami pomocy</w:t>
            </w:r>
          </w:p>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publicznej</w:t>
            </w:r>
          </w:p>
        </w:tc>
        <w:tc>
          <w:tcPr>
            <w:tcW w:w="6804" w:type="dxa"/>
          </w:tcPr>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 xml:space="preserve">Projekt jest zgodny regułami pomocy publicznej i/lub pomocy </w:t>
            </w:r>
            <w:r w:rsidRPr="007C6939">
              <w:rPr>
                <w:rFonts w:ascii="Myriad Pro" w:eastAsia="Malgun Gothic" w:hAnsi="Myriad Pro" w:cs="Arial"/>
                <w:i/>
                <w:sz w:val="20"/>
              </w:rPr>
              <w:t>de minimis</w:t>
            </w:r>
            <w:r w:rsidRPr="007C6939">
              <w:rPr>
                <w:rFonts w:ascii="Myriad Pro" w:eastAsia="Malgun Gothic" w:hAnsi="Myriad Pro" w:cs="Arial"/>
                <w:sz w:val="20"/>
              </w:rPr>
              <w:t>.</w:t>
            </w:r>
          </w:p>
        </w:tc>
        <w:tc>
          <w:tcPr>
            <w:tcW w:w="473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Jeżeli dotyczy: spełnienie kryterium jest konieczne do przyznania dofinansowania.</w:t>
            </w: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hAnsi="Myriad Pro" w:cs="Arial"/>
                <w:sz w:val="20"/>
              </w:rPr>
              <w:t>Ocena spełniania kryterium polega na przypisaniu wartości logicznych „tak”, „nie”, „nie dotyczy”.</w:t>
            </w:r>
          </w:p>
        </w:tc>
      </w:tr>
      <w:tr w:rsidR="0064078C" w:rsidRPr="007C6939" w:rsidTr="00590201">
        <w:trPr>
          <w:trHeight w:val="3445"/>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Zdolność finansowa</w:t>
            </w:r>
          </w:p>
        </w:tc>
        <w:tc>
          <w:tcPr>
            <w:tcW w:w="680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Kondycja finansowa Beneficjenta na dzień złożenia wniosku o dofinansowanie gwarantuje osiągnięcie deklarowanych produktów lub rezultatów, zgodnie z </w:t>
            </w:r>
            <w:r w:rsidR="00AD1DE5">
              <w:rPr>
                <w:rFonts w:ascii="Myriad Pro" w:hAnsi="Myriad Pro" w:cs="Arial"/>
                <w:sz w:val="20"/>
              </w:rPr>
              <w:t xml:space="preserve">deklarowanym planem finansowym </w:t>
            </w:r>
            <w:r w:rsidRPr="007C6939">
              <w:rPr>
                <w:rFonts w:ascii="Myriad Pro" w:hAnsi="Myriad Pro" w:cs="Arial"/>
                <w:sz w:val="20"/>
              </w:rPr>
              <w:t>i w terminie określonym we wniosku o dofinansowanie.</w:t>
            </w:r>
          </w:p>
          <w:p w:rsidR="0064078C" w:rsidRPr="007C6939" w:rsidRDefault="0064078C" w:rsidP="00590201">
            <w:pPr>
              <w:autoSpaceDE w:val="0"/>
              <w:autoSpaceDN w:val="0"/>
              <w:adjustRightInd w:val="0"/>
              <w:spacing w:after="0" w:line="240" w:lineRule="auto"/>
              <w:jc w:val="both"/>
              <w:rPr>
                <w:rFonts w:ascii="Myriad Pro" w:eastAsia="MyriadPro-Regular" w:hAnsi="Myriad Pro" w:cs="Arial"/>
                <w:sz w:val="20"/>
              </w:rPr>
            </w:pPr>
            <w:r w:rsidRPr="007C6939">
              <w:rPr>
                <w:rFonts w:ascii="Myriad Pro" w:eastAsia="MyriadPro-Regular" w:hAnsi="Myriad Pro" w:cs="Arial"/>
                <w:sz w:val="20"/>
              </w:rPr>
              <w:t xml:space="preserve">Beneficjent oraz Partner/rzy krajowi (o ile dotyczy), ponoszący wydatki w danym projekcie z EFS, posiadają </w:t>
            </w:r>
            <w:r w:rsidRPr="007C693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7C6939">
              <w:rPr>
                <w:rFonts w:ascii="Myriad Pro" w:eastAsia="MyriadPro-Regular" w:hAnsi="Myriad Pro" w:cs="Arial"/>
                <w:sz w:val="20"/>
              </w:rPr>
              <w:t>równy lub wyższy od łącznych rocznych wydatków w danym projekcie z roku, w którym wydatki są najwyższe.</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Kryterium weryfikowane będzie na etapie  KOP.</w:t>
            </w:r>
          </w:p>
          <w:p w:rsidR="0064078C" w:rsidRPr="007C6939" w:rsidRDefault="0064078C" w:rsidP="00590201">
            <w:pPr>
              <w:spacing w:before="40" w:after="40" w:line="240" w:lineRule="auto"/>
              <w:rPr>
                <w:rFonts w:ascii="Myriad Pro" w:hAnsi="Myriad Pro" w:cs="Arial"/>
                <w:sz w:val="20"/>
              </w:rPr>
            </w:pP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 xml:space="preserve"> Ocena spełniania kryterium polega na przypisaniu wartości logicznych „tak”, „nie”.</w:t>
            </w:r>
          </w:p>
        </w:tc>
      </w:tr>
    </w:tbl>
    <w:p w:rsidR="0064078C" w:rsidRPr="007C6939" w:rsidRDefault="0064078C" w:rsidP="0064078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64078C" w:rsidRPr="007C6939" w:rsidTr="00590201">
        <w:trPr>
          <w:trHeight w:val="333"/>
        </w:trPr>
        <w:tc>
          <w:tcPr>
            <w:tcW w:w="14220" w:type="dxa"/>
            <w:gridSpan w:val="4"/>
            <w:shd w:val="clear" w:color="auto" w:fill="A6A6A6" w:themeFill="background1" w:themeFillShade="A6"/>
            <w:vAlign w:val="center"/>
          </w:tcPr>
          <w:p w:rsidR="0064078C" w:rsidRPr="007C6939" w:rsidRDefault="0064078C" w:rsidP="00590201">
            <w:pPr>
              <w:spacing w:before="40" w:after="40" w:line="240" w:lineRule="auto"/>
              <w:contextualSpacing/>
              <w:jc w:val="center"/>
              <w:rPr>
                <w:rFonts w:ascii="Myriad Pro" w:hAnsi="Myriad Pro" w:cs="Arial"/>
                <w:b/>
                <w:sz w:val="20"/>
              </w:rPr>
            </w:pPr>
            <w:r w:rsidRPr="007C6939">
              <w:rPr>
                <w:rFonts w:ascii="Myriad Pro" w:hAnsi="Myriad Pro" w:cs="Arial"/>
                <w:b/>
                <w:sz w:val="20"/>
                <w:shd w:val="clear" w:color="auto" w:fill="A6A6A6" w:themeFill="background1" w:themeFillShade="A6"/>
              </w:rPr>
              <w:t>Kryteria</w:t>
            </w:r>
            <w:r w:rsidRPr="007C6939">
              <w:rPr>
                <w:rFonts w:ascii="Myriad Pro" w:hAnsi="Myriad Pro" w:cs="Arial"/>
                <w:b/>
                <w:sz w:val="20"/>
              </w:rPr>
              <w:t xml:space="preserve"> jakości</w:t>
            </w:r>
          </w:p>
        </w:tc>
      </w:tr>
      <w:tr w:rsidR="0064078C" w:rsidRPr="007C6939" w:rsidTr="00590201">
        <w:trPr>
          <w:trHeight w:val="387"/>
        </w:trPr>
        <w:tc>
          <w:tcPr>
            <w:tcW w:w="536" w:type="dxa"/>
            <w:vAlign w:val="center"/>
          </w:tcPr>
          <w:p w:rsidR="0064078C" w:rsidRPr="007C6939" w:rsidRDefault="0064078C" w:rsidP="00590201">
            <w:pPr>
              <w:spacing w:before="40" w:after="40" w:line="240" w:lineRule="auto"/>
              <w:ind w:left="-142" w:right="-106"/>
              <w:contextualSpacing/>
              <w:jc w:val="center"/>
              <w:rPr>
                <w:rFonts w:ascii="Myriad Pro" w:hAnsi="Myriad Pro" w:cs="Arial"/>
                <w:sz w:val="20"/>
              </w:rPr>
            </w:pPr>
            <w:r w:rsidRPr="007C6939">
              <w:rPr>
                <w:rFonts w:ascii="Myriad Pro" w:hAnsi="Myriad Pro" w:cs="Arial"/>
                <w:sz w:val="20"/>
              </w:rPr>
              <w:t>L.p.</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Nazwa kryterium</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Definicja kryterium</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c>
          <w:tcPr>
            <w:tcW w:w="536" w:type="dxa"/>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1</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2</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3</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4</w:t>
            </w:r>
          </w:p>
        </w:tc>
      </w:tr>
      <w:tr w:rsidR="0064078C" w:rsidRPr="007C6939" w:rsidTr="00590201">
        <w:trPr>
          <w:trHeight w:val="41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hAnsi="Myriad Pro" w:cs="Arial"/>
                <w:sz w:val="20"/>
              </w:rPr>
              <w:t>Odpowiedniość/Adekwatność/Trafność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7C6939">
              <w:rPr>
                <w:rFonts w:ascii="Myriad Pro" w:eastAsia="MyriadPro-Regular" w:hAnsi="Myriad Pro" w:cs="Arial"/>
                <w:sz w:val="20"/>
              </w:rPr>
              <w:br/>
              <w:t>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projekt zaspokaja potrzeby i niweluje bariery grupy </w:t>
            </w:r>
            <w:r w:rsidRPr="007C6939">
              <w:rPr>
                <w:rFonts w:ascii="Myriad Pro" w:eastAsia="MyriadPro-Regular" w:hAnsi="Myriad Pro" w:cs="Arial"/>
                <w:sz w:val="20"/>
              </w:rPr>
              <w:lastRenderedPageBreak/>
              <w:t>docelowej, a także przyczynia się do osiągnięcia celów RPO WZ 2014-2020.</w:t>
            </w:r>
          </w:p>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Skala punktów: 0-40.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zostaną przyznane minimum 24 punkty.</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105"/>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Skuteczność/Efektywność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Stopnień, w jakim projekt przyczyni się do rozwiązania/złagodzenia sytuacji problemowej wskazanej we wniosku 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Stopień/poziom osiągnięcia zakładanych wskaźników </w:t>
            </w:r>
            <w:r w:rsidRPr="007C6939">
              <w:rPr>
                <w:rFonts w:ascii="Myriad Pro" w:eastAsia="MyriadPro-Regular" w:hAnsi="Myriad Pro" w:cs="Arial"/>
                <w:sz w:val="20"/>
              </w:rPr>
              <w:br/>
              <w:t>w odniesieniu do zaplanowanych kosztów.</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relacji nakład/rezultat.</w:t>
            </w:r>
          </w:p>
          <w:p w:rsidR="0064078C" w:rsidRPr="007C6939" w:rsidRDefault="0064078C" w:rsidP="00590201">
            <w:pPr>
              <w:spacing w:before="40" w:after="0"/>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0-30.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18 punktów.</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hAnsi="Myriad Pro" w:cs="Arial"/>
                <w:sz w:val="20"/>
              </w:rPr>
              <w:t>Trwałość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w jakim stopniu zaproponowane w projekcie instrumenty wsparcia oraz zaplanowane rezultaty przyczynią się do trwałej zmiany sytuacji grup docelowych.</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hAnsi="Myriad Pro" w:cs="Arial"/>
                <w:sz w:val="20"/>
              </w:rPr>
              <w:t xml:space="preserve">Ocena spełniania kryterium dokonywana jest </w:t>
            </w:r>
            <w:r w:rsidRPr="007C6939">
              <w:rPr>
                <w:rFonts w:ascii="Myriad Pro"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Skala punktów 0-10 </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eastAsia="MyriadPro-Regular" w:hAnsi="Myriad Pro" w:cs="Arial"/>
                <w:sz w:val="20"/>
              </w:rPr>
              <w:t>Doświadczenie wnioskodawcy i partnera (jeśli dotyczy)</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Doświadczenie w realizacji podobnych przedsięwzięć realizowanych:</w:t>
            </w:r>
          </w:p>
          <w:p w:rsidR="0064078C" w:rsidRPr="007C6939" w:rsidRDefault="0064078C" w:rsidP="00912095">
            <w:pPr>
              <w:pStyle w:val="Akapitzlist"/>
              <w:numPr>
                <w:ilvl w:val="0"/>
                <w:numId w:val="42"/>
              </w:numPr>
              <w:autoSpaceDE w:val="0"/>
              <w:autoSpaceDN w:val="0"/>
              <w:adjustRightInd w:val="0"/>
              <w:spacing w:after="0" w:line="240" w:lineRule="auto"/>
              <w:ind w:left="175" w:hanging="141"/>
              <w:jc w:val="both"/>
              <w:rPr>
                <w:rFonts w:cs="Arial"/>
              </w:rPr>
            </w:pPr>
            <w:r w:rsidRPr="007C6939">
              <w:rPr>
                <w:rFonts w:cs="Arial"/>
              </w:rPr>
              <w:t xml:space="preserve">w obszarze wsparcia projektu: maksymalnie </w:t>
            </w:r>
            <w:r w:rsidRPr="007C6939">
              <w:rPr>
                <w:rFonts w:cs="Arial"/>
                <w:b/>
              </w:rPr>
              <w:t>4 pkt</w:t>
            </w:r>
            <w:r w:rsidRPr="007C6939">
              <w:rPr>
                <w:rFonts w:cs="Arial"/>
              </w:rPr>
              <w:t xml:space="preserve">; </w:t>
            </w:r>
          </w:p>
          <w:p w:rsidR="0064078C" w:rsidRPr="007C6939" w:rsidRDefault="0064078C" w:rsidP="00912095">
            <w:pPr>
              <w:pStyle w:val="Default"/>
              <w:numPr>
                <w:ilvl w:val="0"/>
                <w:numId w:val="41"/>
              </w:numPr>
              <w:ind w:left="175" w:hanging="141"/>
              <w:jc w:val="both"/>
              <w:rPr>
                <w:rFonts w:ascii="Myriad Pro" w:hAnsi="Myriad Pro"/>
                <w:sz w:val="20"/>
                <w:szCs w:val="20"/>
              </w:rPr>
            </w:pPr>
            <w:r w:rsidRPr="007C6939">
              <w:rPr>
                <w:rFonts w:ascii="Myriad Pro" w:hAnsi="Myriad Pro"/>
                <w:sz w:val="20"/>
                <w:szCs w:val="20"/>
              </w:rPr>
              <w:t>na rzecz grupy docelowej, do której skierowany będzie projekt: maksymalnie</w:t>
            </w:r>
            <w:r w:rsidRPr="007C6939">
              <w:rPr>
                <w:rFonts w:ascii="Myriad Pro" w:hAnsi="Myriad Pro"/>
                <w:b/>
                <w:sz w:val="20"/>
                <w:szCs w:val="20"/>
              </w:rPr>
              <w:t xml:space="preserve"> 4 pkt</w:t>
            </w:r>
            <w:r w:rsidRPr="007C6939">
              <w:rPr>
                <w:rFonts w:ascii="Myriad Pro" w:hAnsi="Myriad Pro"/>
                <w:sz w:val="20"/>
                <w:szCs w:val="20"/>
              </w:rPr>
              <w:t>;</w:t>
            </w:r>
          </w:p>
          <w:p w:rsidR="0064078C" w:rsidRPr="007C6939" w:rsidRDefault="0064078C" w:rsidP="00912095">
            <w:pPr>
              <w:pStyle w:val="Default"/>
              <w:numPr>
                <w:ilvl w:val="0"/>
                <w:numId w:val="41"/>
              </w:numPr>
              <w:ind w:left="175" w:hanging="141"/>
              <w:jc w:val="both"/>
              <w:rPr>
                <w:rFonts w:ascii="Myriad Pro" w:eastAsia="MyriadPro-Regular" w:hAnsi="Myriad Pro"/>
                <w:sz w:val="20"/>
                <w:szCs w:val="20"/>
              </w:rPr>
            </w:pPr>
            <w:r w:rsidRPr="007C6939">
              <w:rPr>
                <w:rFonts w:ascii="Myriad Pro" w:hAnsi="Myriad Pro"/>
                <w:sz w:val="20"/>
                <w:szCs w:val="20"/>
              </w:rPr>
              <w:t>na określonym terytorium, którego będzie dotyczyć realizacja projektu: maksymalnie</w:t>
            </w:r>
            <w:r w:rsidRPr="007C6939">
              <w:rPr>
                <w:rFonts w:ascii="Myriad Pro" w:hAnsi="Myriad Pro"/>
                <w:b/>
                <w:sz w:val="20"/>
                <w:szCs w:val="20"/>
              </w:rPr>
              <w:t xml:space="preserve"> 2 pkt. </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rPr>
                <w:rFonts w:ascii="Myriad Pro" w:eastAsia="MyriadPro-Regular" w:hAnsi="Myriad Pro" w:cs="Arial"/>
                <w:sz w:val="20"/>
              </w:rPr>
            </w:pPr>
            <w:r w:rsidRPr="007C6939">
              <w:rPr>
                <w:rFonts w:ascii="Myriad Pro" w:eastAsia="MyriadPro-Regular" w:hAnsi="Myriad Pro" w:cs="Arial"/>
                <w:sz w:val="20"/>
              </w:rPr>
              <w:t>Zaplecze realizacji projektu</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samodzielnej realizacji projektu:</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maksymalnie </w:t>
            </w:r>
            <w:r w:rsidRPr="007C6939">
              <w:rPr>
                <w:rFonts w:ascii="Myriad Pro" w:eastAsia="MyriadPro-Regular" w:hAnsi="Myriad Pro" w:cs="Arial"/>
                <w:b/>
                <w:sz w:val="20"/>
              </w:rPr>
              <w:t>10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2 pkt.</w:t>
            </w:r>
          </w:p>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realizacji projektu w partnerstwie:</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i partnera/ów: </w:t>
            </w:r>
            <w:r w:rsidRPr="007C6939">
              <w:rPr>
                <w:rFonts w:ascii="Myriad Pro" w:eastAsia="MyriadPro-Regular" w:hAnsi="Myriad Pro" w:cs="Arial"/>
                <w:sz w:val="20"/>
              </w:rPr>
              <w:lastRenderedPageBreak/>
              <w:t xml:space="preserve">maksymalnie </w:t>
            </w:r>
            <w:r w:rsidRPr="007C6939">
              <w:rPr>
                <w:rFonts w:ascii="Myriad Pro" w:eastAsia="MyriadPro-Regular" w:hAnsi="Myriad Pro" w:cs="Arial"/>
                <w:b/>
                <w:sz w:val="20"/>
              </w:rPr>
              <w:t>5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1 pkt.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zasadności partnerstwa zawiązanego w celu wspólnej realizacji projektu, w tym sposób podziału realizacji zadań: maksymalnie </w:t>
            </w:r>
            <w:r w:rsidRPr="007C6939">
              <w:rPr>
                <w:rFonts w:ascii="Myriad Pro" w:eastAsia="MyriadPro-Regular" w:hAnsi="Myriad Pro" w:cs="Arial"/>
                <w:b/>
                <w:sz w:val="20"/>
              </w:rPr>
              <w:t>5  pkt</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bl>
    <w:p w:rsidR="0064078C" w:rsidRPr="007C6939" w:rsidRDefault="0064078C" w:rsidP="0064078C">
      <w:pPr>
        <w:rPr>
          <w:rFonts w:ascii="Myriad Pro" w:hAnsi="Myriad Pro"/>
          <w:sz w:val="20"/>
        </w:rPr>
      </w:pPr>
    </w:p>
    <w:tbl>
      <w:tblPr>
        <w:tblStyle w:val="Tabela-Siatka"/>
        <w:tblW w:w="14170" w:type="dxa"/>
        <w:jc w:val="center"/>
        <w:tblLayout w:type="fixed"/>
        <w:tblLook w:val="04A0" w:firstRow="1" w:lastRow="0" w:firstColumn="1" w:lastColumn="0" w:noHBand="0" w:noVBand="1"/>
      </w:tblPr>
      <w:tblGrid>
        <w:gridCol w:w="399"/>
        <w:gridCol w:w="2824"/>
        <w:gridCol w:w="4803"/>
        <w:gridCol w:w="6144"/>
      </w:tblGrid>
      <w:tr w:rsidR="0064078C" w:rsidRPr="007C6939" w:rsidTr="00590201">
        <w:trPr>
          <w:jc w:val="center"/>
        </w:trPr>
        <w:tc>
          <w:tcPr>
            <w:tcW w:w="14170" w:type="dxa"/>
            <w:gridSpan w:val="4"/>
            <w:shd w:val="clear" w:color="auto" w:fill="D9D9D9" w:themeFill="background1" w:themeFillShade="D9"/>
            <w:vAlign w:val="center"/>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administracyjności</w:t>
            </w:r>
          </w:p>
        </w:tc>
      </w:tr>
      <w:tr w:rsidR="0064078C" w:rsidRPr="007C6939" w:rsidTr="00590201">
        <w:trPr>
          <w:jc w:val="center"/>
        </w:trPr>
        <w:tc>
          <w:tcPr>
            <w:tcW w:w="399" w:type="dxa"/>
          </w:tcPr>
          <w:p w:rsidR="0064078C" w:rsidRPr="007C6939" w:rsidRDefault="0064078C" w:rsidP="00590201">
            <w:pPr>
              <w:spacing w:before="40" w:after="40"/>
              <w:ind w:right="-84"/>
              <w:rPr>
                <w:rFonts w:ascii="Myriad Pro" w:hAnsi="Myriad Pro" w:cs="Arial"/>
                <w:sz w:val="20"/>
              </w:rPr>
            </w:pPr>
            <w:r w:rsidRPr="007C6939">
              <w:rPr>
                <w:rFonts w:ascii="Myriad Pro" w:hAnsi="Myriad Pro" w:cs="Arial"/>
                <w:sz w:val="20"/>
              </w:rPr>
              <w:t>L.p.</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399" w:type="dxa"/>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Intensywność wsparcia</w:t>
            </w:r>
          </w:p>
        </w:tc>
        <w:tc>
          <w:tcPr>
            <w:tcW w:w="480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Wnioskowana kwota i poziom wsparcia są zgodne z zapisami </w:t>
            </w:r>
            <w:r w:rsidRPr="007C6939">
              <w:rPr>
                <w:rFonts w:ascii="Myriad Pro" w:hAnsi="Myriad Pro" w:cs="Arial"/>
                <w:i/>
                <w:sz w:val="20"/>
              </w:rPr>
              <w:t>Regulaminu konkursu</w:t>
            </w:r>
            <w:r w:rsidRPr="007C6939">
              <w:rPr>
                <w:rFonts w:ascii="Myriad Pro" w:hAnsi="Myriad Pro" w:cs="Arial"/>
                <w:sz w:val="20"/>
              </w:rPr>
              <w:t>.</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kwalifikowalnością wydatków.</w:t>
            </w:r>
          </w:p>
        </w:tc>
        <w:tc>
          <w:tcPr>
            <w:tcW w:w="4803" w:type="dxa"/>
          </w:tcPr>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eastAsia="MyriadPro-Regular" w:hAnsi="Myriad Pro" w:cs="Arial"/>
                <w:sz w:val="20"/>
              </w:rPr>
              <w:t xml:space="preserve">Wydatki w projekcie są zgodne z </w:t>
            </w:r>
            <w:r w:rsidRPr="007C6939">
              <w:rPr>
                <w:rFonts w:ascii="Myriad Pro" w:eastAsia="MyriadPro-Regular" w:hAnsi="Myriad Pro" w:cs="Arial"/>
                <w:i/>
                <w:sz w:val="20"/>
              </w:rPr>
              <w:t xml:space="preserve">Wytycznymi </w:t>
            </w:r>
            <w:r w:rsidRPr="007C6939">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C6939">
              <w:rPr>
                <w:rFonts w:ascii="Myriad Pro" w:eastAsia="MyriadPro-Regular" w:hAnsi="Myriad Pro" w:cs="Arial"/>
                <w:sz w:val="20"/>
              </w:rPr>
              <w:t xml:space="preserve"> oraz </w:t>
            </w:r>
            <w:r w:rsidRPr="007C6939">
              <w:rPr>
                <w:rFonts w:ascii="Myriad Pro" w:eastAsia="MyriadPro-Regular" w:hAnsi="Myriad Pro" w:cs="Arial"/>
                <w:sz w:val="20"/>
              </w:rPr>
              <w:br/>
              <w:t>z</w:t>
            </w:r>
            <w:r w:rsidRPr="007C6939">
              <w:rPr>
                <w:rFonts w:ascii="Myriad Pro" w:eastAsia="MyriadPro-Regular" w:hAnsi="Myriad Pro" w:cs="Arial"/>
                <w:i/>
                <w:sz w:val="20"/>
              </w:rPr>
              <w:t xml:space="preserve"> Wytycznymi w zakresie realizacji przedsięwzięć </w:t>
            </w:r>
            <w:r w:rsidRPr="007C6939">
              <w:rPr>
                <w:rFonts w:ascii="Myriad Pro" w:eastAsia="MyriadPro-Regular" w:hAnsi="Myriad Pro" w:cs="Arial"/>
                <w:i/>
                <w:sz w:val="20"/>
              </w:rPr>
              <w:br/>
              <w:t xml:space="preserve">z udziałem środków Europejskiego Funduszu Społecznego </w:t>
            </w:r>
            <w:r w:rsidRPr="007C6939">
              <w:rPr>
                <w:rFonts w:ascii="Myriad Pro" w:eastAsia="Times New Roman" w:hAnsi="Myriad Pro" w:cs="Arial"/>
                <w:i/>
                <w:sz w:val="20"/>
              </w:rPr>
              <w:t>w obszarze rynku pracy na lata 2014-2020</w:t>
            </w:r>
            <w:r w:rsidRPr="007C6939">
              <w:rPr>
                <w:rFonts w:ascii="Myriad Pro" w:eastAsia="MyriadPro-Regular" w:hAnsi="Myriad Pro" w:cs="Arial"/>
                <w:i/>
                <w:sz w:val="20"/>
              </w:rPr>
              <w: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Planowane wydatki są uzasadnione, niezbędne, racjonalne i adekwatne do zakresu merytorycznego</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projektu w tym opisu grupy docelowej </w:t>
            </w:r>
            <w:r w:rsidRPr="007C6939">
              <w:rPr>
                <w:rFonts w:ascii="Myriad Pro" w:eastAsia="MyriadPro-Regular" w:hAnsi="Myriad Pro" w:cs="Arial"/>
                <w:sz w:val="20"/>
              </w:rPr>
              <w:br/>
              <w:t>i planowanego wsparcia.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Wydatki założone w projekcie są zgodne </w:t>
            </w:r>
            <w:r w:rsidRPr="007C6939">
              <w:rPr>
                <w:rFonts w:ascii="Myriad Pro" w:eastAsia="MyriadPro-Regular" w:hAnsi="Myriad Pro" w:cs="Arial"/>
                <w:sz w:val="20"/>
              </w:rPr>
              <w:br/>
              <w:t>z</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katalogiem wydatków,</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limitami (w tym stawką </w:t>
            </w:r>
            <w:r w:rsidRPr="007C6939">
              <w:rPr>
                <w:rFonts w:ascii="Myriad Pro" w:eastAsia="MyriadPro-Regular" w:hAnsi="Myriad Pro" w:cs="Arial"/>
                <w:sz w:val="20"/>
              </w:rPr>
              <w:lastRenderedPageBreak/>
              <w:t>ryczałtową dla kosztów pośrednich) oraz zasadami kwalifikowalności określonymi w Regulaminie konkursu (jeśli dotyczy).</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Poziom wydatków w ramach cross financingu oraz środków trwałych jest zgodny z poziomem tych wydatków wskazanym w Regulaminie konkursu.</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i/>
                <w:sz w:val="20"/>
              </w:rPr>
              <w:t xml:space="preserve">Wytycznych  </w:t>
            </w:r>
            <w:r w:rsidRPr="007C6939">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7C6939">
              <w:rPr>
                <w:rFonts w:ascii="Myriad Pro" w:eastAsia="MyriadPro-Regular" w:hAnsi="Myriad Pro" w:cs="Arial"/>
                <w:sz w:val="20"/>
              </w:rPr>
              <w:t xml:space="preserve"> </w:t>
            </w:r>
            <w:r w:rsidRPr="007C6939">
              <w:rPr>
                <w:rFonts w:ascii="Myriad Pro" w:hAnsi="Myriad Pro" w:cs="Arial"/>
                <w:sz w:val="20"/>
              </w:rPr>
              <w:t xml:space="preserve"> właściwych </w:t>
            </w:r>
            <w:r w:rsidRPr="007C6939">
              <w:rPr>
                <w:rFonts w:ascii="Myriad Pro" w:eastAsia="MyriadPro-Regular" w:hAnsi="Myriad Pro" w:cs="Arial"/>
                <w:i/>
                <w:sz w:val="20"/>
              </w:rPr>
              <w:t xml:space="preserve">Wytycznych obszarowych, </w:t>
            </w:r>
            <w:r w:rsidRPr="007C6939">
              <w:rPr>
                <w:rFonts w:ascii="Myriad Pro" w:hAnsi="Myriad Pro" w:cs="Arial"/>
                <w:sz w:val="20"/>
              </w:rPr>
              <w:t xml:space="preserve">mających wpływ na założenia dotyczące kwalifikowalności wydatków.   </w:t>
            </w:r>
          </w:p>
          <w:p w:rsidR="0064078C" w:rsidRPr="007C6939" w:rsidRDefault="0064078C" w:rsidP="00590201">
            <w:pPr>
              <w:spacing w:before="40" w:after="40"/>
              <w:jc w:val="both"/>
              <w:rPr>
                <w:rFonts w:ascii="Myriad Pro" w:hAnsi="Myriad Pro" w:cs="Arial"/>
                <w:sz w:val="20"/>
              </w:rPr>
            </w:pP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eastAsia="MyriadPro-Regular" w:hAnsi="Myriad Pro" w:cs="Arial"/>
                <w:sz w:val="20"/>
              </w:rPr>
              <w:t>Zgodność z warunkami realizacji wsparcia.</w:t>
            </w:r>
          </w:p>
        </w:tc>
        <w:tc>
          <w:tcPr>
            <w:tcW w:w="4803" w:type="dxa"/>
          </w:tcPr>
          <w:p w:rsidR="0064078C" w:rsidRPr="007C6939" w:rsidRDefault="0064078C" w:rsidP="00590201">
            <w:pPr>
              <w:spacing w:before="40" w:after="40"/>
              <w:jc w:val="both"/>
              <w:rPr>
                <w:rFonts w:ascii="Myriad Pro" w:hAnsi="Myriad Pro" w:cs="Arial"/>
                <w:sz w:val="20"/>
              </w:rPr>
            </w:pPr>
            <w:r w:rsidRPr="007C6939">
              <w:rPr>
                <w:rFonts w:ascii="Myriad Pro" w:eastAsia="MyriadPro-Regular" w:hAnsi="Myriad Pro" w:cs="Arial"/>
                <w:sz w:val="20"/>
              </w:rPr>
              <w:t xml:space="preserve">Wniosek został sporządzony zgodnie </w:t>
            </w:r>
            <w:r w:rsidRPr="007C693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7C6939">
              <w:rPr>
                <w:rFonts w:ascii="Myriad Pro" w:eastAsia="MyriadPro-Regular" w:hAnsi="Myriad Pro" w:cs="Arial"/>
                <w:i/>
                <w:sz w:val="20"/>
              </w:rPr>
              <w:t xml:space="preserve">Regulaminu konkursu </w:t>
            </w:r>
            <w:r w:rsidRPr="007C6939">
              <w:rPr>
                <w:rFonts w:ascii="Myriad Pro" w:eastAsia="MyriadPro-Regular" w:hAnsi="Myriad Pro" w:cs="Arial"/>
                <w:sz w:val="20"/>
              </w:rPr>
              <w:t>(np. zasady realizacji danej formy wsparcia).</w:t>
            </w:r>
          </w:p>
        </w:tc>
        <w:tc>
          <w:tcPr>
            <w:tcW w:w="6144" w:type="dxa"/>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Spełnienie kryterium jest konieczne do przyznania dofinansowania.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C6939">
              <w:rPr>
                <w:rFonts w:ascii="Myriad Pro" w:hAnsi="Myriad Pro" w:cs="Arial"/>
                <w:i/>
                <w:sz w:val="20"/>
              </w:rPr>
              <w:t>RPO WZ 2014-2020</w:t>
            </w:r>
            <w:r w:rsidRPr="007C6939">
              <w:rPr>
                <w:rFonts w:ascii="Myriad Pro" w:hAnsi="Myriad Pro" w:cs="Arial"/>
                <w:sz w:val="20"/>
              </w:rPr>
              <w:t xml:space="preserve">, przepisów prawa,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sz w:val="20"/>
              </w:rPr>
              <w:t>właściwych</w:t>
            </w:r>
            <w:r w:rsidRPr="007C6939">
              <w:rPr>
                <w:rFonts w:ascii="Myriad Pro" w:eastAsia="MyriadPro-Regular" w:hAnsi="Myriad Pro" w:cs="Arial"/>
                <w:i/>
                <w:sz w:val="20"/>
              </w:rPr>
              <w:t xml:space="preserve"> Wytycznych obszarowych, </w:t>
            </w:r>
            <w:r w:rsidRPr="007C6939">
              <w:rPr>
                <w:rFonts w:ascii="Myriad Pro" w:hAnsi="Myriad Pro" w:cs="Arial"/>
                <w:sz w:val="20"/>
              </w:rPr>
              <w:t xml:space="preserve">mających wpływ na założenia dotyczące uwarunkowań realizacji wsparcia.    </w:t>
            </w:r>
          </w:p>
          <w:p w:rsidR="0064078C" w:rsidRPr="007C6939" w:rsidRDefault="0064078C" w:rsidP="00590201">
            <w:pPr>
              <w:spacing w:before="40"/>
              <w:jc w:val="both"/>
              <w:rPr>
                <w:rFonts w:ascii="Myriad Pro" w:hAnsi="Myriad Pro" w:cs="Arial"/>
                <w:sz w:val="20"/>
              </w:rPr>
            </w:pPr>
            <w:r w:rsidRPr="007C6939">
              <w:rPr>
                <w:rFonts w:ascii="Myriad Pro" w:eastAsia="MyriadPro-Regular"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Spójność i kompletność zapisów </w:t>
            </w:r>
          </w:p>
        </w:tc>
        <w:tc>
          <w:tcPr>
            <w:tcW w:w="4803" w:type="dxa"/>
          </w:tcPr>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Wniosek jest spójny i kompletny w odniesieniu do dokonanej oceny. </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E57CB9" w:rsidRDefault="00E57CB9" w:rsidP="003D7DC9">
      <w:pPr>
        <w:rPr>
          <w:rFonts w:ascii="Myriad Pro" w:hAnsi="Myriad Pro"/>
          <w:b/>
          <w:sz w:val="20"/>
        </w:rPr>
      </w:pPr>
    </w:p>
    <w:p w:rsidR="00A57FEC" w:rsidRPr="00A57FEC" w:rsidRDefault="00D16733" w:rsidP="00A57FEC">
      <w:pPr>
        <w:jc w:val="center"/>
        <w:rPr>
          <w:rFonts w:ascii="Myriad Pro" w:hAnsi="Myriad Pro"/>
          <w:b/>
          <w:sz w:val="20"/>
        </w:rPr>
      </w:pPr>
      <w:r w:rsidRPr="00A57FEC">
        <w:rPr>
          <w:rFonts w:ascii="Myriad Pro" w:hAnsi="Myriad Pro"/>
          <w:b/>
          <w:sz w:val="20"/>
        </w:rPr>
        <w:t>Kry</w:t>
      </w:r>
      <w:r w:rsidR="00EA606D" w:rsidRPr="00A57FEC">
        <w:rPr>
          <w:rFonts w:ascii="Myriad Pro" w:hAnsi="Myriad Pro"/>
          <w:b/>
          <w:sz w:val="20"/>
        </w:rPr>
        <w:t>teria szczegółowe</w:t>
      </w:r>
      <w:r w:rsidRPr="00A57FEC">
        <w:rPr>
          <w:rFonts w:ascii="Myriad Pro" w:hAnsi="Myriad Pro"/>
          <w:b/>
          <w:sz w:val="20"/>
        </w:rPr>
        <w:t xml:space="preserve"> przyjęte Uchwałą Nr</w:t>
      </w:r>
      <w:r w:rsidR="007058D8" w:rsidRPr="00A57FEC">
        <w:rPr>
          <w:rFonts w:ascii="Myriad Pro" w:hAnsi="Myriad Pro"/>
          <w:b/>
          <w:sz w:val="20"/>
        </w:rPr>
        <w:t xml:space="preserve"> </w:t>
      </w:r>
      <w:r w:rsidR="009E1AA1" w:rsidRPr="00A57FEC">
        <w:rPr>
          <w:rFonts w:ascii="Myriad Pro" w:hAnsi="Myriad Pro"/>
          <w:b/>
          <w:sz w:val="20"/>
        </w:rPr>
        <w:t>15</w:t>
      </w:r>
      <w:r w:rsidR="00542C26" w:rsidRPr="00A57FEC">
        <w:rPr>
          <w:rFonts w:ascii="Myriad Pro" w:hAnsi="Myriad Pro"/>
          <w:b/>
          <w:sz w:val="20"/>
        </w:rPr>
        <w:t>/19</w:t>
      </w:r>
      <w:r w:rsidRPr="00A57FEC">
        <w:rPr>
          <w:rFonts w:ascii="Myriad Pro" w:hAnsi="Myriad Pro"/>
          <w:b/>
          <w:sz w:val="20"/>
        </w:rPr>
        <w:t xml:space="preserve"> Komitetu Monitorującego RPO WZ 2014-2020 z</w:t>
      </w:r>
      <w:r w:rsidR="00542C26" w:rsidRPr="00A57FEC">
        <w:rPr>
          <w:rFonts w:ascii="Myriad Pro" w:hAnsi="Myriad Pro"/>
          <w:b/>
          <w:sz w:val="20"/>
        </w:rPr>
        <w:t xml:space="preserve"> dnia </w:t>
      </w:r>
      <w:r w:rsidR="009E1AA1" w:rsidRPr="00A57FEC">
        <w:rPr>
          <w:rFonts w:ascii="Myriad Pro" w:hAnsi="Myriad Pro"/>
          <w:b/>
          <w:sz w:val="20"/>
        </w:rPr>
        <w:t xml:space="preserve">14 lutego 2019 r. </w:t>
      </w:r>
      <w:r w:rsidR="008047D7" w:rsidRPr="00A57FEC">
        <w:rPr>
          <w:rFonts w:ascii="Myriad Pro" w:hAnsi="Myriad Pro"/>
          <w:b/>
          <w:sz w:val="20"/>
        </w:rPr>
        <w:t xml:space="preserve"> </w:t>
      </w:r>
      <w:r w:rsidR="00EA606D" w:rsidRPr="00A57FEC">
        <w:rPr>
          <w:rFonts w:ascii="Myriad Pro" w:hAnsi="Myriad Pro"/>
          <w:b/>
          <w:sz w:val="20"/>
        </w:rPr>
        <w:t xml:space="preserve">(tryb </w:t>
      </w:r>
      <w:r w:rsidRPr="00A57FEC">
        <w:rPr>
          <w:rFonts w:ascii="Myriad Pro" w:hAnsi="Myriad Pro"/>
          <w:b/>
          <w:sz w:val="20"/>
        </w:rPr>
        <w:t>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Oś priorytetowa</w:t>
            </w:r>
          </w:p>
        </w:tc>
        <w:tc>
          <w:tcPr>
            <w:tcW w:w="12275"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VI Rynek Pracy</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Priorytet Inwestycyjny</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Działanie</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 xml:space="preserve">6.5 </w:t>
            </w:r>
            <w:r w:rsidRPr="00E45AEC">
              <w:rPr>
                <w:rFonts w:ascii="Myriad Pro" w:hAnsi="Myriad Pro"/>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Typ projektu</w:t>
            </w:r>
          </w:p>
        </w:tc>
        <w:tc>
          <w:tcPr>
            <w:tcW w:w="12275" w:type="dxa"/>
            <w:shd w:val="clear" w:color="auto" w:fill="B6DDE8"/>
          </w:tcPr>
          <w:p w:rsidR="00A57FEC" w:rsidRPr="00810514" w:rsidRDefault="00A57FEC" w:rsidP="00045B9C">
            <w:pPr>
              <w:spacing w:before="60" w:after="60"/>
              <w:jc w:val="both"/>
              <w:rPr>
                <w:rFonts w:ascii="Myriad Pro" w:hAnsi="Myriad Pro" w:cs="Arial"/>
                <w:sz w:val="20"/>
              </w:rPr>
            </w:pPr>
            <w:r w:rsidRPr="00810514">
              <w:rPr>
                <w:rFonts w:ascii="Myriad Pro" w:hAnsi="Myriad Pro" w:cs="Arial"/>
                <w:sz w:val="20"/>
              </w:rPr>
              <w:t>2. Wsparcie indywidualnej i kompleksowej aktywizacji z</w:t>
            </w:r>
            <w:r>
              <w:rPr>
                <w:rFonts w:ascii="Myriad Pro" w:hAnsi="Myriad Pro" w:cs="Arial"/>
                <w:sz w:val="20"/>
              </w:rPr>
              <w:t xml:space="preserve">awodowej osób biernych zawodowo lub </w:t>
            </w:r>
            <w:r w:rsidRPr="00810514">
              <w:rPr>
                <w:rFonts w:ascii="Myriad Pro" w:hAnsi="Myriad Pro" w:cs="Arial"/>
                <w:sz w:val="20"/>
              </w:rPr>
              <w:t>bezrobotnych niezarejestrowanych w PUP znajdujących się w szczególnie trudnej sytuacji na rynku pracy:</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identyfikacja potrzeb osób biernych/bezrobotnych niezarejestrowanych w PUP oraz diagnozowanie możliwości w zakresie doskonalenia zawodowego,</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lastRenderedPageBreak/>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w uzupełnieniu lub zdobyciu nowych umiejętności i kompetencji:</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podwyższanie lub dostosowywanie kompetencji i/lub kwalifikacji, niezbędnych na rynku pracy w kontekście zidentyfikowanych potrzeb osoby, której udzielane jest wsparcie, m.in. poprzez wysokiej jakości szkolenia,</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zdobycia doświadczenia zawodowego wymaganego przez pracodawców:</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wolontariat,</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działania skierowane do osób niepełnosprawnych:</w:t>
            </w:r>
          </w:p>
          <w:p w:rsidR="00A57FEC" w:rsidRPr="00CC17FE" w:rsidRDefault="00A57FEC" w:rsidP="001B0A9F">
            <w:pPr>
              <w:pStyle w:val="Akapitzlist"/>
              <w:numPr>
                <w:ilvl w:val="0"/>
                <w:numId w:val="291"/>
              </w:numPr>
              <w:autoSpaceDE w:val="0"/>
              <w:autoSpaceDN w:val="0"/>
              <w:spacing w:after="0" w:line="240" w:lineRule="auto"/>
              <w:contextualSpacing w:val="0"/>
              <w:jc w:val="both"/>
              <w:rPr>
                <w:rFonts w:cs="Arial"/>
              </w:rPr>
            </w:pPr>
            <w:r w:rsidRPr="00810514">
              <w:rPr>
                <w:rFonts w:cs="Arial"/>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A57FEC" w:rsidRPr="00810514" w:rsidRDefault="00A57FEC" w:rsidP="00045B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Myriad Pro" w:eastAsia="ヒラギノ角ゴ Pro W3" w:hAnsi="Myriad Pro" w:cs="Arial"/>
                <w:color w:val="000000"/>
                <w:sz w:val="20"/>
              </w:rPr>
            </w:pPr>
            <w:r w:rsidRPr="00810514">
              <w:rPr>
                <w:rFonts w:ascii="Myriad Pro" w:hAnsi="Myriad Pro" w:cs="Arial"/>
                <w:sz w:val="20"/>
              </w:rPr>
              <w:t xml:space="preserve">3. </w:t>
            </w:r>
            <w:r w:rsidRPr="00810514">
              <w:rPr>
                <w:rFonts w:ascii="Myriad Pro" w:eastAsia="ヒラギノ角ゴ Pro W3" w:hAnsi="Myriad Pro" w:cs="Arial"/>
                <w:color w:val="000000"/>
                <w:sz w:val="20"/>
              </w:rPr>
              <w:t>Kompleksowe wsparcie i indywidualna pomoc realizowana zgodnie z zaplanowaną ścieżką wsparcia, osób o statusie ubogich pracujących, odchodzących z rolnictwa, zatrudnionych na umowach krótkoterminowych i cywilno-prawnych poprzez:</w:t>
            </w:r>
          </w:p>
          <w:p w:rsidR="00A57FEC" w:rsidRPr="00810514" w:rsidRDefault="00A57FEC" w:rsidP="001B0A9F">
            <w:pPr>
              <w:pStyle w:val="Akapitzlist"/>
              <w:numPr>
                <w:ilvl w:val="0"/>
                <w:numId w:val="295"/>
              </w:numPr>
              <w:spacing w:before="60" w:after="60" w:line="240" w:lineRule="auto"/>
              <w:ind w:hanging="14"/>
              <w:jc w:val="both"/>
              <w:rPr>
                <w:rFonts w:cs="Arial"/>
                <w:u w:val="single"/>
              </w:rPr>
            </w:pPr>
            <w:r w:rsidRPr="00810514">
              <w:rPr>
                <w:rFonts w:cs="Arial"/>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eastAsia="ヒラギノ角ゴ Pro W3" w:hAnsi="Myriad Pro" w:cs="Arial"/>
                <w:color w:val="000000"/>
                <w:sz w:val="20"/>
              </w:rPr>
            </w:pPr>
            <w:r w:rsidRPr="00810514">
              <w:rPr>
                <w:rFonts w:ascii="Myriad Pro" w:eastAsia="ヒラギノ角ゴ Pro W3" w:hAnsi="Myriad Pro" w:cs="Arial"/>
                <w:color w:val="000000"/>
                <w:sz w:val="20"/>
              </w:rPr>
              <w:t>identyfikacja potrzeb oraz diagnozowanie możliwości w zakresie doskonalenia zawodowego,</w:t>
            </w:r>
          </w:p>
          <w:p w:rsidR="00A57FEC" w:rsidRPr="00810514" w:rsidRDefault="00A57FE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eastAsia="ヒラギノ角ゴ Pro W3" w:cs="Arial"/>
                <w:color w:val="000000"/>
              </w:rPr>
            </w:pPr>
            <w:r w:rsidRPr="00810514">
              <w:rPr>
                <w:rFonts w:eastAsia="ヒラギノ角ゴ Pro W3" w:cs="Aria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pStyle w:val="Akapitzlist"/>
              <w:numPr>
                <w:ilvl w:val="0"/>
                <w:numId w:val="295"/>
              </w:numPr>
              <w:spacing w:before="60" w:after="60" w:line="240" w:lineRule="auto"/>
              <w:ind w:hanging="14"/>
              <w:jc w:val="both"/>
              <w:rPr>
                <w:rFonts w:cs="Arial"/>
              </w:rPr>
            </w:pPr>
            <w:r w:rsidRPr="00810514">
              <w:rPr>
                <w:rFonts w:eastAsia="ヒラギノ角ゴ Pro W3" w:cs="Arial"/>
                <w:color w:val="000000"/>
              </w:rPr>
              <w:t>wsparcie</w:t>
            </w:r>
            <w:r w:rsidRPr="00810514">
              <w:rPr>
                <w:rFonts w:cs="Arial"/>
              </w:rPr>
              <w:t xml:space="preserve"> w uzupełnieniu lub zdobyciu nowych umiejętności i kompetencji:</w:t>
            </w:r>
          </w:p>
          <w:p w:rsidR="00A57FEC" w:rsidRPr="000108BA" w:rsidRDefault="00A57FEC" w:rsidP="001B0A9F">
            <w:pPr>
              <w:pStyle w:val="Akapitzlist"/>
              <w:numPr>
                <w:ilvl w:val="0"/>
                <w:numId w:val="292"/>
              </w:numPr>
              <w:spacing w:before="60" w:after="60" w:line="240" w:lineRule="auto"/>
              <w:ind w:left="1055" w:hanging="425"/>
              <w:jc w:val="both"/>
              <w:rPr>
                <w:rFonts w:ascii="Arial" w:hAnsi="Arial" w:cs="Arial"/>
                <w:sz w:val="18"/>
                <w:szCs w:val="18"/>
              </w:rPr>
            </w:pPr>
            <w:r w:rsidRPr="00810514">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w:t>
            </w:r>
            <w:r w:rsidRPr="00810514">
              <w:rPr>
                <w:rFonts w:eastAsia="ヒラギノ角ゴ Pro W3" w:cs="Arial"/>
                <w:i/>
                <w:color w:val="000000"/>
              </w:rPr>
              <w:t>z</w:t>
            </w:r>
            <w:r w:rsidRPr="00810514">
              <w:rPr>
                <w:rFonts w:eastAsia="ヒラギノ角ゴ Pro W3" w:cs="Arial"/>
                <w:color w:val="000000"/>
              </w:rPr>
              <w:t>kolenia.</w:t>
            </w:r>
          </w:p>
        </w:tc>
      </w:tr>
    </w:tbl>
    <w:p w:rsidR="00E73A59" w:rsidRDefault="00E73A59" w:rsidP="00A57FE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A57FEC" w:rsidRPr="00CC17FE" w:rsidTr="00045B9C">
        <w:trPr>
          <w:jc w:val="center"/>
        </w:trPr>
        <w:tc>
          <w:tcPr>
            <w:tcW w:w="14175" w:type="dxa"/>
            <w:gridSpan w:val="4"/>
            <w:shd w:val="clear" w:color="auto" w:fill="D9D9D9" w:themeFill="background1" w:themeFillShade="D9"/>
          </w:tcPr>
          <w:p w:rsidR="00A57FEC" w:rsidRPr="00CC17FE" w:rsidRDefault="00A57FEC" w:rsidP="00045B9C">
            <w:pPr>
              <w:spacing w:before="40" w:after="40" w:line="240" w:lineRule="auto"/>
              <w:jc w:val="center"/>
              <w:rPr>
                <w:rFonts w:ascii="Myriad Pro" w:hAnsi="Myriad Pro"/>
                <w:b/>
                <w:sz w:val="20"/>
              </w:rPr>
            </w:pPr>
            <w:r w:rsidRPr="00CC17FE">
              <w:rPr>
                <w:rFonts w:ascii="Myriad Pro" w:hAnsi="Myriad Pro"/>
                <w:b/>
                <w:sz w:val="20"/>
              </w:rPr>
              <w:t>Kryteria dopuszczalności</w:t>
            </w:r>
          </w:p>
        </w:tc>
      </w:tr>
      <w:tr w:rsidR="00A57FEC" w:rsidRPr="00CC17FE" w:rsidTr="00045B9C">
        <w:trPr>
          <w:jc w:val="center"/>
        </w:trPr>
        <w:tc>
          <w:tcPr>
            <w:tcW w:w="562"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lastRenderedPageBreak/>
              <w:t>L.p.</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Nazwa kryterium</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Definicja kryterium</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Opis znaczenia kryterium</w:t>
            </w:r>
          </w:p>
        </w:tc>
      </w:tr>
      <w:tr w:rsidR="00A57FEC" w:rsidRPr="00CC17FE" w:rsidTr="00045B9C">
        <w:trPr>
          <w:jc w:val="center"/>
        </w:trPr>
        <w:tc>
          <w:tcPr>
            <w:tcW w:w="562"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1</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2</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3</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4</w:t>
            </w:r>
          </w:p>
        </w:tc>
      </w:tr>
      <w:tr w:rsidR="00A57FEC" w:rsidRPr="00CC17FE" w:rsidTr="00045B9C">
        <w:trPr>
          <w:jc w:val="center"/>
        </w:trPr>
        <w:tc>
          <w:tcPr>
            <w:tcW w:w="562" w:type="dxa"/>
          </w:tcPr>
          <w:p w:rsidR="00A57FEC" w:rsidRPr="00CC17FE" w:rsidRDefault="00683607" w:rsidP="00683607">
            <w:pPr>
              <w:spacing w:before="40" w:after="40" w:line="240" w:lineRule="auto"/>
            </w:pPr>
            <w:r>
              <w:t>1.</w:t>
            </w: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Wymogi organizacyjne</w:t>
            </w:r>
          </w:p>
        </w:tc>
        <w:tc>
          <w:tcPr>
            <w:tcW w:w="6371" w:type="dxa"/>
            <w:shd w:val="clear" w:color="auto" w:fill="auto"/>
          </w:tcPr>
          <w:p w:rsidR="00A57FEC" w:rsidRPr="009C3D16" w:rsidRDefault="00A57FEC" w:rsidP="001B0A9F">
            <w:pPr>
              <w:pStyle w:val="Akapitzlist"/>
              <w:numPr>
                <w:ilvl w:val="0"/>
                <w:numId w:val="293"/>
              </w:numPr>
              <w:spacing w:before="40" w:after="40" w:line="240" w:lineRule="auto"/>
              <w:ind w:left="317" w:hanging="317"/>
              <w:jc w:val="both"/>
            </w:pPr>
            <w:r w:rsidRPr="00CC17FE">
              <w:rPr>
                <w:rFonts w:cs="Arial"/>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r>
              <w:rPr>
                <w:rFonts w:cs="Arial"/>
              </w:rPr>
              <w:t xml:space="preserve"> </w:t>
            </w:r>
          </w:p>
          <w:p w:rsidR="00A57FEC" w:rsidRDefault="00A57FEC" w:rsidP="00045B9C">
            <w:pPr>
              <w:pStyle w:val="Akapitzlist"/>
              <w:numPr>
                <w:ilvl w:val="0"/>
                <w:numId w:val="0"/>
              </w:numPr>
              <w:spacing w:before="40" w:after="40" w:line="240" w:lineRule="auto"/>
              <w:ind w:left="317"/>
              <w:jc w:val="both"/>
              <w:rPr>
                <w:rFonts w:cs="Arial"/>
              </w:rPr>
            </w:pPr>
            <w:r>
              <w:rPr>
                <w:rFonts w:cs="Arial"/>
              </w:rPr>
              <w:t>(typ projektu 2, 3)</w:t>
            </w:r>
          </w:p>
          <w:p w:rsidR="00A57FEC" w:rsidRPr="00CC17FE" w:rsidRDefault="00A57FEC" w:rsidP="00045B9C">
            <w:pPr>
              <w:pStyle w:val="Akapitzlist"/>
              <w:numPr>
                <w:ilvl w:val="0"/>
                <w:numId w:val="0"/>
              </w:numPr>
              <w:spacing w:before="40" w:after="40" w:line="240" w:lineRule="auto"/>
              <w:ind w:left="317"/>
              <w:jc w:val="both"/>
            </w:pP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w:t>
            </w:r>
          </w:p>
        </w:tc>
      </w:tr>
      <w:tr w:rsidR="00A57FEC" w:rsidRPr="00CC17FE" w:rsidTr="00045B9C">
        <w:trPr>
          <w:trHeight w:val="70"/>
          <w:jc w:val="center"/>
        </w:trPr>
        <w:tc>
          <w:tcPr>
            <w:tcW w:w="562" w:type="dxa"/>
          </w:tcPr>
          <w:p w:rsidR="00A57FEC" w:rsidRPr="00CC17FE" w:rsidRDefault="00A57FEC" w:rsidP="00912095">
            <w:pPr>
              <w:pStyle w:val="Akapitzlist"/>
              <w:numPr>
                <w:ilvl w:val="0"/>
                <w:numId w:val="168"/>
              </w:numPr>
              <w:spacing w:before="40" w:after="40" w:line="240" w:lineRule="auto"/>
              <w:ind w:left="0" w:firstLine="0"/>
              <w:contextualSpacing w:val="0"/>
            </w:pP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Zgodność wsparcia</w:t>
            </w:r>
          </w:p>
        </w:tc>
        <w:tc>
          <w:tcPr>
            <w:tcW w:w="6371" w:type="dxa"/>
            <w:shd w:val="clear" w:color="auto" w:fill="auto"/>
          </w:tcPr>
          <w:p w:rsidR="00A57FEC" w:rsidRPr="00CC17FE" w:rsidRDefault="00A57FEC" w:rsidP="001B0A9F">
            <w:pPr>
              <w:pStyle w:val="Akapitzlist"/>
              <w:numPr>
                <w:ilvl w:val="0"/>
                <w:numId w:val="288"/>
              </w:numPr>
              <w:spacing w:before="40" w:after="40" w:line="240" w:lineRule="auto"/>
              <w:jc w:val="both"/>
            </w:pPr>
            <w:r w:rsidRPr="00CC17FE">
              <w:rPr>
                <w:rFonts w:cs="Arial"/>
              </w:rPr>
              <w:t>Wnioskodawca jest zobligowany do stosowania stawek jednostkowyc</w:t>
            </w:r>
            <w:r>
              <w:rPr>
                <w:rFonts w:cs="Arial"/>
              </w:rPr>
              <w:t>h zgodnie z zapisami Regulaminu.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 jest skierowany do grup docelowych z obszaru województwa zachodniopomorskiego (uczących się, pracujących lub zamieszkujących na obszarze województwa zachodniopomorskiego w rozumien</w:t>
            </w:r>
            <w:r>
              <w:rPr>
                <w:rFonts w:cs="Arial"/>
              </w:rPr>
              <w:t>iu przepisów Kodeksu Cywilnego).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Uczestnikami projektu (grupą docelową) są:</w:t>
            </w:r>
          </w:p>
          <w:p w:rsidR="00A57FEC" w:rsidRPr="00CC17FE" w:rsidRDefault="00A57FEC" w:rsidP="00045B9C">
            <w:pPr>
              <w:spacing w:before="120" w:after="120"/>
              <w:ind w:left="214"/>
              <w:jc w:val="both"/>
              <w:rPr>
                <w:rFonts w:ascii="Myriad Pro" w:hAnsi="Myriad Pro" w:cs="Arial"/>
                <w:sz w:val="20"/>
              </w:rPr>
            </w:pPr>
            <w:r w:rsidRPr="00CC17FE">
              <w:rPr>
                <w:rFonts w:ascii="Myriad Pro" w:hAnsi="Myriad Pro" w:cs="Arial"/>
                <w:sz w:val="20"/>
              </w:rPr>
              <w:t>a) obligatoryjnie: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osoby bierne zawodowo i/lub bezrobotne niezarejestrowane w PUP, znajdujące się w szczególnie trudnej sytuacji na rynku pracy tj: osoby w wieku 50 lat i więcej, kobiety, osoby z niepełnosprawnościami, osoby długotrwale bezrobotne, osoby o niskich kwalifikacjach, które stanowią nie mniej niż 60% uczestników projektu;</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b) fakultatywnie: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odchodzące z rolnictwa i/lub ich rodziny, osoby ubogie pracujące, osoby zatrudnione na umowach krótkoterminowych oraz pracujący w ramach umów cywilno-prawnych, których zarobki nie przekraczają wysokości minimalnego wynagrodzenia, </w:t>
            </w:r>
          </w:p>
          <w:p w:rsidR="00A57FEC" w:rsidRPr="003723E1" w:rsidRDefault="00A57FEC" w:rsidP="003723E1">
            <w:pPr>
              <w:pStyle w:val="Akapitzlist"/>
              <w:numPr>
                <w:ilvl w:val="0"/>
                <w:numId w:val="0"/>
              </w:numPr>
              <w:spacing w:before="40" w:after="40" w:line="240" w:lineRule="auto"/>
              <w:ind w:left="360"/>
              <w:jc w:val="both"/>
              <w:rPr>
                <w:rFonts w:cs="Arial"/>
              </w:rPr>
            </w:pPr>
            <w:r w:rsidRPr="00CC17FE">
              <w:rPr>
                <w:rFonts w:cs="Arial"/>
              </w:rPr>
              <w:t>- osoby bezrobotne niezarejestrowane w PUP - mężczyźni w wieku 30-49 lat, którzy stanowią nie więcej niż 20% bezrobotnych uczestników projektu oraz nie należą do kategorii uczestników wymienionych powyżej w punkcie a i b.</w:t>
            </w:r>
            <w:r w:rsidR="003723E1">
              <w:rPr>
                <w:rFonts w:cs="Arial"/>
              </w:rPr>
              <w:t xml:space="preserve"> </w:t>
            </w:r>
            <w:r w:rsidRPr="003723E1">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lastRenderedPageBreak/>
              <w:t>Wskaźnik efektywności zatrudnieniowej w przypadku osób biernych lub bezrobotnych niezarejestrowanych w PUP zostanie osiągnięty na poziomie określonym w Komunikacie Ministra Rozwoju w sprawie wyznaczenia minimalnych poziomów kryterium efektywności zatrudnieniowej dla Regionalnych Programów Operacyjnych.</w:t>
            </w:r>
          </w:p>
          <w:p w:rsidR="00A57FEC" w:rsidRPr="00CC17FE" w:rsidRDefault="00A57FEC" w:rsidP="00045B9C">
            <w:pPr>
              <w:pStyle w:val="Akapitzlist"/>
              <w:numPr>
                <w:ilvl w:val="0"/>
                <w:numId w:val="0"/>
              </w:numPr>
              <w:spacing w:before="40" w:after="40" w:line="240" w:lineRule="auto"/>
              <w:ind w:left="360"/>
              <w:jc w:val="both"/>
              <w:rPr>
                <w:rFonts w:cs="Arial"/>
              </w:rPr>
            </w:pPr>
            <w:r>
              <w:rPr>
                <w:rFonts w:cs="Arial"/>
              </w:rPr>
              <w:t>(typ</w:t>
            </w:r>
            <w:r w:rsidRPr="00CC17FE">
              <w:rPr>
                <w:rFonts w:cs="Arial"/>
              </w:rPr>
              <w:t xml:space="preserve"> projektu</w:t>
            </w:r>
            <w:r>
              <w:rPr>
                <w:rFonts w:cs="Arial"/>
              </w:rPr>
              <w:t xml:space="preserve"> 2</w:t>
            </w:r>
            <w:r w:rsidRPr="00CC17FE">
              <w:rPr>
                <w:rFonts w:cs="Arial"/>
              </w:rPr>
              <w:t>)</w:t>
            </w:r>
          </w:p>
          <w:p w:rsidR="00A57FEC" w:rsidRPr="00CC17FE" w:rsidRDefault="00A57FEC" w:rsidP="00045B9C">
            <w:pPr>
              <w:pStyle w:val="Akapitzlist"/>
              <w:numPr>
                <w:ilvl w:val="0"/>
                <w:numId w:val="0"/>
              </w:numPr>
              <w:spacing w:before="40" w:after="40" w:line="240" w:lineRule="auto"/>
              <w:ind w:left="360"/>
              <w:jc w:val="both"/>
              <w:rPr>
                <w:rFonts w:cs="Arial"/>
              </w:rPr>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osób pracujących w momencie przystąpienia do projektu, w projekcie zakłada się realizację minimalnego poziomu efektywności zawodowej. Minimalny poziom efektywności zawodowej dla konkursu wynosi 20%.</w:t>
            </w:r>
          </w:p>
          <w:p w:rsidR="00A57FEC" w:rsidRPr="00CC17FE" w:rsidRDefault="00A57FEC" w:rsidP="00045B9C">
            <w:pPr>
              <w:pStyle w:val="Akapitzlist"/>
              <w:numPr>
                <w:ilvl w:val="0"/>
                <w:numId w:val="0"/>
              </w:numPr>
              <w:spacing w:before="40" w:after="40" w:line="240" w:lineRule="auto"/>
              <w:ind w:left="360"/>
              <w:jc w:val="both"/>
            </w:pPr>
            <w:r>
              <w:t>(typ</w:t>
            </w:r>
            <w:r w:rsidRPr="00CC17FE">
              <w:t xml:space="preserve"> projektu</w:t>
            </w:r>
            <w:r>
              <w:t xml:space="preserve"> 3</w:t>
            </w:r>
            <w:r w:rsidRPr="00CC17FE">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obligatoryjne. Kolejne elementy wsparcia są fakultatywne.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r>
              <w:rPr>
                <w:rFonts w:cs="Arial"/>
              </w:rPr>
              <w:t xml:space="preserve"> </w:t>
            </w:r>
            <w:r w:rsidRPr="00470DDE">
              <w:rPr>
                <w:rFonts w:cs="Arial"/>
              </w:rPr>
              <w:t>(typ projektu 2b, 3b</w:t>
            </w:r>
            <w:r>
              <w:rPr>
                <w:rFonts w:cs="Arial"/>
              </w:rPr>
              <w:t>)</w:t>
            </w:r>
          </w:p>
          <w:p w:rsidR="00A57FEC" w:rsidRPr="00470DD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Udzielone wsparcie dla bezrobotnych mężczyzn niezarejestrowanych w PUP w wieku 30-49 lat prowadzi do:</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kompetencji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utrzymania i formalnego potwierdzenia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lastRenderedPageBreak/>
              <w:t>utrzymania i formalnego potwierdzenia kompetencji.</w:t>
            </w:r>
          </w:p>
          <w:p w:rsidR="00A57FEC" w:rsidRPr="00CC17FE" w:rsidRDefault="00A57FEC" w:rsidP="00045B9C">
            <w:pPr>
              <w:autoSpaceDE w:val="0"/>
              <w:autoSpaceDN w:val="0"/>
              <w:spacing w:after="0" w:line="240" w:lineRule="auto"/>
              <w:ind w:left="317"/>
              <w:jc w:val="both"/>
              <w:rPr>
                <w:rFonts w:ascii="Myriad Pro" w:hAnsi="Myriad Pro" w:cs="Arial"/>
                <w:sz w:val="20"/>
              </w:rPr>
            </w:pPr>
            <w:r>
              <w:rPr>
                <w:rFonts w:ascii="Myriad Pro" w:hAnsi="Myriad Pro" w:cs="Arial"/>
                <w:sz w:val="20"/>
              </w:rPr>
              <w:t>(typ</w:t>
            </w:r>
            <w:r w:rsidRPr="00CC17FE">
              <w:rPr>
                <w:rFonts w:ascii="Myriad Pro" w:hAnsi="Myriad Pro" w:cs="Arial"/>
                <w:sz w:val="20"/>
              </w:rPr>
              <w:t xml:space="preserve"> projektu</w:t>
            </w:r>
            <w:r>
              <w:rPr>
                <w:rFonts w:ascii="Myriad Pro" w:hAnsi="Myriad Pro" w:cs="Arial"/>
                <w:sz w:val="20"/>
              </w:rPr>
              <w:t xml:space="preserve"> 2</w:t>
            </w:r>
            <w:r w:rsidRPr="00CC17FE">
              <w:rPr>
                <w:rFonts w:ascii="Myriad Pro" w:hAnsi="Myriad Pro" w:cs="Arial"/>
                <w:sz w:val="20"/>
              </w:rPr>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zdiagnozowania potrzeb osoby z niepełnosprawnościami obligatoryjnie zapewniane jest wsparcie trenera pracy realizującego działania w zakresie zatrudnienia wspomaganego.</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 xml:space="preserve">Projektodawca </w:t>
            </w:r>
            <w:r w:rsidRPr="00CC17FE" w:rsidDel="00094346">
              <w:rPr>
                <w:rFonts w:cs="Arial"/>
              </w:rPr>
              <w:t>wniesie wkład własn</w:t>
            </w:r>
            <w:r w:rsidRPr="00CC17FE">
              <w:rPr>
                <w:rFonts w:cs="Arial"/>
              </w:rPr>
              <w:t>y</w:t>
            </w:r>
            <w:r w:rsidRPr="00CC17FE" w:rsidDel="00094346">
              <w:rPr>
                <w:rFonts w:cs="Arial"/>
              </w:rPr>
              <w:t xml:space="preserve"> </w:t>
            </w:r>
            <w:r w:rsidRPr="00CC17FE">
              <w:rPr>
                <w:rFonts w:cs="Arial"/>
              </w:rPr>
              <w:t>w wysokości nie mniejszej niż 5% wartości projektu, zgodnie z zapisami zawartymi w Szczegółowym Opisie Osi Priorytetowych Regionalnego Programu Operacyjnego Województwa Zachodniopomorskiego 2014-2020.</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posiada co najmniej dwuletnie doświadczenie, na dzień złożenia wniosku, w obszarze aktywizacji zawodowej osób pozostających poza rynkiem pracy.</w:t>
            </w:r>
          </w:p>
          <w:p w:rsidR="00A57FEC" w:rsidRPr="00CC17FE" w:rsidRDefault="00A57FEC" w:rsidP="00045B9C">
            <w:pPr>
              <w:pStyle w:val="Akapitzlist"/>
              <w:numPr>
                <w:ilvl w:val="0"/>
                <w:numId w:val="0"/>
              </w:numPr>
              <w:spacing w:before="40" w:after="40" w:line="240" w:lineRule="auto"/>
              <w:ind w:left="360"/>
              <w:jc w:val="both"/>
            </w:pPr>
            <w:r w:rsidRPr="00CC17FE">
              <w:rPr>
                <w:rFonts w:cs="Arial"/>
              </w:rPr>
              <w:t>Kryterium będzie weryfikowane na etapie KOP, a na podstawie art. 45 ust. 3 ustawy z dnia 11 lipca 2014 r. o zasadach realizacji programów w zakresie polityki spójności finansowanych w perspektywie finansowej 2014–2020 (Dz. U. z 2017 r. poz. 1460, 1475) treść wniosku o dofinansowanie w części dotyczącej spełnienia kryterium  może być uzupełniana lub poprawiana w zakresie określonym w regulaminie konkursu.</w:t>
            </w:r>
            <w:r>
              <w:rPr>
                <w:rFonts w:cs="Arial"/>
              </w:rPr>
              <w:t xml:space="preserve"> </w:t>
            </w:r>
            <w:r w:rsidRPr="00470DDE">
              <w:rPr>
                <w:rFonts w:cs="Arial"/>
              </w:rPr>
              <w:t>(typ projektu 2, 3)</w:t>
            </w: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lastRenderedPageBreak/>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 „nie dotyczy”.</w:t>
            </w:r>
          </w:p>
        </w:tc>
      </w:tr>
    </w:tbl>
    <w:p w:rsidR="001F4942" w:rsidRPr="00470DDE" w:rsidRDefault="001F4942" w:rsidP="00A57FEC">
      <w:pPr>
        <w:tabs>
          <w:tab w:val="left" w:pos="6147"/>
        </w:tabs>
        <w:rPr>
          <w:rFonts w:ascii="Myriad Pro" w:hAnsi="Myriad Pro"/>
          <w:sz w:val="2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28"/>
      </w:tblGrid>
      <w:tr w:rsidR="00A57FEC" w:rsidRPr="00470DDE" w:rsidTr="00045B9C">
        <w:trPr>
          <w:jc w:val="center"/>
        </w:trPr>
        <w:tc>
          <w:tcPr>
            <w:tcW w:w="14170" w:type="dxa"/>
            <w:gridSpan w:val="3"/>
            <w:shd w:val="clear" w:color="auto" w:fill="D9D9D9"/>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b/>
                <w:sz w:val="20"/>
              </w:rPr>
              <w:t>Kryteria premiujące</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L.p.</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Definicja kryterium</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Opis znaczenia kryterium</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1</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2</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3</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A57FEC" w:rsidRPr="00470DDE" w:rsidDel="002E02B7" w:rsidRDefault="00A57FEC" w:rsidP="00045B9C">
            <w:pPr>
              <w:spacing w:before="40" w:after="40" w:line="240" w:lineRule="auto"/>
              <w:jc w:val="both"/>
              <w:rPr>
                <w:rFonts w:ascii="Myriad Pro" w:hAnsi="Myriad Pro"/>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trHeight w:val="737"/>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eastAsia="Calibri" w:hAnsi="Myriad Pro" w:cs="Arial"/>
                <w:sz w:val="20"/>
              </w:rPr>
            </w:pPr>
            <w:r w:rsidRPr="00470DDE">
              <w:rPr>
                <w:rFonts w:ascii="Myriad Pro" w:eastAsia="Calibri" w:hAnsi="Myriad Pro" w:cs="Arial"/>
                <w:sz w:val="20"/>
              </w:rPr>
              <w:t>Minimum 30% grupy docelowej w projekcie zamieszkuje (w rozumieniu przepisów Kodeksu cywilnego):</w:t>
            </w:r>
          </w:p>
          <w:p w:rsidR="00A57FEC" w:rsidRPr="00470DDE" w:rsidRDefault="00A57FEC" w:rsidP="001B0A9F">
            <w:pPr>
              <w:pStyle w:val="Akapitzlist"/>
              <w:numPr>
                <w:ilvl w:val="0"/>
                <w:numId w:val="294"/>
              </w:numPr>
              <w:autoSpaceDE w:val="0"/>
              <w:autoSpaceDN w:val="0"/>
              <w:spacing w:before="40" w:after="40" w:line="240" w:lineRule="auto"/>
              <w:contextualSpacing w:val="0"/>
              <w:jc w:val="both"/>
              <w:rPr>
                <w:rFonts w:eastAsia="Calibri" w:cs="Arial"/>
              </w:rPr>
            </w:pPr>
            <w:r w:rsidRPr="00470DDE">
              <w:rPr>
                <w:rFonts w:eastAsia="Calibri" w:cs="Arial"/>
              </w:rPr>
              <w:t>obszar miast średnich – 2 pkt.</w:t>
            </w:r>
          </w:p>
          <w:p w:rsidR="00A57FEC" w:rsidRPr="00470DDE" w:rsidRDefault="00A57FEC" w:rsidP="001B0A9F">
            <w:pPr>
              <w:pStyle w:val="Akapitzlist"/>
              <w:numPr>
                <w:ilvl w:val="0"/>
                <w:numId w:val="294"/>
              </w:numPr>
              <w:autoSpaceDE w:val="0"/>
              <w:autoSpaceDN w:val="0"/>
              <w:spacing w:after="0" w:line="240" w:lineRule="auto"/>
              <w:contextualSpacing w:val="0"/>
              <w:jc w:val="both"/>
              <w:rPr>
                <w:rFonts w:eastAsia="Calibri" w:cs="Arial"/>
              </w:rPr>
            </w:pPr>
            <w:r w:rsidRPr="00470DDE">
              <w:rPr>
                <w:rFonts w:eastAsia="Calibri" w:cs="Arial"/>
              </w:rPr>
              <w:t>obszar miast średnich tracących funkcje społeczno-gospodarcze – 5 pkt.</w:t>
            </w:r>
          </w:p>
          <w:p w:rsidR="00A57FEC" w:rsidRPr="00470DDE" w:rsidRDefault="00A57FEC" w:rsidP="00045B9C">
            <w:pPr>
              <w:spacing w:before="40" w:after="40" w:line="240" w:lineRule="auto"/>
              <w:rPr>
                <w:rFonts w:ascii="Myriad Pro" w:eastAsia="Calibri" w:hAnsi="Myriad Pro" w:cs="Arial"/>
                <w:sz w:val="20"/>
              </w:rPr>
            </w:pPr>
            <w:r w:rsidRPr="00470DDE">
              <w:rPr>
                <w:rFonts w:ascii="Myriad Pro" w:eastAsia="Calibri" w:hAnsi="Myriad Pro" w:cs="Arial"/>
                <w:sz w:val="20"/>
              </w:rPr>
              <w:t>Punkty w ramach kryterium się nie sumują</w:t>
            </w:r>
            <w:r w:rsidRPr="00470DDE">
              <w:rPr>
                <w:rFonts w:ascii="Myriad Pro" w:hAnsi="Myriad Pro"/>
                <w:sz w:val="20"/>
              </w:rPr>
              <w:t xml:space="preserve"> </w:t>
            </w:r>
            <w:r w:rsidRPr="00470DDE">
              <w:rPr>
                <w:rFonts w:ascii="Myriad Pro" w:eastAsia="Calibri" w:hAnsi="Myriad Pro" w:cs="Arial"/>
                <w:sz w:val="20"/>
              </w:rPr>
              <w:t>(miasta średnie tracące funkcje społeczno-gospodarcze mogą otrzymać maksymalnie 5 pkt).</w:t>
            </w:r>
          </w:p>
          <w:p w:rsidR="00A57FEC" w:rsidRPr="00470DDE" w:rsidRDefault="00A57FEC" w:rsidP="00045B9C">
            <w:pPr>
              <w:spacing w:before="40" w:after="40" w:line="240" w:lineRule="auto"/>
              <w:rPr>
                <w:rFonts w:ascii="Myriad Pro" w:hAnsi="Myriad Pro"/>
                <w:sz w:val="20"/>
              </w:rPr>
            </w:pPr>
            <w:r w:rsidRPr="00470DDE">
              <w:rPr>
                <w:rFonts w:ascii="Myriad Pro" w:eastAsia="Calibri"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2/5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hAnsi="Myriad Pro" w:cs="Arial"/>
                <w:sz w:val="20"/>
              </w:rPr>
            </w:pPr>
            <w:r w:rsidRPr="00470DDE">
              <w:rPr>
                <w:rFonts w:ascii="Myriad Pro" w:hAnsi="Myriad Pro" w:cs="Arial"/>
                <w:sz w:val="20"/>
              </w:rPr>
              <w:t>Projekt spełnia łącznie następujące warunki: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udział osób  z niepełnosprawnościami na poziomie minimum 30% grupy docelowej;</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jest podmiotem statutowo zajmującym się pomocą osobom z niepełnosprawnościami;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posiada dwuletnie doświadczenie w aktywizacji zawodowej osób z niepełnosprawnościami.</w:t>
            </w:r>
          </w:p>
          <w:p w:rsidR="00A57FEC" w:rsidRPr="002F22BF" w:rsidRDefault="00A57FEC" w:rsidP="00045B9C">
            <w:pPr>
              <w:spacing w:before="40" w:after="40" w:line="240" w:lineRule="auto"/>
              <w:jc w:val="both"/>
              <w:rPr>
                <w:rFonts w:ascii="Myriad Pro" w:hAnsi="Myriad Pro" w:cs="Arial"/>
                <w:sz w:val="20"/>
              </w:rPr>
            </w:pPr>
            <w:r w:rsidRPr="002F22BF">
              <w:rPr>
                <w:rFonts w:ascii="Myriad Pro" w:hAnsi="Myriad Pro" w:cs="Arial"/>
                <w:sz w:val="20"/>
              </w:rPr>
              <w:t>(typ projektu 2, 3)</w:t>
            </w:r>
          </w:p>
        </w:tc>
        <w:tc>
          <w:tcPr>
            <w:tcW w:w="4728" w:type="dxa"/>
            <w:shd w:val="clear" w:color="auto" w:fill="auto"/>
          </w:tcPr>
          <w:p w:rsidR="00A57FEC" w:rsidRPr="00470DDE" w:rsidRDefault="00A57FEC" w:rsidP="00045B9C">
            <w:pPr>
              <w:tabs>
                <w:tab w:val="center" w:pos="2256"/>
              </w:tabs>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Co najmniej 30% grupy docelowej projektu stanowią osoby w wieku 50 lat i więcej.</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 obejmie wsparciem minimum 60 uczestników.</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20</w:t>
            </w:r>
          </w:p>
        </w:tc>
      </w:tr>
    </w:tbl>
    <w:p w:rsidR="00646679" w:rsidRDefault="00646679" w:rsidP="00E73A59">
      <w:pPr>
        <w:jc w:val="center"/>
        <w:rPr>
          <w:rFonts w:ascii="Myriad Pro" w:hAnsi="Myriad Pro"/>
          <w:b/>
          <w:sz w:val="20"/>
        </w:rPr>
      </w:pPr>
    </w:p>
    <w:p w:rsidR="00E73A59" w:rsidRDefault="00E73A59" w:rsidP="00E73A59">
      <w:pPr>
        <w:jc w:val="center"/>
        <w:rPr>
          <w:rFonts w:ascii="Myriad Pro" w:hAnsi="Myriad Pro"/>
          <w:b/>
          <w:sz w:val="20"/>
        </w:rPr>
      </w:pPr>
      <w:r>
        <w:rPr>
          <w:rFonts w:ascii="Myriad Pro" w:hAnsi="Myriad Pro"/>
          <w:b/>
          <w:sz w:val="20"/>
        </w:rPr>
        <w:t xml:space="preserve">Kryteria ogólne przyjęte Uchwałą Nr 13/20 Komitetu Monitorującego RPO WZ 2014-2020 z dnia 1 kwietnia 2020 r. (tryb pozakonkursowy) </w:t>
      </w:r>
      <w:r>
        <w:rPr>
          <w:rFonts w:ascii="Myriad Pro" w:hAnsi="Myriad Pro"/>
          <w:b/>
          <w:sz w:val="20"/>
        </w:rPr>
        <w:br/>
        <w:t>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O</w:t>
            </w:r>
            <w:r w:rsidRPr="00C149FB">
              <w:rPr>
                <w:rFonts w:ascii="Arial" w:hAnsi="Arial" w:cs="Arial" w:hint="eastAsia"/>
                <w:sz w:val="20"/>
              </w:rPr>
              <w:t>ś</w:t>
            </w:r>
            <w:r w:rsidRPr="00C149FB">
              <w:rPr>
                <w:rFonts w:ascii="Arial" w:hAnsi="Arial" w:cs="Arial"/>
                <w:sz w:val="20"/>
              </w:rPr>
              <w:t xml:space="preserve"> priorytetowa</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VI Rynek Pracy</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Priorytet Inwestycyjny</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iCs/>
                <w:sz w:val="20"/>
              </w:rPr>
              <w:t>8i Dost</w:t>
            </w:r>
            <w:r w:rsidRPr="00C149FB">
              <w:rPr>
                <w:rFonts w:ascii="Arial" w:hAnsi="Arial" w:cs="Arial" w:hint="eastAsia"/>
                <w:iCs/>
                <w:sz w:val="20"/>
              </w:rPr>
              <w:t>ę</w:t>
            </w:r>
            <w:r w:rsidRPr="00C149FB">
              <w:rPr>
                <w:rFonts w:ascii="Arial" w:hAnsi="Arial" w:cs="Arial"/>
                <w:iCs/>
                <w:sz w:val="20"/>
              </w:rPr>
              <w:t>p do zatrudnienia dla os</w:t>
            </w:r>
            <w:r w:rsidRPr="00C149FB">
              <w:rPr>
                <w:rFonts w:ascii="Arial" w:hAnsi="Arial" w:cs="Arial" w:hint="eastAsia"/>
                <w:iCs/>
                <w:sz w:val="20"/>
              </w:rPr>
              <w:t>ó</w:t>
            </w:r>
            <w:r w:rsidRPr="00C149FB">
              <w:rPr>
                <w:rFonts w:ascii="Arial" w:hAnsi="Arial" w:cs="Arial"/>
                <w:iCs/>
                <w:sz w:val="20"/>
              </w:rPr>
              <w:t>b poszukuj</w:t>
            </w:r>
            <w:r w:rsidRPr="00C149FB">
              <w:rPr>
                <w:rFonts w:ascii="Arial" w:hAnsi="Arial" w:cs="Arial" w:hint="eastAsia"/>
                <w:iCs/>
                <w:sz w:val="20"/>
              </w:rPr>
              <w:t>ą</w:t>
            </w:r>
            <w:r w:rsidRPr="00C149FB">
              <w:rPr>
                <w:rFonts w:ascii="Arial" w:hAnsi="Arial" w:cs="Arial"/>
                <w:iCs/>
                <w:sz w:val="20"/>
              </w:rPr>
              <w:t>cych pracy i os</w:t>
            </w:r>
            <w:r w:rsidRPr="00C149FB">
              <w:rPr>
                <w:rFonts w:ascii="Arial" w:hAnsi="Arial" w:cs="Arial" w:hint="eastAsia"/>
                <w:iCs/>
                <w:sz w:val="20"/>
              </w:rPr>
              <w:t>ó</w:t>
            </w:r>
            <w:r w:rsidRPr="00C149FB">
              <w:rPr>
                <w:rFonts w:ascii="Arial" w:hAnsi="Arial" w:cs="Arial"/>
                <w:iCs/>
                <w:sz w:val="20"/>
              </w:rPr>
              <w:t>b biernych zawodowo, w tym d</w:t>
            </w:r>
            <w:r w:rsidRPr="00C149FB">
              <w:rPr>
                <w:rFonts w:ascii="Arial" w:hAnsi="Arial" w:cs="Arial" w:hint="eastAsia"/>
                <w:iCs/>
                <w:sz w:val="20"/>
              </w:rPr>
              <w:t>ł</w:t>
            </w:r>
            <w:r w:rsidRPr="00C149FB">
              <w:rPr>
                <w:rFonts w:ascii="Arial" w:hAnsi="Arial" w:cs="Arial"/>
                <w:iCs/>
                <w:sz w:val="20"/>
              </w:rPr>
              <w:t>ugotrwale bezrobotnych oraz oddalonych od rynku pracy, tak</w:t>
            </w:r>
            <w:r w:rsidRPr="00C149FB">
              <w:rPr>
                <w:rFonts w:ascii="Arial" w:hAnsi="Arial" w:cs="Arial" w:hint="eastAsia"/>
                <w:iCs/>
                <w:sz w:val="20"/>
              </w:rPr>
              <w:t>ż</w:t>
            </w:r>
            <w:r w:rsidRPr="00C149FB">
              <w:rPr>
                <w:rFonts w:ascii="Arial" w:hAnsi="Arial" w:cs="Arial"/>
                <w:iCs/>
                <w:sz w:val="20"/>
              </w:rPr>
              <w:t>e podejmowanie lokalnych inicjatyw na rzecz zatrudnienia oraz wspieranie mobilno</w:t>
            </w:r>
            <w:r w:rsidRPr="00C149FB">
              <w:rPr>
                <w:rFonts w:ascii="Arial" w:hAnsi="Arial" w:cs="Arial" w:hint="eastAsia"/>
                <w:iCs/>
                <w:sz w:val="20"/>
              </w:rPr>
              <w:t>ś</w:t>
            </w:r>
            <w:r w:rsidRPr="00C149FB">
              <w:rPr>
                <w:rFonts w:ascii="Arial" w:hAnsi="Arial" w:cs="Arial"/>
                <w:iCs/>
                <w:sz w:val="20"/>
              </w:rPr>
              <w:t>ci pracownik</w:t>
            </w:r>
            <w:r w:rsidRPr="00C149FB">
              <w:rPr>
                <w:rFonts w:ascii="Arial" w:hAnsi="Arial" w:cs="Arial" w:hint="eastAsia"/>
                <w:iCs/>
                <w:sz w:val="20"/>
              </w:rPr>
              <w:t>ó</w:t>
            </w:r>
            <w:r w:rsidRPr="00C149FB">
              <w:rPr>
                <w:rFonts w:ascii="Arial" w:hAnsi="Arial" w:cs="Arial"/>
                <w:iCs/>
                <w:sz w:val="20"/>
              </w:rPr>
              <w:t>w.</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Dzia</w:t>
            </w:r>
            <w:r w:rsidRPr="00C149FB">
              <w:rPr>
                <w:rFonts w:ascii="Arial" w:hAnsi="Arial" w:cs="Arial" w:hint="eastAsia"/>
                <w:sz w:val="20"/>
              </w:rPr>
              <w:t>ł</w:t>
            </w:r>
            <w:r w:rsidRPr="00C149FB">
              <w:rPr>
                <w:rFonts w:ascii="Arial" w:hAnsi="Arial" w:cs="Arial"/>
                <w:sz w:val="20"/>
              </w:rPr>
              <w:t>anie</w:t>
            </w:r>
          </w:p>
        </w:tc>
        <w:tc>
          <w:tcPr>
            <w:tcW w:w="12275" w:type="dxa"/>
            <w:shd w:val="clear" w:color="auto" w:fill="B6DDE8" w:themeFill="accent5" w:themeFillTint="66"/>
          </w:tcPr>
          <w:p w:rsidR="00E73A59" w:rsidRPr="00AD6407" w:rsidRDefault="00E73A59" w:rsidP="00361736">
            <w:pPr>
              <w:spacing w:before="40" w:after="40"/>
              <w:rPr>
                <w:rFonts w:ascii="Arial" w:hAnsi="Arial" w:cs="Arial"/>
                <w:sz w:val="20"/>
              </w:rPr>
            </w:pPr>
            <w:r w:rsidRPr="00AD6407">
              <w:rPr>
                <w:rFonts w:ascii="Arial" w:hAnsi="Arial" w:cs="Arial"/>
                <w:sz w:val="20"/>
              </w:rPr>
              <w:t xml:space="preserve">6.5 </w:t>
            </w:r>
            <w:r w:rsidRPr="00AD6407">
              <w:rPr>
                <w:rFonts w:ascii="Arial" w:hAnsi="Arial" w:cs="Arial"/>
                <w:bCs/>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Pr="007F692A" w:rsidRDefault="00E73A59" w:rsidP="00E73A59">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E73A59" w:rsidRPr="009B6D35" w:rsidTr="00361736">
        <w:trPr>
          <w:jc w:val="center"/>
        </w:trPr>
        <w:tc>
          <w:tcPr>
            <w:tcW w:w="14175" w:type="dxa"/>
            <w:gridSpan w:val="4"/>
            <w:shd w:val="pct10" w:color="auto" w:fill="auto"/>
            <w:vAlign w:val="center"/>
          </w:tcPr>
          <w:p w:rsidR="00E73A59" w:rsidRPr="009B6D35" w:rsidRDefault="00E73A59" w:rsidP="00361736">
            <w:pPr>
              <w:spacing w:before="40" w:after="40"/>
              <w:jc w:val="center"/>
              <w:rPr>
                <w:rFonts w:ascii="Arial" w:hAnsi="Arial" w:cs="Arial"/>
                <w:b/>
                <w:sz w:val="20"/>
              </w:rPr>
            </w:pPr>
            <w:r w:rsidRPr="009B6D35">
              <w:rPr>
                <w:rFonts w:ascii="Arial" w:hAnsi="Arial" w:cs="Arial"/>
                <w:b/>
                <w:sz w:val="20"/>
              </w:rPr>
              <w:lastRenderedPageBreak/>
              <w:t>Kryteria dopuszczalności</w:t>
            </w:r>
          </w:p>
        </w:tc>
      </w:tr>
      <w:tr w:rsidR="00E73A59" w:rsidRPr="009B6D35" w:rsidTr="00361736">
        <w:trPr>
          <w:jc w:val="center"/>
        </w:trPr>
        <w:tc>
          <w:tcPr>
            <w:tcW w:w="539" w:type="dxa"/>
          </w:tcPr>
          <w:p w:rsidR="00E73A59" w:rsidRPr="009B6D35" w:rsidRDefault="00E73A59" w:rsidP="00361736">
            <w:pPr>
              <w:spacing w:before="40" w:after="40"/>
              <w:rPr>
                <w:rFonts w:ascii="Arial" w:hAnsi="Arial" w:cs="Arial"/>
                <w:sz w:val="20"/>
              </w:rPr>
            </w:pPr>
            <w:r w:rsidRPr="009B6D35">
              <w:rPr>
                <w:rFonts w:ascii="Arial" w:hAnsi="Arial" w:cs="Arial"/>
                <w:sz w:val="18"/>
              </w:rPr>
              <w:t>L.p.</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Nazwa kryterium</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Definicja kryterium</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39" w:type="dxa"/>
          </w:tcPr>
          <w:p w:rsidR="00E73A59" w:rsidRPr="009B6D35" w:rsidRDefault="00E73A59" w:rsidP="00361736">
            <w:pPr>
              <w:spacing w:before="40" w:after="40"/>
              <w:jc w:val="center"/>
              <w:rPr>
                <w:rFonts w:ascii="Arial" w:hAnsi="Arial" w:cs="Arial"/>
                <w:sz w:val="20"/>
              </w:rPr>
            </w:pPr>
            <w:r w:rsidRPr="009B6D35">
              <w:rPr>
                <w:rFonts w:ascii="Arial" w:hAnsi="Arial" w:cs="Arial"/>
                <w:sz w:val="20"/>
              </w:rPr>
              <w:t>1</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2</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3</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celem szczegółowym i rezultatami Działania</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 właściwym celem szczegółowym RPO WZ 2014-2020 oraz koresponduje ze wskaźnikami dla danego Działania/typu projektu.</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w:t>
            </w:r>
            <w:r w:rsidRPr="009B6D35">
              <w:rPr>
                <w:rFonts w:ascii="Arial" w:hAnsi="Arial" w:cs="Arial"/>
                <w:i/>
                <w:sz w:val="20"/>
              </w:rPr>
              <w:t xml:space="preserve"> </w:t>
            </w:r>
            <w:r w:rsidRPr="009B6D35">
              <w:rPr>
                <w:rFonts w:ascii="Arial" w:hAnsi="Arial" w:cs="Arial"/>
                <w:sz w:val="20"/>
              </w:rPr>
              <w:t>typem projektu</w:t>
            </w:r>
          </w:p>
          <w:p w:rsidR="00E73A59" w:rsidRPr="009B6D35" w:rsidRDefault="00E73A59" w:rsidP="00361736">
            <w:pPr>
              <w:spacing w:before="40" w:after="40"/>
              <w:rPr>
                <w:rFonts w:ascii="Arial" w:hAnsi="Arial" w:cs="Arial"/>
                <w:sz w:val="20"/>
              </w:rPr>
            </w:pPr>
          </w:p>
          <w:p w:rsidR="00E73A59" w:rsidRPr="009B6D35" w:rsidRDefault="00E73A59" w:rsidP="00361736">
            <w:pPr>
              <w:spacing w:before="40" w:after="40"/>
              <w:rPr>
                <w:rFonts w:ascii="Arial" w:hAnsi="Arial" w:cs="Arial"/>
                <w:sz w:val="20"/>
              </w:rPr>
            </w:pP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Projekt jest zgodny z typem projektu oraz grupą docelową wskazaną w  </w:t>
            </w:r>
            <w:r w:rsidRPr="009B6D35">
              <w:rPr>
                <w:rFonts w:ascii="Arial" w:hAnsi="Arial" w:cs="Arial"/>
                <w:i/>
                <w:sz w:val="20"/>
              </w:rPr>
              <w:t xml:space="preserve">SOOP RPO WZ </w:t>
            </w:r>
            <w:r>
              <w:rPr>
                <w:rFonts w:ascii="Arial" w:hAnsi="Arial" w:cs="Arial"/>
                <w:i/>
                <w:sz w:val="20"/>
              </w:rPr>
              <w:t xml:space="preserve">2014-2020 </w:t>
            </w:r>
            <w:r w:rsidRPr="009B6D35">
              <w:rPr>
                <w:rFonts w:ascii="Arial" w:hAnsi="Arial" w:cs="Arial"/>
                <w:sz w:val="20"/>
              </w:rPr>
              <w:t xml:space="preserve">oraz </w:t>
            </w:r>
            <w:r>
              <w:rPr>
                <w:rFonts w:ascii="Arial" w:hAnsi="Arial" w:cs="Arial"/>
                <w:i/>
                <w:sz w:val="20"/>
              </w:rPr>
              <w:t>Wezwaniu do złożenia projektu</w:t>
            </w:r>
            <w:r w:rsidRPr="009B6D35">
              <w:rPr>
                <w:rFonts w:ascii="Arial" w:hAnsi="Arial" w:cs="Arial"/>
                <w:i/>
                <w:sz w:val="20"/>
              </w:rPr>
              <w:t>.</w:t>
            </w:r>
            <w:r w:rsidRPr="009B6D35">
              <w:rPr>
                <w:rFonts w:ascii="Arial" w:hAnsi="Arial" w:cs="Arial"/>
                <w:sz w:val="20"/>
              </w:rPr>
              <w:t xml:space="preserve"> </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 xml:space="preserve">Za zgodą IP, na etapie realizacji projektu, dopuszcza się możliwość odstępstwa od  zapisów </w:t>
            </w:r>
            <w:r w:rsidRPr="00662C2F">
              <w:rPr>
                <w:rFonts w:ascii="Arial" w:hAnsi="Arial" w:cs="Arial"/>
                <w:i/>
                <w:sz w:val="20"/>
              </w:rPr>
              <w:t>Wezwania do złożenia projektu</w:t>
            </w:r>
            <w:r>
              <w:rPr>
                <w:rFonts w:ascii="Arial" w:hAnsi="Arial" w:cs="Arial"/>
                <w:sz w:val="20"/>
              </w:rPr>
              <w:t xml:space="preserve">, w zakresie spełnienia przedmiotowego kryterium z uwagi na zmiany dokumentów nadrzędnych tj. </w:t>
            </w:r>
            <w:r w:rsidRPr="00447143">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rPr>
                <w:rFonts w:ascii="Arial" w:hAnsi="Arial" w:cs="Arial"/>
                <w:sz w:val="20"/>
              </w:rPr>
            </w:pPr>
            <w:r w:rsidRPr="009B6D35">
              <w:rPr>
                <w:rFonts w:ascii="Arial" w:hAnsi="Arial" w:cs="Arial"/>
                <w:sz w:val="20"/>
              </w:rPr>
              <w:t xml:space="preserve">Kwalifikowalność </w:t>
            </w:r>
            <w:r>
              <w:rPr>
                <w:rFonts w:ascii="Arial" w:hAnsi="Arial" w:cs="Arial"/>
                <w:sz w:val="20"/>
              </w:rPr>
              <w:t xml:space="preserve">Beneficjenta/ </w:t>
            </w:r>
            <w:r w:rsidRPr="009B6D35">
              <w:rPr>
                <w:rFonts w:ascii="Arial" w:hAnsi="Arial" w:cs="Arial"/>
                <w:sz w:val="20"/>
              </w:rPr>
              <w:t>Partnera</w:t>
            </w:r>
            <w:r>
              <w:rPr>
                <w:rFonts w:ascii="Arial" w:hAnsi="Arial" w:cs="Arial"/>
                <w:sz w:val="20"/>
              </w:rPr>
              <w:t xml:space="preserve"> (jeśli dotyczy)</w:t>
            </w:r>
          </w:p>
        </w:tc>
        <w:tc>
          <w:tcPr>
            <w:tcW w:w="5101" w:type="dxa"/>
          </w:tcPr>
          <w:p w:rsidR="00E73A59" w:rsidRPr="001F3A70" w:rsidRDefault="00E73A59" w:rsidP="00361736">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 xml:space="preserve">ramach Działania typu/ów projektu/ów, </w:t>
            </w:r>
            <w:r>
              <w:rPr>
                <w:rFonts w:ascii="Arial" w:eastAsia="MyriadPro-Regular" w:hAnsi="Arial" w:cs="Arial"/>
                <w:sz w:val="20"/>
              </w:rPr>
              <w:t>w którym ogłoszony został nabór</w:t>
            </w:r>
            <w:r w:rsidRPr="001F3A70">
              <w:rPr>
                <w:rFonts w:ascii="Arial" w:eastAsia="MyriadPro-Regular" w:hAnsi="Arial" w:cs="Arial"/>
                <w:sz w:val="20"/>
              </w:rPr>
              <w:t>.</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Partner/rzy nie podlega</w:t>
            </w:r>
            <w:r>
              <w:rPr>
                <w:rFonts w:ascii="Arial" w:eastAsia="Malgun Gothic" w:hAnsi="Arial" w:cs="Arial"/>
                <w:sz w:val="20"/>
              </w:rPr>
              <w:t>/ją</w:t>
            </w:r>
            <w:r w:rsidRPr="009B6D35">
              <w:rPr>
                <w:rFonts w:ascii="Arial" w:eastAsia="Malgun Gothic" w:hAnsi="Arial" w:cs="Arial"/>
                <w:sz w:val="20"/>
              </w:rPr>
              <w:t xml:space="preserve"> wykluczeniu z możliwości ubiegania się o dofinansowanie, w tym wykluczeniu, o którym mowa w art. 207 ust. 4 ustawy z dnia 27 sierpnia 2009 r., o finansach publicznych.</w:t>
            </w:r>
          </w:p>
          <w:p w:rsidR="00E73A59" w:rsidRPr="00AD6407" w:rsidRDefault="00E73A59" w:rsidP="00361736">
            <w:pPr>
              <w:autoSpaceDE w:val="0"/>
              <w:autoSpaceDN w:val="0"/>
              <w:adjustRightInd w:val="0"/>
              <w:jc w:val="both"/>
              <w:rPr>
                <w:rFonts w:ascii="Arial" w:hAnsi="Arial" w:cs="Arial"/>
                <w:sz w:val="20"/>
              </w:rPr>
            </w:pPr>
            <w:r>
              <w:rPr>
                <w:rFonts w:ascii="Arial" w:eastAsia="MyriadPro-Regular" w:hAnsi="Arial" w:cs="Arial"/>
                <w:sz w:val="20"/>
              </w:rPr>
              <w:t xml:space="preserve">W przypadku partnera stanowiącego podmiot,  o którym mowa w art. </w:t>
            </w:r>
            <w:r>
              <w:rPr>
                <w:rFonts w:ascii="Arial" w:eastAsia="Malgun Gothic" w:hAnsi="Arial" w:cs="Arial"/>
                <w:sz w:val="20"/>
              </w:rPr>
              <w:t>207 ust. 7</w:t>
            </w:r>
            <w:r w:rsidRPr="009B6D35">
              <w:rPr>
                <w:rFonts w:ascii="Arial" w:eastAsia="Malgun Gothic" w:hAnsi="Arial" w:cs="Arial"/>
                <w:sz w:val="20"/>
              </w:rPr>
              <w:t xml:space="preserve"> ustawy z dnia 27 sierpnia 2009 r., o finansach publicznych</w:t>
            </w:r>
            <w:r>
              <w:rPr>
                <w:rFonts w:ascii="Arial" w:eastAsia="MyriadPro-Regular" w:hAnsi="Arial" w:cs="Arial"/>
                <w:sz w:val="20"/>
              </w:rPr>
              <w:t xml:space="preserve"> kryterium dotyczące kwalifikowalności Partnera zostaje automatycznie uznane za spełnione.</w:t>
            </w:r>
          </w:p>
        </w:tc>
        <w:tc>
          <w:tcPr>
            <w:tcW w:w="6011" w:type="dxa"/>
          </w:tcPr>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Spełnienie kryterium jest konieczne do przyznania dofinansowania.</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Projekty niespełniające kryterium kierowane są do poprawy lub uzupełnienia.</w:t>
            </w:r>
          </w:p>
          <w:p w:rsidR="00E73A59" w:rsidRDefault="00E73A59" w:rsidP="00361736">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oceny, na dzień podpisania umowy oraz w przypadku zmiany Partnera (jeśli dotyczy). </w:t>
            </w:r>
          </w:p>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Ocena spełniania kryterium polega na przypisaniu wartości logicznych „tak”, „nie”</w:t>
            </w:r>
            <w:r>
              <w:rPr>
                <w:rFonts w:ascii="Arial" w:hAnsi="Arial" w:cs="Arial"/>
                <w:sz w:val="20"/>
              </w:rPr>
              <w:t xml:space="preserve">. </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Zgodność z zasadami </w:t>
            </w:r>
            <w:r w:rsidRPr="009B6D35">
              <w:rPr>
                <w:rFonts w:ascii="Arial" w:hAnsi="Arial" w:cs="Arial"/>
                <w:sz w:val="20"/>
              </w:rPr>
              <w:lastRenderedPageBreak/>
              <w:t>horyzontalnymi.</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lastRenderedPageBreak/>
              <w:t>Projekt jest zgodny z:</w:t>
            </w:r>
          </w:p>
          <w:p w:rsidR="006675F4" w:rsidRDefault="00E73A59" w:rsidP="001B0A9F">
            <w:pPr>
              <w:pStyle w:val="Akapitzlist"/>
              <w:numPr>
                <w:ilvl w:val="0"/>
                <w:numId w:val="467"/>
              </w:numPr>
              <w:spacing w:before="40" w:after="40" w:line="276" w:lineRule="auto"/>
              <w:ind w:hanging="686"/>
              <w:contextualSpacing w:val="0"/>
              <w:rPr>
                <w:rFonts w:ascii="Arial" w:hAnsi="Arial" w:cs="Arial"/>
              </w:rPr>
            </w:pPr>
            <w:r w:rsidRPr="009B6D35">
              <w:rPr>
                <w:rFonts w:ascii="Arial" w:hAnsi="Arial" w:cs="Arial"/>
              </w:rPr>
              <w:lastRenderedPageBreak/>
              <w:t xml:space="preserve">zasadą równości szans kobiet i mężczyzn, </w:t>
            </w:r>
            <w:r w:rsidRPr="009B6D35">
              <w:rPr>
                <w:rFonts w:ascii="Arial" w:hAnsi="Arial" w:cs="Arial"/>
              </w:rPr>
              <w:br/>
              <w:t xml:space="preserve">w oparciu o </w:t>
            </w:r>
            <w:r w:rsidRPr="009B6D35">
              <w:rPr>
                <w:rFonts w:ascii="Arial" w:hAnsi="Arial" w:cs="Arial"/>
                <w:i/>
              </w:rPr>
              <w:t>standard minimum</w:t>
            </w:r>
            <w:r w:rsidRPr="009B6D35">
              <w:rPr>
                <w:rFonts w:ascii="Arial" w:hAnsi="Arial" w:cs="Arial"/>
              </w:rPr>
              <w:t>,</w:t>
            </w:r>
          </w:p>
          <w:p w:rsidR="006675F4" w:rsidRDefault="00E73A59" w:rsidP="001B0A9F">
            <w:pPr>
              <w:pStyle w:val="Akapitzlist"/>
              <w:numPr>
                <w:ilvl w:val="0"/>
                <w:numId w:val="467"/>
              </w:numPr>
              <w:spacing w:before="40" w:after="40" w:line="276" w:lineRule="auto"/>
              <w:ind w:left="315" w:hanging="284"/>
              <w:contextualSpacing w:val="0"/>
              <w:rPr>
                <w:rFonts w:ascii="Arial" w:hAnsi="Arial" w:cs="Arial"/>
              </w:rPr>
            </w:pPr>
            <w:r w:rsidRPr="009B6D35">
              <w:rPr>
                <w:rFonts w:ascii="Arial" w:hAnsi="Arial" w:cs="Arial"/>
              </w:rPr>
              <w:t>właściwymi politykami i zasadami wspólnotowym</w:t>
            </w:r>
            <w:r>
              <w:rPr>
                <w:rFonts w:ascii="Arial" w:hAnsi="Arial" w:cs="Arial"/>
              </w:rPr>
              <w:t>i</w:t>
            </w:r>
            <w:r w:rsidRPr="009B6D35">
              <w:rPr>
                <w:rFonts w:ascii="Arial" w:hAnsi="Arial" w:cs="Arial"/>
              </w:rPr>
              <w:t xml:space="preserve">: </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zrównoważonego rozwoju,</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promowania i realizacji zasady równości szans i niedyskryminacji, w tym. m. in. koniecznością stosowania zasady uniwersalnego projektowania.</w:t>
            </w:r>
          </w:p>
          <w:p w:rsidR="00E73A59" w:rsidRPr="009B6D35" w:rsidRDefault="00E73A59" w:rsidP="00361736">
            <w:pPr>
              <w:autoSpaceDE w:val="0"/>
              <w:autoSpaceDN w:val="0"/>
              <w:adjustRightInd w:val="0"/>
              <w:jc w:val="both"/>
              <w:rPr>
                <w:rFonts w:ascii="Arial" w:eastAsia="MyriadPro-Regular" w:hAnsi="Arial" w:cs="Arial"/>
                <w:sz w:val="20"/>
              </w:rPr>
            </w:pPr>
            <w:r w:rsidRPr="009B6D35">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lastRenderedPageBreak/>
              <w:t xml:space="preserve">Spełnienie kryterium jest konieczne do przyznania </w:t>
            </w:r>
            <w:r w:rsidRPr="009B6D35">
              <w:rPr>
                <w:rFonts w:ascii="Arial" w:hAnsi="Arial" w:cs="Arial"/>
                <w:sz w:val="20"/>
              </w:rPr>
              <w:lastRenderedPageBreak/>
              <w:t>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Pr="007F692A" w:rsidRDefault="00E73A59" w:rsidP="00E73A59">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73A59" w:rsidRPr="009B6D35" w:rsidTr="00361736">
        <w:trPr>
          <w:jc w:val="center"/>
        </w:trPr>
        <w:tc>
          <w:tcPr>
            <w:tcW w:w="14175" w:type="dxa"/>
            <w:gridSpan w:val="4"/>
            <w:shd w:val="clear" w:color="auto" w:fill="D9D9D9" w:themeFill="background1" w:themeFillShade="D9"/>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b/>
                <w:sz w:val="20"/>
              </w:rPr>
              <w:t>Kryteria wykonalności</w:t>
            </w:r>
          </w:p>
        </w:tc>
      </w:tr>
      <w:tr w:rsidR="00E73A59" w:rsidRPr="009B6D35" w:rsidTr="00361736">
        <w:trPr>
          <w:jc w:val="center"/>
        </w:trPr>
        <w:tc>
          <w:tcPr>
            <w:tcW w:w="507" w:type="dxa"/>
          </w:tcPr>
          <w:p w:rsidR="00E73A59" w:rsidRPr="009B6D35" w:rsidRDefault="00E73A59" w:rsidP="00361736">
            <w:pPr>
              <w:spacing w:before="40" w:after="40" w:line="240" w:lineRule="auto"/>
              <w:ind w:left="-22" w:right="-113" w:firstLine="22"/>
              <w:rPr>
                <w:rFonts w:ascii="Arial" w:hAnsi="Arial" w:cs="Arial"/>
                <w:sz w:val="20"/>
              </w:rPr>
            </w:pPr>
            <w:r w:rsidRPr="009B6D35">
              <w:rPr>
                <w:rFonts w:ascii="Arial" w:hAnsi="Arial" w:cs="Arial"/>
                <w:sz w:val="18"/>
              </w:rPr>
              <w:t>L.p.</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Nazwa kryterium</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Definicja kryterium</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07" w:type="dxa"/>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1</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2</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3</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07" w:type="dxa"/>
          </w:tcPr>
          <w:p w:rsidR="006675F4" w:rsidRDefault="006675F4" w:rsidP="001B0A9F">
            <w:pPr>
              <w:pStyle w:val="Akapitzlist"/>
              <w:numPr>
                <w:ilvl w:val="0"/>
                <w:numId w:val="468"/>
              </w:numPr>
              <w:spacing w:before="40" w:after="40" w:line="240" w:lineRule="auto"/>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Zgodność prawna</w:t>
            </w:r>
          </w:p>
        </w:tc>
        <w:tc>
          <w:tcPr>
            <w:tcW w:w="6804" w:type="dxa"/>
          </w:tcPr>
          <w:p w:rsidR="00E73A59" w:rsidRDefault="00E73A59" w:rsidP="00361736">
            <w:pPr>
              <w:autoSpaceDE w:val="0"/>
              <w:autoSpaceDN w:val="0"/>
              <w:adjustRightInd w:val="0"/>
              <w:jc w:val="both"/>
              <w:rPr>
                <w:rFonts w:ascii="Arial" w:eastAsia="MyriadPro-Regular" w:hAnsi="Arial" w:cs="Arial"/>
                <w:sz w:val="20"/>
              </w:rPr>
            </w:pPr>
            <w:r w:rsidRPr="009B6D35">
              <w:rPr>
                <w:rFonts w:ascii="Arial" w:hAnsi="Arial" w:cs="Arial"/>
                <w:sz w:val="20"/>
              </w:rPr>
              <w:t xml:space="preserve">Projekt jest zgodny z prawodawstwem wspólnotowym i krajowym, </w:t>
            </w:r>
            <w:r w:rsidRPr="009B6D35">
              <w:rPr>
                <w:rFonts w:ascii="Arial" w:hAnsi="Arial" w:cs="Arial"/>
                <w:sz w:val="20"/>
              </w:rPr>
              <w:br/>
              <w:t>w tym przepisami ustawy</w:t>
            </w:r>
            <w:r w:rsidRPr="009B6D35">
              <w:rPr>
                <w:rFonts w:ascii="Arial" w:hAnsi="Arial" w:cs="Arial"/>
                <w:i/>
                <w:sz w:val="20"/>
              </w:rPr>
              <w:t xml:space="preserve"> </w:t>
            </w:r>
            <w:r>
              <w:rPr>
                <w:rFonts w:ascii="Arial" w:hAnsi="Arial" w:cs="Arial"/>
                <w:sz w:val="20"/>
              </w:rPr>
              <w:t xml:space="preserve">z dnia 29 stycznia 2004 r. </w:t>
            </w:r>
            <w:r w:rsidRPr="009B6D35">
              <w:rPr>
                <w:rFonts w:ascii="Arial" w:hAnsi="Arial" w:cs="Arial"/>
                <w:i/>
                <w:sz w:val="20"/>
              </w:rPr>
              <w:t>Prawo zamówień publicznych</w:t>
            </w:r>
            <w:r w:rsidRPr="009B6D35">
              <w:rPr>
                <w:rFonts w:ascii="Arial" w:hAnsi="Arial" w:cs="Arial"/>
                <w:sz w:val="20"/>
              </w:rPr>
              <w:t>.</w:t>
            </w:r>
            <w:r w:rsidRPr="009B6D35">
              <w:rPr>
                <w:rFonts w:ascii="Arial" w:eastAsia="MyriadPro-Regular" w:hAnsi="Arial" w:cs="Arial"/>
                <w:sz w:val="20"/>
              </w:rPr>
              <w:t xml:space="preserve"> </w:t>
            </w:r>
          </w:p>
          <w:p w:rsidR="00E73A59" w:rsidRPr="009B6D35" w:rsidRDefault="00E73A59" w:rsidP="00361736">
            <w:pPr>
              <w:autoSpaceDE w:val="0"/>
              <w:autoSpaceDN w:val="0"/>
              <w:adjustRightInd w:val="0"/>
              <w:jc w:val="both"/>
              <w:rPr>
                <w:rFonts w:ascii="Arial"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Zgodność</w:t>
            </w:r>
          </w:p>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 wymogami pomocy</w:t>
            </w:r>
          </w:p>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publicznej</w:t>
            </w:r>
          </w:p>
        </w:tc>
        <w:tc>
          <w:tcPr>
            <w:tcW w:w="6804" w:type="dxa"/>
          </w:tcPr>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 xml:space="preserve">Projekt jest zgodny regułami pomocy publicznej i/lub pomocy </w:t>
            </w:r>
            <w:r w:rsidRPr="009B6D35">
              <w:rPr>
                <w:rFonts w:ascii="Arial" w:eastAsia="Malgun Gothic" w:hAnsi="Arial" w:cs="Arial"/>
                <w:i/>
                <w:sz w:val="20"/>
              </w:rPr>
              <w:t>de minimis</w:t>
            </w:r>
            <w:r w:rsidRPr="009B6D35">
              <w:rPr>
                <w:rFonts w:ascii="Arial" w:eastAsia="Malgun Gothic" w:hAnsi="Arial" w:cs="Arial"/>
                <w:sz w:val="20"/>
              </w:rPr>
              <w:t>.</w:t>
            </w: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Jeżeli dotyczy: spełnienie kryterium jest konieczne do przyznania dofinansowania.</w:t>
            </w:r>
          </w:p>
          <w:p w:rsidR="00E73A59" w:rsidRPr="009B6D35" w:rsidRDefault="00E73A59" w:rsidP="00361736">
            <w:pPr>
              <w:autoSpaceDE w:val="0"/>
              <w:autoSpaceDN w:val="0"/>
              <w:adjustRightInd w:val="0"/>
              <w:jc w:val="both"/>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after="0" w:line="240" w:lineRule="auto"/>
              <w:rPr>
                <w:rFonts w:ascii="Arial" w:hAnsi="Arial" w:cs="Arial"/>
                <w:sz w:val="20"/>
              </w:rPr>
            </w:pPr>
            <w:r w:rsidRPr="009B6D35">
              <w:rPr>
                <w:rFonts w:ascii="Arial" w:hAnsi="Arial" w:cs="Arial"/>
                <w:sz w:val="20"/>
              </w:rPr>
              <w:lastRenderedPageBreak/>
              <w:t>Ocena spełniania kryterium polega na przypisaniu wartości logicznych „tak”, „nie”, „nie dotyczy”.</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hAnsi="Arial" w:cs="Arial"/>
                <w:sz w:val="20"/>
              </w:rPr>
              <w:t>Zdolność organizacyjno-operacyjna</w:t>
            </w:r>
          </w:p>
        </w:tc>
        <w:tc>
          <w:tcPr>
            <w:tcW w:w="6804" w:type="dxa"/>
          </w:tcPr>
          <w:p w:rsidR="00E73A59" w:rsidRDefault="00E73A59" w:rsidP="00361736">
            <w:pPr>
              <w:spacing w:before="40" w:after="40"/>
              <w:rPr>
                <w:rFonts w:ascii="Arial" w:hAnsi="Arial" w:cs="Arial"/>
                <w:sz w:val="20"/>
              </w:rPr>
            </w:pPr>
            <w:r w:rsidRPr="009B6D35">
              <w:rPr>
                <w:rFonts w:ascii="Arial" w:hAnsi="Arial" w:cs="Arial"/>
                <w:sz w:val="20"/>
              </w:rPr>
              <w:t xml:space="preserve">Beneficjent dysponuje odpowiednim potencjałem </w:t>
            </w:r>
            <w:r>
              <w:rPr>
                <w:rFonts w:ascii="Arial" w:hAnsi="Arial" w:cs="Arial"/>
                <w:sz w:val="20"/>
              </w:rPr>
              <w:t xml:space="preserve">organizacyjnym i </w:t>
            </w:r>
            <w:r w:rsidRPr="009B6D35">
              <w:rPr>
                <w:rFonts w:ascii="Arial" w:hAnsi="Arial" w:cs="Arial"/>
                <w:sz w:val="20"/>
              </w:rPr>
              <w:t>technicznym.</w:t>
            </w:r>
          </w:p>
          <w:p w:rsidR="00E73A59" w:rsidRPr="009B6D35" w:rsidRDefault="00E73A59" w:rsidP="00361736">
            <w:pPr>
              <w:spacing w:before="40" w:after="40"/>
              <w:rPr>
                <w:rFonts w:ascii="Arial" w:hAnsi="Arial" w:cs="Arial"/>
                <w:sz w:val="20"/>
              </w:rPr>
            </w:pPr>
            <w:r w:rsidRPr="009B6D35">
              <w:rPr>
                <w:rFonts w:ascii="Arial" w:hAnsi="Arial" w:cs="Arial"/>
                <w:sz w:val="20"/>
              </w:rPr>
              <w:t>Beneficjent zapewni do realizacji projektu odpowiednio wykwalifikowaną kadrę, zarówno do jego obsługi jak i realizacji przedsięwzięć merytorycznych.</w:t>
            </w:r>
          </w:p>
          <w:p w:rsidR="00E73A59" w:rsidRPr="009B6D35" w:rsidRDefault="00E73A59" w:rsidP="00361736">
            <w:pPr>
              <w:spacing w:after="0"/>
              <w:rPr>
                <w:rFonts w:ascii="Arial" w:eastAsia="Malgun Gothic" w:hAnsi="Arial" w:cs="Arial"/>
                <w:sz w:val="20"/>
              </w:rPr>
            </w:pP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Zdolność finansowa</w:t>
            </w:r>
          </w:p>
        </w:tc>
        <w:tc>
          <w:tcPr>
            <w:tcW w:w="680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Kondycja finansowa Beneficjenta </w:t>
            </w:r>
            <w:r>
              <w:rPr>
                <w:rFonts w:ascii="Arial" w:hAnsi="Arial" w:cs="Arial"/>
                <w:sz w:val="20"/>
              </w:rPr>
              <w:t xml:space="preserve">na dzień złożenia wniosku o dofinansowanie </w:t>
            </w:r>
            <w:r w:rsidRPr="009B6D35">
              <w:rPr>
                <w:rFonts w:ascii="Arial" w:hAnsi="Arial" w:cs="Arial"/>
                <w:sz w:val="20"/>
              </w:rPr>
              <w:t>gwarantuje osiągnięcie deklarowanych produktów lub rezultatów, zgodnie z deklarowanym planem finansowym i w terminie określonym we wniosku o dofinansowanie.</w:t>
            </w:r>
          </w:p>
          <w:p w:rsidR="00E73A59" w:rsidRPr="00FD5F84" w:rsidRDefault="00E73A59" w:rsidP="00361736">
            <w:pPr>
              <w:spacing w:before="40" w:after="0"/>
              <w:jc w:val="both"/>
              <w:rPr>
                <w:rFonts w:ascii="Arial" w:eastAsiaTheme="minorEastAsia" w:hAnsi="Arial" w:cs="Arial"/>
                <w:sz w:val="20"/>
                <w:lang w:eastAsia="pl-PL"/>
              </w:rPr>
            </w:pPr>
            <w:r w:rsidRPr="00FD5F84">
              <w:rPr>
                <w:rFonts w:ascii="Arial" w:eastAsia="MyriadPro-Regular" w:hAnsi="Arial"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73A59" w:rsidRPr="009B6D35" w:rsidRDefault="00E73A59" w:rsidP="00361736">
            <w:pPr>
              <w:spacing w:before="40" w:after="0"/>
              <w:rPr>
                <w:rFonts w:ascii="Arial" w:hAnsi="Arial" w:cs="Arial"/>
                <w:sz w:val="20"/>
              </w:rPr>
            </w:pPr>
          </w:p>
        </w:tc>
        <w:tc>
          <w:tcPr>
            <w:tcW w:w="4733" w:type="dxa"/>
          </w:tcPr>
          <w:p w:rsidR="00E73A59" w:rsidRDefault="00E73A59" w:rsidP="00361736">
            <w:pPr>
              <w:spacing w:before="40" w:after="40"/>
              <w:rPr>
                <w:rFonts w:ascii="Arial" w:hAnsi="Arial" w:cs="Arial"/>
                <w:sz w:val="20"/>
              </w:rPr>
            </w:pPr>
            <w:r w:rsidRPr="009B6D35">
              <w:rPr>
                <w:rFonts w:ascii="Arial" w:hAnsi="Arial" w:cs="Arial"/>
                <w:sz w:val="20"/>
              </w:rPr>
              <w:t xml:space="preserve">Spełnienie kryterium jest konieczne do przyznania dofinansowania. </w:t>
            </w:r>
            <w:r>
              <w:rPr>
                <w:rFonts w:ascii="Arial" w:hAnsi="Arial" w:cs="Arial"/>
                <w:sz w:val="20"/>
              </w:rPr>
              <w:br/>
            </w: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Kryterium weryfikowane będzie na etapie  oceny.</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Default="00E73A59" w:rsidP="00E73A59"/>
    <w:p w:rsidR="00E73A59" w:rsidRDefault="00E73A59" w:rsidP="00E73A59"/>
    <w:tbl>
      <w:tblPr>
        <w:tblStyle w:val="Tabela-Siatka"/>
        <w:tblW w:w="14345" w:type="dxa"/>
        <w:jc w:val="center"/>
        <w:tblInd w:w="171" w:type="dxa"/>
        <w:tblLayout w:type="fixed"/>
        <w:tblLook w:val="04A0" w:firstRow="1" w:lastRow="0" w:firstColumn="1" w:lastColumn="0" w:noHBand="0" w:noVBand="1"/>
      </w:tblPr>
      <w:tblGrid>
        <w:gridCol w:w="597"/>
        <w:gridCol w:w="2933"/>
        <w:gridCol w:w="4803"/>
        <w:gridCol w:w="6012"/>
      </w:tblGrid>
      <w:tr w:rsidR="00E73A59" w:rsidRPr="002B689F" w:rsidTr="00E73A59">
        <w:trPr>
          <w:jc w:val="center"/>
        </w:trPr>
        <w:tc>
          <w:tcPr>
            <w:tcW w:w="14345" w:type="dxa"/>
            <w:gridSpan w:val="4"/>
            <w:shd w:val="clear" w:color="auto" w:fill="D9D9D9" w:themeFill="background1" w:themeFillShade="D9"/>
            <w:vAlign w:val="center"/>
          </w:tcPr>
          <w:p w:rsidR="00E73A59" w:rsidRPr="002B689F" w:rsidRDefault="00E73A59" w:rsidP="00361736">
            <w:pPr>
              <w:spacing w:before="40" w:after="40"/>
              <w:jc w:val="center"/>
              <w:rPr>
                <w:rFonts w:ascii="Arial" w:hAnsi="Arial" w:cs="Arial"/>
                <w:b/>
                <w:sz w:val="20"/>
              </w:rPr>
            </w:pPr>
            <w:r w:rsidRPr="00C149FB">
              <w:rPr>
                <w:rFonts w:ascii="Arial" w:hAnsi="Arial" w:cs="Arial"/>
                <w:b/>
                <w:sz w:val="20"/>
              </w:rPr>
              <w:t>Kryteria administracyjno</w:t>
            </w:r>
            <w:r w:rsidRPr="00C149FB">
              <w:rPr>
                <w:rFonts w:ascii="Arial" w:hAnsi="Arial" w:cs="Arial" w:hint="eastAsia"/>
                <w:b/>
                <w:sz w:val="20"/>
              </w:rPr>
              <w:t>ś</w:t>
            </w:r>
            <w:r w:rsidRPr="00C149FB">
              <w:rPr>
                <w:rFonts w:ascii="Arial" w:hAnsi="Arial" w:cs="Arial"/>
                <w:b/>
                <w:sz w:val="20"/>
              </w:rPr>
              <w:t>ci</w:t>
            </w:r>
          </w:p>
        </w:tc>
      </w:tr>
      <w:tr w:rsidR="00E73A59" w:rsidRPr="002B689F" w:rsidTr="00E73A59">
        <w:trPr>
          <w:jc w:val="center"/>
        </w:trPr>
        <w:tc>
          <w:tcPr>
            <w:tcW w:w="597" w:type="dxa"/>
          </w:tcPr>
          <w:p w:rsidR="00E73A59" w:rsidRPr="002B689F" w:rsidRDefault="00E73A59" w:rsidP="00361736">
            <w:pPr>
              <w:spacing w:before="40" w:after="40"/>
              <w:ind w:right="-84"/>
              <w:rPr>
                <w:rFonts w:ascii="Arial" w:hAnsi="Arial" w:cs="Arial"/>
                <w:sz w:val="20"/>
              </w:rPr>
            </w:pPr>
            <w:r w:rsidRPr="00C149FB">
              <w:rPr>
                <w:rFonts w:ascii="Arial" w:hAnsi="Arial" w:cs="Arial"/>
                <w:sz w:val="20"/>
              </w:rPr>
              <w:t>L.p.</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Nazwa kryterium</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Definicja kryterium</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Opis znaczenia kryterium</w:t>
            </w:r>
          </w:p>
        </w:tc>
      </w:tr>
      <w:tr w:rsidR="00E73A59" w:rsidRPr="002B689F" w:rsidTr="00E73A59">
        <w:trPr>
          <w:jc w:val="center"/>
        </w:trPr>
        <w:tc>
          <w:tcPr>
            <w:tcW w:w="597" w:type="dxa"/>
          </w:tcPr>
          <w:p w:rsidR="00E73A59" w:rsidRPr="002B689F" w:rsidRDefault="00E73A59" w:rsidP="00361736">
            <w:pPr>
              <w:spacing w:before="40" w:after="40"/>
              <w:jc w:val="center"/>
              <w:rPr>
                <w:rFonts w:ascii="Arial" w:hAnsi="Arial" w:cs="Arial"/>
                <w:sz w:val="20"/>
              </w:rPr>
            </w:pPr>
            <w:r w:rsidRPr="00C149FB">
              <w:rPr>
                <w:rFonts w:ascii="Arial" w:hAnsi="Arial" w:cs="Arial"/>
                <w:sz w:val="20"/>
              </w:rPr>
              <w:t>1</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2</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3</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4</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hanging="666"/>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Intensywno</w:t>
            </w:r>
            <w:r w:rsidRPr="00C149FB">
              <w:rPr>
                <w:rFonts w:ascii="Arial" w:hAnsi="Arial" w:cs="Arial" w:hint="eastAsia"/>
                <w:sz w:val="20"/>
              </w:rPr>
              <w:t>ść</w:t>
            </w:r>
            <w:r w:rsidRPr="00C149FB">
              <w:rPr>
                <w:rFonts w:ascii="Arial" w:hAnsi="Arial" w:cs="Arial"/>
                <w:sz w:val="20"/>
              </w:rPr>
              <w:t xml:space="preserve"> wsparcia</w:t>
            </w:r>
          </w:p>
        </w:tc>
        <w:tc>
          <w:tcPr>
            <w:tcW w:w="4803" w:type="dxa"/>
          </w:tcPr>
          <w:p w:rsidR="00E73A59" w:rsidRPr="002B689F" w:rsidRDefault="00E73A59" w:rsidP="00361736">
            <w:pPr>
              <w:spacing w:before="40" w:after="40"/>
              <w:rPr>
                <w:rFonts w:ascii="Arial" w:hAnsi="Arial" w:cs="Arial"/>
                <w:sz w:val="20"/>
              </w:rPr>
            </w:pPr>
            <w:r w:rsidRPr="00C149FB">
              <w:rPr>
                <w:rFonts w:ascii="Arial" w:hAnsi="Arial" w:cs="Arial"/>
                <w:sz w:val="20"/>
              </w:rPr>
              <w:t>Wnioskowana kwota i poziom wsparcia s</w:t>
            </w:r>
            <w:r w:rsidRPr="00C149FB">
              <w:rPr>
                <w:rFonts w:ascii="Arial" w:hAnsi="Arial" w:cs="Arial" w:hint="eastAsia"/>
                <w:sz w:val="20"/>
              </w:rPr>
              <w:t>ą</w:t>
            </w:r>
            <w:r w:rsidRPr="00C149FB">
              <w:rPr>
                <w:rFonts w:ascii="Arial" w:hAnsi="Arial" w:cs="Arial"/>
                <w:sz w:val="20"/>
              </w:rPr>
              <w:t xml:space="preserve"> zgodne z</w:t>
            </w:r>
            <w:r w:rsidRPr="00C149FB">
              <w:rPr>
                <w:rFonts w:ascii="Arial" w:hAnsi="Arial" w:cs="Arial" w:hint="eastAsia"/>
                <w:sz w:val="20"/>
              </w:rPr>
              <w:t> </w:t>
            </w:r>
            <w:r w:rsidRPr="00C149FB">
              <w:rPr>
                <w:rFonts w:ascii="Arial" w:hAnsi="Arial" w:cs="Arial"/>
                <w:sz w:val="20"/>
              </w:rPr>
              <w:t xml:space="preserve">zapisami </w:t>
            </w:r>
            <w:r>
              <w:rPr>
                <w:rFonts w:ascii="Arial" w:hAnsi="Arial" w:cs="Arial"/>
                <w:i/>
                <w:sz w:val="20"/>
              </w:rPr>
              <w:t>Wezwania do złożenia projektu</w:t>
            </w:r>
            <w:r w:rsidRPr="00C149FB">
              <w:rPr>
                <w:rFonts w:ascii="Arial" w:hAnsi="Arial" w:cs="Arial"/>
                <w:sz w:val="20"/>
              </w:rPr>
              <w:t>.</w:t>
            </w:r>
          </w:p>
        </w:tc>
        <w:tc>
          <w:tcPr>
            <w:tcW w:w="6012"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Zgodno</w:t>
            </w:r>
            <w:r w:rsidRPr="00C149FB">
              <w:rPr>
                <w:rFonts w:ascii="Arial" w:hAnsi="Arial" w:cs="Arial" w:hint="eastAsia"/>
                <w:sz w:val="20"/>
              </w:rPr>
              <w:t>ść</w:t>
            </w:r>
            <w:r w:rsidRPr="00C149FB">
              <w:rPr>
                <w:rFonts w:ascii="Arial" w:hAnsi="Arial" w:cs="Arial"/>
                <w:sz w:val="20"/>
              </w:rPr>
              <w:t xml:space="preserve"> z </w:t>
            </w:r>
            <w:r w:rsidRPr="00C149FB">
              <w:rPr>
                <w:rFonts w:ascii="Arial" w:hAnsi="Arial" w:cs="Arial"/>
                <w:sz w:val="20"/>
              </w:rPr>
              <w:lastRenderedPageBreak/>
              <w:t>kwalifikowalno</w:t>
            </w:r>
            <w:r w:rsidRPr="00C149FB">
              <w:rPr>
                <w:rFonts w:ascii="Arial" w:hAnsi="Arial" w:cs="Arial" w:hint="eastAsia"/>
                <w:sz w:val="20"/>
              </w:rPr>
              <w:t>ś</w:t>
            </w:r>
            <w:r w:rsidRPr="00C149FB">
              <w:rPr>
                <w:rFonts w:ascii="Arial" w:hAnsi="Arial" w:cs="Arial"/>
                <w:sz w:val="20"/>
              </w:rPr>
              <w:t>ci</w:t>
            </w:r>
            <w:r w:rsidRPr="00C149FB">
              <w:rPr>
                <w:rFonts w:ascii="Arial" w:hAnsi="Arial" w:cs="Arial" w:hint="eastAsia"/>
                <w:sz w:val="20"/>
              </w:rPr>
              <w:t>ą</w:t>
            </w:r>
            <w:r w:rsidRPr="00C149FB">
              <w:rPr>
                <w:rFonts w:ascii="Arial" w:hAnsi="Arial" w:cs="Arial"/>
                <w:sz w:val="20"/>
              </w:rPr>
              <w:t xml:space="preserve"> wydatk</w:t>
            </w:r>
            <w:r w:rsidRPr="00C149FB">
              <w:rPr>
                <w:rFonts w:ascii="Arial" w:hAnsi="Arial" w:cs="Arial" w:hint="eastAsia"/>
                <w:sz w:val="20"/>
              </w:rPr>
              <w:t>ó</w:t>
            </w:r>
            <w:r w:rsidRPr="00C149FB">
              <w:rPr>
                <w:rFonts w:ascii="Arial" w:hAnsi="Arial" w:cs="Arial"/>
                <w:sz w:val="20"/>
              </w:rPr>
              <w:t>w.</w:t>
            </w:r>
          </w:p>
        </w:tc>
        <w:tc>
          <w:tcPr>
            <w:tcW w:w="4803" w:type="dxa"/>
          </w:tcPr>
          <w:p w:rsidR="00E73A59" w:rsidRDefault="00E73A59" w:rsidP="00361736">
            <w:pPr>
              <w:spacing w:before="40" w:after="40"/>
              <w:jc w:val="both"/>
              <w:rPr>
                <w:rFonts w:ascii="Arial" w:hAnsi="Arial" w:cs="Arial"/>
                <w:i/>
                <w:sz w:val="20"/>
              </w:rPr>
            </w:pPr>
            <w:r w:rsidRPr="00E64C13">
              <w:rPr>
                <w:rFonts w:ascii="Arial" w:hAnsi="Arial" w:cs="Arial"/>
                <w:sz w:val="20"/>
              </w:rPr>
              <w:lastRenderedPageBreak/>
              <w:t xml:space="preserve">Wydatki w projekcie są zgodne z </w:t>
            </w:r>
            <w:r w:rsidRPr="00E64C13">
              <w:rPr>
                <w:rFonts w:ascii="Arial" w:eastAsia="Times New Roman" w:hAnsi="Arial" w:cs="Arial"/>
                <w:i/>
                <w:sz w:val="20"/>
                <w:lang w:eastAsia="pl-PL"/>
              </w:rPr>
              <w:t xml:space="preserve">Wytycznymi w zakresie kwalifikowalności wydatków Europejskiego </w:t>
            </w:r>
            <w:r w:rsidRPr="00E64C13">
              <w:rPr>
                <w:rFonts w:ascii="Arial" w:eastAsia="Times New Roman" w:hAnsi="Arial" w:cs="Arial"/>
                <w:i/>
                <w:sz w:val="20"/>
                <w:lang w:eastAsia="pl-PL"/>
              </w:rPr>
              <w:lastRenderedPageBreak/>
              <w:t xml:space="preserve">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z udziałem środków Europejskiego Funduszu Społecznego w obszarze rynku pracy na lata 2014-2020. </w:t>
            </w:r>
          </w:p>
          <w:p w:rsidR="00E73A59" w:rsidRDefault="00E73A59" w:rsidP="00361736">
            <w:pPr>
              <w:spacing w:before="40" w:after="40"/>
              <w:jc w:val="both"/>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Pr>
                <w:rFonts w:ascii="Arial" w:hAnsi="Arial" w:cs="Arial"/>
                <w:i/>
                <w:sz w:val="20"/>
              </w:rPr>
              <w:t>Wezwaniu do złożenia projektu</w:t>
            </w:r>
            <w:r>
              <w:rPr>
                <w:rFonts w:ascii="Arial" w:hAnsi="Arial" w:cs="Arial"/>
                <w:sz w:val="20"/>
              </w:rPr>
              <w:t xml:space="preserve"> (jeśli dotyczy). Poziom wydatków w ramach cross -financingu oraz środków trwałych jest  zgodny  z  poziomem tych wydatków wskazanym w </w:t>
            </w:r>
            <w:r>
              <w:rPr>
                <w:rFonts w:ascii="Arial" w:hAnsi="Arial" w:cs="Arial"/>
                <w:i/>
                <w:sz w:val="20"/>
              </w:rPr>
              <w:t>Wezwaniu do złożenia projektu</w:t>
            </w:r>
            <w:r w:rsidRPr="00F57930">
              <w:rPr>
                <w:rFonts w:ascii="Arial" w:hAnsi="Arial" w:cs="Arial"/>
                <w:sz w:val="20"/>
              </w:rPr>
              <w:t>.</w:t>
            </w:r>
          </w:p>
        </w:tc>
        <w:tc>
          <w:tcPr>
            <w:tcW w:w="6012" w:type="dxa"/>
          </w:tcPr>
          <w:p w:rsidR="00E73A59" w:rsidRDefault="00E73A59" w:rsidP="00361736">
            <w:pPr>
              <w:spacing w:before="40" w:after="40"/>
              <w:jc w:val="both"/>
              <w:rPr>
                <w:rFonts w:ascii="Arial" w:hAnsi="Arial" w:cs="Arial"/>
                <w:sz w:val="20"/>
              </w:rPr>
            </w:pPr>
            <w:r w:rsidRPr="009B6D35">
              <w:rPr>
                <w:rFonts w:ascii="Arial" w:hAnsi="Arial" w:cs="Arial"/>
                <w:sz w:val="20"/>
              </w:rPr>
              <w:lastRenderedPageBreak/>
              <w:t xml:space="preserve">Spełnienie kryterium jest konieczne do przyznania </w:t>
            </w:r>
            <w:r w:rsidRPr="009B6D35">
              <w:rPr>
                <w:rFonts w:ascii="Arial" w:hAnsi="Arial" w:cs="Arial"/>
                <w:sz w:val="20"/>
              </w:rPr>
              <w:lastRenderedPageBreak/>
              <w:t>dofinansowania.</w:t>
            </w:r>
          </w:p>
          <w:p w:rsidR="00E73A59" w:rsidRDefault="00E73A59" w:rsidP="00361736">
            <w:pPr>
              <w:spacing w:before="40" w:after="40"/>
              <w:jc w:val="both"/>
              <w:rPr>
                <w:rFonts w:ascii="Arial" w:hAnsi="Arial" w:cs="Arial"/>
                <w:sz w:val="20"/>
              </w:rPr>
            </w:pPr>
            <w:r w:rsidRPr="009B6D35">
              <w:rPr>
                <w:rFonts w:ascii="Arial" w:hAnsi="Arial" w:cs="Arial"/>
                <w:sz w:val="20"/>
              </w:rPr>
              <w:t>Projekty niespełniające kryterium kierowane są do poprawy lub uzupełnienia.</w:t>
            </w:r>
          </w:p>
          <w:p w:rsidR="00E73A59" w:rsidRDefault="00E73A59" w:rsidP="00361736">
            <w:pPr>
              <w:spacing w:before="40" w:after="40"/>
              <w:jc w:val="both"/>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eastAsia="MyriadPro-Regular" w:hAnsi="Arial" w:cs="Arial" w:hint="eastAsia"/>
                <w:sz w:val="20"/>
              </w:rPr>
              <w:t>Zgodność z warunkami realizacji wsparcia.</w:t>
            </w:r>
          </w:p>
        </w:tc>
        <w:tc>
          <w:tcPr>
            <w:tcW w:w="4803" w:type="dxa"/>
          </w:tcPr>
          <w:p w:rsidR="00E73A59" w:rsidRDefault="00E73A59" w:rsidP="00361736">
            <w:pPr>
              <w:spacing w:before="40" w:after="40"/>
              <w:rPr>
                <w:rFonts w:ascii="Arial" w:hAnsi="Arial" w:cs="Arial"/>
                <w:sz w:val="20"/>
              </w:rPr>
            </w:pPr>
            <w:r w:rsidRPr="00C149FB">
              <w:rPr>
                <w:rFonts w:ascii="Arial" w:eastAsia="MyriadPro-Regular" w:hAnsi="Arial" w:cs="Arial" w:hint="eastAsia"/>
                <w:sz w:val="20"/>
              </w:rPr>
              <w:t xml:space="preserve">Wniosek został sporządzony zgodnie </w:t>
            </w:r>
            <w:r>
              <w:rPr>
                <w:rFonts w:ascii="Arial" w:eastAsia="MyriadPro-Regular" w:hAnsi="Arial" w:cs="Arial"/>
                <w:sz w:val="20"/>
              </w:rPr>
              <w:br/>
            </w:r>
            <w:r w:rsidRPr="00C149FB">
              <w:rPr>
                <w:rFonts w:ascii="Arial" w:eastAsia="MyriadPro-Regular" w:hAnsi="Arial" w:cs="Arial" w:hint="eastAsia"/>
                <w:sz w:val="20"/>
              </w:rPr>
              <w:t>z uwarunkowaniami realizacji wsparcia określonymi w</w:t>
            </w:r>
            <w:r>
              <w:rPr>
                <w:rFonts w:ascii="Arial" w:eastAsia="MyriadPro-Regular" w:hAnsi="Arial" w:cs="Arial"/>
                <w:sz w:val="20"/>
              </w:rPr>
              <w:t>e właściwych wytycznych obszarowych oraz z zasadami realizacji wsparcia wskazanymi przez IP  w</w:t>
            </w:r>
            <w:r w:rsidRPr="00C149FB">
              <w:rPr>
                <w:rFonts w:ascii="Arial" w:eastAsia="MyriadPro-Regular" w:hAnsi="Arial" w:cs="Arial" w:hint="eastAsia"/>
                <w:sz w:val="20"/>
              </w:rPr>
              <w:t xml:space="preserve"> </w:t>
            </w:r>
            <w:r>
              <w:rPr>
                <w:rFonts w:ascii="Arial" w:hAnsi="Arial" w:cs="Arial"/>
                <w:i/>
                <w:sz w:val="20"/>
              </w:rPr>
              <w:t>Wezwaniu do złożenia projektu</w:t>
            </w:r>
            <w:r w:rsidRPr="00447143">
              <w:rPr>
                <w:rFonts w:ascii="Arial" w:eastAsia="MyriadPro-Regular" w:hAnsi="Arial" w:cs="Arial"/>
                <w:sz w:val="20"/>
              </w:rPr>
              <w:t xml:space="preserve"> (np. zasady </w:t>
            </w:r>
            <w:r>
              <w:rPr>
                <w:rFonts w:ascii="Arial" w:eastAsia="MyriadPro-Regular" w:hAnsi="Arial" w:cs="Arial"/>
                <w:sz w:val="20"/>
              </w:rPr>
              <w:t>realizacji danej formy wsparcia)</w:t>
            </w:r>
            <w:r w:rsidRPr="00C149FB">
              <w:rPr>
                <w:rFonts w:ascii="Arial" w:eastAsia="MyriadPro-Regular" w:hAnsi="Arial" w:cs="Arial" w:hint="eastAsia"/>
                <w:i/>
                <w:sz w:val="20"/>
              </w:rPr>
              <w:t>.</w:t>
            </w:r>
          </w:p>
        </w:tc>
        <w:tc>
          <w:tcPr>
            <w:tcW w:w="6012" w:type="dxa"/>
          </w:tcPr>
          <w:p w:rsidR="00E73A59" w:rsidRPr="009B6D35"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Spełnienie kryterium jest konieczne do przyznania dofinansowania.</w:t>
            </w:r>
          </w:p>
          <w:p w:rsidR="00E73A59"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Projekty niespełniające kryterium kierowane są do poprawy lub uzupełnienia.</w:t>
            </w:r>
          </w:p>
          <w:p w:rsidR="00E73A59" w:rsidRPr="002B689F" w:rsidRDefault="00E73A59" w:rsidP="00361736">
            <w:pPr>
              <w:rPr>
                <w:rFonts w:ascii="Arial" w:hAnsi="Arial" w:cs="Arial"/>
                <w:sz w:val="20"/>
              </w:rPr>
            </w:pPr>
            <w:r w:rsidRPr="009B6D35">
              <w:rPr>
                <w:rFonts w:ascii="Arial" w:eastAsia="MyriadPro-Regular" w:hAnsi="Arial" w:cs="Arial"/>
                <w:sz w:val="20"/>
              </w:rPr>
              <w:t>Ocena spełniania kryterium polega na przypisaniu wartości logicznych „tak”, „nie”.</w:t>
            </w:r>
          </w:p>
        </w:tc>
      </w:tr>
      <w:tr w:rsidR="00E73A59" w:rsidRPr="002B689F" w:rsidTr="00E73A59">
        <w:trPr>
          <w:jc w:val="center"/>
        </w:trPr>
        <w:tc>
          <w:tcPr>
            <w:tcW w:w="597" w:type="dxa"/>
            <w:shd w:val="clear" w:color="auto" w:fill="auto"/>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shd w:val="clear" w:color="auto" w:fill="auto"/>
          </w:tcPr>
          <w:p w:rsidR="00E73A59" w:rsidRPr="00AF309D" w:rsidRDefault="00E73A59" w:rsidP="00361736">
            <w:pPr>
              <w:pStyle w:val="Tekstkomentarza"/>
              <w:rPr>
                <w:rFonts w:ascii="Arial" w:hAnsi="Arial" w:cs="Arial"/>
              </w:rPr>
            </w:pPr>
            <w:r w:rsidRPr="00AF309D">
              <w:rPr>
                <w:rFonts w:ascii="Arial" w:hAnsi="Arial" w:cs="Arial"/>
              </w:rPr>
              <w:t>Spójność wniosku i załączników (jeśli dotyczy)</w:t>
            </w:r>
          </w:p>
          <w:p w:rsidR="00E73A59" w:rsidRPr="0097188E" w:rsidRDefault="00E73A59" w:rsidP="00361736">
            <w:pPr>
              <w:spacing w:before="40" w:after="40"/>
              <w:rPr>
                <w:rFonts w:ascii="Arial" w:hAnsi="Arial" w:cs="Arial"/>
                <w:sz w:val="20"/>
              </w:rPr>
            </w:pPr>
          </w:p>
        </w:tc>
        <w:tc>
          <w:tcPr>
            <w:tcW w:w="4803" w:type="dxa"/>
            <w:shd w:val="clear" w:color="auto" w:fill="auto"/>
          </w:tcPr>
          <w:p w:rsidR="00E73A59" w:rsidRPr="0097188E" w:rsidRDefault="00E73A59" w:rsidP="00361736">
            <w:pPr>
              <w:autoSpaceDE w:val="0"/>
              <w:autoSpaceDN w:val="0"/>
              <w:adjustRightInd w:val="0"/>
              <w:jc w:val="both"/>
              <w:rPr>
                <w:rFonts w:ascii="Arial" w:hAnsi="Arial" w:cs="Arial"/>
                <w:sz w:val="20"/>
              </w:rPr>
            </w:pPr>
            <w:r w:rsidRPr="00AF309D">
              <w:rPr>
                <w:rFonts w:ascii="Arial" w:hAnsi="Arial" w:cs="Arial"/>
                <w:sz w:val="20"/>
              </w:rPr>
              <w:t>Opisy we wniosku oraz w załącznikach (jeśli dotyczy) są ze sobą spójne i nie zawierają sprzecznych ze sobą kwestii.</w:t>
            </w:r>
          </w:p>
        </w:tc>
        <w:tc>
          <w:tcPr>
            <w:tcW w:w="6012" w:type="dxa"/>
            <w:shd w:val="clear" w:color="auto" w:fill="auto"/>
          </w:tcPr>
          <w:p w:rsidR="00E73A59" w:rsidRDefault="00E73A59" w:rsidP="00361736">
            <w:pPr>
              <w:spacing w:before="40" w:after="40"/>
              <w:jc w:val="both"/>
              <w:rPr>
                <w:rFonts w:ascii="Arial" w:hAnsi="Arial" w:cs="Arial"/>
                <w:sz w:val="20"/>
              </w:rPr>
            </w:pPr>
            <w:r w:rsidRPr="001D3F91">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1D3F91">
              <w:rPr>
                <w:rFonts w:ascii="Arial" w:hAnsi="Arial" w:cs="Arial"/>
                <w:sz w:val="20"/>
              </w:rPr>
              <w:t>Projekty niespełniające kryterium kierowane są do poprawy lub uzupełnienia.</w:t>
            </w:r>
            <w:r>
              <w:rPr>
                <w:rFonts w:ascii="Arial" w:hAnsi="Arial" w:cs="Arial"/>
                <w:sz w:val="20"/>
              </w:rPr>
              <w:t xml:space="preserve"> </w:t>
            </w:r>
            <w:r w:rsidRPr="001D3F91">
              <w:rPr>
                <w:rFonts w:ascii="Arial" w:hAnsi="Arial" w:cs="Arial"/>
                <w:sz w:val="20"/>
              </w:rPr>
              <w:t>Ocena spełniania kryterium polega na przypisaniu wartości logicznych „tak”, „nie.</w:t>
            </w:r>
          </w:p>
        </w:tc>
      </w:tr>
    </w:tbl>
    <w:p w:rsidR="00E73A59" w:rsidRDefault="00E73A59" w:rsidP="00F23677">
      <w:pPr>
        <w:rPr>
          <w:rFonts w:ascii="Arial" w:eastAsiaTheme="majorEastAsia" w:hAnsi="Arial" w:cs="Arial"/>
          <w:b/>
          <w:bCs/>
        </w:rPr>
      </w:pPr>
    </w:p>
    <w:p w:rsidR="000A5B1A" w:rsidRDefault="000A5B1A" w:rsidP="00E73A59">
      <w:pPr>
        <w:jc w:val="center"/>
        <w:rPr>
          <w:rFonts w:ascii="Myriad Pro" w:hAnsi="Myriad Pro"/>
          <w:b/>
          <w:sz w:val="20"/>
        </w:rPr>
      </w:pPr>
    </w:p>
    <w:p w:rsidR="00E73A59" w:rsidRPr="00D50197" w:rsidRDefault="00E73A59" w:rsidP="00E73A59">
      <w:pPr>
        <w:jc w:val="center"/>
        <w:rPr>
          <w:rFonts w:ascii="Myriad Pro" w:eastAsiaTheme="majorEastAsia" w:hAnsi="Myriad Pro" w:cs="Arial"/>
          <w:b/>
          <w:bCs/>
        </w:rPr>
      </w:pPr>
      <w:r>
        <w:rPr>
          <w:rFonts w:ascii="Myriad Pro" w:hAnsi="Myriad Pro"/>
          <w:b/>
          <w:sz w:val="20"/>
        </w:rPr>
        <w:t>Kryteria szczegółowe przyjęte Uchwałą Nr 12/20 Komitetu Monitorującego RPO WZ 2014-2020 z dnia 1 kwietnia 2020 r. (tryb pozakonkursowy) 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O</w:t>
            </w:r>
            <w:r w:rsidRPr="00DF5E75">
              <w:rPr>
                <w:rFonts w:ascii="Myriad Pro" w:hAnsi="Myriad Pro" w:cs="Arial" w:hint="eastAsia"/>
                <w:sz w:val="20"/>
              </w:rPr>
              <w:t>ś</w:t>
            </w:r>
            <w:r w:rsidRPr="00DF5E75">
              <w:rPr>
                <w:rFonts w:ascii="Myriad Pro" w:hAnsi="Myriad Pro" w:cs="Arial"/>
                <w:sz w:val="20"/>
              </w:rPr>
              <w:t xml:space="preserve"> priorytetowa</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VI Rynek Pracy</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 xml:space="preserve">Priorytet </w:t>
            </w:r>
            <w:r w:rsidRPr="00DF5E75">
              <w:rPr>
                <w:rFonts w:ascii="Myriad Pro" w:hAnsi="Myriad Pro" w:cs="Arial"/>
                <w:sz w:val="20"/>
              </w:rPr>
              <w:lastRenderedPageBreak/>
              <w:t>Inwestycyjny</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lastRenderedPageBreak/>
              <w:t>8i Dost</w:t>
            </w:r>
            <w:r w:rsidRPr="00DF5E75">
              <w:rPr>
                <w:rFonts w:ascii="Myriad Pro" w:hAnsi="Myriad Pro" w:cs="Arial" w:hint="eastAsia"/>
                <w:sz w:val="20"/>
              </w:rPr>
              <w:t>ę</w:t>
            </w:r>
            <w:r w:rsidRPr="00DF5E75">
              <w:rPr>
                <w:rFonts w:ascii="Myriad Pro" w:hAnsi="Myriad Pro" w:cs="Arial"/>
                <w:sz w:val="20"/>
              </w:rPr>
              <w:t>p do zatrudnienia dla os</w:t>
            </w:r>
            <w:r w:rsidRPr="00DF5E75">
              <w:rPr>
                <w:rFonts w:ascii="Myriad Pro" w:hAnsi="Myriad Pro" w:cs="Arial" w:hint="eastAsia"/>
                <w:sz w:val="20"/>
              </w:rPr>
              <w:t>ó</w:t>
            </w:r>
            <w:r w:rsidRPr="00DF5E75">
              <w:rPr>
                <w:rFonts w:ascii="Myriad Pro" w:hAnsi="Myriad Pro" w:cs="Arial"/>
                <w:sz w:val="20"/>
              </w:rPr>
              <w:t>b poszukuj</w:t>
            </w:r>
            <w:r w:rsidRPr="00DF5E75">
              <w:rPr>
                <w:rFonts w:ascii="Myriad Pro" w:hAnsi="Myriad Pro" w:cs="Arial" w:hint="eastAsia"/>
                <w:sz w:val="20"/>
              </w:rPr>
              <w:t>ą</w:t>
            </w:r>
            <w:r w:rsidRPr="00DF5E75">
              <w:rPr>
                <w:rFonts w:ascii="Myriad Pro" w:hAnsi="Myriad Pro" w:cs="Arial"/>
                <w:sz w:val="20"/>
              </w:rPr>
              <w:t>cych pracy i os</w:t>
            </w:r>
            <w:r w:rsidRPr="00DF5E75">
              <w:rPr>
                <w:rFonts w:ascii="Myriad Pro" w:hAnsi="Myriad Pro" w:cs="Arial" w:hint="eastAsia"/>
                <w:sz w:val="20"/>
              </w:rPr>
              <w:t>ó</w:t>
            </w:r>
            <w:r w:rsidRPr="00DF5E75">
              <w:rPr>
                <w:rFonts w:ascii="Myriad Pro" w:hAnsi="Myriad Pro" w:cs="Arial"/>
                <w:sz w:val="20"/>
              </w:rPr>
              <w:t>b biernych zawodowo, w tym d</w:t>
            </w:r>
            <w:r w:rsidRPr="00DF5E75">
              <w:rPr>
                <w:rFonts w:ascii="Myriad Pro" w:hAnsi="Myriad Pro" w:cs="Arial" w:hint="eastAsia"/>
                <w:sz w:val="20"/>
              </w:rPr>
              <w:t>ł</w:t>
            </w:r>
            <w:r w:rsidRPr="00DF5E75">
              <w:rPr>
                <w:rFonts w:ascii="Myriad Pro" w:hAnsi="Myriad Pro" w:cs="Arial"/>
                <w:sz w:val="20"/>
              </w:rPr>
              <w:t xml:space="preserve">ugotrwale bezrobotnych oraz oddalonych od rynku </w:t>
            </w:r>
            <w:r w:rsidRPr="00DF5E75">
              <w:rPr>
                <w:rFonts w:ascii="Myriad Pro" w:hAnsi="Myriad Pro" w:cs="Arial"/>
                <w:sz w:val="20"/>
              </w:rPr>
              <w:lastRenderedPageBreak/>
              <w:t>pracy, tak</w:t>
            </w:r>
            <w:r w:rsidRPr="00DF5E75">
              <w:rPr>
                <w:rFonts w:ascii="Myriad Pro" w:hAnsi="Myriad Pro" w:cs="Arial" w:hint="eastAsia"/>
                <w:sz w:val="20"/>
              </w:rPr>
              <w:t>ż</w:t>
            </w:r>
            <w:r w:rsidRPr="00DF5E75">
              <w:rPr>
                <w:rFonts w:ascii="Myriad Pro" w:hAnsi="Myriad Pro" w:cs="Arial"/>
                <w:sz w:val="20"/>
              </w:rPr>
              <w:t>e podejmowanie lokalnych inicjatyw na rzecz zatrudnienia oraz wspieranie mobilno</w:t>
            </w:r>
            <w:r w:rsidRPr="00DF5E75">
              <w:rPr>
                <w:rFonts w:ascii="Myriad Pro" w:hAnsi="Myriad Pro" w:cs="Arial" w:hint="eastAsia"/>
                <w:sz w:val="20"/>
              </w:rPr>
              <w:t>ś</w:t>
            </w:r>
            <w:r w:rsidRPr="00DF5E75">
              <w:rPr>
                <w:rFonts w:ascii="Myriad Pro" w:hAnsi="Myriad Pro" w:cs="Arial"/>
                <w:sz w:val="20"/>
              </w:rPr>
              <w:t>ci pracownik</w:t>
            </w:r>
            <w:r w:rsidRPr="00DF5E75">
              <w:rPr>
                <w:rFonts w:ascii="Myriad Pro" w:hAnsi="Myriad Pro" w:cs="Arial" w:hint="eastAsia"/>
                <w:sz w:val="20"/>
              </w:rPr>
              <w:t>ó</w:t>
            </w:r>
            <w:r w:rsidRPr="00DF5E75">
              <w:rPr>
                <w:rFonts w:ascii="Myriad Pro" w:hAnsi="Myriad Pro" w:cs="Arial"/>
                <w:sz w:val="20"/>
              </w:rPr>
              <w:t>w.</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lastRenderedPageBreak/>
              <w:t>Dzia</w:t>
            </w:r>
            <w:r w:rsidRPr="00DF5E75">
              <w:rPr>
                <w:rFonts w:ascii="Myriad Pro" w:hAnsi="Myriad Pro" w:cs="Arial" w:hint="eastAsia"/>
                <w:sz w:val="20"/>
              </w:rPr>
              <w:t>ł</w:t>
            </w:r>
            <w:r w:rsidRPr="00DF5E75">
              <w:rPr>
                <w:rFonts w:ascii="Myriad Pro" w:hAnsi="Myriad Pro" w:cs="Arial"/>
                <w:sz w:val="20"/>
              </w:rPr>
              <w:t>anie</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6.5 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Default="00E73A59" w:rsidP="00E73A59">
      <w:pPr>
        <w:spacing w:before="120" w:after="120" w:line="240" w:lineRule="auto"/>
        <w:rPr>
          <w:sz w:val="20"/>
        </w:rPr>
      </w:pPr>
    </w:p>
    <w:tbl>
      <w:tblPr>
        <w:tblW w:w="14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126"/>
        <w:gridCol w:w="6804"/>
        <w:gridCol w:w="4465"/>
      </w:tblGrid>
      <w:tr w:rsidR="00E73A59" w:rsidRPr="00AC2E00" w:rsidTr="00E73A59">
        <w:trPr>
          <w:jc w:val="center"/>
        </w:trPr>
        <w:tc>
          <w:tcPr>
            <w:tcW w:w="14024" w:type="dxa"/>
            <w:gridSpan w:val="4"/>
            <w:shd w:val="clear" w:color="auto" w:fill="D9D9D9" w:themeFill="background1" w:themeFillShade="D9"/>
          </w:tcPr>
          <w:p w:rsidR="00E73A59" w:rsidRPr="00AC2E00" w:rsidRDefault="00E73A59" w:rsidP="00361736">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Definicja kryterium</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Opis znaczenia kryterium</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3</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4</w:t>
            </w:r>
          </w:p>
        </w:tc>
      </w:tr>
      <w:tr w:rsidR="00E73A59" w:rsidRPr="002F12CD" w:rsidTr="00E73A59">
        <w:trPr>
          <w:trHeight w:val="269"/>
          <w:jc w:val="center"/>
        </w:trPr>
        <w:tc>
          <w:tcPr>
            <w:tcW w:w="629" w:type="dxa"/>
          </w:tcPr>
          <w:p w:rsidR="006675F4" w:rsidRDefault="006675F4" w:rsidP="001B0A9F">
            <w:pPr>
              <w:pStyle w:val="Akapitzlist"/>
              <w:numPr>
                <w:ilvl w:val="0"/>
                <w:numId w:val="477"/>
              </w:numPr>
              <w:spacing w:before="40" w:after="40" w:line="240" w:lineRule="auto"/>
              <w:contextualSpacing w:val="0"/>
            </w:pPr>
          </w:p>
        </w:tc>
        <w:tc>
          <w:tcPr>
            <w:tcW w:w="2126" w:type="dxa"/>
            <w:shd w:val="clear" w:color="auto" w:fill="auto"/>
          </w:tcPr>
          <w:p w:rsidR="00E73A59" w:rsidRPr="00844A80" w:rsidRDefault="00E73A59" w:rsidP="00361736">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W ramach projektu realizowane jest wsparcie oparte o zidentyfikowane indywidualne potrzeby uczestnika dla osób wskazanych poniżej:</w:t>
            </w:r>
          </w:p>
          <w:p w:rsidR="00E73A59" w:rsidRPr="00DF5E75" w:rsidRDefault="00E73A59" w:rsidP="001B0A9F">
            <w:pPr>
              <w:pStyle w:val="Akapitzlist"/>
              <w:numPr>
                <w:ilvl w:val="0"/>
                <w:numId w:val="471"/>
              </w:numPr>
              <w:spacing w:before="40" w:after="40"/>
              <w:rPr>
                <w:rFonts w:cs="Arial"/>
              </w:rPr>
            </w:pPr>
            <w:r w:rsidRPr="00DF5E75">
              <w:rPr>
                <w:rFonts w:cs="Arial"/>
              </w:rPr>
              <w:t>imigranci i ich rodziny (w tym osoby polskiego pochodzenia),</w:t>
            </w:r>
          </w:p>
          <w:p w:rsidR="00E73A59" w:rsidRPr="00DF5E75" w:rsidRDefault="00E73A59" w:rsidP="001B0A9F">
            <w:pPr>
              <w:pStyle w:val="Akapitzlist"/>
              <w:numPr>
                <w:ilvl w:val="0"/>
                <w:numId w:val="471"/>
              </w:numPr>
              <w:spacing w:before="40" w:after="40"/>
              <w:rPr>
                <w:rFonts w:cs="Arial"/>
              </w:rPr>
            </w:pPr>
            <w:r w:rsidRPr="00DF5E75">
              <w:rPr>
                <w:rFonts w:cs="Arial"/>
              </w:rPr>
              <w:t xml:space="preserve">reemigranci i ich rodziny (w tym osoby powracające do kraju z emigracji zarobkowej), </w:t>
            </w:r>
          </w:p>
          <w:p w:rsidR="00E73A59" w:rsidRPr="00DF5E75" w:rsidRDefault="00E73A59" w:rsidP="001B0A9F">
            <w:pPr>
              <w:pStyle w:val="Akapitzlist"/>
              <w:numPr>
                <w:ilvl w:val="0"/>
                <w:numId w:val="471"/>
              </w:numPr>
              <w:spacing w:before="40" w:after="40"/>
              <w:rPr>
                <w:rFonts w:cs="Arial"/>
              </w:rPr>
            </w:pPr>
            <w:r w:rsidRPr="00DF5E75">
              <w:rPr>
                <w:rFonts w:cs="Arial"/>
              </w:rPr>
              <w:t>repatrianci,</w:t>
            </w:r>
          </w:p>
          <w:p w:rsidR="00E73A59" w:rsidRPr="00DF5E75" w:rsidRDefault="00E73A59" w:rsidP="001B0A9F">
            <w:pPr>
              <w:pStyle w:val="Akapitzlist"/>
              <w:numPr>
                <w:ilvl w:val="0"/>
                <w:numId w:val="471"/>
              </w:numPr>
              <w:spacing w:before="40" w:after="40"/>
              <w:rPr>
                <w:rFonts w:cs="Arial"/>
              </w:rPr>
            </w:pPr>
            <w:r w:rsidRPr="00DF5E75">
              <w:rPr>
                <w:rFonts w:cs="Arial"/>
              </w:rPr>
              <w:t>osoby mieszkające za granicą zamierzające rozpocząć pracę/działalność gospodarczą na terenie Polski,</w:t>
            </w:r>
          </w:p>
          <w:p w:rsidR="00E73A59" w:rsidRPr="00DF5E75" w:rsidRDefault="00E73A59" w:rsidP="00361736">
            <w:pPr>
              <w:spacing w:before="40" w:after="40"/>
              <w:rPr>
                <w:rFonts w:ascii="Myriad Pro" w:hAnsi="Myriad Pro" w:cs="Arial"/>
                <w:sz w:val="20"/>
              </w:rPr>
            </w:pPr>
            <w:r w:rsidRPr="00DF5E75">
              <w:rPr>
                <w:rFonts w:ascii="Myriad Pro" w:hAnsi="Myriad Pro" w:cs="Arial"/>
                <w:sz w:val="20"/>
              </w:rPr>
              <w:t>opierająca się na elementach wskazanych w typie 5.</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Obszar realizacji projektu obejmuje całe województwo zachodniopomorskie.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 jest skierowany do grup docelowych z obszaru województwa zachodniopomorskiego: </w:t>
            </w:r>
          </w:p>
          <w:p w:rsidR="00E73A59" w:rsidRPr="00DF5E75" w:rsidRDefault="00E73A59" w:rsidP="001B0A9F">
            <w:pPr>
              <w:pStyle w:val="Akapitzlist"/>
              <w:numPr>
                <w:ilvl w:val="0"/>
                <w:numId w:val="472"/>
              </w:numPr>
              <w:spacing w:before="40" w:after="40"/>
              <w:rPr>
                <w:rFonts w:cs="Arial"/>
              </w:rPr>
            </w:pPr>
            <w:r w:rsidRPr="00DF5E75">
              <w:rPr>
                <w:rFonts w:cs="Arial"/>
              </w:rPr>
              <w:t>osoby fizyczne pracujące, uczące się lub zamieszkujące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osoby fizyczne zamierzające podjąć pracę, naukę lub zamieszkać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inne podmioty – posiadających jednostkę organizacyjną na obszarze województwa zachodniopomorskiego).</w:t>
            </w:r>
          </w:p>
          <w:p w:rsidR="00E73A59" w:rsidRPr="00DF5E75" w:rsidRDefault="00E73A59" w:rsidP="00476A6D">
            <w:pPr>
              <w:pStyle w:val="Akapitzlist"/>
              <w:numPr>
                <w:ilvl w:val="0"/>
                <w:numId w:val="0"/>
              </w:numPr>
              <w:spacing w:before="40" w:after="40"/>
              <w:ind w:left="714"/>
              <w:rPr>
                <w:rFonts w:cs="Arial"/>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Projektodawca zapewnia preferencje w rekrutacji uczestnikom zamieszkującym (w rozumieniu przepisów Kodeksu Cywilnego) obszar miast średnich.  </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Szkolenia lub inne formy uzyskiwania kwalifikacji lub zdobywania i poprawy kompetencji będą kończyły się uzyskaniem dokumentu potwierdzającego nabyte kwalifikacje i/lub kompetencje w rozumieniu Wytycznych  w zakresie monitorowania postępu rzeczowego realizacji programów operacyjnych na lata 2014-2020.</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Okres realizacji projektu trwa nie dłużej niż do 30.06.2023 r.</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 zakłada utworzenie i utrzymanie Lokalnych Punktów Integracji Migrantów w ramach instytucjonalnego wparcia grupy docelowej.</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wniesie wkład własny w wysokości nie mniejszej niż 8% wydatków kwalifikowalnych w projekcie, zgodnie z zapisami określonymi w Szczegółowym Opisie Osi Priorytetowych  Regionalnego Programu Operacyjnego  Województwa Zachodniopomorskiego 2014-2020.</w:t>
            </w:r>
          </w:p>
        </w:tc>
        <w:tc>
          <w:tcPr>
            <w:tcW w:w="4465" w:type="dxa"/>
            <w:shd w:val="clear" w:color="auto" w:fill="auto"/>
          </w:tcPr>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t xml:space="preserve">Projekty niespełniające kryterium są </w:t>
            </w:r>
            <w:r w:rsidRPr="004E2CDE">
              <w:rPr>
                <w:rFonts w:ascii="Myriad Pro" w:hAnsi="Myriad Pro" w:cs="Arial"/>
                <w:sz w:val="20"/>
              </w:rPr>
              <w:t>kierowane są do poprawy lub uzupełnienia</w:t>
            </w:r>
            <w:r w:rsidRPr="00831E7A">
              <w:rPr>
                <w:rFonts w:ascii="Myriad Pro" w:hAnsi="Myriad Pro"/>
                <w:sz w:val="20"/>
              </w:rPr>
              <w:t>.</w:t>
            </w:r>
          </w:p>
          <w:p w:rsidR="00E73A59" w:rsidRPr="00831E7A" w:rsidRDefault="00E73A59" w:rsidP="00361736">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E73A59" w:rsidRPr="00831E7A" w:rsidRDefault="00E73A59" w:rsidP="00361736">
            <w:pPr>
              <w:autoSpaceDE w:val="0"/>
              <w:autoSpaceDN w:val="0"/>
              <w:spacing w:after="0" w:line="240" w:lineRule="auto"/>
              <w:jc w:val="both"/>
              <w:rPr>
                <w:rFonts w:ascii="Myriad Pro" w:hAnsi="Myriad Pro" w:cs="Arial"/>
                <w:sz w:val="20"/>
              </w:rPr>
            </w:pPr>
          </w:p>
          <w:p w:rsidR="00E73A59" w:rsidRDefault="00E73A59" w:rsidP="00361736">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E73A59" w:rsidRPr="00844A80" w:rsidRDefault="00E73A59" w:rsidP="00361736">
            <w:pPr>
              <w:spacing w:after="0"/>
              <w:rPr>
                <w:rFonts w:ascii="Myriad Pro" w:hAnsi="Myriad Pro" w:cs="Arial"/>
                <w:sz w:val="20"/>
              </w:rPr>
            </w:pPr>
          </w:p>
          <w:p w:rsidR="00E73A59" w:rsidRDefault="00E73A59" w:rsidP="00361736">
            <w:pPr>
              <w:spacing w:after="0"/>
              <w:rPr>
                <w:rFonts w:ascii="Myriad Pro" w:hAnsi="Myriad Pro" w:cs="Arial"/>
                <w:sz w:val="20"/>
              </w:rPr>
            </w:pPr>
            <w:r w:rsidRPr="00844A80">
              <w:rPr>
                <w:rFonts w:ascii="Myriad Pro" w:hAnsi="Myriad Pro" w:cs="Arial"/>
                <w:sz w:val="20"/>
              </w:rPr>
              <w:t xml:space="preserve">Kryterium </w:t>
            </w:r>
            <w:r>
              <w:rPr>
                <w:rFonts w:ascii="Myriad Pro" w:hAnsi="Myriad Pro" w:cs="Arial"/>
                <w:sz w:val="20"/>
              </w:rPr>
              <w:t>dostępu „Zgodność wsparcia” nr 7</w:t>
            </w:r>
            <w:r w:rsidRPr="00844A80">
              <w:rPr>
                <w:rFonts w:ascii="Myriad Pro" w:hAnsi="Myriad Pro" w:cs="Arial"/>
                <w:sz w:val="20"/>
              </w:rPr>
              <w:t xml:space="preserve"> na podstawie art. 45 ust. 3 ustawy z dnia 11 lipca 2014 r. o zasadach realizacji programów w zakresie polityki spójności finansowanych w perspektywie finansowej 2014–2020 (t.j. Dz.U. 2018 poz. 1431) </w:t>
            </w:r>
            <w:r>
              <w:rPr>
                <w:rFonts w:ascii="Myriad Pro" w:hAnsi="Myriad Pro" w:cs="Arial"/>
                <w:sz w:val="20"/>
              </w:rPr>
              <w:t>w</w:t>
            </w:r>
            <w:r w:rsidRPr="00844A80">
              <w:rPr>
                <w:rFonts w:ascii="Myriad Pro" w:hAnsi="Myriad Pro" w:cs="Arial"/>
                <w:sz w:val="20"/>
              </w:rPr>
              <w:t xml:space="preserve"> </w:t>
            </w:r>
            <w:r w:rsidRPr="003D7913">
              <w:rPr>
                <w:rFonts w:ascii="Myriad Pro" w:hAnsi="Myriad Pro" w:cs="Arial"/>
                <w:sz w:val="20"/>
              </w:rPr>
              <w:t>uzasadnionych przypadkach na etapie realizacji projektu na wniosek lub za zgodą IP, dopuszcza się możliwość odstępstwa w zakresie warunku zakończenia projektu do 30 czerwca 2023 roku</w:t>
            </w:r>
            <w:r>
              <w:rPr>
                <w:rFonts w:ascii="Myriad Pro" w:hAnsi="Myriad Pro" w:cs="Arial"/>
                <w:sz w:val="20"/>
              </w:rPr>
              <w:t>.</w:t>
            </w:r>
          </w:p>
          <w:p w:rsidR="00E73A59" w:rsidRDefault="00E73A59" w:rsidP="00361736">
            <w:pPr>
              <w:spacing w:after="0"/>
              <w:rPr>
                <w:rFonts w:ascii="Myriad Pro" w:hAnsi="Myriad Pro" w:cs="Arial"/>
                <w:sz w:val="20"/>
              </w:rPr>
            </w:pPr>
          </w:p>
          <w:p w:rsidR="00E73A59" w:rsidRPr="00844A80" w:rsidRDefault="00E73A59" w:rsidP="00361736">
            <w:pPr>
              <w:spacing w:after="0"/>
              <w:rPr>
                <w:rFonts w:ascii="Myriad Pro" w:hAnsi="Myriad Pro" w:cs="Arial"/>
                <w:sz w:val="20"/>
              </w:rPr>
            </w:pPr>
          </w:p>
        </w:tc>
      </w:tr>
    </w:tbl>
    <w:p w:rsidR="00646679" w:rsidRDefault="00646679" w:rsidP="00606993">
      <w:pPr>
        <w:pStyle w:val="Podtytu"/>
        <w:sectPr w:rsidR="00646679" w:rsidSect="00666E30">
          <w:pgSz w:w="16838" w:h="11906" w:orient="landscape"/>
          <w:pgMar w:top="1417" w:right="1417" w:bottom="1417" w:left="1417" w:header="708" w:footer="708" w:gutter="0"/>
          <w:cols w:space="708"/>
          <w:docGrid w:linePitch="360"/>
        </w:sectPr>
      </w:pPr>
    </w:p>
    <w:p w:rsidR="00E5433C" w:rsidRPr="003029DD" w:rsidRDefault="003029DD" w:rsidP="00606993">
      <w:pPr>
        <w:pStyle w:val="Podtytu"/>
        <w:rPr>
          <w:rFonts w:eastAsia="MyriadPro-Regular"/>
        </w:rPr>
      </w:pPr>
      <w:bookmarkStart w:id="26" w:name="_Toc64633779"/>
      <w:r w:rsidRPr="003029DD">
        <w:lastRenderedPageBreak/>
        <w:t>6.6</w:t>
      </w:r>
      <w:r w:rsidR="00E5433C" w:rsidRPr="003029DD">
        <w:t xml:space="preserve"> </w:t>
      </w:r>
      <w:r w:rsidR="00E5433C" w:rsidRPr="003029DD">
        <w:rPr>
          <w:rFonts w:eastAsia="MyriadPro-Regular"/>
        </w:rPr>
        <w:t>Programy zapewnienia i zwiększenia dostępu do opieki nad dziećmi w wieku do lat 3</w:t>
      </w:r>
      <w:bookmarkEnd w:id="26"/>
    </w:p>
    <w:p w:rsidR="00E5433C" w:rsidRDefault="003029D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77/17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8iv Równość mężczyzn i kobiet we wszystkich dziedzinach, w tym dostęp do zatrudnienia, rozwój kariery, godzenie życia zawodowego i</w:t>
            </w:r>
          </w:p>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ind w:left="346" w:hanging="346"/>
              <w:jc w:val="both"/>
              <w:rPr>
                <w:rFonts w:eastAsia="Calibri" w:cs="Arial"/>
                <w:b/>
                <w:bCs w:val="0"/>
                <w:szCs w:val="20"/>
              </w:rPr>
            </w:pPr>
            <w:r>
              <w:rPr>
                <w:rFonts w:eastAsia="MyriadPro-Regular" w:cs="Arial"/>
                <w:szCs w:val="20"/>
              </w:rPr>
              <w:t>6.6 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pPr>
              <w:spacing w:after="0" w:line="240" w:lineRule="auto"/>
              <w:rPr>
                <w:rFonts w:ascii="Myriad Pro" w:eastAsia="Times New Roman" w:hAnsi="Myriad Pro" w:cs="Arial"/>
                <w:sz w:val="20"/>
              </w:rPr>
            </w:pPr>
            <w:r>
              <w:rPr>
                <w:rFonts w:ascii="Myriad Pro" w:eastAsia="Times New Roman" w:hAnsi="Myriad Pro" w:cs="Arial"/>
                <w:sz w:val="20"/>
              </w:rPr>
              <w:t xml:space="preserve">Upowszechnienie dostępu do usług opieki nad dziećmi w wieku do lat 3, poprzez: </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Tworzenie nowych miejsc opieki nad dziećmi do lat 3, w tym dostosowanych do potrzeb dzieci z niepełnosprawnościami w istniejących lub nowo tworzonych formach opieki (żłobki i kluby dziecięce oraz w ramach instytucji opiekuna dziennego), w tym m.in.:</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dostosowanie pomieszczeń do potrzeb dzieci, w tym do wymogów budowlanych, sanitarno-higienicznych, bezpieczeństwa przeciwpożarowego, organizacja kuchni, stołówek, szatni zgodnie z koncepcją uniwersalnego projektowania itp.;</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i montaż wyposażenia (w tym m. in. meble, wyposażenie wypoczynkowe, wyposażenie sanitarne, zabawki);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wyposażenie i montaż placu zabaw wraz z bezpieczną nawierzchnią i ogrodzeniem;</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modyfikacja przestrzeni wspierająca rozwój psychoruchowy i poznawczy dzieci;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zapewnienie bieżącego funkcjonowania utworzonego miejsca opieki nad dziećmi do lat 3, w tym: koszty wynagrodzenia personelu zatrudnionego w miejscu opieki nad dziećmi do lat 3, koszty opłat za wyżywienie i pobyt dziecka;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przeszkolenie w zawodzie opiekuna dziennego w tym odbycie szkolenia uzupełniającego;</w:t>
            </w:r>
          </w:p>
          <w:p w:rsidR="00E5433C" w:rsidRPr="003029DD"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inne wydatki o ile są niezbędne do prawidłowego funkcjonowania miejs</w:t>
            </w:r>
            <w:r w:rsidR="003029DD">
              <w:rPr>
                <w:rFonts w:eastAsia="MyriadPro-Regular" w:cs="Arial"/>
              </w:rPr>
              <w:t>ca opieki nad dziećmi do lat 3.</w:t>
            </w:r>
          </w:p>
          <w:p w:rsidR="00E5433C" w:rsidRPr="003029DD"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w:t>
            </w:r>
            <w:r w:rsidR="003029DD">
              <w:rPr>
                <w:rFonts w:eastAsia="MyriadPro-Regular" w:cs="Arial"/>
              </w:rPr>
              <w:t>ualnie przeprowadzoną diagnozę.</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p w:rsidR="000A5B1A" w:rsidRDefault="000A5B1A"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3029DD">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3029DD">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2"/>
              </w:numPr>
              <w:spacing w:before="40" w:after="40"/>
              <w:ind w:left="317" w:hanging="283"/>
              <w:rPr>
                <w:rFonts w:cs="Arial"/>
              </w:rPr>
            </w:pPr>
            <w:r>
              <w:rPr>
                <w:rFonts w:cs="Arial"/>
              </w:rPr>
              <w:t>zasadą rów</w:t>
            </w:r>
            <w:r w:rsidR="003029DD">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2"/>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3029D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r w:rsidR="003029DD">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3029DD">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line="240" w:lineRule="auto"/>
              <w:jc w:val="both"/>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3029DD">
            <w:pPr>
              <w:spacing w:before="40" w:after="40" w:line="240" w:lineRule="auto"/>
              <w:jc w:val="both"/>
              <w:rPr>
                <w:rFonts w:ascii="Myriad Pro" w:hAnsi="Myriad Pro" w:cs="Arial"/>
                <w:sz w:val="20"/>
              </w:rPr>
            </w:pP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Pr>
                <w:rFonts w:ascii="Myriad Pro" w:eastAsia="MyriadPro-Regular" w:hAnsi="Myriad Pro" w:cs="Arial"/>
                <w:sz w:val="20"/>
              </w:rPr>
              <w:br/>
              <w:t>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p w:rsidR="00E5433C" w:rsidRDefault="00E5433C">
            <w:pPr>
              <w:spacing w:before="40" w:after="0" w:line="240" w:lineRule="auto"/>
              <w:contextualSpacing/>
              <w:rPr>
                <w:rFonts w:ascii="Myriad Pro" w:hAnsi="Myriad Pro" w:cs="Arial"/>
                <w:sz w:val="20"/>
              </w:rPr>
            </w:pP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Stopień/poziom osiągnięcia zakładanych wskaźników </w:t>
            </w:r>
            <w:r>
              <w:rPr>
                <w:rFonts w:ascii="Myriad Pro" w:eastAsia="MyriadPro-Regular" w:hAnsi="Myriad Pro" w:cs="Arial"/>
                <w:sz w:val="20"/>
              </w:rPr>
              <w:br/>
              <w:t>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Pr="003029DD"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Projekt jest spójny i kompletny w</w:t>
            </w:r>
            <w:r w:rsidR="003029DD">
              <w:rPr>
                <w:rFonts w:ascii="Myriad Pro" w:eastAsia="MyriadPro-Regular" w:hAnsi="Myriad Pro" w:cs="Arial"/>
                <w:sz w:val="20"/>
              </w:rPr>
              <w:t xml:space="preserve">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w:t>
            </w:r>
            <w:r w:rsidR="003029DD">
              <w:rPr>
                <w:rFonts w:ascii="Myriad Pro" w:eastAsia="MyriadPro-Regular" w:hAnsi="Myriad Pro" w:cs="Arial"/>
                <w:sz w:val="20"/>
              </w:rPr>
              <w:t>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3029D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tabs>
          <w:tab w:val="left" w:pos="6147"/>
        </w:tabs>
        <w:rPr>
          <w:rFonts w:ascii="Myriad Pro" w:hAnsi="Myriad Pro"/>
          <w:sz w:val="20"/>
        </w:rPr>
      </w:pPr>
    </w:p>
    <w:tbl>
      <w:tblPr>
        <w:tblW w:w="0" w:type="auto"/>
        <w:tblLayout w:type="fixed"/>
        <w:tblLook w:val="04A0" w:firstRow="1" w:lastRow="0" w:firstColumn="1" w:lastColumn="0" w:noHBand="0" w:noVBand="1"/>
      </w:tblPr>
      <w:tblGrid>
        <w:gridCol w:w="534"/>
        <w:gridCol w:w="2826"/>
        <w:gridCol w:w="4803"/>
        <w:gridCol w:w="6012"/>
      </w:tblGrid>
      <w:tr w:rsidR="00E5433C" w:rsidTr="00E5433C">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trHeight w:val="983"/>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w:t>
            </w:r>
            <w:r w:rsidR="003029DD">
              <w:rPr>
                <w:rFonts w:ascii="Myriad Pro" w:eastAsia="MyriadPro-Regular" w:hAnsi="Myriad Pro" w:cs="Arial"/>
                <w:i/>
                <w:sz w:val="20"/>
              </w:rPr>
              <w:t xml:space="preserve">ifikowalności wydatków w ramach </w:t>
            </w:r>
            <w:r>
              <w:rPr>
                <w:rFonts w:ascii="Myriad Pro" w:eastAsia="MyriadPro-Regular" w:hAnsi="Myriad Pro" w:cs="Arial"/>
                <w:i/>
                <w:sz w:val="20"/>
              </w:rPr>
              <w:t>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3029D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dopuszcz</w:t>
            </w:r>
            <w:r w:rsidR="00071151">
              <w:rPr>
                <w:rFonts w:ascii="Myriad Pro" w:hAnsi="Myriad Pro" w:cs="Arial"/>
                <w:sz w:val="20"/>
              </w:rPr>
              <w:t xml:space="preserve">a się możliwość  odstępstwa od </w:t>
            </w:r>
            <w:r>
              <w:rPr>
                <w:rFonts w:ascii="Myriad Pro" w:hAnsi="Myriad Pro" w:cs="Arial"/>
                <w:sz w:val="20"/>
              </w:rPr>
              <w:t xml:space="preserve">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B739E7">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F23677">
        <w:trPr>
          <w:trHeight w:val="3730"/>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B739E7">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Wniosek jest spójny i kompletny w odniesieniu do dokonanej oceny.</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E60F1" w:rsidRPr="00FE60F1" w:rsidRDefault="00EF4CFB" w:rsidP="00FE60F1">
      <w:pPr>
        <w:jc w:val="center"/>
        <w:rPr>
          <w:rFonts w:ascii="Myriad Pro" w:hAnsi="Myriad Pro"/>
          <w:b/>
          <w:sz w:val="20"/>
        </w:rPr>
      </w:pPr>
      <w:r w:rsidRPr="00FE60F1">
        <w:rPr>
          <w:rFonts w:ascii="Myriad Pro" w:hAnsi="Myriad Pro"/>
          <w:b/>
          <w:sz w:val="20"/>
        </w:rPr>
        <w:t xml:space="preserve">Kryteria szczegółowe przyjęte Uchwałą Nr </w:t>
      </w:r>
      <w:r w:rsidR="0086651C" w:rsidRPr="00FE60F1">
        <w:rPr>
          <w:rFonts w:ascii="Myriad Pro" w:hAnsi="Myriad Pro"/>
          <w:b/>
          <w:sz w:val="20"/>
        </w:rPr>
        <w:t>24/19</w:t>
      </w:r>
      <w:r w:rsidRPr="00FE60F1">
        <w:rPr>
          <w:rFonts w:ascii="Myriad Pro" w:hAnsi="Myriad Pro"/>
          <w:b/>
          <w:sz w:val="20"/>
        </w:rPr>
        <w:t xml:space="preserve"> Komitetu Monitoruj</w:t>
      </w:r>
      <w:r w:rsidR="00095455" w:rsidRPr="00FE60F1">
        <w:rPr>
          <w:rFonts w:ascii="Myriad Pro" w:hAnsi="Myriad Pro"/>
          <w:b/>
          <w:sz w:val="20"/>
        </w:rPr>
        <w:t>ącego RPO WZ 2014-2020 z dnia 25 czerwca 2019</w:t>
      </w:r>
      <w:r w:rsidRPr="00FE60F1">
        <w:rPr>
          <w:rFonts w:ascii="Myriad Pro" w:hAnsi="Myriad Pro"/>
          <w:b/>
          <w:sz w:val="20"/>
        </w:rPr>
        <w:t xml:space="preserve"> r. (tryb 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VI Rynek Pracy</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FE60F1" w:rsidRPr="00D34B91" w:rsidRDefault="00FE60F1" w:rsidP="00FE60F1">
            <w:pPr>
              <w:spacing w:before="40" w:after="40"/>
              <w:jc w:val="both"/>
              <w:rPr>
                <w:rFonts w:ascii="Myriad Pro" w:hAnsi="Myriad Pro"/>
                <w:sz w:val="20"/>
              </w:rPr>
            </w:pPr>
            <w:r w:rsidRPr="001E393A">
              <w:rPr>
                <w:rFonts w:ascii="Myriad Pro" w:eastAsia="Calibri" w:hAnsi="Myriad Pro" w:cs="Times New Roman"/>
                <w:sz w:val="20"/>
              </w:rPr>
              <w:t>8 iv Równość mężczyzn i kobiet we wszystkich dziedzinach, w tym dostęp</w:t>
            </w:r>
            <w:r>
              <w:rPr>
                <w:rFonts w:ascii="Myriad Pro" w:eastAsia="Calibri" w:hAnsi="Myriad Pro" w:cs="Times New Roman"/>
                <w:sz w:val="20"/>
              </w:rPr>
              <w:t xml:space="preserve"> </w:t>
            </w:r>
            <w:r w:rsidRPr="001E393A">
              <w:rPr>
                <w:rFonts w:ascii="Myriad Pro" w:eastAsia="Calibri" w:hAnsi="Myriad Pro" w:cs="Times New Roman"/>
                <w:sz w:val="20"/>
              </w:rPr>
              <w:t>do zatrudnienia, rozwój kariery, godzenie życia zawodowego i prywatnego oraz promowanie</w:t>
            </w:r>
            <w:r>
              <w:rPr>
                <w:rFonts w:ascii="Myriad Pro" w:eastAsia="Calibri" w:hAnsi="Myriad Pro" w:cs="Times New Roman"/>
                <w:sz w:val="20"/>
              </w:rPr>
              <w:t xml:space="preserve"> </w:t>
            </w:r>
            <w:r w:rsidRPr="001E393A">
              <w:rPr>
                <w:rFonts w:ascii="Myriad Pro" w:eastAsia="Calibri" w:hAnsi="Myriad Pro" w:cs="Times New Roman"/>
                <w:sz w:val="20"/>
              </w:rPr>
              <w:t>równości wynagrodzeń za taką samą pracę.</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851E60">
              <w:rPr>
                <w:rFonts w:ascii="Myriad Pro" w:eastAsia="Calibri" w:hAnsi="Myriad Pro" w:cs="Times New Roman"/>
                <w:sz w:val="20"/>
              </w:rPr>
              <w:t>6.</w:t>
            </w:r>
            <w:r>
              <w:rPr>
                <w:rFonts w:ascii="Myriad Pro" w:eastAsia="Calibri" w:hAnsi="Myriad Pro" w:cs="Times New Roman"/>
                <w:sz w:val="20"/>
              </w:rPr>
              <w:t xml:space="preserve">6 </w:t>
            </w:r>
            <w:r w:rsidRPr="00470DF6">
              <w:rPr>
                <w:rFonts w:ascii="Myriad Pro" w:eastAsia="Calibri" w:hAnsi="Myriad Pro" w:cs="Times New Roman"/>
                <w:sz w:val="20"/>
              </w:rPr>
              <w:t>Programy zapewnienia i zwiększenia dostępu do opieki nad dziećmi w wieku do  lat 3</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Typ projektu</w:t>
            </w:r>
          </w:p>
        </w:tc>
        <w:tc>
          <w:tcPr>
            <w:tcW w:w="12275" w:type="dxa"/>
            <w:shd w:val="clear" w:color="auto" w:fill="B6DDE8" w:themeFill="accent5" w:themeFillTint="66"/>
          </w:tcPr>
          <w:p w:rsidR="00FE60F1" w:rsidRPr="00470DF6" w:rsidRDefault="00FE60F1" w:rsidP="00FE60F1">
            <w:pPr>
              <w:spacing w:before="40" w:after="40"/>
              <w:rPr>
                <w:rFonts w:ascii="Myriad Pro" w:hAnsi="Myriad Pro"/>
                <w:sz w:val="20"/>
              </w:rPr>
            </w:pPr>
            <w:r w:rsidRPr="00470DF6">
              <w:rPr>
                <w:rFonts w:ascii="Myriad Pro" w:hAnsi="Myriad Pro"/>
                <w:sz w:val="20"/>
              </w:rPr>
              <w:t>Upowszechnienie dostępu do usług opieki nad dziećmi wieku do lat 3, poprzez.:</w:t>
            </w:r>
          </w:p>
          <w:p w:rsidR="00FE60F1" w:rsidRPr="00470DF6" w:rsidRDefault="00FE60F1" w:rsidP="00912095">
            <w:pPr>
              <w:numPr>
                <w:ilvl w:val="0"/>
                <w:numId w:val="169"/>
              </w:numPr>
              <w:spacing w:before="40" w:after="40"/>
              <w:rPr>
                <w:rFonts w:ascii="Myriad Pro" w:hAnsi="Myriad Pro"/>
                <w:sz w:val="20"/>
              </w:rPr>
            </w:pPr>
            <w:r w:rsidRPr="00470DF6">
              <w:rPr>
                <w:rFonts w:ascii="Myriad Pro" w:hAnsi="Myriad Pro"/>
                <w:sz w:val="20"/>
              </w:rPr>
              <w:t>Tworzenie nowych miejsc opieki nad dziećmi do lat 3, w tym dostosowanych do potrzeb dzieci z niepełnosprawnościami w istniejących lub nowo tworzonych formach opieki (żłobki i kluby dziecięce oraz w ramach instytucji opiekuna dziennego), w tym m.in.:</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dostosowanie pomieszczeń do potrzeb dzieci, w tym do wymogów budowlanych, sanitarno-higienicznych, bezpieczeństwa przeciwpożarowego, organizacja kuchni, stołówek, szatni zgodnie z koncepcją uniwersalnego projektowania itp.</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i montaż wyposażenia (w tym m. in. meble, wyposażenie wypoczynkowe, wyposażenie sanitarne, zabawki);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wyposażenie i montaż placu zabaw wraz z bezpieczną nawierzchnią i ogrodzeniem; </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modyfikacja przestrzeni wspierająca rozwój psychoruchowy i poznawczy dzieci;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zapewnienie bieżącego funkcjonowania utworzonego miejsca opieki nad dziećmi do lat 3, w tym: koszty wynagrodzenia personelu zatrudnionego w miejscu opieki nad dziećmi do lat 3, koszty opłat za wyżywienie i pobyt dziecka;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przeszkolenia i zdobycia kwalifikacji dla osób planujących zajęcie się opieką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podniesienia kwalifikacji sprawujących opiekę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inne wydatki o ile są niezbędne do prawidłowego funkcjonowania miejsca opieki nad dziećmi do lat 3.</w:t>
            </w:r>
          </w:p>
          <w:p w:rsidR="00FE60F1" w:rsidRPr="00490AA8" w:rsidRDefault="00FE60F1" w:rsidP="00912095">
            <w:pPr>
              <w:numPr>
                <w:ilvl w:val="0"/>
                <w:numId w:val="170"/>
              </w:numPr>
              <w:spacing w:before="40" w:after="40"/>
              <w:rPr>
                <w:rFonts w:ascii="Myriad Pro" w:hAnsi="Myriad Pro"/>
                <w:sz w:val="20"/>
              </w:rPr>
            </w:pPr>
            <w:r w:rsidRPr="00470DF6">
              <w:rPr>
                <w:rFonts w:ascii="Myriad Pro" w:hAnsi="Myriad Pro"/>
                <w:sz w:val="20"/>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tc>
      </w:tr>
    </w:tbl>
    <w:p w:rsidR="00FE60F1" w:rsidRDefault="00FE60F1" w:rsidP="00FE60F1">
      <w:pPr>
        <w:spacing w:before="120" w:after="120" w:line="240" w:lineRule="auto"/>
        <w:rPr>
          <w:sz w:val="20"/>
        </w:rPr>
      </w:pPr>
    </w:p>
    <w:p w:rsidR="00F23677" w:rsidRPr="007F692A" w:rsidRDefault="00F23677" w:rsidP="00FE60F1">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FE60F1" w:rsidRPr="001F385E" w:rsidTr="00FE60F1">
        <w:trPr>
          <w:jc w:val="center"/>
        </w:trPr>
        <w:tc>
          <w:tcPr>
            <w:tcW w:w="14175" w:type="dxa"/>
            <w:gridSpan w:val="4"/>
            <w:shd w:val="pct10" w:color="auto" w:fill="auto"/>
          </w:tcPr>
          <w:p w:rsidR="00FE60F1" w:rsidRPr="001F385E" w:rsidRDefault="00FE60F1" w:rsidP="00FE60F1">
            <w:pPr>
              <w:spacing w:before="40" w:after="40"/>
              <w:jc w:val="center"/>
              <w:rPr>
                <w:rFonts w:ascii="Myriad Pro" w:hAnsi="Myriad Pro"/>
                <w:b/>
                <w:sz w:val="20"/>
              </w:rPr>
            </w:pPr>
            <w:r w:rsidRPr="001F385E">
              <w:rPr>
                <w:rFonts w:ascii="Myriad Pro" w:hAnsi="Myriad Pro"/>
                <w:b/>
                <w:sz w:val="20"/>
              </w:rPr>
              <w:t>Kryteria dopuszczalności</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L.p.</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Nazwa kryterium</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Opis znaczenia kryterium</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1</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2</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3</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4</w:t>
            </w:r>
          </w:p>
        </w:tc>
      </w:tr>
      <w:tr w:rsidR="00FE60F1" w:rsidRPr="001F385E" w:rsidTr="00FE60F1">
        <w:trPr>
          <w:jc w:val="center"/>
        </w:trPr>
        <w:tc>
          <w:tcPr>
            <w:tcW w:w="539" w:type="dxa"/>
          </w:tcPr>
          <w:p w:rsidR="00FE60F1" w:rsidRPr="001F385E" w:rsidRDefault="00FE60F1" w:rsidP="001B0A9F">
            <w:pPr>
              <w:pStyle w:val="Akapitzlist"/>
              <w:numPr>
                <w:ilvl w:val="0"/>
                <w:numId w:val="327"/>
              </w:numPr>
              <w:spacing w:before="240"/>
              <w:ind w:left="0" w:firstLine="0"/>
              <w:contextualSpacing w:val="0"/>
            </w:pPr>
          </w:p>
        </w:tc>
        <w:tc>
          <w:tcPr>
            <w:tcW w:w="2524" w:type="dxa"/>
          </w:tcPr>
          <w:p w:rsidR="00FE60F1" w:rsidRPr="001F385E" w:rsidRDefault="00FE60F1" w:rsidP="00FE60F1">
            <w:pPr>
              <w:spacing w:before="240"/>
              <w:rPr>
                <w:rFonts w:ascii="Myriad Pro" w:hAnsi="Myriad Pro"/>
                <w:sz w:val="20"/>
              </w:rPr>
            </w:pPr>
            <w:r w:rsidRPr="001F385E">
              <w:rPr>
                <w:rFonts w:ascii="Myriad Pro" w:hAnsi="Myriad Pro"/>
                <w:sz w:val="20"/>
              </w:rPr>
              <w:t>Zgodność wsparcia</w:t>
            </w:r>
          </w:p>
        </w:tc>
        <w:tc>
          <w:tcPr>
            <w:tcW w:w="5954" w:type="dxa"/>
          </w:tcPr>
          <w:p w:rsidR="00FE60F1" w:rsidRDefault="00FE60F1" w:rsidP="001B0A9F">
            <w:pPr>
              <w:pStyle w:val="Akapitzlist"/>
              <w:numPr>
                <w:ilvl w:val="0"/>
                <w:numId w:val="325"/>
              </w:numPr>
              <w:spacing w:before="240"/>
              <w:ind w:left="368" w:hanging="283"/>
              <w:jc w:val="both"/>
              <w:rPr>
                <w:bCs/>
              </w:rPr>
            </w:pPr>
            <w:r w:rsidRPr="00777619">
              <w:rPr>
                <w:bCs/>
              </w:rP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że w przypadku osób bezrobotnych i/lub biernych zawodowo, wsparcie udzielane będzie wyłącznie osobom, które zobowiążą się do podjęcia zatrudnienia w okresie 3 miesięcy od momentu rozpoczęcia finansowania opieki nad dzieckiem. Projektodawca zapewnia monitorowanie zmiany sytuacji pozostających poza rynkiem pracy opiekunów dzieci do lat 3. W przypadku braku podjęcia zatrudnienia w okresie 3 miesięcy od momentu rozpoczęcia finansowania opieki nad dzieckiem, Projektodawca zobowiązuje się do rozwiązania umowy z uczestnikiem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że w przypadku osób pracujących przebywających na urlopie macierzyńskim/rodzicielskim, wsparcie udzielane będzie wyłącznie osobom, które zobowiążą się do powrotu na rynek pracy po przerwie związanej z urodzeniem i wychowaniem dziecka oraz utrzymanie zatrudnienia w okresie realizacji projektu. Finansowanie opieki rozpoczyna się z dniem powrotu do pracy opiekuna dziecka do lat 3.</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Pr="00777619" w:rsidRDefault="00FE60F1" w:rsidP="001B0A9F">
            <w:pPr>
              <w:pStyle w:val="Akapitzlist"/>
              <w:numPr>
                <w:ilvl w:val="0"/>
                <w:numId w:val="325"/>
              </w:numPr>
              <w:spacing w:before="240"/>
              <w:ind w:left="368" w:hanging="283"/>
              <w:jc w:val="both"/>
              <w:rPr>
                <w:bCs/>
              </w:rPr>
            </w:pPr>
            <w:r w:rsidRPr="00777619">
              <w:rPr>
                <w:bCs/>
              </w:rPr>
              <w:t>Uzasadnienie realizacji projektu zostało poparte stosowną analizą uwzględniającą łącznie:</w:t>
            </w:r>
          </w:p>
          <w:p w:rsidR="00FE60F1" w:rsidRPr="00777619" w:rsidRDefault="00FE60F1" w:rsidP="001B0A9F">
            <w:pPr>
              <w:pStyle w:val="Akapitzlist"/>
              <w:numPr>
                <w:ilvl w:val="0"/>
                <w:numId w:val="326"/>
              </w:numPr>
              <w:spacing w:before="240"/>
              <w:ind w:left="652" w:hanging="284"/>
              <w:jc w:val="both"/>
              <w:rPr>
                <w:bCs/>
              </w:rPr>
            </w:pPr>
            <w:r w:rsidRPr="00777619">
              <w:rPr>
                <w:bCs/>
              </w:rPr>
              <w:t>dane statystyczne z obszaru realizacji projektu (odsetek dzieci objętych opieką w żłobkach/klubach dziecięcych i/lub liczby dzieci w żłobkach i klubach dziecięcych na 1000 dzieci w wieku do lat 3);</w:t>
            </w:r>
          </w:p>
          <w:p w:rsidR="00FE60F1" w:rsidRPr="00777619" w:rsidRDefault="00FE60F1" w:rsidP="001B0A9F">
            <w:pPr>
              <w:pStyle w:val="Akapitzlist"/>
              <w:numPr>
                <w:ilvl w:val="0"/>
                <w:numId w:val="326"/>
              </w:numPr>
              <w:spacing w:before="240"/>
              <w:ind w:left="652" w:hanging="284"/>
              <w:jc w:val="both"/>
              <w:rPr>
                <w:bCs/>
              </w:rPr>
            </w:pPr>
            <w:r w:rsidRPr="00777619">
              <w:rPr>
                <w:bCs/>
              </w:rPr>
              <w:t>uwarunkowania w zakresie zróżnicowań przestrzennych w dostępie do form opieki;</w:t>
            </w:r>
          </w:p>
          <w:p w:rsidR="00FE60F1" w:rsidRDefault="00FE60F1" w:rsidP="001B0A9F">
            <w:pPr>
              <w:pStyle w:val="Akapitzlist"/>
              <w:numPr>
                <w:ilvl w:val="0"/>
                <w:numId w:val="326"/>
              </w:numPr>
              <w:spacing w:before="240"/>
              <w:ind w:left="652" w:hanging="284"/>
              <w:jc w:val="both"/>
              <w:rPr>
                <w:bCs/>
              </w:rPr>
            </w:pPr>
            <w:r w:rsidRPr="00777619">
              <w:rPr>
                <w:bCs/>
              </w:rPr>
              <w:t>prognozy demograficzne dotyczące obszaru realizacji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Pr>
                <w:bCs/>
              </w:rPr>
              <w:t>W</w:t>
            </w:r>
            <w:r w:rsidRPr="00777619">
              <w:rPr>
                <w:bCs/>
              </w:rPr>
              <w:t>sparcie w zakresie tworzenia nowych miejsc opieki nad dziećmi do lat 3 w formie żłobków, klubów dziecięcych lub dziennego opiekuna gwarantuje zwiększenie liczby miejsc opieki prowadzonych przez daną instytucję publiczną lub niepubliczną, liczonych w okresie ostatnich 12 miesięcy przed dniem złożenia wniosku.</w:t>
            </w:r>
          </w:p>
          <w:p w:rsidR="00FE60F1" w:rsidRDefault="00FE60F1" w:rsidP="002E1E55">
            <w:pPr>
              <w:pStyle w:val="Akapitzlist"/>
              <w:numPr>
                <w:ilvl w:val="0"/>
                <w:numId w:val="0"/>
              </w:numPr>
              <w:spacing w:before="240"/>
              <w:ind w:left="368"/>
              <w:jc w:val="both"/>
              <w:rPr>
                <w:bCs/>
              </w:rPr>
            </w:pPr>
            <w:r>
              <w:rPr>
                <w:bCs/>
              </w:rPr>
              <w:t>(typ projektu 1)</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trwałość utworzonych, w tym dostosowanych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wniesie wkład własny w wysokości nie mniejszej niż 5% wydatków kwalifikowalnych w projekcie, zgodnie z zapisami określonymi w Szczegółowym Opisie Osi Priorytetowych Regionalnego Programu Operacyjnego Województwa Zachodniopomorskiego 2014-2020</w:t>
            </w:r>
            <w:r>
              <w:rPr>
                <w:bCs/>
              </w:rPr>
              <w:t>.</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Okres finansowania bieżącej działalności nowo utworzonych miejsc opieki wynosi maksymalnie 24 miesiące.</w:t>
            </w:r>
          </w:p>
          <w:p w:rsidR="00FE60F1" w:rsidRDefault="00FE60F1" w:rsidP="002E1E55">
            <w:pPr>
              <w:pStyle w:val="Akapitzlist"/>
              <w:numPr>
                <w:ilvl w:val="0"/>
                <w:numId w:val="0"/>
              </w:numPr>
              <w:spacing w:before="240"/>
              <w:ind w:left="368"/>
              <w:jc w:val="both"/>
              <w:rPr>
                <w:bCs/>
              </w:rPr>
            </w:pPr>
            <w:r>
              <w:rPr>
                <w:bCs/>
              </w:rPr>
              <w:t>(typ projektu 1)</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ind w:left="368" w:hanging="283"/>
              <w:rPr>
                <w:bCs/>
              </w:rPr>
            </w:pPr>
            <w:r w:rsidRPr="00777619">
              <w:rPr>
                <w:bCs/>
              </w:rPr>
              <w:t>Maksymalny koszt utworzenia nowego miejsca w żłobku/klubie dziecięcym /u opiekuna dziennego wynosi 33 000,00 zł.</w:t>
            </w:r>
          </w:p>
          <w:p w:rsidR="00FE60F1" w:rsidRPr="00DC4BF1" w:rsidRDefault="00FE60F1" w:rsidP="002E1E55">
            <w:pPr>
              <w:pStyle w:val="Akapitzlist"/>
              <w:numPr>
                <w:ilvl w:val="0"/>
                <w:numId w:val="0"/>
              </w:numPr>
              <w:spacing w:before="240"/>
              <w:ind w:left="368"/>
              <w:jc w:val="both"/>
              <w:rPr>
                <w:bCs/>
              </w:rPr>
            </w:pPr>
            <w:r>
              <w:rPr>
                <w:bCs/>
              </w:rPr>
              <w:t>(typ projektu 1)</w:t>
            </w:r>
          </w:p>
        </w:tc>
        <w:tc>
          <w:tcPr>
            <w:tcW w:w="5158" w:type="dxa"/>
          </w:tcPr>
          <w:p w:rsidR="00FE60F1" w:rsidRPr="009D4B73" w:rsidRDefault="00FE60F1" w:rsidP="00FE60F1">
            <w:pPr>
              <w:spacing w:before="240"/>
              <w:rPr>
                <w:rFonts w:ascii="Myriad Pro" w:hAnsi="Myriad Pro"/>
                <w:sz w:val="20"/>
              </w:rPr>
            </w:pPr>
            <w:r w:rsidRPr="009D4B73">
              <w:rPr>
                <w:rFonts w:ascii="Myriad Pro" w:hAnsi="Myriad Pro"/>
                <w:sz w:val="20"/>
              </w:rPr>
              <w:t>Spełnienie kryterium jest konieczne do przyznania dofinansowania.</w:t>
            </w:r>
          </w:p>
          <w:p w:rsidR="00FE60F1" w:rsidRPr="009D4B73" w:rsidRDefault="00FE60F1" w:rsidP="00FE60F1">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FE60F1" w:rsidRDefault="00FE60F1" w:rsidP="00FE60F1">
            <w:pPr>
              <w:rPr>
                <w:rFonts w:ascii="Myriad Pro" w:hAnsi="Myriad Pro"/>
                <w:sz w:val="20"/>
              </w:rPr>
            </w:pPr>
            <w:r w:rsidRPr="009D4B73">
              <w:rPr>
                <w:rFonts w:ascii="Myriad Pro" w:hAnsi="Myriad Pro"/>
                <w:sz w:val="20"/>
              </w:rPr>
              <w:t>Ocena spełniania kryterium polega na przypisaniu w</w:t>
            </w:r>
            <w:r>
              <w:rPr>
                <w:rFonts w:ascii="Myriad Pro" w:hAnsi="Myriad Pro"/>
                <w:sz w:val="20"/>
              </w:rPr>
              <w:t>artości logicznych „tak”, „nie”, „nie dotyczy”</w:t>
            </w:r>
          </w:p>
          <w:p w:rsidR="00FE60F1" w:rsidRPr="001F385E" w:rsidRDefault="00FE60F1" w:rsidP="00FE60F1">
            <w:pPr>
              <w:rPr>
                <w:rFonts w:ascii="Myriad Pro" w:hAnsi="Myriad Pro"/>
                <w:sz w:val="20"/>
              </w:rPr>
            </w:pPr>
          </w:p>
        </w:tc>
      </w:tr>
    </w:tbl>
    <w:p w:rsidR="00FE60F1" w:rsidRPr="001F385E" w:rsidRDefault="00FE60F1" w:rsidP="00FE60F1">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33"/>
      </w:tblGrid>
      <w:tr w:rsidR="00FE60F1" w:rsidRPr="001F385E" w:rsidTr="00FE60F1">
        <w:trPr>
          <w:jc w:val="center"/>
        </w:trPr>
        <w:tc>
          <w:tcPr>
            <w:tcW w:w="14175" w:type="dxa"/>
            <w:gridSpan w:val="3"/>
            <w:shd w:val="clear" w:color="auto" w:fill="D9D9D9"/>
          </w:tcPr>
          <w:p w:rsidR="00FE60F1" w:rsidRPr="001F385E" w:rsidRDefault="00FE60F1" w:rsidP="00FE60F1">
            <w:pPr>
              <w:spacing w:before="40" w:after="40" w:line="240" w:lineRule="auto"/>
              <w:jc w:val="center"/>
              <w:rPr>
                <w:rFonts w:ascii="Myriad Pro" w:hAnsi="Myriad Pro"/>
                <w:sz w:val="20"/>
              </w:rPr>
            </w:pPr>
            <w:r w:rsidRPr="001F385E">
              <w:rPr>
                <w:rFonts w:ascii="Myriad Pro" w:hAnsi="Myriad Pro"/>
                <w:b/>
                <w:sz w:val="20"/>
              </w:rPr>
              <w:t>Kryteria premiujące</w:t>
            </w:r>
          </w:p>
        </w:tc>
      </w:tr>
      <w:tr w:rsidR="00FE60F1" w:rsidRPr="001F385E" w:rsidTr="00FE60F1">
        <w:trPr>
          <w:jc w:val="center"/>
        </w:trPr>
        <w:tc>
          <w:tcPr>
            <w:tcW w:w="562" w:type="dxa"/>
          </w:tcPr>
          <w:p w:rsidR="00FE60F1" w:rsidRPr="00622331" w:rsidRDefault="00FE60F1" w:rsidP="00FE60F1">
            <w:pPr>
              <w:pStyle w:val="Akapitzlist"/>
              <w:spacing w:before="40" w:after="40" w:line="240" w:lineRule="auto"/>
              <w:ind w:left="0"/>
              <w:contextualSpacing w:val="0"/>
              <w:jc w:val="center"/>
            </w:pPr>
            <w:r w:rsidRPr="00622331">
              <w:t>L.p.</w:t>
            </w:r>
          </w:p>
        </w:tc>
        <w:tc>
          <w:tcPr>
            <w:tcW w:w="8880"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Opis znaczenia kryterium</w:t>
            </w:r>
          </w:p>
        </w:tc>
      </w:tr>
      <w:tr w:rsidR="00FE60F1" w:rsidRPr="001F385E" w:rsidTr="00FE60F1">
        <w:trPr>
          <w:jc w:val="center"/>
        </w:trPr>
        <w:tc>
          <w:tcPr>
            <w:tcW w:w="562" w:type="dxa"/>
            <w:tcBorders>
              <w:bottom w:val="single" w:sz="4" w:space="0" w:color="auto"/>
            </w:tcBorders>
          </w:tcPr>
          <w:p w:rsidR="00FE60F1" w:rsidRPr="00622331" w:rsidRDefault="00FE60F1" w:rsidP="00FE60F1">
            <w:pPr>
              <w:pStyle w:val="Akapitzlist"/>
              <w:spacing w:before="40" w:after="40" w:line="240" w:lineRule="auto"/>
              <w:ind w:left="0"/>
              <w:contextualSpacing w:val="0"/>
              <w:jc w:val="center"/>
            </w:pPr>
            <w:r w:rsidRPr="00622331">
              <w:t>1</w:t>
            </w:r>
          </w:p>
        </w:tc>
        <w:tc>
          <w:tcPr>
            <w:tcW w:w="8880"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3</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 jest realizowany na obszarze powiatów wałeckiego, koszalińskiego (ziemski), kamieńskiego, gdzie odsetek dzieci w wieku do lat 3, objętych opieką w żłobkach i klubach dziecięcych jest najniższy w regionie.</w:t>
            </w:r>
          </w:p>
          <w:p w:rsidR="00FE60F1" w:rsidRPr="00622331" w:rsidRDefault="00FE60F1" w:rsidP="00FE60F1">
            <w:pPr>
              <w:spacing w:before="40" w:after="40" w:line="240" w:lineRule="auto"/>
              <w:jc w:val="both"/>
              <w:rPr>
                <w:rFonts w:ascii="Myriad Pro" w:hAnsi="Myriad Pro" w:cs="Arial"/>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tabs>
                <w:tab w:val="left" w:pos="1275"/>
              </w:tabs>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Grupę docelową w projekcie stanowią minimum w 10 % osoby z niepełnosprawnościami.</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Wsparcie w zakresie usług opiekuńczych nad dziećmi do lat 3 jest świadczone w ramach projektu przez podmioty ekonomii społecznej lub w partnerstwie z ww. podmiotami.</w:t>
            </w:r>
          </w:p>
          <w:p w:rsidR="00FE60F1" w:rsidRPr="00291DC1"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5</w:t>
            </w:r>
          </w:p>
        </w:tc>
      </w:tr>
    </w:tbl>
    <w:p w:rsidR="00E5433C" w:rsidRDefault="00B739E7"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78/17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8iv Równość mężczyzn i kobiet we wszystkich dziedzinach, w tym dostęp do zatrudnienia, rozwój kariery, godzenie życia zawodowego i 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 xml:space="preserve">6.6 </w:t>
            </w:r>
            <w:r>
              <w:rPr>
                <w:rFonts w:ascii="Myriad Pro" w:eastAsia="MyriadPro-Regular" w:hAnsi="Myriad Pro" w:cs="Arial"/>
                <w:sz w:val="20"/>
              </w:rPr>
              <w:t>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autoSpaceDE w:val="0"/>
              <w:autoSpaceDN w:val="0"/>
              <w:adjustRightInd w:val="0"/>
              <w:spacing w:before="120" w:after="120"/>
              <w:jc w:val="both"/>
              <w:rPr>
                <w:rFonts w:ascii="Myriad Pro" w:hAnsi="Myriad Pro" w:cs="Arial"/>
                <w:sz w:val="20"/>
              </w:rPr>
            </w:pPr>
            <w:r>
              <w:rPr>
                <w:rFonts w:ascii="Myriad Pro" w:eastAsia="MyriadPro-Regular" w:hAnsi="Myriad Pro" w:cs="Arial"/>
                <w:sz w:val="20"/>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F4CFB" w:rsidRDefault="00EF4CFB"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oraz</w:t>
            </w:r>
            <w:r>
              <w:rPr>
                <w:rFonts w:ascii="Myriad Pro" w:hAnsi="Myriad Pro" w:cs="Arial"/>
                <w:i/>
                <w:sz w:val="20"/>
              </w:rPr>
              <w:t xml:space="preserve"> Wezwaniu do złożenia wniosku.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w:t>
            </w:r>
            <w:r>
              <w:rPr>
                <w:rFonts w:ascii="Myriad Pro" w:hAnsi="Myriad Pro" w:cs="Arial"/>
                <w:i/>
                <w:sz w:val="20"/>
              </w:rPr>
              <w:t>Wezwania do złożenia wniosku</w:t>
            </w:r>
            <w:r>
              <w:rPr>
                <w:rFonts w:ascii="Myriad Pro" w:hAnsi="Myriad Pro" w:cs="Arial"/>
                <w:sz w:val="20"/>
              </w:rPr>
              <w:t xml:space="preserve">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B739E7">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Kwalifikowalność Beneficjenta/ Partnera (jeśli 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B739E7">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B739E7">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nabór.</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E5433C" w:rsidRPr="00B739E7"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w:t>
            </w:r>
            <w:r w:rsidR="00B739E7">
              <w:rPr>
                <w:rFonts w:ascii="Myriad Pro" w:eastAsia="MyriadPro-Regular" w:hAnsi="Myriad Pro" w:cs="Arial"/>
                <w:sz w:val="20"/>
              </w:rPr>
              <w:t xml:space="preserve"> </w:t>
            </w:r>
            <w:r>
              <w:rPr>
                <w:rFonts w:ascii="Myriad Pro" w:eastAsia="MyriadPro-Regular" w:hAnsi="Myriad Pro" w:cs="Arial"/>
                <w:sz w:val="20"/>
              </w:rPr>
              <w:t>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5"/>
              </w:numPr>
              <w:spacing w:before="40" w:after="40"/>
              <w:ind w:left="317" w:hanging="283"/>
              <w:rPr>
                <w:rFonts w:cs="Arial"/>
              </w:rPr>
            </w:pPr>
            <w:r>
              <w:rPr>
                <w:rFonts w:cs="Arial"/>
              </w:rPr>
              <w:t>zasadą rów</w:t>
            </w:r>
            <w:r w:rsidR="00B739E7">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5"/>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trHeight w:val="2117"/>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Projekt jest zgodny z prawodawstwem wspólnotowym i krajowym, </w:t>
            </w:r>
            <w:r>
              <w:rPr>
                <w:rFonts w:ascii="Myriad Pro" w:hAnsi="Myriad Pro" w:cs="Arial"/>
                <w:sz w:val="20"/>
              </w:rPr>
              <w:b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p>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Projekt spełnia wymogi utworzenia partnerstwa zgodnie z art. 33 ust. 2-4a ustawy z dnia 11 lipca 2014 r. o zasadach realizacji programów </w:t>
            </w:r>
            <w:r>
              <w:rPr>
                <w:rFonts w:ascii="Myriad Pro" w:eastAsia="MyriadPro-Regular" w:hAnsi="Myriad Pro" w:cs="Arial"/>
                <w:sz w:val="20"/>
              </w:rPr>
              <w:b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B739E7">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B739E7">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B739E7" w:rsidRDefault="00E5433C" w:rsidP="00B739E7">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B739E7">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eastAsia="MyriadPro-Regular" w:hAnsi="Myriad Pro" w:cs="Arial"/>
                <w:i/>
                <w:sz w:val="20"/>
              </w:rPr>
              <w:t xml:space="preserve">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hAnsi="Myriad Pro" w:cs="Arial"/>
                <w:sz w:val="20"/>
              </w:rPr>
              <w:t>.</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Pr>
                <w:rFonts w:ascii="Myriad Pro" w:eastAsia="Times New Roman" w:hAnsi="Myriad Pro" w:cs="Arial"/>
                <w:i/>
                <w:sz w:val="20"/>
                <w:lang w:eastAsia="pl-PL"/>
              </w:rPr>
              <w:t>Wytycznymi w zakresie kwalifikowalności wydatków w ramach Europejskiego Funduszu Rozwoju Regionalnego, Europejskiego Funduszu Społecznego oraz Funduszu Spójności w okresie programowania 2014-2020.</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IP  w </w:t>
            </w:r>
            <w:r>
              <w:rPr>
                <w:rFonts w:ascii="Myriad Pro" w:eastAsia="MyriadPro-Regular" w:hAnsi="Myriad Pro" w:cs="Arial"/>
                <w:i/>
                <w:sz w:val="20"/>
              </w:rPr>
              <w:t xml:space="preserve">Wezwaniu do złożenia wniosku o dofinansowanie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39E7">
              <w:rPr>
                <w:rFonts w:ascii="Myriad Pro" w:hAnsi="Myriad Pro" w:cs="Arial"/>
                <w:sz w:val="20"/>
              </w:rPr>
              <w:t>za się możliwość  odstępstwa od</w:t>
            </w:r>
            <w:r>
              <w:rPr>
                <w:rFonts w:ascii="Myriad Pro" w:hAnsi="Myriad Pro" w:cs="Arial"/>
                <w:sz w:val="20"/>
              </w:rPr>
              <w:t xml:space="preserve"> zapisów </w:t>
            </w:r>
            <w:r w:rsidR="00B739E7">
              <w:rPr>
                <w:rFonts w:ascii="Myriad Pro" w:hAnsi="Myriad Pro" w:cs="Arial"/>
                <w:i/>
                <w:sz w:val="20"/>
              </w:rPr>
              <w:t xml:space="preserve">Wezwania do złożenia wniosku o </w:t>
            </w:r>
            <w:r>
              <w:rPr>
                <w:rFonts w:ascii="Myriad Pro" w:hAnsi="Myriad Pro" w:cs="Arial"/>
                <w:i/>
                <w:sz w:val="20"/>
              </w:rPr>
              <w:t xml:space="preserve">dofinansowanie </w:t>
            </w:r>
            <w:r>
              <w:rPr>
                <w:rFonts w:ascii="Myriad Pro" w:hAnsi="Myriad Pro" w:cs="Arial"/>
                <w:sz w:val="20"/>
              </w:rPr>
              <w:t xml:space="preserve">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rsidP="00B739E7">
            <w:pPr>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39E7">
            <w:pPr>
              <w:pStyle w:val="Tekstkomentarza"/>
              <w:rPr>
                <w:rFonts w:cs="Arial"/>
              </w:rPr>
            </w:pPr>
            <w:r>
              <w:rPr>
                <w:rFonts w:cs="Arial"/>
              </w:rPr>
              <w:t>Spójność wniosku i zał</w:t>
            </w:r>
            <w:r w:rsidR="00B739E7">
              <w:rPr>
                <w:rFonts w:cs="Arial"/>
              </w:rPr>
              <w:t>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E5433C" w:rsidRDefault="00B739E7" w:rsidP="00E5433C">
      <w:pPr>
        <w:ind w:left="-284"/>
        <w:jc w:val="center"/>
        <w:rPr>
          <w:rFonts w:ascii="Myriad Pro" w:hAnsi="Myriad Pro"/>
          <w:b/>
          <w:sz w:val="20"/>
        </w:rPr>
      </w:pPr>
      <w:r>
        <w:rPr>
          <w:rFonts w:ascii="Myriad Pro" w:hAnsi="Myriad Pro"/>
          <w:b/>
          <w:sz w:val="20"/>
        </w:rPr>
        <w:t>Kryteria szczegółowe przyjęte Uchwałą N</w:t>
      </w:r>
      <w:r w:rsidR="00E5433C">
        <w:rPr>
          <w:rFonts w:ascii="Myriad Pro" w:hAnsi="Myriad Pro"/>
          <w:b/>
          <w:sz w:val="20"/>
        </w:rPr>
        <w:t>r 79/17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8"/>
      </w:tblGrid>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Oś priorytetowa</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VI Rynek pracy</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Priorytet Inwestycyjny</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 xml:space="preserve">8iv Równość mężczyzn i kobiet we wszystkich dziedzinach, w tym dostęp do zatrudnienia, rozwój kariery, godzenie życia zawodowego i prywatnego oraz promowanie równości wynagrodzeń za taką samą cenę </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Działanie</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6.6 Programy zapewnienia i zwiększenia dostępu do opieki nad dziećmi w wieku do  lat 3</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Typ projektu</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26"/>
              </w:numPr>
              <w:autoSpaceDE w:val="0"/>
              <w:autoSpaceDN w:val="0"/>
              <w:adjustRightInd w:val="0"/>
              <w:spacing w:after="120"/>
              <w:ind w:left="339" w:hanging="339"/>
              <w:jc w:val="both"/>
              <w:rPr>
                <w:rFonts w:eastAsia="MyriadPro-Regular" w:cs="Arial"/>
              </w:rPr>
            </w:pPr>
            <w:r>
              <w:rPr>
                <w:rFonts w:eastAsia="MyriadPro-Regular" w:cs="Arial"/>
              </w:rPr>
              <w:t xml:space="preserve">Finansowanie kosztów usług bieżącej opieki nad dziećmi poprzez pokrycie kosztów opłat za pobyt dziecka w żłobku, klubie dziecięcym lub </w:t>
            </w:r>
            <w:r>
              <w:rPr>
                <w:rFonts w:eastAsia="MyriadPro-Regular" w:cs="Arial"/>
              </w:rPr>
              <w:br/>
              <w:t>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tbl>
      <w:tblPr>
        <w:tblW w:w="1444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2126"/>
        <w:gridCol w:w="6804"/>
        <w:gridCol w:w="4733"/>
      </w:tblGrid>
      <w:tr w:rsidR="00E5433C" w:rsidTr="00E5433C">
        <w:trPr>
          <w:jc w:val="center"/>
        </w:trPr>
        <w:tc>
          <w:tcPr>
            <w:tcW w:w="144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b/>
                <w:sz w:val="20"/>
              </w:rPr>
            </w:pPr>
            <w:r>
              <w:rPr>
                <w:rFonts w:ascii="Myriad Pro" w:hAnsi="Myriad Pro"/>
                <w:b/>
                <w:sz w:val="20"/>
              </w:rPr>
              <w:t>Kryteria dopuszczalności</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Opis znaczenia kryterium</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4</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rsidP="008B6597">
            <w:pPr>
              <w:spacing w:before="40" w:after="40" w:line="240" w:lineRule="auto"/>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t>Zgodność wsparcia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912095">
            <w:pPr>
              <w:pStyle w:val="Akapitzlist"/>
              <w:numPr>
                <w:ilvl w:val="0"/>
                <w:numId w:val="27"/>
              </w:numPr>
              <w:spacing w:before="40" w:after="40" w:line="240" w:lineRule="auto"/>
              <w:ind w:left="388" w:hanging="284"/>
              <w:jc w:val="both"/>
            </w:pPr>
            <w: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E5433C" w:rsidRDefault="00E5433C" w:rsidP="00912095">
            <w:pPr>
              <w:pStyle w:val="Akapitzlist"/>
              <w:numPr>
                <w:ilvl w:val="0"/>
                <w:numId w:val="27"/>
              </w:numPr>
              <w:spacing w:before="40" w:after="40" w:line="240" w:lineRule="auto"/>
              <w:ind w:left="388" w:hanging="284"/>
              <w:jc w:val="both"/>
            </w:pPr>
            <w:r>
              <w:t>W ramach projektu osoby bezrobotne i/lub osoby bierne zawodowo stanowią nie mniej niż 20% grupy docelowej.</w:t>
            </w:r>
          </w:p>
          <w:p w:rsidR="00E5433C" w:rsidRDefault="00E5433C" w:rsidP="00912095">
            <w:pPr>
              <w:pStyle w:val="Akapitzlist"/>
              <w:numPr>
                <w:ilvl w:val="0"/>
                <w:numId w:val="27"/>
              </w:numPr>
              <w:spacing w:before="40" w:after="40" w:line="240" w:lineRule="auto"/>
              <w:ind w:left="388" w:hanging="284"/>
              <w:jc w:val="both"/>
            </w:pPr>
            <w:r>
              <w:t>Projektodawca zapewnia, że w przypadku osób bezrobotnych i/lub biernych zawodowo, wsparcie udzielane będzie wyłącznie osobom, które zobowiążą się do podjęcia zatrudnienia w okresie 1 miesiąca od momentu</w:t>
            </w:r>
            <w:r>
              <w:rPr>
                <w:rFonts w:cs="Arial"/>
              </w:rPr>
              <w:t xml:space="preserve"> rozpoczęcia finansowania opieki nad dzieckiem. </w:t>
            </w:r>
            <w:r>
              <w:t xml:space="preserve"> Projektodawca zapewnia monitorowanie zmiany sytuacji pozostających poza rynkiem pracy opiekunów dzieci do lat 3. W przypadku braku podjęcia zatrudnienia w okresie 1 miesiąca od momentu</w:t>
            </w:r>
            <w:r>
              <w:rPr>
                <w:rFonts w:cs="Arial"/>
              </w:rPr>
              <w:t xml:space="preserve"> rozpoczęcia finansowania</w:t>
            </w:r>
            <w:r>
              <w:t xml:space="preserve"> opieki nad dzieckiem, Projektodawca zobowiązuje się do rozwiązania umowy z uczestnikiem projektu.</w:t>
            </w:r>
          </w:p>
          <w:p w:rsidR="00E5433C" w:rsidRDefault="00E5433C" w:rsidP="00912095">
            <w:pPr>
              <w:pStyle w:val="Akapitzlist"/>
              <w:numPr>
                <w:ilvl w:val="0"/>
                <w:numId w:val="27"/>
              </w:numPr>
              <w:spacing w:before="40" w:after="40" w:line="240" w:lineRule="auto"/>
              <w:ind w:left="388" w:hanging="284"/>
              <w:jc w:val="both"/>
            </w:pPr>
            <w:r>
              <w:t>Projektodawca zapewnia, że w przypadku osób pracujących przebywających na urlopie macierzyńskim/rodzicielskim, wsparcie udzielane będzie wyłącznie osobom, które zobowiążą się do powrotu na</w:t>
            </w:r>
            <w:r>
              <w:rPr>
                <w:rFonts w:cs="Arial"/>
              </w:rPr>
              <w:t xml:space="preserve"> ry</w:t>
            </w:r>
            <w:r>
              <w:t>nek pracy po przerwie związanej z urodzeniem i wychowaniem dziecka. Finansowanie opieki rozpoczyna się z dniem powrotu do pracy opiekuna dziecka do lat 3.</w:t>
            </w:r>
          </w:p>
          <w:p w:rsidR="00E5433C" w:rsidRDefault="00E5433C" w:rsidP="00912095">
            <w:pPr>
              <w:pStyle w:val="Akapitzlist"/>
              <w:numPr>
                <w:ilvl w:val="0"/>
                <w:numId w:val="27"/>
              </w:numPr>
              <w:spacing w:before="40" w:after="40" w:line="240" w:lineRule="auto"/>
              <w:ind w:left="388" w:hanging="284"/>
              <w:jc w:val="both"/>
            </w:pPr>
            <w:r>
              <w:t>Projektodawca zapewnia, że uczestnicy projektu nie korzystają ze wsparcia, w postaci dofinansowania ze środków publicznych, służących do zapewnienia opieki nad dziećmi do lat 3 innych niż wsparcie oferowane w ramach przedmiotowego projektu.</w:t>
            </w:r>
          </w:p>
          <w:p w:rsidR="00E5433C" w:rsidRDefault="00E5433C" w:rsidP="00912095">
            <w:pPr>
              <w:pStyle w:val="Akapitzlist"/>
              <w:numPr>
                <w:ilvl w:val="0"/>
                <w:numId w:val="27"/>
              </w:numPr>
              <w:spacing w:after="0" w:line="240" w:lineRule="auto"/>
              <w:ind w:left="388" w:hanging="284"/>
              <w:jc w:val="both"/>
            </w:pPr>
            <w:r>
              <w:t>Uzasadnienie realizacji projektu zostało poparte stosowną analizą uwzględniającą łącznie:</w:t>
            </w:r>
          </w:p>
          <w:p w:rsidR="00E5433C" w:rsidRDefault="00E5433C" w:rsidP="00912095">
            <w:pPr>
              <w:pStyle w:val="Akapitzlist"/>
              <w:numPr>
                <w:ilvl w:val="0"/>
                <w:numId w:val="28"/>
              </w:numPr>
              <w:spacing w:after="0" w:line="240" w:lineRule="auto"/>
              <w:jc w:val="both"/>
            </w:pPr>
            <w:r>
              <w:t>dane statystyczne z obszaru realizacji projektu (odsetek dzieci objętych opieką w żłobkach/klubach dziecięcych i/lub liczby dzieci w żłobkach i klubach dziecięcych na 1000 dzieci w wieku do lat 3),</w:t>
            </w:r>
          </w:p>
          <w:p w:rsidR="00E5433C" w:rsidRDefault="00E5433C" w:rsidP="00912095">
            <w:pPr>
              <w:pStyle w:val="Akapitzlist"/>
              <w:numPr>
                <w:ilvl w:val="0"/>
                <w:numId w:val="28"/>
              </w:numPr>
              <w:spacing w:after="0" w:line="240" w:lineRule="auto"/>
              <w:jc w:val="both"/>
            </w:pPr>
            <w:r>
              <w:t>uwarunkowania w zakresie zróżnicowań przestrzennych w dostępie do form opieki,</w:t>
            </w:r>
          </w:p>
          <w:p w:rsidR="00E5433C" w:rsidRDefault="00E5433C" w:rsidP="00912095">
            <w:pPr>
              <w:pStyle w:val="Akapitzlist"/>
              <w:numPr>
                <w:ilvl w:val="0"/>
                <w:numId w:val="28"/>
              </w:numPr>
              <w:spacing w:after="0" w:line="240" w:lineRule="auto"/>
              <w:jc w:val="both"/>
            </w:pPr>
            <w:r>
              <w:t>prognozy demograficzne dotyczące obszaru realizacji projektu.</w:t>
            </w:r>
          </w:p>
          <w:p w:rsidR="00E5433C" w:rsidRDefault="00E5433C" w:rsidP="00912095">
            <w:pPr>
              <w:pStyle w:val="Akapitzlist"/>
              <w:numPr>
                <w:ilvl w:val="0"/>
                <w:numId w:val="27"/>
              </w:numPr>
              <w:spacing w:before="40" w:after="0" w:line="240" w:lineRule="auto"/>
              <w:ind w:left="388" w:hanging="284"/>
              <w:jc w:val="both"/>
            </w:pPr>
            <w:r>
              <w:t>Okres finansowania kosztów bieżących świadczenia usług opieki nad dziećmi do lat 3 wynosi maksymalnie 12 miesięcy względem konkretnego dziecka.</w:t>
            </w:r>
          </w:p>
          <w:p w:rsidR="00E5433C" w:rsidRDefault="00E5433C" w:rsidP="00912095">
            <w:pPr>
              <w:pStyle w:val="Akapitzlist"/>
              <w:numPr>
                <w:ilvl w:val="0"/>
                <w:numId w:val="27"/>
              </w:numPr>
              <w:spacing w:before="40" w:after="40" w:line="240" w:lineRule="auto"/>
              <w:ind w:left="388" w:hanging="284"/>
              <w:jc w:val="both"/>
            </w:pPr>
            <w: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p w:rsidR="00E5433C" w:rsidRDefault="00E5433C" w:rsidP="00912095">
            <w:pPr>
              <w:pStyle w:val="Akapitzlist"/>
              <w:numPr>
                <w:ilvl w:val="0"/>
                <w:numId w:val="27"/>
              </w:numPr>
              <w:spacing w:before="40" w:after="40" w:line="240" w:lineRule="auto"/>
              <w:ind w:left="388" w:hanging="284"/>
              <w:jc w:val="both"/>
            </w:pPr>
            <w:r>
              <w:t>Projektodawca  wniesie wkład własny w wysokości nie mniejszej niż określona w Szczegółowym Opisie Osi Priorytetowych Regionalnego Programu Operacyjnego Województwa Zachodniopomorskiego 2014 - 2020.</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t>Spełnienie kryterium jest konieczne do przyznania dofinansowania.</w:t>
            </w:r>
          </w:p>
          <w:p w:rsidR="00E5433C" w:rsidRDefault="00E5433C">
            <w:pPr>
              <w:spacing w:before="40" w:after="40" w:line="240" w:lineRule="auto"/>
              <w:rPr>
                <w:rFonts w:ascii="Myriad Pro" w:hAnsi="Myriad Pro"/>
                <w:sz w:val="20"/>
              </w:rPr>
            </w:pPr>
            <w:r>
              <w:rPr>
                <w:rFonts w:ascii="Myriad Pro" w:hAnsi="Myriad Pro"/>
                <w:sz w:val="20"/>
              </w:rPr>
              <w:t>Projekty niespełniające kryterium kierowane są do poprawy lub uzupełnienia.</w:t>
            </w:r>
          </w:p>
          <w:p w:rsidR="00E5433C" w:rsidRDefault="00E5433C">
            <w:pPr>
              <w:spacing w:before="40" w:after="40" w:line="240" w:lineRule="auto"/>
              <w:rPr>
                <w:rFonts w:ascii="Myriad Pro" w:hAnsi="Myriad Pro"/>
                <w:sz w:val="20"/>
              </w:rPr>
            </w:pPr>
            <w:r>
              <w:rPr>
                <w:rFonts w:ascii="Myriad Pro" w:hAnsi="Myriad Pro"/>
                <w:sz w:val="20"/>
              </w:rPr>
              <w:t>Ocena spełniania kryterium polega na przypisaniu wartości logicznych „tak”, „nie”.</w:t>
            </w:r>
          </w:p>
        </w:tc>
      </w:tr>
    </w:tbl>
    <w:p w:rsidR="00F250C5" w:rsidRPr="00F250C5" w:rsidRDefault="006C2E4F" w:rsidP="00C972AE">
      <w:pPr>
        <w:pStyle w:val="Podtytu"/>
      </w:pPr>
      <w:r>
        <w:rPr>
          <w:sz w:val="20"/>
        </w:rPr>
        <w:br w:type="page"/>
      </w:r>
      <w:bookmarkStart w:id="27" w:name="_Toc64633780"/>
      <w:r w:rsidR="00F250C5">
        <w:t xml:space="preserve">6.7 </w:t>
      </w:r>
      <w:r w:rsidR="00F250C5" w:rsidRPr="00F250C5">
        <w:t>Programy zapewnienia i zwiększenia dostępu do opieki nad dziećmi w wieku do lat 3 w ramach Kontraktów Samorządowych</w:t>
      </w:r>
      <w:bookmarkEnd w:id="27"/>
      <w:r w:rsidR="00F250C5" w:rsidRPr="00F250C5">
        <w:t xml:space="preserve"> </w:t>
      </w:r>
    </w:p>
    <w:p w:rsidR="00F250C5" w:rsidRPr="00F23677" w:rsidRDefault="00F250C5" w:rsidP="00F23677">
      <w:pPr>
        <w:pStyle w:val="Akapitzlist"/>
        <w:numPr>
          <w:ilvl w:val="0"/>
          <w:numId w:val="0"/>
        </w:numPr>
        <w:ind w:left="360"/>
        <w:jc w:val="center"/>
        <w:rPr>
          <w:b/>
        </w:rPr>
      </w:pPr>
      <w:r w:rsidRPr="00F250C5">
        <w:rPr>
          <w:b/>
        </w:rPr>
        <w:t xml:space="preserve">Kryteria przyjęte Uchwałą Nr 20/18 Komitetu Monitorującego RPO WZ 2014-2020 z dnia 14 </w:t>
      </w:r>
      <w:r w:rsidR="007A1010">
        <w:rPr>
          <w:b/>
        </w:rPr>
        <w:t xml:space="preserve">lutego 2018 r. </w:t>
      </w:r>
      <w:r w:rsidRPr="00F250C5">
        <w:rPr>
          <w:b/>
        </w:rPr>
        <w:t xml:space="preserve"> aktualizacja</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0"/>
        <w:gridCol w:w="12275"/>
      </w:tblGrid>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VI Rynek Pracy</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8iv Równość mężczyzn i kobiet we wszystkich dziedzinach, w tym dostęp do zatrudnienia, rozwój kariery, godzenie życia zawodowego i prywatnego oraz promowanie równości wynagrodzeń za taka samą pracę</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6.7 Programy zapewnienia i zwiększenia dostępu do opieki nad dziećmi w wieku do lat 3 w ramach Kontraktów Samorządowych</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Typ projektu</w:t>
            </w:r>
          </w:p>
        </w:tc>
        <w:tc>
          <w:tcPr>
            <w:tcW w:w="12275" w:type="dxa"/>
            <w:shd w:val="clear" w:color="auto" w:fill="B6DDE8" w:themeFill="accent5" w:themeFillTint="66"/>
          </w:tcPr>
          <w:p w:rsidR="00F250C5" w:rsidRPr="00586D29" w:rsidRDefault="00F250C5" w:rsidP="00912095">
            <w:pPr>
              <w:numPr>
                <w:ilvl w:val="0"/>
                <w:numId w:val="171"/>
              </w:numPr>
              <w:spacing w:before="40" w:after="40" w:line="240" w:lineRule="auto"/>
              <w:ind w:left="357" w:hanging="357"/>
              <w:rPr>
                <w:rFonts w:ascii="Myriad Pro" w:hAnsi="Myriad Pro"/>
                <w:sz w:val="20"/>
              </w:rPr>
            </w:pPr>
            <w:r w:rsidRPr="00586D29">
              <w:rPr>
                <w:rFonts w:ascii="Myriad Pro" w:hAnsi="Myriad Pro"/>
                <w:sz w:val="20"/>
              </w:rPr>
              <w:t>Upowszechnienie dostępu do usług opieki nad dzie</w:t>
            </w:r>
            <w:r w:rsidRPr="00586D29">
              <w:rPr>
                <w:rFonts w:ascii="Myriad Pro" w:hAnsi="Myriad Pro" w:hint="eastAsia"/>
                <w:sz w:val="20"/>
              </w:rPr>
              <w:t>ć</w:t>
            </w:r>
            <w:r w:rsidRPr="00586D29">
              <w:rPr>
                <w:rFonts w:ascii="Myriad Pro" w:hAnsi="Myriad Pro"/>
                <w:sz w:val="20"/>
              </w:rPr>
              <w:t>mi wieku do lat 3, poprzez.:</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instytucji opieki nad dziećmi do lat 3 (żłobki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instytucji (</w:t>
            </w:r>
            <w:r w:rsidRPr="00586D29">
              <w:rPr>
                <w:rFonts w:ascii="Myriad Pro" w:hAnsi="Myriad Pro" w:hint="eastAsia"/>
                <w:sz w:val="20"/>
              </w:rPr>
              <w:t>żł</w:t>
            </w:r>
            <w:r w:rsidRPr="00586D29">
              <w:rPr>
                <w:rFonts w:ascii="Myriad Pro" w:hAnsi="Myriad Pro"/>
                <w:sz w:val="20"/>
              </w:rPr>
              <w:t>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odpowiednich, warunków do rozwoju opieki nad dziećmi do lat 3 (opiekun dzienny),</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finansowanie pozainstytucjonalnej opieki nad dziećmi do lat 3 (niania).</w:t>
            </w:r>
          </w:p>
        </w:tc>
      </w:tr>
    </w:tbl>
    <w:p w:rsidR="00E5433C" w:rsidRDefault="00E5433C" w:rsidP="00E5433C">
      <w:pPr>
        <w:rPr>
          <w:rFonts w:ascii="Myriad Pro" w:hAnsi="Myriad Pro"/>
          <w:sz w:val="20"/>
        </w:rPr>
      </w:pPr>
    </w:p>
    <w:p w:rsidR="00C43675" w:rsidRPr="00586D29" w:rsidRDefault="00C43675" w:rsidP="00C43675">
      <w:pPr>
        <w:spacing w:before="120" w:after="120" w:line="240" w:lineRule="auto"/>
        <w:rPr>
          <w:rFonts w:ascii="Myriad Pro" w:hAnsi="Myriad Pro"/>
          <w:i/>
          <w:sz w:val="20"/>
        </w:rPr>
      </w:pPr>
      <w:r w:rsidRPr="00586D29">
        <w:rPr>
          <w:rFonts w:ascii="Myriad Pro" w:hAnsi="Myriad Pro"/>
          <w:i/>
          <w:sz w:val="20"/>
        </w:rPr>
        <w:t>Ciemniejszym kolorem oznaczono kryteria, które będą</w:t>
      </w:r>
      <w:r>
        <w:rPr>
          <w:rFonts w:ascii="Myriad Pro" w:hAnsi="Myriad Pro"/>
          <w:i/>
          <w:sz w:val="20"/>
        </w:rPr>
        <w:t xml:space="preserve"> wykorzystane przy preselekcji.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510"/>
        <w:gridCol w:w="5701"/>
        <w:gridCol w:w="5198"/>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 (preselekcja)</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2007"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29"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2007"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29"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1.1</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celem szczegółowym i rezultatami priorytetu inwestycyjnego.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Projekt jest zgodny z właściwym celem szczegółowym RPO WZ 2014 – 2020 oraz ze wskaźnikami priorytetu inwestycyjnego. </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pStyle w:val="Akapitzlist"/>
              <w:spacing w:before="40" w:after="40" w:line="240" w:lineRule="auto"/>
              <w:ind w:left="0"/>
              <w:contextualSpacing w:val="0"/>
            </w:pPr>
            <w:r w:rsidRPr="00586D29">
              <w:t>1.2</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Zgodność z typami projektu </w:t>
            </w:r>
          </w:p>
          <w:p w:rsidR="00C43675" w:rsidRPr="00586D29" w:rsidRDefault="00C43675" w:rsidP="00C43675">
            <w:pPr>
              <w:spacing w:before="40" w:after="40" w:line="240" w:lineRule="auto"/>
              <w:rPr>
                <w:rFonts w:ascii="Myriad Pro" w:hAnsi="Myriad Pro"/>
                <w:sz w:val="20"/>
              </w:rPr>
            </w:pP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typem projektu wskazanym w </w:t>
            </w:r>
            <w:r w:rsidRPr="00586D29">
              <w:rPr>
                <w:rFonts w:ascii="Myriad Pro" w:hAnsi="Myriad Pro"/>
                <w:i/>
                <w:sz w:val="20"/>
              </w:rPr>
              <w:t>SOOP RPO WZ 2014-2020,</w:t>
            </w:r>
            <w:r w:rsidRPr="00586D29">
              <w:rPr>
                <w:rFonts w:ascii="Myriad Pro" w:hAnsi="Myriad Pro"/>
                <w:sz w:val="20"/>
              </w:rPr>
              <w:t xml:space="preserve"> tj.: Upowszechnienie dostępu do usług opieki nad dziećmi wieku do lat 3</w:t>
            </w:r>
            <w:r>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projektu wskazuje na zgodność ze wskazanym przez Wnioskodawcę typem projektu, grupą docelową</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Charakter przewidywanych działań, grupą docelową, wskaźniki produktu, wydatki kwalifikowalne dają pewność, że 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1.3</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Zasadność realizacji projektu</w:t>
            </w: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został wskazany </w:t>
            </w:r>
            <w:r w:rsidRPr="00586D29">
              <w:rPr>
                <w:rFonts w:ascii="Myriad Pro" w:eastAsia="Times New Roman" w:hAnsi="Myriad Pro"/>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1.4</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projektu z obszarem Kontraktu Samorządowego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C43675" w:rsidRPr="00586D29" w:rsidRDefault="00C43675" w:rsidP="00C43675">
            <w:pPr>
              <w:spacing w:before="40" w:after="40" w:line="240" w:lineRule="auto"/>
              <w:rPr>
                <w:rFonts w:ascii="Myriad Pro" w:hAnsi="Myriad Pro"/>
                <w:color w:val="FF0000"/>
                <w:sz w:val="20"/>
              </w:rPr>
            </w:pP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92"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4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1.5</w:t>
            </w:r>
          </w:p>
        </w:tc>
        <w:tc>
          <w:tcPr>
            <w:tcW w:w="885" w:type="pct"/>
          </w:tcPr>
          <w:p w:rsidR="00C43675" w:rsidRPr="00586D29" w:rsidRDefault="00C43675" w:rsidP="00C43675">
            <w:pPr>
              <w:spacing w:before="40" w:after="40"/>
              <w:rPr>
                <w:rFonts w:ascii="Myriad Pro" w:hAnsi="Myriad Pro"/>
                <w:sz w:val="20"/>
              </w:rPr>
            </w:pPr>
            <w:r w:rsidRPr="00586D29">
              <w:rPr>
                <w:rFonts w:ascii="Myriad Pro" w:hAnsi="Myriad Pro"/>
                <w:sz w:val="20"/>
              </w:rPr>
              <w:t>Ramy czasowe kwalifikowalności wydatków</w:t>
            </w:r>
          </w:p>
        </w:tc>
        <w:tc>
          <w:tcPr>
            <w:tcW w:w="1992" w:type="pct"/>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1.6</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wymogami pomocy publicznej</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Jeżeli dotyczy: 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 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1.7</w:t>
            </w:r>
          </w:p>
        </w:tc>
        <w:tc>
          <w:tcPr>
            <w:tcW w:w="885" w:type="pct"/>
          </w:tcPr>
          <w:p w:rsidR="00C43675" w:rsidRPr="00586D29" w:rsidRDefault="00C43675" w:rsidP="00C43675">
            <w:pPr>
              <w:spacing w:before="40" w:after="40" w:line="240" w:lineRule="auto"/>
              <w:rPr>
                <w:rFonts w:ascii="Myriad Pro" w:hAnsi="Myriad Pro"/>
                <w:color w:val="0070C0"/>
                <w:sz w:val="20"/>
              </w:rPr>
            </w:pPr>
            <w:r w:rsidRPr="00586D29">
              <w:rPr>
                <w:rFonts w:ascii="Myriad Pro" w:hAnsi="Myriad Pro"/>
                <w:sz w:val="20"/>
              </w:rPr>
              <w:t>Zgodność z zasadami horyzontalnymi</w:t>
            </w:r>
          </w:p>
        </w:tc>
        <w:tc>
          <w:tcPr>
            <w:tcW w:w="1992" w:type="pct"/>
          </w:tcPr>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Projekt jest zgodny z właściwymi politykami i zasadami wspólnotowymi:</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a) partnerstwa i wielopoziomowego zarządzania</w:t>
            </w:r>
            <w:r>
              <w:rPr>
                <w:rFonts w:ascii="Myriad Pro" w:eastAsia="Times New Roman" w:hAnsi="Myriad Pro"/>
                <w:sz w:val="20"/>
                <w:lang w:eastAsia="pl-PL"/>
              </w:rPr>
              <w:t>,</w:t>
            </w:r>
            <w:r w:rsidRPr="00586D29">
              <w:rPr>
                <w:rFonts w:ascii="Myriad Pro" w:eastAsia="Times New Roman" w:hAnsi="Myriad Pro"/>
                <w:sz w:val="20"/>
                <w:lang w:eastAsia="pl-PL"/>
              </w:rPr>
              <w:t xml:space="preserve"> </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b) zrównoważonego rozwoju</w:t>
            </w:r>
            <w:r>
              <w:rPr>
                <w:rFonts w:ascii="Myriad Pro" w:eastAsia="Times New Roman" w:hAnsi="Myriad Pro"/>
                <w:sz w:val="20"/>
                <w:lang w:eastAsia="pl-PL"/>
              </w:rPr>
              <w:t>,</w:t>
            </w:r>
          </w:p>
          <w:p w:rsidR="00C43675" w:rsidRPr="00586D29" w:rsidRDefault="00C43675" w:rsidP="00C43675">
            <w:pPr>
              <w:pStyle w:val="Akapitzlist"/>
              <w:spacing w:before="40" w:after="40" w:line="240" w:lineRule="auto"/>
              <w:ind w:left="0"/>
              <w:contextualSpacing w:val="0"/>
            </w:pPr>
            <w:r w:rsidRPr="00586D29">
              <w:rPr>
                <w:rFonts w:eastAsia="Times New Roman"/>
              </w:rPr>
              <w:t>c) promowania i realizacji zasady równości szans i niedyskryminacji.</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1.8</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Kwalifikowalność Beneficjenta</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art.207 ust.4 ustawy z dnia 27 sierpnia 2009 r. o finansach publicznych.</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Wnioskodawca zgodnie ze Szczegółowym Opisem Osi Priorytetowych RPO WZ 2014-2020 jest podmiotem uprawnionym do ubiegania się o dofinansowanie </w:t>
            </w:r>
            <w:r w:rsidRPr="00586D29">
              <w:rPr>
                <w:rFonts w:ascii="Myriad Pro" w:hAnsi="Myriad Pro"/>
                <w:sz w:val="20"/>
              </w:rPr>
              <w:br/>
              <w:t>w ramach Działania/typu projektu, w którym ogłoszony został konkurs.</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1.9</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wsparcia</w:t>
            </w:r>
          </w:p>
        </w:tc>
        <w:tc>
          <w:tcPr>
            <w:tcW w:w="1992" w:type="pct"/>
          </w:tcPr>
          <w:p w:rsidR="00C43675" w:rsidRPr="00586D29" w:rsidRDefault="00C43675" w:rsidP="00912095">
            <w:pPr>
              <w:numPr>
                <w:ilvl w:val="0"/>
                <w:numId w:val="174"/>
              </w:numPr>
              <w:spacing w:before="40" w:after="40" w:line="240" w:lineRule="auto"/>
              <w:ind w:left="357" w:hanging="357"/>
              <w:rPr>
                <w:rFonts w:ascii="Myriad Pro" w:hAnsi="Myriad Pro"/>
                <w:sz w:val="20"/>
              </w:rPr>
            </w:pPr>
            <w:r w:rsidRPr="00586D29">
              <w:rPr>
                <w:rFonts w:ascii="Myriad Pro" w:hAnsi="Myriad Pro"/>
                <w:sz w:val="20"/>
              </w:rPr>
              <w:t>Projekt obejmuje poniższe formy wsparcia:</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instytucji opieki nad dziećmi do lat 3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instytucjach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odpowiednich warunków dla rozwoju opieki nad dziećmi do lat 3 (opiekun dzienny),</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sfinansowanie pozainstytucjonalnej opieki nad dziećmi do lat 3 (niania).</w:t>
            </w:r>
          </w:p>
          <w:p w:rsidR="00C43675" w:rsidRPr="00335530" w:rsidRDefault="00C43675" w:rsidP="00912095">
            <w:pPr>
              <w:pStyle w:val="Akapitzlist"/>
              <w:numPr>
                <w:ilvl w:val="0"/>
                <w:numId w:val="174"/>
              </w:numPr>
              <w:spacing w:before="40" w:after="40" w:line="240" w:lineRule="auto"/>
              <w:ind w:left="317" w:hanging="284"/>
            </w:pPr>
            <w:r w:rsidRPr="00335530">
              <w:t>Projekt zakłada wsparcie w formach i zgodnie ze standardami opieki nad dziećmi określonymi w ustawie z dnia 4 lutego 2011 r. o opiece nad dziećmi w wieku do lat 3 (Dz. U. z 2013 r. poz. 1457), rozporządzeniu Ministra Pracy i Polityki Społecznej z dnia 10 lipca 2014 r. w sprawie wymagań lokalowych i sanitarnych jakie musi spełniać lokal, w którym ma być prowadzony żłobek lub klub dziecięcy (Dz. U. poz. 925) oraz rozporządzeniem Ministra Pracy i Polityki Społecznej z dnia 25 marca 2011 r. w sprawie zakresu programów szkoleń dla opiekuna w żłobku lub klubie dziecięcym, wolontariusza oraz dziennego opiekuna (Dz. U. Nr 69, poz. 368).</w:t>
            </w:r>
          </w:p>
          <w:p w:rsidR="00C43675" w:rsidRPr="00586D29" w:rsidRDefault="00C43675" w:rsidP="00912095">
            <w:pPr>
              <w:pStyle w:val="Akapitzlist"/>
              <w:numPr>
                <w:ilvl w:val="0"/>
                <w:numId w:val="175"/>
              </w:numPr>
              <w:spacing w:before="40" w:after="40" w:line="240" w:lineRule="auto"/>
            </w:pPr>
            <w:r w:rsidRPr="00586D29">
              <w:t>Projektodawca zaplanował wniesienie wkładu własnego w wysokości nie mniejszej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 zaplanował wydatki w ramach cross-financingu w wysokości nie większej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w:t>
            </w:r>
            <w:r w:rsidRPr="00586D29">
              <w:rPr>
                <w:rFonts w:ascii="Myriad Pro" w:hAnsi="Myriad Pro"/>
                <w:bCs/>
                <w:sz w:val="20"/>
              </w:rPr>
              <w:t xml:space="preserve"> zaplanował wydatki w ramach środków trwałych </w:t>
            </w:r>
            <w:r w:rsidRPr="00586D29">
              <w:rPr>
                <w:rFonts w:ascii="Myriad Pro" w:hAnsi="Myriad Pro"/>
                <w:bCs/>
                <w:sz w:val="20"/>
              </w:rPr>
              <w:br/>
              <w:t>w wysokości nie większej niż 10% wartości projektu.</w:t>
            </w:r>
          </w:p>
          <w:p w:rsidR="00C43675" w:rsidRDefault="00C43675" w:rsidP="00912095">
            <w:pPr>
              <w:pStyle w:val="Akapitzlist"/>
              <w:numPr>
                <w:ilvl w:val="0"/>
                <w:numId w:val="175"/>
              </w:numPr>
              <w:spacing w:before="40" w:after="40" w:line="240" w:lineRule="auto"/>
            </w:pPr>
            <w:r w:rsidRPr="0087111F">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p>
          <w:p w:rsidR="00C43675" w:rsidRPr="00241E8A" w:rsidRDefault="00C43675" w:rsidP="00912095">
            <w:pPr>
              <w:pStyle w:val="Akapitzlist"/>
              <w:numPr>
                <w:ilvl w:val="0"/>
                <w:numId w:val="175"/>
              </w:numPr>
              <w:spacing w:before="40" w:after="40" w:line="240" w:lineRule="auto"/>
            </w:pPr>
            <w:r w:rsidRPr="0045673A">
              <w:t xml:space="preserve">Wnioskodawca nie ubiegał się o wsparcie </w:t>
            </w:r>
            <w:r>
              <w:t xml:space="preserve">na takie same działania i dla  tej samej grupy odbiorców </w:t>
            </w:r>
            <w:r w:rsidRPr="00E860FA">
              <w:t>w ramach Działania 6.</w:t>
            </w:r>
            <w:r>
              <w:t>6</w:t>
            </w:r>
            <w:r w:rsidRPr="00E860FA">
              <w:t xml:space="preserve"> </w:t>
            </w:r>
            <w:r w:rsidRPr="00F57D68">
              <w:rPr>
                <w:i/>
              </w:rPr>
              <w:t xml:space="preserve">Programy zapewnienia i zwiększenia dostępu do opieki nad dziećmi w wieku do lat 3 </w:t>
            </w:r>
            <w:r>
              <w:rPr>
                <w:i/>
              </w:rPr>
              <w:t>.</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7</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Pr>
                <w:rFonts w:ascii="Myriad Pro" w:hAnsi="Myriad Pro"/>
                <w:sz w:val="20"/>
              </w:rPr>
              <w:t>1.10</w:t>
            </w:r>
          </w:p>
        </w:tc>
        <w:tc>
          <w:tcPr>
            <w:tcW w:w="885" w:type="pct"/>
          </w:tcPr>
          <w:p w:rsidR="00C43675" w:rsidRDefault="00C43675" w:rsidP="00C43675">
            <w:pPr>
              <w:spacing w:before="40" w:after="40" w:line="240" w:lineRule="auto"/>
              <w:rPr>
                <w:rFonts w:ascii="Myriad Pro" w:hAnsi="Myriad Pro"/>
                <w:sz w:val="20"/>
              </w:rPr>
            </w:pPr>
            <w:r>
              <w:rPr>
                <w:rFonts w:ascii="Myriad Pro" w:hAnsi="Myriad Pro"/>
                <w:sz w:val="20"/>
              </w:rPr>
              <w:t xml:space="preserve">Zgodność realizacji projektu przed dniem złożenia wniosku o dofinansowanie </w:t>
            </w:r>
          </w:p>
          <w:p w:rsidR="00C43675" w:rsidRPr="00586D29" w:rsidRDefault="00C43675" w:rsidP="00C43675">
            <w:pPr>
              <w:spacing w:before="40" w:after="40" w:line="240" w:lineRule="auto"/>
              <w:rPr>
                <w:rFonts w:ascii="Myriad Pro" w:hAnsi="Myriad Pro"/>
                <w:sz w:val="20"/>
              </w:rPr>
            </w:pPr>
          </w:p>
        </w:tc>
        <w:tc>
          <w:tcPr>
            <w:tcW w:w="1992" w:type="pct"/>
          </w:tcPr>
          <w:p w:rsidR="00C43675" w:rsidRDefault="00C43675" w:rsidP="00C43675">
            <w:pPr>
              <w:spacing w:before="40" w:after="40" w:line="240" w:lineRule="auto"/>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C43675" w:rsidRDefault="00C43675" w:rsidP="00C43675">
            <w:pPr>
              <w:spacing w:before="40" w:after="40" w:line="240" w:lineRule="auto"/>
              <w:rPr>
                <w:rFonts w:ascii="Myriad Pro" w:hAnsi="Myriad Pro"/>
                <w:sz w:val="20"/>
              </w:rPr>
            </w:pPr>
            <w:r>
              <w:rPr>
                <w:rFonts w:ascii="Myriad Pro" w:hAnsi="Myriad Pro"/>
                <w:sz w:val="20"/>
              </w:rPr>
              <w:t>Czy projekt nie zakończył się przed</w:t>
            </w:r>
          </w:p>
          <w:p w:rsidR="00C43675" w:rsidRPr="00586D29" w:rsidRDefault="00C43675" w:rsidP="00CD73A9">
            <w:pPr>
              <w:spacing w:before="40" w:after="40" w:line="240" w:lineRule="auto"/>
              <w:rPr>
                <w:rFonts w:ascii="Myriad Pro" w:hAnsi="Myriad Pro"/>
                <w:sz w:val="20"/>
              </w:rPr>
            </w:pPr>
            <w:r>
              <w:rPr>
                <w:rFonts w:ascii="Myriad Pro" w:hAnsi="Myriad Pro"/>
                <w:sz w:val="20"/>
              </w:rPr>
              <w:t>złożeniem wniosku o dofinansowanie w rozumieniu rozporządzenia ogólnego</w:t>
            </w:r>
            <w:r w:rsidR="00CD73A9">
              <w:rPr>
                <w:rFonts w:ascii="Myriad Pro" w:hAnsi="Myriad Pro"/>
                <w:sz w:val="20"/>
              </w:rPr>
              <w:t xml:space="preserve"> </w:t>
            </w:r>
            <w:r>
              <w:rPr>
                <w:rFonts w:ascii="Myriad Pro" w:hAnsi="Myriad Pro"/>
                <w:sz w:val="20"/>
              </w:rPr>
              <w:t>(1303/2013).</w:t>
            </w:r>
          </w:p>
        </w:tc>
        <w:tc>
          <w:tcPr>
            <w:tcW w:w="1845" w:type="pct"/>
          </w:tcPr>
          <w:p w:rsidR="00C43675" w:rsidRDefault="00C43675" w:rsidP="00C43675">
            <w:pPr>
              <w:spacing w:before="40" w:after="40" w:line="240" w:lineRule="auto"/>
              <w:rPr>
                <w:rFonts w:ascii="Myriad Pro" w:hAnsi="Myriad Pro"/>
                <w:sz w:val="20"/>
              </w:rPr>
            </w:pPr>
            <w:r>
              <w:rPr>
                <w:rFonts w:ascii="Myriad Pro" w:hAnsi="Myriad Pro"/>
                <w:sz w:val="20"/>
              </w:rPr>
              <w:t>Spełnienie kryterium jest konieczne do przyznania dofinansowania.</w:t>
            </w:r>
          </w:p>
          <w:p w:rsidR="00C43675" w:rsidRDefault="00C43675" w:rsidP="00C43675">
            <w:pPr>
              <w:spacing w:before="40" w:after="40" w:line="240" w:lineRule="auto"/>
              <w:rPr>
                <w:rFonts w:ascii="Myriad Pro" w:hAnsi="Myriad Pro"/>
                <w:sz w:val="20"/>
              </w:rPr>
            </w:pPr>
            <w:r>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510"/>
        <w:gridCol w:w="5704"/>
        <w:gridCol w:w="5195"/>
      </w:tblGrid>
      <w:tr w:rsidR="00C43675" w:rsidRPr="00586D29" w:rsidTr="00C43675">
        <w:trPr>
          <w:trHeight w:val="322"/>
        </w:trPr>
        <w:tc>
          <w:tcPr>
            <w:tcW w:w="5000" w:type="pct"/>
            <w:gridSpan w:val="4"/>
            <w:shd w:val="clear" w:color="auto" w:fill="D9D9D9" w:themeFill="background1" w:themeFillShade="D9"/>
          </w:tcPr>
          <w:p w:rsidR="00C43675" w:rsidRPr="00586D29" w:rsidRDefault="00C43675" w:rsidP="00C43675">
            <w:pPr>
              <w:spacing w:after="40" w:line="240" w:lineRule="auto"/>
              <w:rPr>
                <w:rFonts w:ascii="Myriad Pro" w:hAnsi="Myriad Pro"/>
                <w:sz w:val="20"/>
              </w:rPr>
            </w:pPr>
            <w:r w:rsidRPr="00586D29">
              <w:rPr>
                <w:rFonts w:ascii="Myriad Pro" w:hAnsi="Myriad Pro"/>
                <w:b/>
                <w:sz w:val="20"/>
              </w:rPr>
              <w:t>Kryteria jakości (preselekcja)</w:t>
            </w:r>
          </w:p>
        </w:tc>
      </w:tr>
      <w:tr w:rsidR="00C43675" w:rsidRPr="00586D29" w:rsidTr="00C43675">
        <w:trPr>
          <w:trHeight w:val="322"/>
        </w:trPr>
        <w:tc>
          <w:tcPr>
            <w:tcW w:w="27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Nazwa kryterium</w:t>
            </w:r>
          </w:p>
        </w:tc>
        <w:tc>
          <w:tcPr>
            <w:tcW w:w="200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Definicja kryterium</w:t>
            </w:r>
          </w:p>
        </w:tc>
        <w:tc>
          <w:tcPr>
            <w:tcW w:w="182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c>
          <w:tcPr>
            <w:tcW w:w="27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2</w:t>
            </w:r>
          </w:p>
        </w:tc>
        <w:tc>
          <w:tcPr>
            <w:tcW w:w="200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3</w:t>
            </w:r>
          </w:p>
        </w:tc>
        <w:tc>
          <w:tcPr>
            <w:tcW w:w="182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4</w:t>
            </w:r>
          </w:p>
        </w:tc>
      </w:tr>
      <w:tr w:rsidR="00C43675" w:rsidRPr="00586D29" w:rsidTr="00C43675">
        <w:trPr>
          <w:trHeight w:val="411"/>
        </w:trPr>
        <w:tc>
          <w:tcPr>
            <w:tcW w:w="27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2.1</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Pr>
                <w:rFonts w:ascii="Myriad Pro" w:hAnsi="Myriad Pro"/>
                <w:sz w:val="20"/>
              </w:rPr>
              <w:t>Odpowiedniość / Adekwatność /T</w:t>
            </w:r>
            <w:r w:rsidRPr="00586D29">
              <w:rPr>
                <w:rFonts w:ascii="Myriad Pro" w:hAnsi="Myriad Pro"/>
                <w:sz w:val="20"/>
              </w:rPr>
              <w:t>rafność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Stopień, w jakim projekt jest spójny z analizą sytuacji problemowej zawartą w </w:t>
            </w:r>
            <w:r w:rsidRPr="0045673A">
              <w:rPr>
                <w:rFonts w:ascii="Myriad Pro" w:hAnsi="Myriad Pro"/>
                <w:i/>
                <w:sz w:val="20"/>
              </w:rPr>
              <w:t>Regulaminie konkursu</w:t>
            </w:r>
            <w:r w:rsidRPr="00586D29">
              <w:rPr>
                <w:rFonts w:ascii="Myriad Pro" w:hAnsi="Myriad Pro"/>
                <w:sz w:val="20"/>
              </w:rPr>
              <w:t>.</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105"/>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2.2</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Skuteczność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Stopnień, w jakim projekt przyczyni się do rozwiązania/złagodzenia sytuacji problemowej zawartej w</w:t>
            </w:r>
            <w:r>
              <w:rPr>
                <w:rFonts w:ascii="Myriad Pro" w:hAnsi="Myriad Pro"/>
                <w:sz w:val="20"/>
              </w:rPr>
              <w:t xml:space="preserve"> </w:t>
            </w:r>
            <w:r>
              <w:rPr>
                <w:rFonts w:ascii="Myriad Pro" w:hAnsi="Myriad Pro"/>
                <w:i/>
                <w:sz w:val="20"/>
              </w:rPr>
              <w:t>Regulaminie konkursu</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w:t>
            </w:r>
            <w:r>
              <w:rPr>
                <w:rFonts w:ascii="Myriad Pro" w:hAnsi="Myriad Pro"/>
                <w:sz w:val="20"/>
              </w:rPr>
              <w:t xml:space="preserve"> </w:t>
            </w:r>
            <w:r w:rsidRPr="00586D29">
              <w:rPr>
                <w:rFonts w:ascii="Myriad Pro" w:hAnsi="Myriad Pro"/>
                <w:sz w:val="20"/>
              </w:rPr>
              <w:t>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2.3</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Efektywność</w:t>
            </w:r>
          </w:p>
        </w:tc>
        <w:tc>
          <w:tcPr>
            <w:tcW w:w="2008" w:type="pct"/>
            <w:shd w:val="clear" w:color="auto" w:fill="D6E3BC" w:themeFill="accent3" w:themeFillTint="66"/>
          </w:tcPr>
          <w:p w:rsidR="00C43675" w:rsidRDefault="00C43675" w:rsidP="00C43675">
            <w:pPr>
              <w:spacing w:after="40" w:line="240" w:lineRule="auto"/>
              <w:rPr>
                <w:rFonts w:ascii="Myriad Pro" w:hAnsi="Myriad Pro"/>
                <w:sz w:val="20"/>
              </w:rPr>
            </w:pPr>
            <w:r w:rsidRPr="00586D29">
              <w:rPr>
                <w:rFonts w:ascii="Myriad Pro" w:hAnsi="Myriad Pro"/>
                <w:sz w:val="20"/>
              </w:rPr>
              <w:t>Stopień/poziom osiągnięcia zakładanych rezultatów w odniesieniu do zaplanowanych kosztów.</w:t>
            </w:r>
          </w:p>
          <w:p w:rsidR="00C43675" w:rsidRPr="00586D29" w:rsidRDefault="00C43675" w:rsidP="00C43675">
            <w:pPr>
              <w:spacing w:after="40" w:line="240" w:lineRule="auto"/>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C43675" w:rsidRDefault="00C43675" w:rsidP="00C43675">
            <w:pPr>
              <w:spacing w:after="40" w:line="240" w:lineRule="auto"/>
              <w:rPr>
                <w:rFonts w:ascii="Myriad Pro" w:hAnsi="Myriad Pro"/>
                <w:sz w:val="20"/>
              </w:rPr>
            </w:pPr>
            <w:r w:rsidRPr="00586D29">
              <w:rPr>
                <w:rFonts w:ascii="Myriad Pro" w:hAnsi="Myriad Pro"/>
                <w:sz w:val="20"/>
              </w:rPr>
              <w:t>Ocena relacji nakład/ rezultat.</w:t>
            </w:r>
          </w:p>
          <w:p w:rsidR="00C43675" w:rsidRPr="00586D29" w:rsidRDefault="00C43675" w:rsidP="00C43675">
            <w:pPr>
              <w:spacing w:after="40" w:line="240" w:lineRule="auto"/>
              <w:rPr>
                <w:rFonts w:ascii="Myriad Pro" w:hAnsi="Myriad Pro"/>
                <w:sz w:val="20"/>
              </w:rPr>
            </w:pPr>
            <w:r>
              <w:rPr>
                <w:rFonts w:ascii="Myriad Pro" w:hAnsi="Myriad Pro"/>
                <w:sz w:val="20"/>
              </w:rPr>
              <w:t>Ocena zgodności ze stawkami rynkowymi.</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2.4</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Użyteczność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Trafność doboru form wsparcia w odniesieniu do zdiagnozowanych problemów grupy docelowej.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971"/>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2.5</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Trwałość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Stopień zmian u uczestników projektu w wyniku zaproponowanych działań w ramach projektu.</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bl>
    <w:p w:rsidR="00C032C8" w:rsidRDefault="00C032C8"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577"/>
        <w:gridCol w:w="5335"/>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administracyjności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3.1</w:t>
            </w:r>
          </w:p>
        </w:tc>
        <w:tc>
          <w:tcPr>
            <w:tcW w:w="885" w:type="pct"/>
          </w:tcPr>
          <w:p w:rsidR="00C43675" w:rsidRPr="00586D29" w:rsidRDefault="00C43675" w:rsidP="00C43675">
            <w:pPr>
              <w:spacing w:before="40" w:after="40" w:line="240" w:lineRule="auto"/>
              <w:rPr>
                <w:rFonts w:ascii="Myriad Pro" w:hAnsi="Myriad Pro"/>
                <w:sz w:val="20"/>
              </w:rPr>
            </w:pPr>
            <w:r>
              <w:rPr>
                <w:rFonts w:ascii="Myriad Pro" w:hAnsi="Myriad Pro"/>
                <w:sz w:val="20"/>
              </w:rPr>
              <w:t>Kompletność wniosku</w:t>
            </w:r>
          </w:p>
        </w:tc>
        <w:tc>
          <w:tcPr>
            <w:tcW w:w="1961" w:type="pct"/>
          </w:tcPr>
          <w:p w:rsidR="00C43675" w:rsidRPr="00586D29" w:rsidRDefault="00C43675" w:rsidP="00C43675">
            <w:pPr>
              <w:spacing w:before="40" w:after="40"/>
              <w:contextualSpacing/>
              <w:rPr>
                <w:rFonts w:ascii="Myriad Pro" w:hAnsi="Myriad Pro"/>
                <w:sz w:val="20"/>
              </w:rPr>
            </w:pPr>
            <w:r w:rsidRPr="00586D29">
              <w:rPr>
                <w:rFonts w:ascii="Myriad Pro" w:hAnsi="Myriad Pro"/>
                <w:sz w:val="20"/>
              </w:rPr>
              <w:t xml:space="preserve">Wniosek jest kompletny i został sporządzony i złożony zgodnie 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3.2</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w:t>
            </w:r>
            <w:r>
              <w:rPr>
                <w:rFonts w:ascii="Myriad Pro" w:hAnsi="Myriad Pro"/>
                <w:sz w:val="20"/>
              </w:rPr>
              <w:t>ć z kwalifikowalnością wydatków</w:t>
            </w:r>
          </w:p>
        </w:tc>
        <w:tc>
          <w:tcPr>
            <w:tcW w:w="1961" w:type="pct"/>
          </w:tcPr>
          <w:p w:rsidR="00C43675" w:rsidRPr="00586D29" w:rsidRDefault="00C43675" w:rsidP="00C43675">
            <w:pPr>
              <w:spacing w:before="40" w:after="40" w:line="240" w:lineRule="auto"/>
              <w:rPr>
                <w:rFonts w:ascii="Myriad Pro" w:eastAsia="Times New Roman" w:hAnsi="Myriad Pro"/>
                <w:i/>
                <w:sz w:val="20"/>
                <w:lang w:eastAsia="pl-PL"/>
              </w:rPr>
            </w:pPr>
            <w:r w:rsidRPr="00586D29">
              <w:rPr>
                <w:rFonts w:ascii="Myriad Pro" w:hAnsi="Myriad Pro"/>
                <w:sz w:val="20"/>
              </w:rPr>
              <w:t xml:space="preserve">Wydatki w projekcie są zgodne z </w:t>
            </w:r>
            <w:r w:rsidRPr="00586D29">
              <w:rPr>
                <w:rFonts w:ascii="Myriad Pro" w:eastAsia="Times New Roman" w:hAnsi="Myriad Pro"/>
                <w:i/>
                <w:sz w:val="20"/>
                <w:lang w:eastAsia="pl-PL"/>
              </w:rPr>
              <w:t xml:space="preserve">Wytycznymi w zakresie kwalifikowalności wydatków Europejskiego Funduszu Rozwoju Regionalnego, Europejskiego Funduszu Społecznego oraz Funduszu Spójności w okresie programowania 2014-202 </w:t>
            </w:r>
            <w:r w:rsidRPr="00586D29">
              <w:rPr>
                <w:rFonts w:ascii="Myriad Pro" w:eastAsia="Times New Roman" w:hAnsi="Myriad Pro"/>
                <w:sz w:val="20"/>
                <w:lang w:eastAsia="pl-PL"/>
              </w:rPr>
              <w:t xml:space="preserve">oraz </w:t>
            </w:r>
            <w:r w:rsidRPr="00586D29">
              <w:rPr>
                <w:rFonts w:ascii="Myriad Pro" w:eastAsia="Times New Roman" w:hAnsi="Myriad Pro"/>
                <w:i/>
                <w:sz w:val="20"/>
                <w:lang w:eastAsia="pl-PL"/>
              </w:rPr>
              <w:t>Wytycznymi w zakresie realizacji przedsięwzięć z udziałem środków Europejskiego Funduszu Społecznego w obszarze rynku pracy na lata 2014-2020.</w:t>
            </w:r>
          </w:p>
          <w:p w:rsidR="00C43675" w:rsidRDefault="00C43675" w:rsidP="00C43675">
            <w:pPr>
              <w:spacing w:before="40" w:after="40" w:line="240" w:lineRule="auto"/>
              <w:rPr>
                <w:rFonts w:ascii="Myriad Pro" w:eastAsia="Times New Roman" w:hAnsi="Myriad Pro"/>
                <w:sz w:val="20"/>
                <w:lang w:eastAsia="pl-PL"/>
              </w:rPr>
            </w:pPr>
          </w:p>
          <w:p w:rsidR="00C43675" w:rsidRPr="0042676E"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C43675" w:rsidRDefault="00C43675" w:rsidP="00C43675">
            <w:pPr>
              <w:spacing w:before="40" w:after="40" w:line="240" w:lineRule="auto"/>
              <w:rPr>
                <w:rFonts w:ascii="Myriad Pro" w:eastAsia="Times New Roman" w:hAnsi="Myriad Pro"/>
                <w:sz w:val="20"/>
                <w:lang w:eastAsia="pl-PL"/>
              </w:rPr>
            </w:pPr>
          </w:p>
          <w:p w:rsidR="00C43675"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C43675" w:rsidRDefault="00C43675" w:rsidP="00C43675">
            <w:pPr>
              <w:spacing w:before="40" w:after="40" w:line="240" w:lineRule="auto"/>
              <w:rPr>
                <w:rFonts w:ascii="Myriad Pro" w:hAnsi="Myriad Pro"/>
                <w:sz w:val="20"/>
              </w:rPr>
            </w:pP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3.3</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Intensywność wsparcia</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Wnioskowana kwota i poziom wsparcia są zgodne z zapisami Regulaminu Konkursu.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3.4</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Spójność wniosku i załączników</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Opisy we wniosku oraz w załącznikach są ze sobą spójne, nie zawierają sprzecznych ze sobą kwestii.</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3.5</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Poprawność okresu realizacji</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B76FF" w:rsidRPr="00586D29" w:rsidTr="00CB76FF">
        <w:trPr>
          <w:tblHeader/>
        </w:trPr>
        <w:tc>
          <w:tcPr>
            <w:tcW w:w="5000" w:type="pct"/>
            <w:gridSpan w:val="4"/>
            <w:shd w:val="clear" w:color="auto" w:fill="D9D9D9" w:themeFill="background1" w:themeFillShade="D9"/>
          </w:tcPr>
          <w:p w:rsidR="00CB76FF" w:rsidRPr="00586D29" w:rsidRDefault="00CB76FF" w:rsidP="00CB76FF">
            <w:pPr>
              <w:spacing w:before="40" w:after="40" w:line="240" w:lineRule="auto"/>
              <w:rPr>
                <w:rFonts w:ascii="Myriad Pro" w:hAnsi="Myriad Pro"/>
                <w:sz w:val="20"/>
              </w:rPr>
            </w:pPr>
            <w:r w:rsidRPr="00586D29">
              <w:rPr>
                <w:rFonts w:ascii="Myriad Pro" w:hAnsi="Myriad Pro"/>
                <w:b/>
                <w:sz w:val="20"/>
              </w:rPr>
              <w:t>Kryteria wykonalności</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L.p.</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Definicja kryterium</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Opis znaczenia kryterium</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2</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3</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 xml:space="preserve">Zdolność prawna </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Projekt jest zgodny z prawodawstwem wspólnotowym oraz krajowym, w tym przepisami ustawy Prawo zamówień publicznych.</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4.2</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dysponuje doświadczeniem w realizacji podobnych przedsięwzięć.</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Dysponuje odpowiednim potencjałem technicznym.</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4.3</w:t>
            </w:r>
          </w:p>
        </w:tc>
        <w:tc>
          <w:tcPr>
            <w:tcW w:w="885" w:type="pct"/>
          </w:tcPr>
          <w:p w:rsidR="00CB76FF" w:rsidRPr="00586D29" w:rsidRDefault="00CB76FF" w:rsidP="00CB76FF">
            <w:pPr>
              <w:spacing w:before="40" w:after="40" w:line="240" w:lineRule="auto"/>
              <w:rPr>
                <w:rFonts w:ascii="Myriad Pro" w:hAnsi="Myriad Pro"/>
                <w:sz w:val="20"/>
              </w:rPr>
            </w:pPr>
            <w:r>
              <w:rPr>
                <w:rFonts w:ascii="Myriad Pro" w:hAnsi="Myriad Pro"/>
                <w:sz w:val="20"/>
              </w:rPr>
              <w:t>Zdolność finansowa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posiada niezbędne środki finansowe do realizacji projektu.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zapewnia środki finansowe do utrzymywania projektu w okresie trwałości (jeśli dotyczy).</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oraz partner/rzy krajowi (o ile dotyczy), ponoszący wydatki w danym projekcie z EFS, posiadają łączny obrót za rok kalendarzowy równy lub wyższy od łącznych rocznych wydatków w danym projekcie i innych projektach realizowanych w ramach EFS, których stroną umowy o dofinansowanie jest instytucja, w której dokonywana jest ocena wniosku w roku kalendarzowym, w którym wydatki są najwyższe.</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B76FF" w:rsidRDefault="00CB76FF" w:rsidP="00E5433C">
      <w:pPr>
        <w:rPr>
          <w:rFonts w:ascii="Myriad Pro" w:hAnsi="Myriad Pro"/>
          <w:sz w:val="20"/>
        </w:rPr>
      </w:pPr>
    </w:p>
    <w:p w:rsidR="00CB76FF" w:rsidRDefault="00CB76FF" w:rsidP="00E5433C">
      <w:pPr>
        <w:rPr>
          <w:rFonts w:ascii="Myriad Pro" w:hAnsi="Myriad Pro"/>
          <w:sz w:val="20"/>
        </w:rPr>
      </w:pPr>
    </w:p>
    <w:p w:rsidR="001C452B" w:rsidRDefault="001C452B">
      <w:pPr>
        <w:rPr>
          <w:rFonts w:ascii="Myriad Pro" w:hAnsi="Myriad Pro"/>
          <w:sz w:val="20"/>
        </w:rPr>
      </w:pPr>
      <w:r>
        <w:rPr>
          <w:rFonts w:ascii="Myriad Pro" w:hAnsi="Myriad Pro"/>
          <w:sz w:val="20"/>
        </w:rPr>
        <w:br w:type="page"/>
      </w:r>
    </w:p>
    <w:p w:rsidR="00E5433C" w:rsidRPr="00D67413" w:rsidRDefault="00E5433C" w:rsidP="00606993">
      <w:pPr>
        <w:pStyle w:val="Podtytu"/>
        <w:rPr>
          <w:rFonts w:eastAsia="MyriadPro-Regular"/>
          <w:sz w:val="20"/>
        </w:rPr>
      </w:pPr>
      <w:bookmarkStart w:id="28" w:name="_Toc64633781"/>
      <w:r w:rsidRPr="00D67413">
        <w:t xml:space="preserve">6.8 </w:t>
      </w:r>
      <w:r w:rsidRPr="00D67413">
        <w:rPr>
          <w:rFonts w:eastAsia="MyriadPro-Regular"/>
        </w:rPr>
        <w:t xml:space="preserve">Wdrożenie kompleksowych programów zdrowotnych </w:t>
      </w:r>
      <w:r w:rsidR="005A7C02">
        <w:rPr>
          <w:rFonts w:eastAsia="MyriadPro-Regular"/>
        </w:rPr>
        <w:t xml:space="preserve">oraz przedsięwzięć </w:t>
      </w:r>
      <w:r w:rsidR="00E42E9C">
        <w:rPr>
          <w:rFonts w:eastAsia="MyriadPro-Regular"/>
        </w:rPr>
        <w:t xml:space="preserve">zapobiegających istotnym problemom zdrowotnym regionu oraz </w:t>
      </w:r>
      <w:r w:rsidRPr="00D67413">
        <w:rPr>
          <w:rFonts w:eastAsia="MyriadPro-Regular"/>
        </w:rPr>
        <w:t>dotyczących chorób negatywnie wpływających na rynek pracy, ułatwiających powroty do pracy, umożliwiających wydłużenie aktywności zawodowej oraz zwiększenie zgłaszalności na badania profilaktyczne</w:t>
      </w:r>
      <w:bookmarkEnd w:id="28"/>
    </w:p>
    <w:p w:rsidR="00E5433C" w:rsidRDefault="00E5433C" w:rsidP="00E5433C">
      <w:pPr>
        <w:jc w:val="center"/>
        <w:rPr>
          <w:rFonts w:ascii="Myriad Pro" w:hAnsi="Myriad Pro"/>
          <w:b/>
          <w:sz w:val="20"/>
        </w:rPr>
      </w:pPr>
      <w:r>
        <w:rPr>
          <w:rFonts w:ascii="Myriad Pro" w:hAnsi="Myriad Pro"/>
          <w:b/>
          <w:sz w:val="20"/>
        </w:rPr>
        <w:t>Kry</w:t>
      </w:r>
      <w:r w:rsidR="008806B5">
        <w:rPr>
          <w:rFonts w:ascii="Myriad Pro" w:hAnsi="Myriad Pro"/>
          <w:b/>
          <w:sz w:val="20"/>
        </w:rPr>
        <w:t>teria ogólne</w:t>
      </w:r>
      <w:r w:rsidR="00D67413">
        <w:rPr>
          <w:rFonts w:ascii="Myriad Pro" w:hAnsi="Myriad Pro"/>
          <w:b/>
          <w:sz w:val="20"/>
        </w:rPr>
        <w:t xml:space="preserve"> przyjęte Uchwałą N</w:t>
      </w:r>
      <w:r>
        <w:rPr>
          <w:rFonts w:ascii="Myriad Pro" w:hAnsi="Myriad Pro"/>
          <w:b/>
          <w:sz w:val="20"/>
        </w:rPr>
        <w:t>r 80/17 Komite</w:t>
      </w:r>
      <w:r w:rsidR="00D67413">
        <w:rPr>
          <w:rFonts w:ascii="Myriad Pro" w:hAnsi="Myriad Pro"/>
          <w:b/>
          <w:sz w:val="20"/>
        </w:rPr>
        <w:t>tu Monitorującego RPO WZ 2014-</w:t>
      </w:r>
      <w:r>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8vi Aktywne i zdrowe starzenie się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kompleksowych programów profilaktycznych dotyczących chorób będących istotnym problemem zdrowotnym regionu:</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opieki nad osobą niesamodzielną,</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do lekarzy i pielęgniarek POZ,</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monitoring jakości i celowości podejmowanych działań.</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programów rehabilitacji medycznej ułatwiających powroty do pracy:</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turnusów rehabilitacyjnych,</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opieki nad osobą niesamodzielną, którą opiekuje się osoba objęta wsparciem w ramach projektu, w czasie korzystania ze wsparcia,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 oraz osób z ich otoczenia,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w szczególności do podmiotów świadczących usługi rehabilitacyjne, kadr POZ oraz lekarzy orzeczników.</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Rozwój profilaktyki nowotworowej w kierunku wykrywania raka piersi, szyjki macicy i raka jelita grubego:</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realizacja usług zdrowotnych,</w:t>
            </w:r>
          </w:p>
          <w:p w:rsid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działania informacyjno-edukacyjne oraz dotyczące edukacji prozdrowotnej o charakterze lokalnym polegające na zachęcaniu do badań profilaktycznych, </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działania edukacyjne z zakresu profilaktyki nowotworowej w kierunku wykrywania raka piersi, szyjki macicy kierowane do lekarzy POZ,</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zapewnienie opieki nad osobą niesamodzielną, którą opiekuje się osoba objęta wsparciem w ramach projektu, w czasie korzystania ze wsparcia.</w:t>
            </w:r>
          </w:p>
          <w:p w:rsidR="000710F1" w:rsidRP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zakup aparatury i sprzętu medycznego oraz wykonanie innych inwestycji koniecznych do realizacji zadań wynikających z realizowanego programu (m.in. mammobus, cytobus, kolonoskop).</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są odrzucane.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D67413">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 </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w:t>
            </w:r>
            <w:r w:rsidR="00D67413">
              <w:rPr>
                <w:rFonts w:ascii="Myriad Pro" w:eastAsia="Malgun Gothic" w:hAnsi="Myriad Pro" w:cs="Arial"/>
                <w:sz w:val="20"/>
              </w:rPr>
              <w:t xml:space="preserve">niu z możliwości ubiegania się </w:t>
            </w:r>
            <w:r>
              <w:rPr>
                <w:rFonts w:ascii="Myriad Pro" w:eastAsia="Malgun Gothic" w:hAnsi="Myriad Pro" w:cs="Arial"/>
                <w:sz w:val="20"/>
              </w:rPr>
              <w:t>o dofinansowanie, w tym wykluczeniu, o którym mowa w art. 207 ust. 4 usta</w:t>
            </w:r>
            <w:r w:rsidR="00D67413">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D67413"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D67413">
              <w:rPr>
                <w:rFonts w:ascii="Myriad Pro" w:eastAsia="MyriadPro-Regular" w:hAnsi="Myriad Pro" w:cs="Arial"/>
                <w:sz w:val="20"/>
              </w:rPr>
              <w:t xml:space="preserve">m uprawnionym do ubiegania się </w:t>
            </w:r>
            <w:r>
              <w:rPr>
                <w:rFonts w:ascii="Myriad Pro" w:eastAsia="MyriadPro-Regular" w:hAnsi="Myriad Pro" w:cs="Arial"/>
                <w:sz w:val="20"/>
              </w:rPr>
              <w:t>o dofinansow</w:t>
            </w:r>
            <w:r w:rsidR="00D67413">
              <w:rPr>
                <w:rFonts w:ascii="Myriad Pro" w:eastAsia="MyriadPro-Regular" w:hAnsi="Myriad Pro" w:cs="Arial"/>
                <w:sz w:val="20"/>
              </w:rPr>
              <w:t xml:space="preserve">anie w ramach Działania typu/ów </w:t>
            </w:r>
            <w:r>
              <w:rPr>
                <w:rFonts w:ascii="Myriad Pro" w:eastAsia="MyriadPro-Regular" w:hAnsi="Myriad Pro" w:cs="Arial"/>
                <w:sz w:val="20"/>
              </w:rPr>
              <w:t>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D67413">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D67413">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33"/>
              </w:numPr>
              <w:spacing w:before="40" w:after="40"/>
              <w:ind w:left="317" w:hanging="283"/>
              <w:jc w:val="both"/>
              <w:rPr>
                <w:rFonts w:cs="Arial"/>
              </w:rPr>
            </w:pPr>
            <w:r>
              <w:rPr>
                <w:rFonts w:cs="Arial"/>
              </w:rPr>
              <w:t>zasadą rów</w:t>
            </w:r>
            <w:r w:rsidR="00D67413">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33"/>
              </w:numPr>
              <w:spacing w:before="40" w:after="40"/>
              <w:ind w:left="317" w:hanging="283"/>
              <w:jc w:val="both"/>
              <w:rPr>
                <w:rFonts w:cs="Arial"/>
              </w:rPr>
            </w:pPr>
            <w:r>
              <w:rPr>
                <w:rFonts w:cs="Arial"/>
              </w:rPr>
              <w:t xml:space="preserve">właściwymi politykami i zasadami wspólnotowymi: </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before="40" w:after="4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D67413">
              <w:rPr>
                <w:rFonts w:ascii="Myriad Pro" w:hAnsi="Myriad Pro" w:cs="Arial"/>
                <w:sz w:val="20"/>
              </w:rPr>
              <w:t xml:space="preserve">stwem wspólnotowym i krajowym, </w:t>
            </w:r>
            <w:r>
              <w:rPr>
                <w:rFonts w:ascii="Myriad Pro" w:hAnsi="Myriad Pro" w:cs="Arial"/>
                <w:sz w:val="20"/>
              </w:rPr>
              <w:t>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0710F1">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w:t>
            </w:r>
            <w:r w:rsidR="000710F1">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0710F1">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Beneficjent oraz Partner/rzy krajowi (o ile dotyczy), ponoszący wydatki </w:t>
            </w:r>
            <w:r>
              <w:rPr>
                <w:rFonts w:ascii="Myriad Pro" w:eastAsia="MyriadPro-Regular" w:hAnsi="Myriad Pro" w:cs="Arial"/>
                <w:sz w:val="20"/>
              </w:rPr>
              <w:b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0710F1">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0710F1">
            <w:pPr>
              <w:spacing w:before="40" w:after="40" w:line="240" w:lineRule="auto"/>
              <w:jc w:val="both"/>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rsidP="000710F1">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0710F1">
            <w:pPr>
              <w:spacing w:before="40" w:after="40" w:line="240" w:lineRule="auto"/>
              <w:jc w:val="both"/>
              <w:rPr>
                <w:rFonts w:ascii="Myriad Pro" w:hAnsi="Myriad Pro" w:cs="Arial"/>
                <w:sz w:val="20"/>
              </w:rPr>
            </w:pP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w:t>
            </w:r>
            <w:r w:rsidR="00D67413">
              <w:rPr>
                <w:rFonts w:ascii="Myriad Pro" w:eastAsia="MyriadPro-Regular" w:hAnsi="Myriad Pro" w:cs="Arial"/>
                <w:sz w:val="20"/>
              </w:rPr>
              <w:t>roblemowej zawartą we wniosku o d</w:t>
            </w:r>
            <w:r>
              <w:rPr>
                <w:rFonts w:ascii="Myriad Pro" w:eastAsia="MyriadPro-Regular" w:hAnsi="Myriad Pro" w:cs="Arial"/>
                <w:sz w:val="20"/>
              </w:rPr>
              <w:t>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D67413">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D67413">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D67413">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D67413">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eastAsia="MyriadPro-Regular" w:hAnsi="Myriad Pro"/>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zdrowia na lata 2014-2020</w:t>
            </w:r>
            <w:r>
              <w:rPr>
                <w:rFonts w:ascii="Myriad Pro" w:eastAsia="MyriadPro-Regular" w:hAnsi="Myriad Pro" w:cs="Arial"/>
                <w:i/>
                <w:sz w:val="20"/>
              </w:rPr>
              <w:t>.</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D67413">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D67413">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t>Wnios</w:t>
            </w:r>
            <w:r w:rsidR="00D67413">
              <w:rPr>
                <w:rFonts w:ascii="Myriad Pro" w:eastAsia="MyriadPro-Regular" w:hAnsi="Myriad Pro" w:cs="Arial"/>
                <w:sz w:val="20"/>
              </w:rPr>
              <w:t xml:space="preserve">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5D358B" w:rsidRDefault="005D358B" w:rsidP="005D358B">
      <w:pPr>
        <w:jc w:val="center"/>
        <w:rPr>
          <w:rFonts w:ascii="Myriad Pro" w:hAnsi="Myriad Pro"/>
          <w:b/>
          <w:sz w:val="20"/>
        </w:rPr>
      </w:pPr>
    </w:p>
    <w:p w:rsidR="005D358B" w:rsidRDefault="005D358B" w:rsidP="005D358B">
      <w:pPr>
        <w:jc w:val="center"/>
        <w:rPr>
          <w:rFonts w:ascii="Myriad Pro" w:hAnsi="Myriad Pro"/>
          <w:b/>
          <w:sz w:val="20"/>
        </w:rPr>
      </w:pPr>
      <w:r>
        <w:rPr>
          <w:rFonts w:ascii="Myriad Pro" w:hAnsi="Myriad Pro"/>
          <w:b/>
          <w:sz w:val="20"/>
        </w:rPr>
        <w:t>Kryteria szczegółowe przyjęte Uchwałą Nr 34/20 Komitetu Monitorującego RPO WZ 2014-2020 z dnia 26 listopada 2020 r.  (tryb konkursowy) typ 1</w:t>
      </w:r>
      <w:ins w:id="29" w:author="Justyna Bykowska" w:date="2020-09-29T09:54:00Z">
        <w:r>
          <w:rPr>
            <w:rFonts w:ascii="Myriad Pro" w:hAnsi="Myriad Pro"/>
            <w:b/>
            <w:sz w:val="20"/>
          </w:rPr>
          <w:t xml:space="preserve"> </w:t>
        </w:r>
      </w:ins>
    </w:p>
    <w:p w:rsidR="001677A0" w:rsidRPr="005D358B" w:rsidRDefault="001677A0" w:rsidP="005D358B">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w:t>
      </w:r>
      <w:r w:rsidRPr="00D575DD">
        <w:rPr>
          <w:rFonts w:cs="Arial"/>
        </w:rPr>
        <w:t>Prewencja chorób sercowo-naczyniowych u pacjentów onkologicznych na lata 2020-2022"</w:t>
      </w:r>
    </w:p>
    <w:tbl>
      <w:tblPr>
        <w:tblStyle w:val="Tabela-Siatka"/>
        <w:tblW w:w="14120" w:type="dxa"/>
        <w:jc w:val="center"/>
        <w:shd w:val="clear" w:color="auto" w:fill="B6DDE8" w:themeFill="accent5" w:themeFillTint="66"/>
        <w:tblLayout w:type="fixed"/>
        <w:tblLook w:val="04A0" w:firstRow="1" w:lastRow="0" w:firstColumn="1" w:lastColumn="0" w:noHBand="0" w:noVBand="1"/>
      </w:tblPr>
      <w:tblGrid>
        <w:gridCol w:w="1696"/>
        <w:gridCol w:w="12424"/>
      </w:tblGrid>
      <w:tr w:rsidR="005D358B" w:rsidRPr="00E47B43" w:rsidTr="00887D97">
        <w:trPr>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VI Rynek Pracy</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Działanie</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5D358B" w:rsidRPr="00E47B43" w:rsidRDefault="005D358B" w:rsidP="00887D97">
            <w:pPr>
              <w:spacing w:before="40" w:after="40"/>
              <w:jc w:val="both"/>
              <w:rPr>
                <w:rFonts w:ascii="Myriad Pro" w:hAnsi="Myriad Pro" w:cs="Arial"/>
                <w:sz w:val="20"/>
              </w:rPr>
            </w:pPr>
          </w:p>
        </w:tc>
      </w:tr>
    </w:tbl>
    <w:p w:rsidR="005D358B" w:rsidRPr="00E47B43" w:rsidRDefault="005D358B" w:rsidP="005D358B">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D358B" w:rsidRPr="00E47B43" w:rsidTr="00887D97">
        <w:trPr>
          <w:jc w:val="center"/>
        </w:trPr>
        <w:tc>
          <w:tcPr>
            <w:tcW w:w="14175" w:type="dxa"/>
            <w:gridSpan w:val="4"/>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Kryteria dopuszczalności</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L.p.</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1</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4</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5D358B" w:rsidRPr="00963137" w:rsidRDefault="005D358B" w:rsidP="00887D97">
            <w:pPr>
              <w:pStyle w:val="Akapitzlist"/>
              <w:numPr>
                <w:ilvl w:val="0"/>
                <w:numId w:val="499"/>
              </w:numPr>
              <w:spacing w:before="40" w:after="40"/>
              <w:jc w:val="both"/>
              <w:rPr>
                <w:rFonts w:cs="Arial"/>
              </w:rPr>
            </w:pPr>
            <w:r w:rsidRPr="00963137">
              <w:rPr>
                <w:rFonts w:cs="Arial"/>
              </w:rPr>
              <w:t>Jeden podmiot może wystąpić w ramach konkursu – jako wnioskodawca albo partner nie więcej niż 1 raz we wniosku o dofinansowanie.</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5D358B" w:rsidRPr="00E47B43" w:rsidRDefault="005D358B" w:rsidP="00887D97">
            <w:pPr>
              <w:spacing w:before="40" w:after="40"/>
              <w:jc w:val="both"/>
              <w:rPr>
                <w:rFonts w:ascii="Myriad Pro" w:hAnsi="Myriad Pro" w:cs="Arial"/>
                <w:sz w:val="20"/>
              </w:rPr>
            </w:pPr>
          </w:p>
        </w:tc>
        <w:tc>
          <w:tcPr>
            <w:tcW w:w="6216" w:type="dxa"/>
            <w:shd w:val="clear" w:color="auto" w:fill="auto"/>
          </w:tcPr>
          <w:p w:rsidR="005D358B" w:rsidRPr="00E47B43" w:rsidRDefault="005D358B" w:rsidP="00887D97">
            <w:pPr>
              <w:pStyle w:val="Akapitzlist"/>
              <w:numPr>
                <w:ilvl w:val="0"/>
                <w:numId w:val="498"/>
              </w:numPr>
              <w:spacing w:before="40" w:after="40"/>
              <w:jc w:val="both"/>
              <w:rPr>
                <w:rFonts w:cs="Arial"/>
              </w:rPr>
            </w:pPr>
            <w:r w:rsidRPr="00E47B43">
              <w:rPr>
                <w:rFonts w:cs="Arial"/>
              </w:rPr>
              <w:t xml:space="preserve">Działania realizowane w projekcie przez projektodawcę oraz ewentualnych partnerów są zgodne z RPZ </w:t>
            </w:r>
            <w:r w:rsidRPr="00D575DD">
              <w:rPr>
                <w:rFonts w:cs="Arial"/>
              </w:rPr>
              <w:t>"Prewencja chorób sercowo-naczyniowych u pacjentów onkologicznych na lata 2020-2022"</w:t>
            </w:r>
            <w:r w:rsidRPr="00E47B43">
              <w:rPr>
                <w:rFonts w:cs="Arial"/>
              </w:rPr>
              <w:t>”, który jest załącznikiem do Regulaminu Konkursu</w:t>
            </w:r>
            <w:r>
              <w:rPr>
                <w:rFonts w:cs="Arial"/>
              </w:rPr>
              <w:t>.</w:t>
            </w:r>
            <w:r w:rsidRPr="00E47B43">
              <w:rPr>
                <w:rFonts w:cs="Arial"/>
              </w:rPr>
              <w:t xml:space="preserve">  </w:t>
            </w:r>
          </w:p>
          <w:p w:rsidR="005D358B" w:rsidRPr="008E40FF" w:rsidRDefault="005D358B" w:rsidP="00887D97">
            <w:pPr>
              <w:pStyle w:val="Akapitzlist"/>
              <w:numPr>
                <w:ilvl w:val="0"/>
                <w:numId w:val="498"/>
              </w:numPr>
              <w:spacing w:before="40" w:after="40"/>
              <w:jc w:val="both"/>
              <w:rPr>
                <w:rFonts w:cs="Arial"/>
              </w:rPr>
            </w:pPr>
            <w:r w:rsidRPr="008E40FF">
              <w:rPr>
                <w:rFonts w:cs="Arial"/>
              </w:rPr>
              <w:t>W przypadku, gdy projekt przewiduje udzielanie świadczeń opieki zdrowotnej Projektodawcą lub Partnerem jest podmiot wykonujący działalność leczniczą, uprawniony do tego na mocy obowiązujących przepisów prawa.</w:t>
            </w:r>
          </w:p>
          <w:p w:rsidR="005D358B" w:rsidRPr="008E40FF" w:rsidRDefault="005D358B" w:rsidP="00887D97">
            <w:pPr>
              <w:pStyle w:val="Akapitzlist"/>
              <w:numPr>
                <w:ilvl w:val="0"/>
                <w:numId w:val="498"/>
              </w:numPr>
              <w:spacing w:before="40" w:after="40"/>
              <w:jc w:val="both"/>
              <w:rPr>
                <w:rFonts w:cs="Arial"/>
              </w:rPr>
            </w:pPr>
            <w:r w:rsidRPr="008E40FF">
              <w:rPr>
                <w:rFonts w:cs="Arial"/>
              </w:rPr>
              <w:t>Okres realizacji projektu trwa nie dłużej niż do 31.12.2022 r.</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5D358B" w:rsidRPr="008E40FF" w:rsidRDefault="005D358B" w:rsidP="00887D97">
            <w:pPr>
              <w:pStyle w:val="Akapitzlist"/>
              <w:numPr>
                <w:ilvl w:val="0"/>
                <w:numId w:val="498"/>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wniesie wkład własny w wysokości nie mniejszej niż 10% wartości projektu, zgodnie z zapisami zawartymi w Szczegółowym Opisie Osi Priorytetowych Regionalnego Programu Operacyjnego Województwa Zachodniopomorskiego 2014-2020.</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lub Partner  nie  jest  realizatorem  analogicznego  programu  zdrowotnego  lub  programu polityki zdrowotnej realizowanego w ramach POWER.</w:t>
            </w:r>
          </w:p>
          <w:p w:rsidR="005D358B" w:rsidRPr="008E40FF" w:rsidRDefault="005D358B" w:rsidP="00887D97">
            <w:pPr>
              <w:pStyle w:val="Akapitzlist"/>
              <w:numPr>
                <w:ilvl w:val="0"/>
                <w:numId w:val="498"/>
              </w:numPr>
              <w:spacing w:before="40" w:after="40"/>
              <w:jc w:val="both"/>
              <w:rPr>
                <w:rFonts w:cs="Arial"/>
              </w:rPr>
            </w:pPr>
            <w:r w:rsidRPr="008E40FF">
              <w:rPr>
                <w:rFonts w:cs="Arial"/>
              </w:rPr>
              <w:t>Maksymalna wartość projektu wynosi nie więcej niż wartość określona w ramach właściwego Reg</w:t>
            </w:r>
            <w:r>
              <w:rPr>
                <w:rFonts w:cs="Arial"/>
              </w:rPr>
              <w:t xml:space="preserve">ionalnego Programu Zdrowotnego </w:t>
            </w:r>
            <w:r w:rsidRPr="00D575DD">
              <w:rPr>
                <w:rFonts w:cs="Arial"/>
              </w:rPr>
              <w:t>"Prewencja chorób sercowo-naczyniowych u pacjentów onkologicznych na lata 2020-2022"</w:t>
            </w:r>
            <w:r w:rsidRPr="008E40FF">
              <w:rPr>
                <w:rFonts w:cs="Arial"/>
              </w:rPr>
              <w:t>.</w:t>
            </w:r>
          </w:p>
          <w:p w:rsidR="005D358B" w:rsidRPr="008E40FF" w:rsidRDefault="005D358B" w:rsidP="00887D97">
            <w:pPr>
              <w:pStyle w:val="Akapitzlist"/>
              <w:numPr>
                <w:ilvl w:val="0"/>
                <w:numId w:val="498"/>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Pr>
                <w:rFonts w:ascii="Myriad Pro" w:hAnsi="Myriad Pro" w:cs="Arial"/>
                <w:sz w:val="20"/>
              </w:rPr>
              <w:t>W zakresie k</w:t>
            </w:r>
            <w:r w:rsidRPr="00E47B43">
              <w:rPr>
                <w:rFonts w:ascii="Myriad Pro" w:hAnsi="Myriad Pro" w:cs="Arial"/>
                <w:sz w:val="20"/>
              </w:rPr>
              <w:t xml:space="preserve">ryterium dostępu „Zgodność wsparcia” nr 1 na podstawie art. 45 ust. 3 ustawy z dnia 11 lipca 2014 r.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 xml:space="preserve">818) treść wniosku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o dofinansowanie w części dotyczącej spełnienia kryterium  może być uzupełniana lub poprawiana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określonym w regulaminie konkursu.</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3 </w:t>
            </w:r>
            <w:r w:rsidRPr="00E47B43">
              <w:rPr>
                <w:rFonts w:ascii="Myriad Pro" w:hAnsi="Myriad Pro" w:cs="Arial"/>
                <w:sz w:val="20"/>
              </w:rPr>
              <w:t>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treści wniosku o dofinansowanie. </w:t>
            </w:r>
          </w:p>
          <w:p w:rsidR="005D358B" w:rsidRPr="00E47B43" w:rsidRDefault="005D358B" w:rsidP="00887D97">
            <w:pPr>
              <w:spacing w:before="40" w:after="40"/>
              <w:jc w:val="both"/>
              <w:rPr>
                <w:rFonts w:ascii="Myriad Pro" w:hAnsi="Myriad Pro" w:cs="Arial"/>
                <w:sz w:val="20"/>
              </w:rPr>
            </w:pPr>
          </w:p>
        </w:tc>
      </w:tr>
    </w:tbl>
    <w:p w:rsidR="005D358B" w:rsidRDefault="005D358B" w:rsidP="005D358B">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5D358B" w:rsidRPr="002F12CD" w:rsidTr="00887D97">
        <w:trPr>
          <w:jc w:val="center"/>
        </w:trPr>
        <w:tc>
          <w:tcPr>
            <w:tcW w:w="14175" w:type="dxa"/>
            <w:gridSpan w:val="3"/>
            <w:shd w:val="clear" w:color="auto" w:fill="D9D9D9" w:themeFill="background1" w:themeFillShade="D9"/>
          </w:tcPr>
          <w:p w:rsidR="005D358B" w:rsidRPr="002F12CD" w:rsidRDefault="005D358B" w:rsidP="00887D97">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5D358B" w:rsidRPr="002F12CD" w:rsidTr="00887D97">
        <w:trPr>
          <w:jc w:val="center"/>
        </w:trPr>
        <w:tc>
          <w:tcPr>
            <w:tcW w:w="937"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3</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5D358B" w:rsidRPr="00606F72" w:rsidRDefault="005D358B"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5D358B" w:rsidRPr="00606F72" w:rsidRDefault="005D358B" w:rsidP="00887D97">
            <w:pPr>
              <w:adjustRightInd w:val="0"/>
              <w:spacing w:line="240" w:lineRule="auto"/>
              <w:jc w:val="both"/>
              <w:rPr>
                <w:rFonts w:ascii="Myriad Pro" w:hAnsi="Myriad Pro" w:cs="Arial"/>
                <w:sz w:val="20"/>
              </w:rPr>
            </w:pPr>
            <w:r w:rsidRPr="00E47B43">
              <w:rPr>
                <w:rFonts w:ascii="Myriad Pro" w:hAnsi="Myriad Pro" w:cs="Arial"/>
                <w:sz w:val="20"/>
              </w:rPr>
              <w:t>W ramach projektu realizowane jest wsparcie również w godzinach popołudniowych (po godzinie 16:00) i wieczornych oraz w soboty.</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t>3</w:t>
            </w:r>
            <w:r w:rsidRPr="00FF776F">
              <w:rPr>
                <w:rFonts w:ascii="Myriad Pro" w:hAnsi="Myriad Pro" w:cs="Arial"/>
                <w:sz w:val="20"/>
              </w:rPr>
              <w:t>.</w:t>
            </w:r>
          </w:p>
        </w:tc>
        <w:tc>
          <w:tcPr>
            <w:tcW w:w="8505" w:type="dxa"/>
          </w:tcPr>
          <w:p w:rsidR="005D358B" w:rsidRPr="00FF776F" w:rsidRDefault="005D358B"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5D358B" w:rsidRPr="00FF776F" w:rsidRDefault="005D358B" w:rsidP="00887D97">
            <w:pPr>
              <w:spacing w:before="40" w:after="40" w:line="240" w:lineRule="auto"/>
              <w:rPr>
                <w:rFonts w:ascii="Myriad Pro" w:hAnsi="Myriad Pro" w:cs="Arial"/>
                <w:sz w:val="20"/>
              </w:rPr>
            </w:pPr>
            <w:r>
              <w:rPr>
                <w:rFonts w:ascii="Myriad Pro" w:hAnsi="Myriad Pro" w:cs="Arial"/>
                <w:sz w:val="20"/>
              </w:rPr>
              <w:t>Liczba punktów: 5</w:t>
            </w:r>
          </w:p>
        </w:tc>
      </w:tr>
    </w:tbl>
    <w:p w:rsidR="002C7BF5" w:rsidRDefault="002C7BF5" w:rsidP="00E5433C">
      <w:pPr>
        <w:rPr>
          <w:rFonts w:ascii="Myriad Pro" w:hAnsi="Myriad Pro"/>
          <w:sz w:val="20"/>
        </w:rPr>
      </w:pPr>
    </w:p>
    <w:p w:rsidR="00050CA4" w:rsidRDefault="00050CA4" w:rsidP="00050CA4">
      <w:pPr>
        <w:jc w:val="center"/>
        <w:rPr>
          <w:rFonts w:ascii="Myriad Pro" w:hAnsi="Myriad Pro"/>
          <w:b/>
          <w:sz w:val="20"/>
        </w:rPr>
      </w:pPr>
      <w:r w:rsidRPr="003F7915">
        <w:rPr>
          <w:rFonts w:ascii="Myriad Pro" w:eastAsiaTheme="majorEastAsia" w:hAnsi="Myriad Pro" w:cs="Arial"/>
          <w:b/>
          <w:bCs/>
          <w:sz w:val="20"/>
        </w:rPr>
        <w:t>Kryteria szczegółowe</w:t>
      </w:r>
      <w:r>
        <w:rPr>
          <w:rFonts w:ascii="Myriad Pro" w:hAnsi="Myriad Pro"/>
          <w:b/>
          <w:sz w:val="20"/>
        </w:rPr>
        <w:t xml:space="preserve"> </w:t>
      </w:r>
      <w:r w:rsidRPr="003F7915">
        <w:rPr>
          <w:rFonts w:ascii="Myriad Pro" w:hAnsi="Myriad Pro"/>
          <w:b/>
          <w:sz w:val="20"/>
        </w:rPr>
        <w:t>przyjęte Uchwałą N</w:t>
      </w:r>
      <w:r>
        <w:rPr>
          <w:rFonts w:ascii="Myriad Pro" w:hAnsi="Myriad Pro"/>
          <w:b/>
          <w:sz w:val="20"/>
        </w:rPr>
        <w:t xml:space="preserve">r </w:t>
      </w:r>
      <w:r>
        <w:rPr>
          <w:rFonts w:ascii="Myriad Pro" w:hAnsi="Myriad Pro" w:cs="Arial"/>
          <w:b/>
          <w:bCs/>
          <w:sz w:val="20"/>
        </w:rPr>
        <w:t>44</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24 września 2018</w:t>
      </w:r>
      <w:r w:rsidRPr="00E779C9">
        <w:rPr>
          <w:rFonts w:ascii="Myriad Pro" w:hAnsi="Myriad Pro" w:cs="Arial"/>
          <w:b/>
          <w:bCs/>
          <w:sz w:val="20"/>
        </w:rPr>
        <w:t xml:space="preserve"> r.</w:t>
      </w:r>
      <w:r w:rsidRPr="003F7915">
        <w:rPr>
          <w:rFonts w:ascii="Myriad Pro" w:hAnsi="Myriad Pro"/>
          <w:b/>
          <w:sz w:val="20"/>
        </w:rPr>
        <w:t xml:space="preserve"> (tryb konkursowy)</w:t>
      </w:r>
      <w:r w:rsidR="00F97A87">
        <w:rPr>
          <w:rFonts w:ascii="Myriad Pro" w:hAnsi="Myriad Pro"/>
          <w:b/>
          <w:sz w:val="20"/>
        </w:rPr>
        <w:t xml:space="preserve"> </w:t>
      </w:r>
      <w:r w:rsidR="001677A0">
        <w:rPr>
          <w:rFonts w:ascii="Myriad Pro" w:hAnsi="Myriad Pro"/>
          <w:b/>
          <w:sz w:val="20"/>
        </w:rPr>
        <w:t>–</w:t>
      </w:r>
      <w:r w:rsidR="00F97A87">
        <w:rPr>
          <w:rFonts w:ascii="Myriad Pro" w:hAnsi="Myriad Pro"/>
          <w:b/>
          <w:sz w:val="20"/>
        </w:rPr>
        <w:t xml:space="preserve"> aktualizacja</w:t>
      </w:r>
    </w:p>
    <w:p w:rsidR="001677A0" w:rsidRPr="00050CA4" w:rsidRDefault="001677A0" w:rsidP="00050CA4">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w:t>
      </w:r>
      <w:r w:rsidRPr="001677A0">
        <w:rPr>
          <w:rFonts w:cs="Arial"/>
        </w:rPr>
        <w:t xml:space="preserve"> </w:t>
      </w:r>
      <w:r w:rsidRPr="002E5585">
        <w:rPr>
          <w:rFonts w:cs="Arial"/>
        </w:rPr>
        <w:t>„Profilaktyka i wczesne wykrywanie nowotworów skóry”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Oś priorytetowa</w:t>
            </w:r>
          </w:p>
        </w:tc>
        <w:tc>
          <w:tcPr>
            <w:tcW w:w="12275" w:type="dxa"/>
            <w:shd w:val="clear" w:color="auto" w:fill="B6DDE8"/>
          </w:tcPr>
          <w:p w:rsidR="00050CA4" w:rsidRPr="002E5585" w:rsidRDefault="00050CA4" w:rsidP="001253F1">
            <w:pPr>
              <w:tabs>
                <w:tab w:val="left" w:pos="4749"/>
              </w:tabs>
              <w:spacing w:before="40" w:after="40" w:line="240" w:lineRule="auto"/>
              <w:rPr>
                <w:rFonts w:ascii="Myriad Pro" w:hAnsi="Myriad Pro" w:cs="Arial"/>
                <w:sz w:val="20"/>
              </w:rPr>
            </w:pPr>
            <w:r w:rsidRPr="002E5585">
              <w:rPr>
                <w:rFonts w:ascii="Myriad Pro" w:hAnsi="Myriad Pro" w:cs="Arial"/>
                <w:sz w:val="20"/>
              </w:rPr>
              <w:t>VI  Rynek Pracy</w:t>
            </w:r>
            <w:r w:rsidRPr="002E5585">
              <w:rPr>
                <w:rFonts w:ascii="Myriad Pro" w:hAnsi="Myriad Pro" w:cs="Arial"/>
                <w:sz w:val="20"/>
              </w:rPr>
              <w:tab/>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Priorytet Inwestycyjny</w:t>
            </w:r>
          </w:p>
        </w:tc>
        <w:tc>
          <w:tcPr>
            <w:tcW w:w="12275" w:type="dxa"/>
            <w:shd w:val="clear" w:color="auto" w:fill="B6DDE8"/>
          </w:tcPr>
          <w:p w:rsidR="00050CA4" w:rsidRPr="002E5585" w:rsidRDefault="00050CA4" w:rsidP="001253F1">
            <w:pPr>
              <w:spacing w:before="40" w:after="40" w:line="240" w:lineRule="auto"/>
              <w:rPr>
                <w:rFonts w:ascii="Myriad Pro" w:hAnsi="Myriad Pro" w:cs="Arial"/>
                <w:iCs/>
                <w:sz w:val="20"/>
              </w:rPr>
            </w:pPr>
            <w:r w:rsidRPr="002E5585">
              <w:rPr>
                <w:rFonts w:ascii="Myriad Pro" w:eastAsia="MyriadPro-Regular" w:hAnsi="Myriad Pro" w:cs="Arial"/>
                <w:sz w:val="20"/>
              </w:rPr>
              <w:t>8vi Aktywne i zdrowe starzenie się</w:t>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Działanie</w:t>
            </w:r>
          </w:p>
        </w:tc>
        <w:tc>
          <w:tcPr>
            <w:tcW w:w="12275" w:type="dxa"/>
            <w:shd w:val="clear" w:color="auto" w:fill="B6DDE8"/>
          </w:tcPr>
          <w:p w:rsidR="00050CA4" w:rsidRPr="002E5585" w:rsidRDefault="00050CA4" w:rsidP="001253F1">
            <w:pPr>
              <w:autoSpaceDE w:val="0"/>
              <w:autoSpaceDN w:val="0"/>
              <w:adjustRightInd w:val="0"/>
              <w:spacing w:after="0" w:line="240" w:lineRule="auto"/>
              <w:rPr>
                <w:rFonts w:ascii="Myriad Pro" w:eastAsia="MyriadPro-Regular" w:hAnsi="Myriad Pro" w:cs="Arial"/>
                <w:sz w:val="20"/>
              </w:rPr>
            </w:pPr>
            <w:r w:rsidRPr="002E5585">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050CA4" w:rsidRPr="002E5585" w:rsidTr="001D3A9C">
        <w:trPr>
          <w:jc w:val="center"/>
        </w:trPr>
        <w:tc>
          <w:tcPr>
            <w:tcW w:w="1900" w:type="dxa"/>
            <w:shd w:val="clear" w:color="auto" w:fill="B6DDE8"/>
          </w:tcPr>
          <w:p w:rsidR="002C7BF5" w:rsidRDefault="00050CA4" w:rsidP="001253F1">
            <w:pPr>
              <w:spacing w:before="40" w:after="40" w:line="240" w:lineRule="auto"/>
              <w:rPr>
                <w:rFonts w:ascii="Myriad Pro" w:hAnsi="Myriad Pro" w:cs="Arial"/>
                <w:sz w:val="20"/>
              </w:rPr>
            </w:pPr>
            <w:r w:rsidRPr="002E5585">
              <w:rPr>
                <w:rFonts w:ascii="Myriad Pro" w:hAnsi="Myriad Pro" w:cs="Arial"/>
                <w:sz w:val="20"/>
              </w:rPr>
              <w:t>Typ</w:t>
            </w:r>
          </w:p>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 xml:space="preserve"> projektu</w:t>
            </w:r>
          </w:p>
        </w:tc>
        <w:tc>
          <w:tcPr>
            <w:tcW w:w="12275" w:type="dxa"/>
            <w:shd w:val="clear" w:color="auto" w:fill="B6DDE8"/>
          </w:tcPr>
          <w:p w:rsidR="00050CA4" w:rsidRPr="002E5585" w:rsidRDefault="00050CA4" w:rsidP="00912095">
            <w:pPr>
              <w:pStyle w:val="Akapitzlist"/>
              <w:numPr>
                <w:ilvl w:val="0"/>
                <w:numId w:val="235"/>
              </w:numPr>
              <w:autoSpaceDE w:val="0"/>
              <w:autoSpaceDN w:val="0"/>
              <w:spacing w:before="60" w:after="60" w:line="240" w:lineRule="auto"/>
              <w:contextualSpacing w:val="0"/>
              <w:rPr>
                <w:rFonts w:cs="Arial"/>
              </w:rPr>
            </w:pPr>
            <w:r w:rsidRPr="002E5585">
              <w:rPr>
                <w:rFonts w:cs="Arial"/>
              </w:rPr>
              <w:t>Wdrożenie kompleksowych programów profilaktycznych dotyczących chorób będących istotnym problemem zdrowotnym regionu;</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realizacja usług zdrowotnych niezbędnych do realizacji celów Regionalnego programu zdrowotnego,</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dojazdu z miejsca zamieszkania do miejsca wykonania badania i z powrotem,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opieki nad osobą niesamodzielną,</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informacyjno-edukacyjne, dotyczące tematyki Regionalnego programu zdrowotnego, w tym edukacja prozdrowotna, skierowana do osób objętych wsparciem,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informacyjno-szkoleniowe, związane z wdrażaniem Regionalnego programu zdrowotnego, skierowane do lekarzy i pielęgniarek POZ</w:t>
            </w:r>
            <w:r w:rsidRPr="002E5585">
              <w:t>,</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monitoring jakości i celowości podejmowanych działań.</w:t>
            </w:r>
          </w:p>
        </w:tc>
      </w:tr>
    </w:tbl>
    <w:tbl>
      <w:tblPr>
        <w:tblpPr w:leftFromText="141" w:rightFromText="141" w:vertAnchor="text" w:horzAnchor="margin" w:tblpY="359"/>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2058"/>
        <w:gridCol w:w="6584"/>
        <w:gridCol w:w="4593"/>
      </w:tblGrid>
      <w:tr w:rsidR="001D3A9C" w:rsidRPr="002E5585" w:rsidTr="001D3A9C">
        <w:trPr>
          <w:trHeight w:val="300"/>
        </w:trPr>
        <w:tc>
          <w:tcPr>
            <w:tcW w:w="14142" w:type="dxa"/>
            <w:gridSpan w:val="4"/>
            <w:shd w:val="clear" w:color="auto" w:fill="D9D9D9" w:themeFill="background1" w:themeFillShade="D9"/>
          </w:tcPr>
          <w:p w:rsidR="001D3A9C" w:rsidRPr="002E5585" w:rsidRDefault="001D3A9C" w:rsidP="001D3A9C">
            <w:pPr>
              <w:spacing w:before="40" w:after="40" w:line="240" w:lineRule="auto"/>
              <w:jc w:val="center"/>
              <w:rPr>
                <w:rFonts w:ascii="Myriad Pro" w:hAnsi="Myriad Pro"/>
                <w:b/>
                <w:sz w:val="20"/>
              </w:rPr>
            </w:pPr>
            <w:r w:rsidRPr="002E5585">
              <w:rPr>
                <w:rFonts w:ascii="Myriad Pro" w:hAnsi="Myriad Pro"/>
                <w:b/>
                <w:sz w:val="20"/>
              </w:rPr>
              <w:t>Kryteria dopuszczalności</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L.p.</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Nazwa kryterium</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Definicja kryterium</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Opis znaczenia kryterium</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1</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2</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3</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4</w:t>
            </w:r>
          </w:p>
        </w:tc>
      </w:tr>
      <w:tr w:rsidR="001D3A9C" w:rsidRPr="002E5585" w:rsidTr="001D3A9C">
        <w:trPr>
          <w:trHeight w:val="1241"/>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Wymogi organizacyjne</w:t>
            </w:r>
          </w:p>
        </w:tc>
        <w:tc>
          <w:tcPr>
            <w:tcW w:w="6584" w:type="dxa"/>
            <w:shd w:val="clear" w:color="auto" w:fill="auto"/>
          </w:tcPr>
          <w:p w:rsidR="001D3A9C" w:rsidRPr="002E5585" w:rsidRDefault="001D3A9C" w:rsidP="00912095">
            <w:pPr>
              <w:pStyle w:val="Akapitzlist"/>
              <w:numPr>
                <w:ilvl w:val="0"/>
                <w:numId w:val="238"/>
              </w:numPr>
              <w:spacing w:before="40" w:after="40" w:line="240" w:lineRule="auto"/>
              <w:ind w:left="720"/>
              <w:jc w:val="both"/>
            </w:pPr>
            <w:r w:rsidRPr="002E5585">
              <w:rPr>
                <w:rFonts w:cs="Arial"/>
              </w:rPr>
              <w:t>Jeden podmiot może wystąpić w ramach konkursu – jako wnioskodawca albo partner nie więcej niż 1 raz we wniosku o dofinansowanie.</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 niespełniające kryterium są odrzucane.</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Ocena spełniania kryterium polega na przypisaniu wartości logicznych „tak”, „nie”.</w:t>
            </w:r>
          </w:p>
        </w:tc>
      </w:tr>
      <w:tr w:rsidR="001D3A9C" w:rsidRPr="002E5585" w:rsidTr="001677A0">
        <w:trPr>
          <w:trHeight w:val="553"/>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Zgodność wsparcia</w:t>
            </w:r>
          </w:p>
        </w:tc>
        <w:tc>
          <w:tcPr>
            <w:tcW w:w="6584" w:type="dxa"/>
            <w:shd w:val="clear" w:color="auto" w:fill="auto"/>
          </w:tcPr>
          <w:p w:rsidR="001D3A9C" w:rsidRPr="002E5585" w:rsidRDefault="001D3A9C" w:rsidP="00912095">
            <w:pPr>
              <w:pStyle w:val="Akapitzlist"/>
              <w:numPr>
                <w:ilvl w:val="0"/>
                <w:numId w:val="239"/>
              </w:numPr>
              <w:spacing w:before="40" w:after="40" w:line="240" w:lineRule="auto"/>
              <w:ind w:left="720"/>
              <w:jc w:val="both"/>
              <w:rPr>
                <w:rFonts w:cs="Arial"/>
              </w:rPr>
            </w:pPr>
            <w:r w:rsidRPr="002E5585">
              <w:rPr>
                <w:rFonts w:cs="Arial"/>
              </w:rPr>
              <w:t>Grupa docelowa jest zgodna z RPZ „Profilaktyka i wczesne wykrywanie nowotworów skóry” który jest załącznikiem do Regulaminu Konkursu.</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Okres realizacji projektu nie przekracza 36 miesięcy.</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W przypadku gdy projekt przewiduje udzielanie świadczeń opieki zdrowotnej projektodawcą  lub partnerem jest podmiot wykonujący działalność leczniczą, uprawniony do tego na mocy prawa powszechnie obowiązującego.</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 xml:space="preserve">Działania realizowane w projekcie przez projektodawcę oraz ewentualnych partnerów są zgodne z zakresem RPZ „Profilaktyka i wczesne wykrywanie nowotworów skóry”, który jest załącznikiem do Regulaminu Konkursu. </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Świadczenia w ramach programu polityki zdrowotnej będą realizowane z pełnym poszanowaniem istniejących ram prawnych i ochrony praw pacjenta, w tym zasad dotyczących prowadzenia i przechowywania dokumentacji medycznej.</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Projektodawca wniesie wkład własny w wysokości nie mniejszej niż określona w Szczegółowym Opisie Osi Priorytetowych  Regionalnego Programu Operacyjnego  Województwa Zachodniopomorskiego  2014-2020.</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Projektodawca/Partner  nie  jest  realizatorem  analogicznego  programu  zdrowotnego  lub  programu polityki zdrowotnej realizowanego w ramach POWER.</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w:t>
            </w:r>
            <w:r>
              <w:rPr>
                <w:rFonts w:ascii="Myriad Pro" w:hAnsi="Myriad Pro"/>
                <w:sz w:val="20"/>
              </w:rPr>
              <w:t>y</w:t>
            </w:r>
            <w:r w:rsidRPr="002E5585">
              <w:rPr>
                <w:rFonts w:ascii="Myriad Pro" w:hAnsi="Myriad Pro"/>
                <w:sz w:val="20"/>
              </w:rPr>
              <w:t xml:space="preserve"> niespełniające kryterium są odrzucane.</w:t>
            </w: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sz w:val="20"/>
              </w:rPr>
              <w:t>Ocena spełniania kryterium polega na przypisaniu wartości logicznych „tak”, „nie”.</w:t>
            </w:r>
            <w:r w:rsidRPr="002E5585">
              <w:rPr>
                <w:rFonts w:ascii="Myriad Pro" w:hAnsi="Myriad Pro" w:cs="Arial"/>
                <w:sz w:val="20"/>
              </w:rPr>
              <w:t xml:space="preserve"> </w:t>
            </w:r>
          </w:p>
          <w:p w:rsidR="001D3A9C" w:rsidRPr="002E5585" w:rsidRDefault="001D3A9C" w:rsidP="001D3A9C">
            <w:pPr>
              <w:autoSpaceDE w:val="0"/>
              <w:autoSpaceDN w:val="0"/>
              <w:spacing w:after="0" w:line="240" w:lineRule="auto"/>
              <w:ind w:left="360"/>
              <w:jc w:val="both"/>
              <w:rPr>
                <w:rFonts w:ascii="Myriad Pro" w:hAnsi="Myriad Pro" w:cs="Arial"/>
                <w:sz w:val="20"/>
              </w:rPr>
            </w:pP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cs="Arial"/>
                <w:sz w:val="20"/>
              </w:rPr>
              <w:t>Kryterium dostępu „Zgodność wsparcia” nr 5: na podstawie art. 45 ust. 3 ustawy z dnia 11 lipca 2014 r. o zasadach realizacji programów w zakresie polityki spójności finansowanych w perspektywie finansowej 2014–2020 (Dz. U. z 2017 r. poz. 1460, 1475) treść wniosku o dofinasowanie w części dotyczącej spełnienia kryterium  może być uzupełniana lub poprawiana w zakresie określonym w regulaminie konkursu.</w:t>
            </w:r>
          </w:p>
          <w:p w:rsidR="001D3A9C" w:rsidRPr="002E5585" w:rsidRDefault="001D3A9C" w:rsidP="001D3A9C">
            <w:pPr>
              <w:spacing w:before="40" w:after="40" w:line="240" w:lineRule="auto"/>
              <w:rPr>
                <w:rFonts w:ascii="Myriad Pro" w:hAnsi="Myriad Pro"/>
                <w:sz w:val="20"/>
              </w:rPr>
            </w:pPr>
          </w:p>
        </w:tc>
      </w:tr>
    </w:tbl>
    <w:p w:rsidR="001677A0" w:rsidRPr="002E5585" w:rsidRDefault="001677A0" w:rsidP="00050CA4">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050CA4" w:rsidRPr="002E5585" w:rsidTr="001253F1">
        <w:trPr>
          <w:jc w:val="center"/>
        </w:trPr>
        <w:tc>
          <w:tcPr>
            <w:tcW w:w="14175" w:type="dxa"/>
            <w:gridSpan w:val="3"/>
            <w:shd w:val="clear" w:color="auto" w:fill="D9D9D9" w:themeFill="background1" w:themeFillShade="D9"/>
          </w:tcPr>
          <w:p w:rsidR="00050CA4" w:rsidRPr="002E5585" w:rsidRDefault="00050CA4" w:rsidP="001253F1">
            <w:pPr>
              <w:spacing w:before="40" w:after="40" w:line="240" w:lineRule="auto"/>
              <w:jc w:val="center"/>
              <w:rPr>
                <w:rFonts w:ascii="Myriad Pro" w:hAnsi="Myriad Pro"/>
                <w:b/>
                <w:sz w:val="20"/>
              </w:rPr>
            </w:pPr>
            <w:r w:rsidRPr="002E5585">
              <w:rPr>
                <w:rFonts w:ascii="Myriad Pro" w:hAnsi="Myriad Pro"/>
                <w:b/>
                <w:sz w:val="20"/>
              </w:rPr>
              <w:t>Kryteria premiujące</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L.p.</w:t>
            </w:r>
          </w:p>
        </w:tc>
        <w:tc>
          <w:tcPr>
            <w:tcW w:w="8505"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Definicja kryterium</w:t>
            </w:r>
          </w:p>
        </w:tc>
        <w:tc>
          <w:tcPr>
            <w:tcW w:w="4733"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Opis znaczenia kryterium</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1</w:t>
            </w:r>
          </w:p>
        </w:tc>
        <w:tc>
          <w:tcPr>
            <w:tcW w:w="8505"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2</w:t>
            </w:r>
          </w:p>
        </w:tc>
        <w:tc>
          <w:tcPr>
            <w:tcW w:w="4733"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3</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1.</w:t>
            </w:r>
          </w:p>
        </w:tc>
        <w:tc>
          <w:tcPr>
            <w:tcW w:w="8505" w:type="dxa"/>
          </w:tcPr>
          <w:p w:rsidR="00050CA4" w:rsidRPr="002E5585" w:rsidRDefault="00050CA4" w:rsidP="001253F1">
            <w:pPr>
              <w:adjustRightInd w:val="0"/>
              <w:jc w:val="both"/>
              <w:rPr>
                <w:rFonts w:ascii="Myriad Pro" w:hAnsi="Myriad Pro" w:cs="Arial"/>
                <w:bCs/>
                <w:sz w:val="20"/>
              </w:rPr>
            </w:pPr>
            <w:r w:rsidRPr="002E5585">
              <w:rPr>
                <w:rFonts w:ascii="Myriad Pro" w:hAnsi="Myriad Pro" w:cs="Arial"/>
                <w:sz w:val="20"/>
              </w:rPr>
              <w:t xml:space="preserve">Projektodawca od co najmniej 1 roku na dzień złożenia wniosku posiada siedzibę, </w:t>
            </w:r>
            <w:r w:rsidRPr="002E5585">
              <w:rPr>
                <w:rFonts w:ascii="Myriad Pro" w:hAnsi="Myriad Pro" w:cs="Arial"/>
                <w:bCs/>
                <w:sz w:val="20"/>
              </w:rPr>
              <w:t>filię, delegaturę, oddział czy inną prawnie dozwoloną formę organizacyjną działalności podmiotu</w:t>
            </w:r>
            <w:r w:rsidRPr="002E5585">
              <w:rPr>
                <w:rFonts w:ascii="Myriad Pro" w:hAnsi="Myriad Pro" w:cs="Arial"/>
                <w:sz w:val="20"/>
              </w:rPr>
              <w:t xml:space="preserve"> na terenie województwa zachodniopomorskiego.</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2.</w:t>
            </w:r>
          </w:p>
        </w:tc>
        <w:tc>
          <w:tcPr>
            <w:tcW w:w="8505" w:type="dxa"/>
          </w:tcPr>
          <w:p w:rsidR="00050CA4" w:rsidRPr="002E5585" w:rsidRDefault="00050CA4" w:rsidP="001253F1">
            <w:pPr>
              <w:autoSpaceDE w:val="0"/>
              <w:autoSpaceDN w:val="0"/>
              <w:adjustRightInd w:val="0"/>
              <w:spacing w:after="0" w:line="240" w:lineRule="auto"/>
              <w:jc w:val="both"/>
              <w:rPr>
                <w:rFonts w:ascii="Myriad Pro" w:hAnsi="Myriad Pro" w:cs="Arial"/>
                <w:bCs/>
                <w:sz w:val="20"/>
              </w:rPr>
            </w:pPr>
            <w:r w:rsidRPr="002E5585">
              <w:rPr>
                <w:rFonts w:ascii="Myriad Pro" w:hAnsi="Myriad Pro" w:cs="Arial"/>
                <w:sz w:val="20"/>
              </w:rPr>
              <w:t xml:space="preserve">W ramach projektu realizowane jest wsparcie również w godzinach popołudniowych i wieczornych oraz w soboty.  </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r w:rsidR="00050CA4" w:rsidRPr="002E5585" w:rsidTr="001253F1">
        <w:trPr>
          <w:trHeight w:val="708"/>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3.</w:t>
            </w:r>
          </w:p>
        </w:tc>
        <w:tc>
          <w:tcPr>
            <w:tcW w:w="8505" w:type="dxa"/>
          </w:tcPr>
          <w:p w:rsidR="00050CA4" w:rsidRPr="002E5585" w:rsidRDefault="00050CA4" w:rsidP="001253F1">
            <w:pPr>
              <w:spacing w:before="40" w:after="40" w:line="240" w:lineRule="auto"/>
              <w:jc w:val="both"/>
              <w:rPr>
                <w:rFonts w:ascii="Myriad Pro" w:eastAsia="Times New Roman" w:hAnsi="Myriad Pro" w:cs="Arial"/>
                <w:sz w:val="20"/>
              </w:rPr>
            </w:pPr>
            <w:r w:rsidRPr="002E5585">
              <w:rPr>
                <w:rFonts w:ascii="Myriad Pro" w:hAnsi="Myriad Pro" w:cs="Arial"/>
                <w:sz w:val="20"/>
              </w:rPr>
              <w:t>Projektodawca lub partner posiada co najmniej 3-letnie doświadczenie w obszarze, w którym realizowany jest Regionalny Program Zdrowotny.</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4.</w:t>
            </w:r>
          </w:p>
        </w:tc>
        <w:tc>
          <w:tcPr>
            <w:tcW w:w="8505" w:type="dxa"/>
          </w:tcPr>
          <w:p w:rsidR="00050CA4" w:rsidRPr="002E5585" w:rsidRDefault="00050CA4" w:rsidP="001253F1">
            <w:pPr>
              <w:spacing w:before="40" w:after="40" w:line="240" w:lineRule="auto"/>
              <w:jc w:val="both"/>
              <w:rPr>
                <w:rFonts w:ascii="Myriad Pro" w:hAnsi="Myriad Pro" w:cs="Arial"/>
                <w:sz w:val="20"/>
              </w:rPr>
            </w:pPr>
            <w:r w:rsidRPr="002E5585">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5.</w:t>
            </w:r>
          </w:p>
        </w:tc>
        <w:tc>
          <w:tcPr>
            <w:tcW w:w="8505" w:type="dxa"/>
          </w:tcPr>
          <w:p w:rsidR="00050CA4" w:rsidRPr="002E5585" w:rsidRDefault="00050CA4" w:rsidP="001253F1">
            <w:pPr>
              <w:autoSpaceDE w:val="0"/>
              <w:autoSpaceDN w:val="0"/>
              <w:spacing w:after="0" w:line="240" w:lineRule="auto"/>
              <w:jc w:val="both"/>
              <w:rPr>
                <w:rFonts w:ascii="Myriad Pro" w:hAnsi="Myriad Pro" w:cs="Arial"/>
                <w:sz w:val="20"/>
              </w:rPr>
            </w:pPr>
            <w:r w:rsidRPr="002E5585">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bl>
    <w:p w:rsidR="001677A0" w:rsidRDefault="001677A0" w:rsidP="008806B5">
      <w:pPr>
        <w:jc w:val="center"/>
        <w:rPr>
          <w:rFonts w:ascii="Myriad Pro" w:eastAsiaTheme="majorEastAsia" w:hAnsi="Myriad Pro" w:cs="Arial"/>
          <w:b/>
          <w:bCs/>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AF5A4D" w:rsidRDefault="00AF5A4D" w:rsidP="00AF5A4D">
      <w:pPr>
        <w:jc w:val="center"/>
        <w:rPr>
          <w:rFonts w:ascii="Myriad Pro" w:hAnsi="Myriad Pro"/>
          <w:b/>
          <w:sz w:val="20"/>
        </w:rPr>
      </w:pPr>
      <w:r>
        <w:rPr>
          <w:rFonts w:ascii="Myriad Pro" w:hAnsi="Myriad Pro"/>
          <w:b/>
          <w:sz w:val="20"/>
        </w:rPr>
        <w:t>Kryteria szczegółowe przyjęte Uchwałą Nr 35/20 Komitetu Monitorującego RPO WZ 2014-2020 z dnia 26 listopada 2020 r.  (tryb konkursowy) typ 2</w:t>
      </w:r>
      <w:ins w:id="30" w:author="Justyna Bykowska" w:date="2020-09-29T09:54:00Z">
        <w:r>
          <w:rPr>
            <w:rFonts w:ascii="Myriad Pro" w:hAnsi="Myriad Pro"/>
            <w:b/>
            <w:sz w:val="20"/>
          </w:rPr>
          <w:t xml:space="preserve"> </w:t>
        </w:r>
      </w:ins>
    </w:p>
    <w:p w:rsidR="001677A0" w:rsidRDefault="001677A0" w:rsidP="00AF5A4D">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xml:space="preserve"> </w:t>
      </w:r>
      <w:r w:rsidRPr="00E47B43">
        <w:rPr>
          <w:rFonts w:cs="Arial"/>
        </w:rPr>
        <w:t>„Rehabilitacja lecznicza pacjentów onkologicznych na lata 2020 – 2022”</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F5A4D" w:rsidRPr="00E47B43" w:rsidTr="00887D97">
        <w:trPr>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VI Rynek Pracy</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Działanie</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AF5A4D" w:rsidRPr="00E47B43" w:rsidRDefault="00AF5A4D" w:rsidP="00887D97">
            <w:pPr>
              <w:spacing w:before="40" w:after="40"/>
              <w:jc w:val="both"/>
              <w:rPr>
                <w:rFonts w:ascii="Myriad Pro" w:hAnsi="Myriad Pro" w:cs="Arial"/>
                <w:sz w:val="20"/>
              </w:rPr>
            </w:pPr>
          </w:p>
        </w:tc>
      </w:tr>
    </w:tbl>
    <w:p w:rsidR="00AF5A4D" w:rsidRPr="00E47B43" w:rsidRDefault="00AF5A4D" w:rsidP="00AF5A4D">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F5A4D" w:rsidRPr="00E47B43" w:rsidTr="00887D97">
        <w:trPr>
          <w:jc w:val="center"/>
        </w:trPr>
        <w:tc>
          <w:tcPr>
            <w:tcW w:w="14175" w:type="dxa"/>
            <w:gridSpan w:val="4"/>
          </w:tcPr>
          <w:p w:rsidR="00AF5A4D" w:rsidRPr="00E47B43" w:rsidRDefault="00AF5A4D" w:rsidP="00887D97">
            <w:pPr>
              <w:spacing w:before="40" w:after="40"/>
              <w:rPr>
                <w:rFonts w:ascii="Myriad Pro" w:hAnsi="Myriad Pro" w:cs="Arial"/>
                <w:sz w:val="20"/>
              </w:rPr>
            </w:pPr>
            <w:r w:rsidRPr="00E47B43">
              <w:rPr>
                <w:rFonts w:ascii="Myriad Pro" w:hAnsi="Myriad Pro" w:cs="Arial"/>
                <w:sz w:val="20"/>
              </w:rPr>
              <w:t>Kryteria dopuszczalności</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L.p.</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1</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4</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AF5A4D" w:rsidRPr="00DD2780" w:rsidRDefault="00AF5A4D" w:rsidP="00887D97">
            <w:pPr>
              <w:pStyle w:val="Akapitzlist"/>
              <w:numPr>
                <w:ilvl w:val="0"/>
                <w:numId w:val="501"/>
              </w:numPr>
              <w:spacing w:before="40" w:after="40"/>
              <w:jc w:val="both"/>
              <w:rPr>
                <w:rFonts w:cs="Arial"/>
              </w:rPr>
            </w:pPr>
            <w:r>
              <w:rPr>
                <w:rFonts w:cs="Arial"/>
              </w:rPr>
              <w:t>J</w:t>
            </w:r>
            <w:r w:rsidRPr="00DD2780">
              <w:rPr>
                <w:rFonts w:cs="Arial"/>
              </w:rPr>
              <w:t>eden podmiot może wystąpić w ramach konkursu – jako wnioskodawca albo partner nie więcej niż 1 raz we wniosku o dofinansowanie.</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AF5A4D" w:rsidRPr="00E47B43" w:rsidRDefault="00AF5A4D" w:rsidP="00887D97">
            <w:pPr>
              <w:spacing w:before="40" w:after="40"/>
              <w:jc w:val="both"/>
              <w:rPr>
                <w:rFonts w:ascii="Myriad Pro" w:hAnsi="Myriad Pro" w:cs="Arial"/>
                <w:sz w:val="20"/>
              </w:rPr>
            </w:pPr>
          </w:p>
        </w:tc>
        <w:tc>
          <w:tcPr>
            <w:tcW w:w="6216" w:type="dxa"/>
            <w:shd w:val="clear" w:color="auto" w:fill="auto"/>
          </w:tcPr>
          <w:p w:rsidR="00AF5A4D" w:rsidRPr="00E47B43" w:rsidRDefault="00AF5A4D" w:rsidP="001C71E7">
            <w:pPr>
              <w:pStyle w:val="Akapitzlist"/>
              <w:numPr>
                <w:ilvl w:val="0"/>
                <w:numId w:val="506"/>
              </w:numPr>
              <w:spacing w:before="40" w:after="40"/>
              <w:jc w:val="both"/>
              <w:rPr>
                <w:rFonts w:cs="Arial"/>
              </w:rPr>
            </w:pPr>
            <w:r w:rsidRPr="00E47B43">
              <w:rPr>
                <w:rFonts w:cs="Arial"/>
              </w:rPr>
              <w:t>Działania realizowane w projekcie przez projektodawcę oraz ewentualnych partnerów są zgodne z RPZ „Rehabilitacja lecznicza pacjentów onkologicznych na lata 2020 – 2022”, który jest załącznikiem do Regulaminu Konkursu</w:t>
            </w:r>
            <w:r>
              <w:rPr>
                <w:rFonts w:cs="Arial"/>
              </w:rPr>
              <w:t>.</w:t>
            </w:r>
          </w:p>
          <w:p w:rsidR="00AF5A4D" w:rsidRPr="00E47B43" w:rsidRDefault="00AF5A4D" w:rsidP="00887D97">
            <w:pPr>
              <w:pStyle w:val="Akapitzlist"/>
              <w:numPr>
                <w:ilvl w:val="0"/>
                <w:numId w:val="500"/>
              </w:numPr>
              <w:spacing w:before="40" w:after="40"/>
              <w:ind w:left="1012" w:hanging="284"/>
              <w:jc w:val="both"/>
              <w:rPr>
                <w:rFonts w:cs="Arial"/>
              </w:rPr>
            </w:pPr>
            <w:r w:rsidRPr="00E47B43">
              <w:rPr>
                <w:rFonts w:cs="Arial"/>
              </w:rPr>
              <w:t>.</w:t>
            </w:r>
          </w:p>
          <w:p w:rsidR="00AF5A4D" w:rsidRPr="008E40FF" w:rsidRDefault="00AF5A4D" w:rsidP="001C71E7">
            <w:pPr>
              <w:pStyle w:val="Akapitzlist"/>
              <w:numPr>
                <w:ilvl w:val="0"/>
                <w:numId w:val="506"/>
              </w:numPr>
              <w:spacing w:before="40" w:after="40"/>
              <w:jc w:val="both"/>
              <w:rPr>
                <w:rFonts w:cs="Arial"/>
              </w:rPr>
            </w:pPr>
            <w:r w:rsidRPr="008E40FF">
              <w:rPr>
                <w:rFonts w:cs="Arial"/>
              </w:rPr>
              <w:t>W przypadku, gdy projekt przewiduje udzielanie świadczeń opieki zdrowotnej Projektodawcą lub Partnerem jest podmiot wykonujący działalność leczniczą, uprawniony do tego na mocy obowiązujących przepisów prawa.</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rehabilitacyjne udzielane w ramach projektu są realizowane zgodnie z przepisami wydanymi na podstawie art. 146 ust. 1 pkt 1 ustawy z dnia 27 sierpnia 2004 r. o</w:t>
            </w:r>
            <w:r>
              <w:rPr>
                <w:rFonts w:cs="Arial"/>
              </w:rPr>
              <w:t> </w:t>
            </w:r>
            <w:r w:rsidRPr="008E40FF">
              <w:rPr>
                <w:rFonts w:cs="Arial"/>
              </w:rPr>
              <w:t>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p w:rsidR="00AF5A4D" w:rsidRPr="008E40FF" w:rsidRDefault="00AF5A4D" w:rsidP="001C71E7">
            <w:pPr>
              <w:pStyle w:val="Akapitzlist"/>
              <w:numPr>
                <w:ilvl w:val="0"/>
                <w:numId w:val="506"/>
              </w:numPr>
              <w:spacing w:before="40" w:after="40"/>
              <w:jc w:val="both"/>
              <w:rPr>
                <w:rFonts w:cs="Arial"/>
              </w:rPr>
            </w:pPr>
            <w:r w:rsidRPr="008E40FF">
              <w:rPr>
                <w:rFonts w:cs="Arial"/>
              </w:rPr>
              <w:t>Okres realizacji projektu trwa nie dłużej niż do 31.12.2022 r.</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w:t>
            </w:r>
            <w:r>
              <w:rPr>
                <w:rFonts w:cs="Arial"/>
              </w:rPr>
              <w:t> </w:t>
            </w:r>
            <w:r w:rsidRPr="008E40FF">
              <w:rPr>
                <w:rFonts w:cs="Arial"/>
              </w:rPr>
              <w:t>treści wniosku wynika, że działania w projekcie stanowią wartość dodaną w stosunku do ww.  świadczeń.</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wniesie wkład własny w wysokości nie mniejszej niż 10% wartości projektu, zgodnie z zapisami zawartymi w Szczegółowym Opisie Osi Priorytetowych Regionalnego Programu Operacyjnego Województwa Zachodniopomorskiego 2014-2020.</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lub Partner  nie  jest  realizatorem  analogicznego  programu  zdrowotnego  lub  programu polityki zdrowotnej realizowanego w ramach POWER.</w:t>
            </w:r>
          </w:p>
          <w:p w:rsidR="00AF5A4D" w:rsidRPr="008E40FF" w:rsidRDefault="00AF5A4D" w:rsidP="001C71E7">
            <w:pPr>
              <w:pStyle w:val="Akapitzlist"/>
              <w:numPr>
                <w:ilvl w:val="0"/>
                <w:numId w:val="506"/>
              </w:numPr>
              <w:spacing w:before="40" w:after="40"/>
              <w:jc w:val="both"/>
              <w:rPr>
                <w:rFonts w:cs="Arial"/>
              </w:rPr>
            </w:pPr>
            <w:r w:rsidRPr="008E40FF">
              <w:rPr>
                <w:rFonts w:cs="Arial"/>
              </w:rPr>
              <w:t>Maksymalna wartość projektu wynosi nie więcej niż wartość określona w ramach właściwego Regionalnego Programu Zdrowotnego "Rehabilitacja lecznicza pacjentów onkologicznych na lata 2020 – 2022".</w:t>
            </w:r>
          </w:p>
          <w:p w:rsidR="00AF5A4D" w:rsidRPr="008E40FF" w:rsidRDefault="00AF5A4D" w:rsidP="001C71E7">
            <w:pPr>
              <w:pStyle w:val="Akapitzlist"/>
              <w:numPr>
                <w:ilvl w:val="0"/>
                <w:numId w:val="506"/>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Pr>
                <w:rFonts w:ascii="Myriad Pro" w:hAnsi="Myriad Pro" w:cs="Arial"/>
                <w:sz w:val="20"/>
              </w:rPr>
              <w:t>W zakresie k</w:t>
            </w:r>
            <w:r w:rsidRPr="00E47B43">
              <w:rPr>
                <w:rFonts w:ascii="Myriad Pro" w:hAnsi="Myriad Pro" w:cs="Arial"/>
                <w:sz w:val="20"/>
              </w:rPr>
              <w:t>ryterium dostępu „Zgodność wsparcia” nr 1 na podstawie art. 45 ust. 3 ustawy z dnia 11 lipca 2014 r. 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818) treść wniosku o dofinansowanie w części dotyczącej spełnienia kryterium  może być uzupełniana lub poprawiana w zakresie określonym w regulaminie konkursu.</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4 </w:t>
            </w:r>
            <w:r w:rsidRPr="00E47B43">
              <w:rPr>
                <w:rFonts w:ascii="Myriad Pro" w:hAnsi="Myriad Pro" w:cs="Arial"/>
                <w:sz w:val="20"/>
              </w:rPr>
              <w:t>na podstawie art. 45 ust. 3 ustawy z dnia 11 lipca 2014 r. o zasadach realizacji programów w zakresie polityki spójności finansowanych w perspektywie finansowej 2014–2020 (Dz. U. z 2020r. poz. 818) w</w:t>
            </w:r>
            <w:r>
              <w:rPr>
                <w:rFonts w:ascii="Myriad Pro" w:hAnsi="Myriad Pro" w:cs="Arial"/>
                <w:sz w:val="20"/>
              </w:rPr>
              <w:t> </w:t>
            </w:r>
            <w:r w:rsidRPr="00E47B43">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treści wniosku o dofinansowanie. </w:t>
            </w:r>
          </w:p>
          <w:p w:rsidR="00AF5A4D" w:rsidRPr="00E47B43" w:rsidRDefault="00AF5A4D" w:rsidP="00887D97">
            <w:pPr>
              <w:spacing w:before="40" w:after="40"/>
              <w:jc w:val="both"/>
              <w:rPr>
                <w:rFonts w:ascii="Myriad Pro" w:hAnsi="Myriad Pro" w:cs="Arial"/>
                <w:sz w:val="20"/>
              </w:rPr>
            </w:pPr>
          </w:p>
        </w:tc>
      </w:tr>
    </w:tbl>
    <w:p w:rsidR="00AF5A4D" w:rsidRDefault="00AF5A4D" w:rsidP="00AF5A4D">
      <w:pPr>
        <w:rPr>
          <w:rFonts w:ascii="Arial" w:hAnsi="Arial" w:cs="Arial"/>
          <w:sz w:val="18"/>
          <w:szCs w:val="18"/>
        </w:rPr>
      </w:pPr>
    </w:p>
    <w:p w:rsidR="001677A0" w:rsidRDefault="001677A0" w:rsidP="00AF5A4D">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AF5A4D" w:rsidRPr="002F12CD" w:rsidTr="00887D97">
        <w:trPr>
          <w:jc w:val="center"/>
        </w:trPr>
        <w:tc>
          <w:tcPr>
            <w:tcW w:w="14175" w:type="dxa"/>
            <w:gridSpan w:val="3"/>
            <w:shd w:val="clear" w:color="auto" w:fill="D9D9D9" w:themeFill="background1" w:themeFillShade="D9"/>
          </w:tcPr>
          <w:p w:rsidR="00AF5A4D" w:rsidRPr="002F12CD" w:rsidRDefault="00AF5A4D" w:rsidP="00887D97">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AF5A4D" w:rsidRPr="002F12CD" w:rsidTr="00887D97">
        <w:trPr>
          <w:jc w:val="center"/>
        </w:trPr>
        <w:tc>
          <w:tcPr>
            <w:tcW w:w="937"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3</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AF5A4D" w:rsidRPr="00606F72" w:rsidRDefault="00AF5A4D"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AF5A4D" w:rsidRPr="00606F72" w:rsidRDefault="00AF5A4D" w:rsidP="00887D97">
            <w:pPr>
              <w:adjustRightInd w:val="0"/>
              <w:spacing w:line="240" w:lineRule="auto"/>
              <w:jc w:val="both"/>
              <w:rPr>
                <w:rFonts w:ascii="Myriad Pro" w:hAnsi="Myriad Pro" w:cs="Arial"/>
                <w:sz w:val="20"/>
              </w:rPr>
            </w:pPr>
            <w:r w:rsidRPr="00E47B43">
              <w:rPr>
                <w:rFonts w:ascii="Myriad Pro" w:hAnsi="Myriad Pro" w:cs="Arial"/>
                <w:sz w:val="20"/>
              </w:rPr>
              <w:t>W ramach projektu realizowane jest wsparcie również w godzinach popołudniowych (po godzinie 16:00) i wieczornych oraz w soboty.</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3</w:t>
            </w:r>
            <w:r w:rsidRPr="00FF776F">
              <w:rPr>
                <w:rFonts w:ascii="Myriad Pro" w:hAnsi="Myriad Pro" w:cs="Arial"/>
                <w:sz w:val="20"/>
              </w:rPr>
              <w:t>.</w:t>
            </w:r>
          </w:p>
        </w:tc>
        <w:tc>
          <w:tcPr>
            <w:tcW w:w="8505" w:type="dxa"/>
          </w:tcPr>
          <w:p w:rsidR="00AF5A4D" w:rsidRPr="00FF776F" w:rsidRDefault="00AF5A4D"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AF5A4D" w:rsidRPr="00FF776F" w:rsidRDefault="00AF5A4D" w:rsidP="00887D97">
            <w:pPr>
              <w:spacing w:before="40" w:after="40" w:line="240" w:lineRule="auto"/>
              <w:rPr>
                <w:rFonts w:ascii="Myriad Pro" w:hAnsi="Myriad Pro" w:cs="Arial"/>
                <w:sz w:val="20"/>
              </w:rPr>
            </w:pPr>
            <w:r>
              <w:rPr>
                <w:rFonts w:ascii="Myriad Pro" w:hAnsi="Myriad Pro" w:cs="Arial"/>
                <w:sz w:val="20"/>
              </w:rPr>
              <w:t>Liczba punktów: 5</w:t>
            </w:r>
          </w:p>
        </w:tc>
      </w:tr>
    </w:tbl>
    <w:p w:rsidR="00AF5A4D" w:rsidRDefault="00AF5A4D" w:rsidP="00AF5A4D">
      <w:pPr>
        <w:rPr>
          <w:rFonts w:ascii="Myriad Pro" w:eastAsiaTheme="majorEastAsia" w:hAnsi="Myriad Pro" w:cs="Arial"/>
          <w:b/>
          <w:bCs/>
          <w:sz w:val="20"/>
        </w:rPr>
      </w:pPr>
    </w:p>
    <w:p w:rsidR="008806B5" w:rsidRDefault="008806B5" w:rsidP="008806B5">
      <w:pPr>
        <w:jc w:val="center"/>
        <w:rPr>
          <w:rFonts w:ascii="Myriad Pro" w:hAnsi="Myriad Pro"/>
          <w:b/>
          <w:sz w:val="20"/>
        </w:rPr>
      </w:pPr>
      <w:r w:rsidRPr="0077100E">
        <w:rPr>
          <w:rFonts w:ascii="Myriad Pro" w:eastAsiaTheme="majorEastAsia" w:hAnsi="Myriad Pro" w:cs="Arial"/>
          <w:b/>
          <w:bCs/>
          <w:sz w:val="20"/>
        </w:rPr>
        <w:t xml:space="preserve">Kryteria szczegółowe przyjęte </w:t>
      </w:r>
      <w:r w:rsidRPr="0077100E">
        <w:rPr>
          <w:rFonts w:ascii="Myriad Pro" w:hAnsi="Myriad Pro"/>
          <w:b/>
          <w:sz w:val="20"/>
        </w:rPr>
        <w:t xml:space="preserve">Uchwałą Nr </w:t>
      </w:r>
      <w:r w:rsidRPr="0077100E">
        <w:rPr>
          <w:rFonts w:ascii="Myriad Pro" w:hAnsi="Myriad Pro" w:cs="Arial"/>
          <w:b/>
          <w:bCs/>
          <w:sz w:val="20"/>
        </w:rPr>
        <w:t>5/20</w:t>
      </w:r>
      <w:r w:rsidRPr="0077100E">
        <w:rPr>
          <w:rFonts w:ascii="Myriad Pro" w:hAnsi="Myriad Pro"/>
          <w:b/>
          <w:sz w:val="20"/>
        </w:rPr>
        <w:t xml:space="preserve"> Komitetu Monitorującego RPO WZ 2014-2020 z dnia </w:t>
      </w:r>
      <w:r>
        <w:rPr>
          <w:rFonts w:ascii="Myriad Pro" w:hAnsi="Myriad Pro" w:cs="Arial"/>
          <w:b/>
          <w:bCs/>
          <w:sz w:val="20"/>
        </w:rPr>
        <w:t>26 lutego 2020</w:t>
      </w:r>
      <w:r w:rsidRPr="0077100E">
        <w:rPr>
          <w:rFonts w:ascii="Myriad Pro" w:hAnsi="Myriad Pro" w:cs="Arial"/>
          <w:b/>
          <w:bCs/>
          <w:sz w:val="20"/>
        </w:rPr>
        <w:t xml:space="preserve"> r.</w:t>
      </w:r>
      <w:r w:rsidRPr="0077100E">
        <w:rPr>
          <w:rFonts w:ascii="Myriad Pro" w:hAnsi="Myriad Pro"/>
          <w:b/>
          <w:sz w:val="20"/>
        </w:rPr>
        <w:t xml:space="preserve"> (tryb konkursowy)</w:t>
      </w:r>
      <w:r w:rsidR="00E42E9C">
        <w:rPr>
          <w:rFonts w:ascii="Myriad Pro" w:hAnsi="Myriad Pro"/>
          <w:b/>
          <w:sz w:val="20"/>
        </w:rPr>
        <w:t xml:space="preserve"> typ 2</w:t>
      </w:r>
    </w:p>
    <w:p w:rsidR="0031023A" w:rsidRPr="0031023A" w:rsidRDefault="0031023A" w:rsidP="0031023A">
      <w:pPr>
        <w:autoSpaceDE w:val="0"/>
        <w:autoSpaceDN w:val="0"/>
        <w:adjustRightInd w:val="0"/>
        <w:spacing w:after="0" w:line="240" w:lineRule="auto"/>
        <w:rPr>
          <w:rFonts w:ascii="Myriad Pro" w:hAnsi="Myriad Pro" w:cs="Arial"/>
          <w:bCs/>
          <w:sz w:val="20"/>
        </w:rPr>
      </w:pPr>
      <w:r w:rsidRPr="0031023A">
        <w:rPr>
          <w:rFonts w:ascii="Myriad Pro" w:hAnsi="Myriad Pro"/>
          <w:sz w:val="20"/>
        </w:rPr>
        <w:t>nabór dot. Regionalnego Programu Zdrowotnego pn. „</w:t>
      </w:r>
      <w:r w:rsidRPr="0031023A">
        <w:rPr>
          <w:rFonts w:ascii="Myriad Pro" w:hAnsi="Myriad Pro" w:cs="Arial"/>
          <w:bCs/>
          <w:sz w:val="20"/>
        </w:rPr>
        <w:t>Rehabilitacja medyczna po przebytym udarze mózgowym na lata 2020-2022”</w:t>
      </w:r>
    </w:p>
    <w:p w:rsidR="0031023A" w:rsidRPr="0031023A" w:rsidRDefault="0031023A" w:rsidP="0031023A">
      <w:pPr>
        <w:autoSpaceDE w:val="0"/>
        <w:autoSpaceDN w:val="0"/>
        <w:adjustRightInd w:val="0"/>
        <w:spacing w:after="0" w:line="240" w:lineRule="auto"/>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VI  Rynek Pracy</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8806B5" w:rsidRPr="00D50197" w:rsidRDefault="008806B5" w:rsidP="00273C23">
            <w:pPr>
              <w:spacing w:before="40" w:after="40" w:line="240" w:lineRule="auto"/>
              <w:rPr>
                <w:rFonts w:ascii="Myriad Pro" w:hAnsi="Myriad Pro" w:cs="Arial"/>
                <w:iCs/>
                <w:sz w:val="20"/>
              </w:rPr>
            </w:pPr>
            <w:r w:rsidRPr="00D50197">
              <w:rPr>
                <w:rFonts w:ascii="Myriad Pro" w:eastAsia="MyriadPro-Regular" w:hAnsi="Myriad Pro" w:cs="Arial"/>
                <w:sz w:val="20"/>
              </w:rPr>
              <w:t>8vi Aktywne i zdrowe starzenie się</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8806B5" w:rsidRPr="00D50197" w:rsidRDefault="008806B5" w:rsidP="00273C23">
            <w:pPr>
              <w:autoSpaceDE w:val="0"/>
              <w:autoSpaceDN w:val="0"/>
              <w:adjustRightInd w:val="0"/>
              <w:spacing w:after="0" w:line="240" w:lineRule="auto"/>
              <w:rPr>
                <w:rFonts w:ascii="Myriad Pro" w:eastAsia="MyriadPro-Regular" w:hAnsi="Myriad Pro" w:cs="Arial"/>
                <w:sz w:val="20"/>
              </w:rPr>
            </w:pPr>
            <w:r w:rsidRPr="00D50197">
              <w:rPr>
                <w:rFonts w:ascii="Myriad Pro" w:eastAsia="MyriadPro-Regular" w:hAnsi="Myriad Pro" w:cs="Arial"/>
                <w:sz w:val="20"/>
              </w:rPr>
              <w:t>6.8 Wdrożenie kompleksowych programów zdrowotnych</w:t>
            </w:r>
            <w:r>
              <w:rPr>
                <w:rFonts w:ascii="Myriad Pro" w:eastAsia="MyriadPro-Regular" w:hAnsi="Myriad Pro" w:cs="Arial"/>
                <w:sz w:val="20"/>
              </w:rPr>
              <w:t xml:space="preserve"> zapobiegających istotnym problemom zdrowotnym regionu</w:t>
            </w:r>
            <w:r w:rsidRPr="00D50197">
              <w:rPr>
                <w:rFonts w:ascii="Myriad Pro" w:eastAsia="MyriadPro-Regular" w:hAnsi="Myriad Pro" w:cs="Arial"/>
                <w:sz w:val="20"/>
              </w:rPr>
              <w:t xml:space="preserve"> dotyczących chorób negatywnie wpływających na rynek pracy, ułatwiających powroty do pracy, umożliwiających wydłużenie aktywności zawodowej oraz zwiększenie zgłaszalności na badania profilaktyczne</w:t>
            </w:r>
            <w:r>
              <w:rPr>
                <w:rFonts w:ascii="Myriad Pro" w:eastAsia="MyriadPro-Regular" w:hAnsi="Myriad Pro" w:cs="Arial"/>
                <w:sz w:val="20"/>
              </w:rPr>
              <w:t xml:space="preserve"> </w:t>
            </w:r>
          </w:p>
        </w:tc>
      </w:tr>
    </w:tbl>
    <w:p w:rsidR="008806B5" w:rsidRDefault="008806B5" w:rsidP="008806B5">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8806B5" w:rsidRPr="00AC2E00" w:rsidTr="00273C23">
        <w:trPr>
          <w:jc w:val="center"/>
        </w:trPr>
        <w:tc>
          <w:tcPr>
            <w:tcW w:w="14600" w:type="dxa"/>
            <w:gridSpan w:val="4"/>
            <w:shd w:val="clear" w:color="auto" w:fill="D9D9D9" w:themeFill="background1" w:themeFillShade="D9"/>
          </w:tcPr>
          <w:p w:rsidR="008806B5" w:rsidRPr="00AC2E00" w:rsidRDefault="008806B5" w:rsidP="00273C23">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Opis znaczenia kryterium</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4</w:t>
            </w:r>
          </w:p>
        </w:tc>
      </w:tr>
      <w:tr w:rsidR="008806B5" w:rsidRPr="00FF776F" w:rsidTr="00273C23">
        <w:trPr>
          <w:jc w:val="center"/>
        </w:trPr>
        <w:tc>
          <w:tcPr>
            <w:tcW w:w="937" w:type="dxa"/>
          </w:tcPr>
          <w:p w:rsidR="008806B5" w:rsidRPr="00AC2E00" w:rsidRDefault="008806B5" w:rsidP="001B0A9F">
            <w:pPr>
              <w:pStyle w:val="Akapitzlist"/>
              <w:numPr>
                <w:ilvl w:val="0"/>
                <w:numId w:val="478"/>
              </w:numPr>
              <w:spacing w:before="40" w:after="40" w:line="240" w:lineRule="auto"/>
            </w:pPr>
          </w:p>
        </w:tc>
        <w:tc>
          <w:tcPr>
            <w:tcW w:w="2126"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8806B5" w:rsidRPr="00FF776F" w:rsidRDefault="008806B5" w:rsidP="008806B5">
            <w:pPr>
              <w:pStyle w:val="Akapitzlist"/>
              <w:numPr>
                <w:ilvl w:val="0"/>
                <w:numId w:val="44"/>
              </w:numPr>
              <w:spacing w:before="40" w:after="40" w:line="240" w:lineRule="auto"/>
              <w:ind w:left="720"/>
              <w:jc w:val="both"/>
            </w:pPr>
            <w:r w:rsidRPr="00FF776F">
              <w:rPr>
                <w:rFonts w:cs="Arial"/>
              </w:rPr>
              <w:t>Jeden podmiot może wystąpić w ramach konkursu – jako wnioskodawca albo partner nie więcej niż 1 raz we wniosku o dofinansowanie.</w:t>
            </w:r>
          </w:p>
        </w:tc>
        <w:tc>
          <w:tcPr>
            <w:tcW w:w="4733"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Spełnienie kryterium jest konieczne do przyznania dofinansowania.</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Projekt niespełniające kryterium są odrzucane.</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8806B5" w:rsidRPr="002F12CD" w:rsidTr="002C7BF5">
        <w:trPr>
          <w:trHeight w:val="983"/>
          <w:jc w:val="center"/>
        </w:trPr>
        <w:tc>
          <w:tcPr>
            <w:tcW w:w="937" w:type="dxa"/>
          </w:tcPr>
          <w:p w:rsidR="008806B5" w:rsidRPr="002F12CD" w:rsidRDefault="008806B5" w:rsidP="001B0A9F">
            <w:pPr>
              <w:pStyle w:val="Akapitzlist"/>
              <w:numPr>
                <w:ilvl w:val="0"/>
                <w:numId w:val="479"/>
              </w:numPr>
              <w:spacing w:before="40" w:after="40" w:line="240" w:lineRule="auto"/>
            </w:pPr>
          </w:p>
        </w:tc>
        <w:tc>
          <w:tcPr>
            <w:tcW w:w="2126"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8806B5" w:rsidRPr="00831E7A" w:rsidRDefault="008806B5" w:rsidP="008806B5">
            <w:pPr>
              <w:pStyle w:val="Akapitzlist"/>
              <w:numPr>
                <w:ilvl w:val="0"/>
                <w:numId w:val="45"/>
              </w:numPr>
              <w:tabs>
                <w:tab w:val="left" w:pos="355"/>
              </w:tabs>
              <w:autoSpaceDE w:val="0"/>
              <w:autoSpaceDN w:val="0"/>
              <w:spacing w:after="0" w:line="240" w:lineRule="auto"/>
              <w:ind w:left="720"/>
              <w:jc w:val="both"/>
              <w:rPr>
                <w:rFonts w:cs="Arial"/>
              </w:rPr>
            </w:pPr>
            <w:r w:rsidRPr="00831E7A">
              <w:rPr>
                <w:rFonts w:cs="Arial"/>
              </w:rPr>
              <w:t>Działania realizowane w projekcie przez projektodawcę oraz ewentualnych partnerów są zgodne z zakresem RPZ "Rehabilitacja medyczna po przebytym udarze mózgowym", który jest załącznikiem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 zakłada, iż realizacja świadczeń zdrowotnych odbywać się będzie wyłącznie przez podmioty wykonujące działalność leczniczą uprawnione do tego na mocy obowiązujących przepisów prawa.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Okres realizacji projektu trwa nie dłużej niż do 31.12.2022 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w ramach programu polityki zdrowotnej będą realizowane z pełnym poszanowaniem istniejących ram prawnych i ochrony praw pacjenta, w tym zasad dotyczących prowadzenia i przechowywania dokumentacji medycznej.</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wniesie wkład własny w wysokości nie mniejszej niż określona w Szczegółowym Opisie Osi Priorytetowych  Regionalnego Programu Operacyjnego  Województwa Zachodniopomorskiego  2014-2020.</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Projektodawca/Partner  nie  jest  realizatorem  analogicznego  programu  zdrowotnego  lub  programu polityki zdrowotnej realizowanego </w:t>
            </w:r>
            <w:r w:rsidRPr="00831E7A">
              <w:rPr>
                <w:rFonts w:cs="Arial"/>
              </w:rPr>
              <w:br/>
              <w:t>w ramach POWER.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Maksymalna wartość projektu wynosi nie więcej niż wartość określona w ramach właściwego Regionalnego Programu Zdrowotnego Rehabilitacja medyczna po przebytym udarze mózgowym</w:t>
            </w:r>
            <w:r w:rsidRPr="00831E7A">
              <w:rPr>
                <w:rFonts w:ascii="Arial" w:hAnsi="Arial" w:cs="Arial"/>
                <w:sz w:val="18"/>
                <w:szCs w:val="18"/>
              </w:rPr>
              <w:t>.</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Grupa docelowa jest zgodna z RPZ "rehabilitacja medyczna po przebytym udarze mózgowym na lata 2020-2022", stanowiącym załącznik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Koszty bezpośrednie projektu są/nie są rozliczane w całości kwotami ryczałtowymi określonymi przez beneficjenta.</w:t>
            </w:r>
          </w:p>
        </w:tc>
        <w:tc>
          <w:tcPr>
            <w:tcW w:w="4733"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Projekty niespełniające kryterium są odrzucane.</w:t>
            </w: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8806B5" w:rsidRPr="00831E7A" w:rsidRDefault="008806B5" w:rsidP="00273C23">
            <w:pPr>
              <w:autoSpaceDE w:val="0"/>
              <w:autoSpaceDN w:val="0"/>
              <w:spacing w:after="0" w:line="240" w:lineRule="auto"/>
              <w:ind w:left="360"/>
              <w:jc w:val="both"/>
              <w:rPr>
                <w:rFonts w:ascii="Myriad Pro" w:hAnsi="Myriad Pro" w:cs="Arial"/>
                <w:sz w:val="20"/>
              </w:rPr>
            </w:pP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cs="Arial"/>
                <w:sz w:val="20"/>
              </w:rPr>
              <w:t xml:space="preserve">Kryterium dostępu „Zgodność wsparcia” nr 1: na podstawie art. 45 ust. 3 ustawy z dnia 11 lipca 2014 r. </w:t>
            </w:r>
            <w:r w:rsidRPr="00831E7A">
              <w:rPr>
                <w:rFonts w:ascii="Myriad Pro" w:hAnsi="Myriad Pro" w:cs="Arial"/>
                <w:sz w:val="20"/>
              </w:rPr>
              <w:br/>
              <w:t xml:space="preserve">o zasadach realizacji programów w zakresie polityki spójności finansowanych w perspektywie finansowej 2014–2020 (Dz. U. z 2018 r. poz. 1431) treść wniosku </w:t>
            </w:r>
            <w:r w:rsidRPr="00831E7A">
              <w:rPr>
                <w:rFonts w:ascii="Myriad Pro" w:hAnsi="Myriad Pro" w:cs="Arial"/>
                <w:sz w:val="20"/>
              </w:rPr>
              <w:br/>
              <w:t xml:space="preserve">o dofinansowanie w części dotyczącej spełnienia kryterium  może być uzupełniana lub poprawiana </w:t>
            </w:r>
            <w:r w:rsidRPr="00831E7A">
              <w:rPr>
                <w:rFonts w:ascii="Myriad Pro" w:hAnsi="Myriad Pro" w:cs="Arial"/>
                <w:sz w:val="20"/>
              </w:rPr>
              <w:br/>
              <w:t>w zakresie określonym w regulaminie konkursu.</w:t>
            </w:r>
          </w:p>
          <w:p w:rsidR="008806B5" w:rsidRPr="00831E7A" w:rsidRDefault="008806B5" w:rsidP="00273C23">
            <w:pPr>
              <w:autoSpaceDE w:val="0"/>
              <w:autoSpaceDN w:val="0"/>
              <w:spacing w:after="0" w:line="240" w:lineRule="auto"/>
              <w:jc w:val="both"/>
              <w:rPr>
                <w:rFonts w:ascii="Myriad Pro" w:hAnsi="Myriad Pro" w:cs="Arial"/>
                <w:sz w:val="20"/>
              </w:rPr>
            </w:pP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 xml:space="preserve">W zakresie kryterium dostępu "Zgodność wsparcia" nr 11: </w:t>
            </w:r>
          </w:p>
          <w:p w:rsidR="008806B5" w:rsidRPr="00831E7A" w:rsidRDefault="008806B5" w:rsidP="00273C23">
            <w:pPr>
              <w:jc w:val="both"/>
              <w:rPr>
                <w:rFonts w:ascii="Myriad Pro" w:hAnsi="Myriad Pro" w:cs="Arial"/>
                <w:sz w:val="20"/>
              </w:rPr>
            </w:pPr>
            <w:r w:rsidRPr="00831E7A">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33023C">
              <w:rPr>
                <w:rStyle w:val="Odwoanieprzypisudolnego"/>
                <w:rFonts w:ascii="Myriad Pro" w:hAnsi="Myriad Pro" w:cs="Arial"/>
                <w:sz w:val="20"/>
              </w:rPr>
              <w:footnoteReference w:id="2"/>
            </w:r>
            <w:r w:rsidRPr="00831E7A">
              <w:rPr>
                <w:rFonts w:ascii="Myriad Pro" w:hAnsi="Myriad Pro" w:cs="Arial"/>
                <w:sz w:val="20"/>
              </w:rPr>
              <w:t xml:space="preserve"> i musi być stosowana dla wszystkich projektów składanych w ramach danego naboru</w:t>
            </w:r>
            <w:r w:rsidR="0033023C">
              <w:rPr>
                <w:rStyle w:val="Odwoanieprzypisudolnego"/>
                <w:rFonts w:ascii="Myriad Pro" w:hAnsi="Myriad Pro" w:cs="Arial"/>
                <w:sz w:val="20"/>
              </w:rPr>
              <w:footnoteReference w:id="3"/>
            </w:r>
            <w:r w:rsidRPr="00831E7A">
              <w:rPr>
                <w:rFonts w:ascii="Myriad Pro" w:hAnsi="Myriad Pro" w:cs="Arial"/>
                <w:sz w:val="20"/>
              </w:rPr>
              <w:t>.</w:t>
            </w:r>
          </w:p>
          <w:p w:rsidR="008806B5" w:rsidRPr="00831E7A" w:rsidRDefault="008806B5" w:rsidP="00273C23">
            <w:pPr>
              <w:jc w:val="both"/>
              <w:rPr>
                <w:rFonts w:ascii="Myriad Pro" w:hAnsi="Myriad Pro" w:cs="Arial"/>
                <w:sz w:val="20"/>
              </w:rPr>
            </w:pPr>
            <w:r w:rsidRPr="00831E7A">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806B5" w:rsidRPr="00831E7A" w:rsidRDefault="008806B5" w:rsidP="00273C23">
            <w:pPr>
              <w:jc w:val="both"/>
              <w:rPr>
                <w:rFonts w:ascii="Myriad Pro" w:hAnsi="Myriad Pro" w:cs="Arial"/>
                <w:sz w:val="20"/>
              </w:rPr>
            </w:pPr>
            <w:r w:rsidRPr="00831E7A">
              <w:rPr>
                <w:rFonts w:ascii="Myriad Pro" w:hAnsi="Myriad Pro" w:cs="Arial"/>
                <w:sz w:val="20"/>
              </w:rPr>
              <w:t>a)</w:t>
            </w:r>
            <w:r w:rsidRPr="00831E7A">
              <w:rPr>
                <w:rFonts w:ascii="Myriad Pro" w:hAnsi="Myriad Pro" w:cs="Arial"/>
                <w:sz w:val="20"/>
              </w:rPr>
              <w:tab/>
              <w:t>wybór wariantu są – dla naborów, w których wartość dofinansowania projektu nie może przekroczyć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b)</w:t>
            </w:r>
            <w:r w:rsidRPr="00831E7A">
              <w:rPr>
                <w:rFonts w:ascii="Myriad Pro" w:hAnsi="Myriad Pro" w:cs="Arial"/>
                <w:sz w:val="20"/>
              </w:rPr>
              <w:tab/>
              <w:t>wybór wariantu nie są – dla naborów, w których wartość dofinansowania projektu musi być wyższa od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Kryterium będzie weryfikowane na etapie KOP.</w:t>
            </w:r>
          </w:p>
          <w:p w:rsidR="008806B5" w:rsidRPr="002C7BF5" w:rsidRDefault="008806B5" w:rsidP="002C7BF5">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002C7BF5">
              <w:rPr>
                <w:rFonts w:ascii="Myriad Pro" w:hAnsi="Myriad Pro" w:cs="Arial"/>
                <w:sz w:val="20"/>
              </w:rPr>
              <w:t xml:space="preserve"> </w:t>
            </w:r>
          </w:p>
        </w:tc>
      </w:tr>
    </w:tbl>
    <w:p w:rsidR="008806B5" w:rsidRPr="002F12CD" w:rsidRDefault="008806B5" w:rsidP="008806B5">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8806B5" w:rsidRPr="002F12CD" w:rsidTr="00273C23">
        <w:trPr>
          <w:jc w:val="center"/>
        </w:trPr>
        <w:tc>
          <w:tcPr>
            <w:tcW w:w="14175" w:type="dxa"/>
            <w:gridSpan w:val="3"/>
            <w:shd w:val="clear" w:color="auto" w:fill="D9D9D9" w:themeFill="background1" w:themeFillShade="D9"/>
          </w:tcPr>
          <w:p w:rsidR="008806B5" w:rsidRPr="002F12CD" w:rsidRDefault="008806B5" w:rsidP="00273C23">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8806B5" w:rsidRPr="002F12CD" w:rsidTr="00273C23">
        <w:trPr>
          <w:jc w:val="center"/>
        </w:trPr>
        <w:tc>
          <w:tcPr>
            <w:tcW w:w="937"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Opis znaczenia kryterium</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2</w:t>
            </w:r>
          </w:p>
        </w:tc>
        <w:tc>
          <w:tcPr>
            <w:tcW w:w="4733"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3</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8806B5" w:rsidRPr="00606F72" w:rsidRDefault="008806B5" w:rsidP="00273C23">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5</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2.</w:t>
            </w:r>
          </w:p>
        </w:tc>
        <w:tc>
          <w:tcPr>
            <w:tcW w:w="8505" w:type="dxa"/>
          </w:tcPr>
          <w:p w:rsidR="008806B5" w:rsidRPr="00FF776F" w:rsidRDefault="008806B5" w:rsidP="00273C23">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w:t>
            </w:r>
          </w:p>
        </w:tc>
      </w:tr>
    </w:tbl>
    <w:p w:rsidR="008806B5" w:rsidRDefault="008806B5" w:rsidP="008806B5">
      <w:pPr>
        <w:sectPr w:rsidR="008806B5" w:rsidSect="00666E30">
          <w:pgSz w:w="16838" w:h="11906" w:orient="landscape"/>
          <w:pgMar w:top="1417" w:right="1417" w:bottom="1417" w:left="1417" w:header="708" w:footer="708" w:gutter="0"/>
          <w:cols w:space="708"/>
          <w:docGrid w:linePitch="360"/>
        </w:sectPr>
      </w:pPr>
    </w:p>
    <w:p w:rsidR="001D3A9C" w:rsidRDefault="001D3A9C">
      <w:pPr>
        <w:rPr>
          <w:rFonts w:ascii="Myriad Pro" w:hAnsi="Myriad Pro"/>
          <w:b/>
          <w:sz w:val="20"/>
        </w:rPr>
      </w:pPr>
      <w:r w:rsidRPr="001D3A9C">
        <w:rPr>
          <w:rFonts w:ascii="Myriad Pro" w:eastAsiaTheme="majorEastAsia" w:hAnsi="Myriad Pro" w:cs="Arial"/>
          <w:b/>
          <w:bCs/>
          <w:sz w:val="20"/>
        </w:rPr>
        <w:t>Kryteria szczegółowe</w:t>
      </w:r>
      <w:r w:rsidRPr="001D3A9C">
        <w:rPr>
          <w:rFonts w:ascii="Myriad Pro" w:hAnsi="Myriad Pro"/>
          <w:b/>
          <w:sz w:val="20"/>
        </w:rPr>
        <w:t xml:space="preserve"> przyjęte Uchwałą Nr </w:t>
      </w:r>
      <w:r w:rsidRPr="001D3A9C">
        <w:rPr>
          <w:rFonts w:ascii="Myriad Pro" w:hAnsi="Myriad Pro" w:cs="Arial"/>
          <w:b/>
          <w:bCs/>
          <w:sz w:val="20"/>
        </w:rPr>
        <w:t>48/19</w:t>
      </w:r>
      <w:r w:rsidRPr="001D3A9C">
        <w:rPr>
          <w:rFonts w:ascii="Myriad Pro" w:hAnsi="Myriad Pro"/>
          <w:b/>
          <w:sz w:val="20"/>
        </w:rPr>
        <w:t xml:space="preserve"> Komitetu Monitorującego RPO WZ 2014-2020 z dnia </w:t>
      </w:r>
      <w:r w:rsidRPr="001D3A9C">
        <w:rPr>
          <w:rFonts w:ascii="Myriad Pro" w:hAnsi="Myriad Pro" w:cs="Arial"/>
          <w:b/>
          <w:bCs/>
          <w:sz w:val="20"/>
        </w:rPr>
        <w:t>25 października 2019 r.</w:t>
      </w:r>
      <w:r w:rsidRPr="001D3A9C">
        <w:rPr>
          <w:rFonts w:ascii="Myriad Pro" w:hAnsi="Myriad Pro"/>
          <w:b/>
          <w:sz w:val="20"/>
        </w:rPr>
        <w:t xml:space="preserve"> (tryb konkursowy)</w:t>
      </w:r>
    </w:p>
    <w:tbl>
      <w:tblPr>
        <w:tblW w:w="14238"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12275"/>
      </w:tblGrid>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VI Rynek pracy</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8.vi Aktywne i zdrowe starzenie się</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1D3A9C" w:rsidRPr="00E4069E" w:rsidRDefault="001D3A9C" w:rsidP="001B0A9F">
            <w:pPr>
              <w:pStyle w:val="Akapitzlist"/>
              <w:numPr>
                <w:ilvl w:val="0"/>
                <w:numId w:val="377"/>
              </w:numPr>
              <w:spacing w:before="60" w:after="60" w:line="240" w:lineRule="auto"/>
              <w:rPr>
                <w:rFonts w:eastAsia="Times New Roman" w:cs="Times New Roman"/>
              </w:rPr>
            </w:pPr>
            <w:r w:rsidRPr="00E4069E">
              <w:rPr>
                <w:rFonts w:eastAsia="Times New Roman" w:cs="Times New Roman"/>
              </w:rPr>
              <w:t xml:space="preserve">Rozwój profilaktyki nowotworowej w kierunku wykrywania </w:t>
            </w:r>
            <w:r w:rsidRPr="00E4069E">
              <w:t xml:space="preserve">raka piersi, szyjki macicy i </w:t>
            </w:r>
            <w:r w:rsidRPr="00E4069E">
              <w:rPr>
                <w:rFonts w:eastAsia="Times New Roman" w:cs="Times New Roman"/>
              </w:rPr>
              <w:t>raka jelita grubego</w:t>
            </w:r>
            <w:r>
              <w:rPr>
                <w:rFonts w:eastAsia="Times New Roman" w:cs="Times New Roman"/>
              </w:rPr>
              <w:t>:</w:t>
            </w:r>
          </w:p>
          <w:p w:rsidR="001D3A9C" w:rsidRPr="00E4069E" w:rsidRDefault="001D3A9C" w:rsidP="001B0A9F">
            <w:pPr>
              <w:pStyle w:val="Akapitzlist"/>
              <w:numPr>
                <w:ilvl w:val="0"/>
                <w:numId w:val="376"/>
              </w:numPr>
              <w:tabs>
                <w:tab w:val="left" w:pos="4865"/>
              </w:tabs>
              <w:spacing w:before="120" w:after="40" w:line="240" w:lineRule="auto"/>
              <w:jc w:val="both"/>
            </w:pPr>
            <w:r w:rsidRPr="00E4069E">
              <w:t>realizacja usług zdrowotnych,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działania informacyjno-edukacyjne oraz dotyczące edukacji prozdrowotnej o charakterze lokalnym polegające na zachęcaniu do badań profilaktycznych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 działania edukacyjne z zakresu profilaktyki</w:t>
            </w:r>
            <w:r w:rsidRPr="00E4069E">
              <w:rPr>
                <w:rFonts w:eastAsia="Times New Roman" w:cs="Times New Roman"/>
              </w:rPr>
              <w:t xml:space="preserve"> nowotworowej w kierunku wykrywania </w:t>
            </w:r>
            <w:r w:rsidRPr="00E4069E">
              <w:t>raka piersi, szyjki macicy kierowane do lekarzy POZ</w:t>
            </w:r>
          </w:p>
          <w:p w:rsidR="001D3A9C" w:rsidRPr="00E4069E" w:rsidRDefault="001D3A9C" w:rsidP="001B0A9F">
            <w:pPr>
              <w:pStyle w:val="Akapitzlist"/>
              <w:numPr>
                <w:ilvl w:val="0"/>
                <w:numId w:val="376"/>
              </w:numPr>
              <w:tabs>
                <w:tab w:val="left" w:pos="4865"/>
              </w:tabs>
              <w:spacing w:before="120" w:after="40" w:line="240" w:lineRule="auto"/>
              <w:jc w:val="both"/>
            </w:pPr>
            <w:r w:rsidRPr="00E4069E">
              <w:t>zapewnienie dojazdu z miejsca zamieszkania do miejsca wykonania badania i z powrotem,</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zapewnienie opieki nad osobą </w:t>
            </w:r>
            <w:r w:rsidR="00E416BF">
              <w:t>potrzebując</w:t>
            </w:r>
            <w:r w:rsidR="007E3976">
              <w:t>ą</w:t>
            </w:r>
            <w:r w:rsidR="00E416BF">
              <w:t xml:space="preserve"> wsparcia w codziennym funkcjonowaniu</w:t>
            </w:r>
            <w:r w:rsidRPr="00E4069E">
              <w:t>, którą opiekuje się osoba objęta wsparciem w ramach projektu, w czasie korzystania ze wsparcia.</w:t>
            </w:r>
          </w:p>
          <w:p w:rsidR="001D3A9C" w:rsidRPr="00E4069E" w:rsidRDefault="001D3A9C" w:rsidP="001B0A9F">
            <w:pPr>
              <w:pStyle w:val="Akapitzlist"/>
              <w:numPr>
                <w:ilvl w:val="0"/>
                <w:numId w:val="376"/>
              </w:numPr>
              <w:spacing w:before="40" w:after="120" w:line="240" w:lineRule="auto"/>
              <w:ind w:left="714" w:hanging="357"/>
              <w:jc w:val="both"/>
            </w:pPr>
            <w:r w:rsidRPr="00E4069E">
              <w:t>zakup aparatury i sprzętu medycznego oraz wykonanie innych inwestycji koniecznych do realizacji zadań wynikających z realizowanego programu (m.in. mammobus, cytobus, kolonoskop).</w:t>
            </w:r>
          </w:p>
        </w:tc>
      </w:tr>
    </w:tbl>
    <w:p w:rsidR="001D3A9C" w:rsidRDefault="001D3A9C">
      <w:pPr>
        <w:rPr>
          <w:rFonts w:ascii="Myriad Pro" w:hAnsi="Myriad Pro"/>
          <w:sz w:val="20"/>
        </w:rPr>
      </w:pPr>
    </w:p>
    <w:tbl>
      <w:tblPr>
        <w:tblW w:w="14466"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3"/>
        <w:gridCol w:w="2126"/>
        <w:gridCol w:w="6804"/>
        <w:gridCol w:w="4613"/>
      </w:tblGrid>
      <w:tr w:rsidR="001D3A9C" w:rsidRPr="00AC2E00" w:rsidTr="001D3A9C">
        <w:trPr>
          <w:jc w:val="center"/>
        </w:trPr>
        <w:tc>
          <w:tcPr>
            <w:tcW w:w="14466" w:type="dxa"/>
            <w:gridSpan w:val="4"/>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Definicja kryterium</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Opis znaczenia kryterium</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3</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4</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1D3A9C" w:rsidRPr="00A27737" w:rsidRDefault="001D3A9C" w:rsidP="001B0A9F">
            <w:pPr>
              <w:pStyle w:val="Akapitzlist"/>
              <w:numPr>
                <w:ilvl w:val="0"/>
                <w:numId w:val="459"/>
              </w:numPr>
              <w:spacing w:before="40" w:after="40" w:line="240" w:lineRule="auto"/>
              <w:ind w:left="720"/>
              <w:jc w:val="both"/>
            </w:pPr>
            <w:r w:rsidRPr="00A27737">
              <w:rPr>
                <w:rFonts w:eastAsia="Times New Roman" w:cs="Arial"/>
              </w:rPr>
              <w:t>Jeden podmiot może wystąpić w ramach konkursu – jako wnioskodawca albo partner nie więcej niż 1 raz we wniosku o dofinansowanie.</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Pr="00AC2E00"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programów profilaktyki raka piersi co najmniej 20% uczestników projektu, tj. osób, które wzięły udział w badaniu w wyniku działań realizowanych w projekcie,</w:t>
            </w:r>
            <w:r w:rsidRPr="00A27737" w:rsidDel="00F16102">
              <w:rPr>
                <w:rFonts w:cs="Arial"/>
              </w:rPr>
              <w:t xml:space="preserve"> </w:t>
            </w:r>
            <w:r w:rsidRPr="00A27737">
              <w:rPr>
                <w:rFonts w:cs="Arial"/>
              </w:rPr>
              <w:t>stanowią kobiety, które na podstawie Systemu Informatycznego Monitorowania Profilaktyki nigdy nie wykonywały badań profilaktycznych w kierunku wykrycia raka piersi,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Projekt zakłada, iż realizacja świadczeń zdrowotnych odbywać się będzie wyłącznie przez podmioty wykonujące działalność leczniczą uprawnione do tego na mocy przepisów prawa powszechnie obowiązującego.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Wsparcie skierowane jest do osób w wieku aktywności zawodowej – zamieszkujących, uczących się  lub pracujących na terenie województwa zachodniopomorskiego, będących  w grupie podwyższonego ryzyka, które zostaną objęte badaniami skriningowymi w celu wczesnego wykrycia choroby</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projektu przez podmioty nie będące POZ realizacja projektu w zakresie profilaktyki raka piersi i/lub profilaktyki raka szyjki macicy odbywa się w partnerstwie z co najmniej jedną placówką POZ.</w:t>
            </w:r>
          </w:p>
          <w:p w:rsidR="001D3A9C" w:rsidRPr="00A27737" w:rsidRDefault="001D3A9C" w:rsidP="001B0A9F">
            <w:pPr>
              <w:pStyle w:val="Akapitzlist"/>
              <w:numPr>
                <w:ilvl w:val="0"/>
                <w:numId w:val="460"/>
              </w:numPr>
              <w:spacing w:before="40" w:after="40" w:line="240" w:lineRule="auto"/>
              <w:ind w:left="714" w:hanging="357"/>
              <w:jc w:val="both"/>
            </w:pPr>
            <w:r w:rsidRPr="00A27737" w:rsidDel="00094346">
              <w:rPr>
                <w:rFonts w:cs="Arial"/>
              </w:rPr>
              <w:t>Beneficjent</w:t>
            </w:r>
            <w:r w:rsidRPr="00A27737">
              <w:rPr>
                <w:rFonts w:cs="Arial"/>
              </w:rPr>
              <w:t xml:space="preserve"> </w:t>
            </w:r>
            <w:r w:rsidRPr="00A27737" w:rsidDel="00094346">
              <w:rPr>
                <w:rFonts w:cs="Arial"/>
              </w:rPr>
              <w:t xml:space="preserve"> wniesie wkład własn</w:t>
            </w:r>
            <w:r w:rsidRPr="00A27737">
              <w:rPr>
                <w:rFonts w:cs="Arial"/>
              </w:rPr>
              <w:t>y</w:t>
            </w:r>
            <w:r w:rsidRPr="00A27737" w:rsidDel="00094346">
              <w:rPr>
                <w:rFonts w:cs="Arial"/>
              </w:rPr>
              <w:t xml:space="preserve"> </w:t>
            </w:r>
            <w:r w:rsidRPr="00A27737">
              <w:rPr>
                <w:rFonts w:cs="Arial"/>
              </w:rPr>
              <w:t xml:space="preserve">w wysokości nie mniejszej niż 10% wydatków kwalifikowalnych w projekcie, zgodnie z zapisami określonymi w </w:t>
            </w:r>
            <w:r w:rsidRPr="00A27737">
              <w:rPr>
                <w:rFonts w:cs="Arial"/>
                <w:i/>
              </w:rPr>
              <w:t>Szczegółowym Opisie Osi Priorytetowych  Regionalnego Programu Operacyjnego  Województwa Zachodniopomorskiego  2014-2020.</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działań z zakresu profilaktyki raka jelita grubego realizowane one są  wyłącznie w systemie oportunistycznym.</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Działania realizowane w projekcie są skoncentrowane na wsparciu osób pracujących, uczących się lub posiadających miejsce zamieszkania na obszarze gminy/gmin wskazanych jako „biała plama” w zakresie profilaktyki raka piersi/raka szyki macicy. Odsetek ww. osób objętych wsparciem w projekcie nie może być niższy niż 30% wszystkich uczestników projektu dla każdej z profilaktyk.</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Działania realizowane z zakresu profilaktyki raka jelita grubego skierowane są wyłącznie do osób pracujących, uczących się lub posiadających miejsce zamieszkania na obszarze gminy/gmin wskazanych jako „biała plama” w zakresie profilaktyki raka jelita grubego.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projekcie obligatoryjne jest zagwarantowanie uczestnikom dostępu do usług zdrowotnych właściwych dla danej profilaktyki nowotworowej, przy czym usługi zdrowotne nie mogą stanowić jedynej formy wsparcia w projekcie.</w:t>
            </w:r>
          </w:p>
          <w:p w:rsidR="001D3A9C" w:rsidRPr="00414136"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projektów ukierunkowanych na wczesne wykrywanie raka jelita grubego obligatoryjne jest zastosowanie stawek jednostkowych na usługi zdrowotne określonych w Uchwale Komitetu Sterującego ds. koordynacji interwencji EFSI w sektorze zdrowia.</w:t>
            </w:r>
          </w:p>
          <w:p w:rsidR="001D3A9C" w:rsidRPr="00A27737" w:rsidRDefault="001D3A9C" w:rsidP="001B0A9F">
            <w:pPr>
              <w:pStyle w:val="Akapitzlist"/>
              <w:numPr>
                <w:ilvl w:val="0"/>
                <w:numId w:val="460"/>
              </w:numPr>
              <w:spacing w:before="40" w:after="40" w:line="240" w:lineRule="auto"/>
              <w:ind w:left="714" w:hanging="357"/>
              <w:jc w:val="both"/>
            </w:pPr>
            <w:r>
              <w:rPr>
                <w:rFonts w:cs="Arial"/>
              </w:rPr>
              <w:t xml:space="preserve">Koszty bezpośrednie projektu </w:t>
            </w:r>
            <w:r w:rsidRPr="00AB12AF">
              <w:rPr>
                <w:rFonts w:cs="Arial"/>
                <w:i/>
              </w:rPr>
              <w:t>są/nie są</w:t>
            </w:r>
            <w:r>
              <w:rPr>
                <w:rFonts w:cs="Arial"/>
              </w:rPr>
              <w:t xml:space="preserve"> rozliczane w całości kwotami ryczałtowymi określonymi przez beneficjenta.</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r>
              <w:rPr>
                <w:rFonts w:ascii="Myriad Pro" w:hAnsi="Myriad Pro"/>
                <w:sz w:val="20"/>
              </w:rPr>
              <w:t>, "nie dotyczy"</w:t>
            </w:r>
            <w:r w:rsidRPr="009D4B73">
              <w:rPr>
                <w:rFonts w:ascii="Myriad Pro" w:hAnsi="Myriad Pro"/>
                <w:sz w:val="20"/>
              </w:rPr>
              <w:t>.</w:t>
            </w:r>
          </w:p>
          <w:p w:rsidR="001D3A9C" w:rsidRDefault="001D3A9C" w:rsidP="001D3A9C">
            <w:pPr>
              <w:spacing w:before="40" w:after="40" w:line="240" w:lineRule="auto"/>
              <w:rPr>
                <w:rFonts w:ascii="Myriad Pro" w:hAnsi="Myriad Pro"/>
                <w:sz w:val="20"/>
              </w:rPr>
            </w:pPr>
            <w:r>
              <w:rPr>
                <w:rFonts w:ascii="Myriad Pro" w:hAnsi="Myriad Pro"/>
                <w:sz w:val="20"/>
              </w:rPr>
              <w:t xml:space="preserve">W zakresie kryterium dostępu "Zgodność wsparcia" nr 12: </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5"/>
            </w:r>
            <w:r w:rsidRPr="0097696D">
              <w:rPr>
                <w:rFonts w:ascii="Myriad Pro" w:hAnsi="Myriad Pro"/>
                <w:sz w:val="20"/>
                <w:vertAlign w:val="superscript"/>
              </w:rPr>
              <w:t>.</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1D3A9C" w:rsidRPr="0097696D" w:rsidRDefault="001D3A9C" w:rsidP="001B0A9F">
            <w:pPr>
              <w:pStyle w:val="Akapitzlist"/>
              <w:numPr>
                <w:ilvl w:val="0"/>
                <w:numId w:val="378"/>
              </w:numPr>
              <w:autoSpaceDE w:val="0"/>
              <w:autoSpaceDN w:val="0"/>
              <w:adjustRightInd w:val="0"/>
              <w:jc w:val="both"/>
            </w:pPr>
            <w:r w:rsidRPr="0097696D">
              <w:t>wybór wariantu są – dla naborów, w których wartość dofinansowania projektu nie może przekroczyć wyrażonej w PLN równowartości 100 tys. EUR;</w:t>
            </w:r>
          </w:p>
          <w:p w:rsidR="001D3A9C" w:rsidRPr="0097696D" w:rsidRDefault="001D3A9C" w:rsidP="001B0A9F">
            <w:pPr>
              <w:pStyle w:val="Akapitzlist"/>
              <w:numPr>
                <w:ilvl w:val="0"/>
                <w:numId w:val="378"/>
              </w:numPr>
              <w:autoSpaceDE w:val="0"/>
              <w:autoSpaceDN w:val="0"/>
              <w:adjustRightInd w:val="0"/>
              <w:jc w:val="both"/>
            </w:pPr>
            <w:r w:rsidRPr="0097696D">
              <w:t>wybór wariantu nie są – dla naborów, w których wartość dofinansowania projektu musi być wyższa od wyrażonej w PLN równowartości 100 tys. EUR.</w:t>
            </w:r>
          </w:p>
          <w:p w:rsidR="001D3A9C" w:rsidRPr="00AC2E00" w:rsidRDefault="001D3A9C" w:rsidP="001D3A9C">
            <w:pPr>
              <w:spacing w:before="40" w:after="40" w:line="240" w:lineRule="auto"/>
              <w:rPr>
                <w:rFonts w:ascii="Myriad Pro" w:hAnsi="Myriad Pro"/>
                <w:sz w:val="20"/>
              </w:rPr>
            </w:pPr>
            <w:r>
              <w:rPr>
                <w:rFonts w:ascii="Myriad Pro" w:hAnsi="Myriad Pro"/>
                <w:sz w:val="20"/>
              </w:rPr>
              <w:t>Kryterium będzie weryfikowane na etapie KOP.</w:t>
            </w:r>
          </w:p>
        </w:tc>
      </w:tr>
    </w:tbl>
    <w:p w:rsidR="001D3A9C" w:rsidRDefault="001D3A9C">
      <w:pPr>
        <w:rPr>
          <w:rFonts w:ascii="Myriad Pro" w:hAnsi="Myriad Pro"/>
          <w:sz w:val="20"/>
        </w:rPr>
      </w:pPr>
    </w:p>
    <w:tbl>
      <w:tblPr>
        <w:tblW w:w="14495"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8685"/>
        <w:gridCol w:w="4855"/>
      </w:tblGrid>
      <w:tr w:rsidR="001D3A9C" w:rsidRPr="00AC2E00" w:rsidTr="0002766F">
        <w:trPr>
          <w:jc w:val="center"/>
        </w:trPr>
        <w:tc>
          <w:tcPr>
            <w:tcW w:w="14495" w:type="dxa"/>
            <w:gridSpan w:val="3"/>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 xml:space="preserve">Kryteria </w:t>
            </w:r>
            <w:r>
              <w:rPr>
                <w:rFonts w:ascii="Myriad Pro" w:hAnsi="Myriad Pro"/>
                <w:b/>
                <w:sz w:val="20"/>
              </w:rPr>
              <w:t>premiujące</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L.p.</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Definicja kryterium</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Opis znaczenia kryterium</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r w:rsidR="001D3A9C" w:rsidRPr="00AC2E00" w:rsidTr="0002766F">
        <w:trPr>
          <w:trHeight w:val="708"/>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2.</w:t>
            </w:r>
          </w:p>
        </w:tc>
        <w:tc>
          <w:tcPr>
            <w:tcW w:w="8685" w:type="dxa"/>
          </w:tcPr>
          <w:p w:rsidR="001D3A9C" w:rsidRPr="00B64FC1" w:rsidRDefault="001D3A9C" w:rsidP="001D3A9C">
            <w:pPr>
              <w:spacing w:before="40" w:after="40" w:line="240" w:lineRule="auto"/>
              <w:jc w:val="both"/>
              <w:rPr>
                <w:rFonts w:ascii="Myriad Pro" w:eastAsia="Times New Roman" w:hAnsi="Myriad Pro"/>
                <w:sz w:val="20"/>
              </w:rPr>
            </w:pPr>
            <w:r w:rsidRPr="00B64FC1">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W ramach projektu wykonywane będą badania przesiewowe w kierunku wczesnego wykrywania raka jelita grubego w lokalizacji znajdującej się na terytorium powiatu, który stanowi tzw/. „biała plamę” przez podmioty wykonujące działalność leczniczą, które obecnie nie realizują świadczeń zdrowotnych w zakresie kolonoskopii finansowanych ze środków publicznych, w tym środków europejskich na tym terytorium.</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od 30% do 50% (włącznie) grupy docelowej – 5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powyżej 50% do 75% (włącznie) grupy docelowej – 7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powyżej 75% grupy docelowej – 10 punktów</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5/7/10</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5.</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6.</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 xml:space="preserve">W ramach projektu realizowane jest wsparcie również w godzinach popołudniowych i wieczornych oraz w soboty.  </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bl>
    <w:p w:rsidR="00287892" w:rsidRDefault="00287892" w:rsidP="00050CA4"/>
    <w:p w:rsidR="00C3391A" w:rsidRDefault="00C3391A" w:rsidP="00C3391A">
      <w:pPr>
        <w:jc w:val="center"/>
        <w:rPr>
          <w:rFonts w:ascii="Myriad Pro" w:hAnsi="Myriad Pro"/>
          <w:b/>
          <w:sz w:val="20"/>
        </w:rPr>
      </w:pPr>
      <w:r>
        <w:rPr>
          <w:rFonts w:ascii="Myriad Pro" w:hAnsi="Myriad Pro"/>
          <w:b/>
          <w:sz w:val="20"/>
        </w:rPr>
        <w:t xml:space="preserve">Kryteria ogólne przyjęte Uchwałą Nr </w:t>
      </w:r>
      <w:r w:rsidR="00490BC0">
        <w:rPr>
          <w:rFonts w:ascii="Myriad Pro" w:hAnsi="Myriad Pro"/>
          <w:b/>
          <w:sz w:val="20"/>
        </w:rPr>
        <w:t>27</w:t>
      </w:r>
      <w:r>
        <w:rPr>
          <w:rFonts w:ascii="Myriad Pro" w:hAnsi="Myriad Pro"/>
          <w:b/>
          <w:sz w:val="20"/>
        </w:rPr>
        <w:t xml:space="preserve">/20 Komitetu Monitorującego RPO WZ 2014-2020 z dnia 14 </w:t>
      </w:r>
      <w:r w:rsidR="00490BC0">
        <w:rPr>
          <w:rFonts w:ascii="Myriad Pro" w:hAnsi="Myriad Pro"/>
          <w:b/>
          <w:sz w:val="20"/>
        </w:rPr>
        <w:t>lipca</w:t>
      </w:r>
      <w:r>
        <w:rPr>
          <w:rFonts w:ascii="Myriad Pro" w:hAnsi="Myriad Pro"/>
          <w:b/>
          <w:sz w:val="20"/>
        </w:rPr>
        <w:t xml:space="preserve"> 2020 r.  (tryb </w:t>
      </w:r>
      <w:r w:rsidR="00490BC0">
        <w:rPr>
          <w:rFonts w:ascii="Myriad Pro" w:hAnsi="Myriad Pro"/>
          <w:b/>
          <w:sz w:val="20"/>
        </w:rPr>
        <w:t>nadzwyczajny</w:t>
      </w:r>
      <w:r>
        <w:rPr>
          <w:rFonts w:ascii="Myriad Pro" w:hAnsi="Myriad Pro"/>
          <w:b/>
          <w:sz w:val="20"/>
        </w:rPr>
        <w:t>) typ 6</w:t>
      </w:r>
      <w:r w:rsidR="00490BC0">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3391A" w:rsidRPr="00E64C13" w:rsidTr="00855B0D">
        <w:trPr>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VI Rynek Pracy</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3391A" w:rsidRPr="0048576B" w:rsidRDefault="00C3391A"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3391A" w:rsidRPr="0048576B" w:rsidRDefault="00C3391A"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6.8 Wdrożenie kompleksowych programów zdrowotnych</w:t>
            </w:r>
            <w:r>
              <w:rPr>
                <w:rFonts w:ascii="Arial" w:eastAsia="MyriadPro-Regular" w:hAnsi="Arial" w:cs="Arial"/>
                <w:sz w:val="20"/>
              </w:rPr>
              <w:t xml:space="preserve"> oraz przedsięwzięć</w:t>
            </w:r>
            <w:r w:rsidRPr="0048576B">
              <w:rPr>
                <w:rFonts w:ascii="Arial" w:eastAsia="MyriadPro-Regular" w:hAnsi="Arial" w:cs="Arial"/>
                <w:sz w:val="20"/>
              </w:rPr>
              <w:t xml:space="preserve"> 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287892" w:rsidRDefault="00287892" w:rsidP="00050CA4"/>
    <w:tbl>
      <w:tblPr>
        <w:tblStyle w:val="Tabela-Siatka"/>
        <w:tblW w:w="14266" w:type="dxa"/>
        <w:jc w:val="center"/>
        <w:tblLayout w:type="fixed"/>
        <w:tblLook w:val="04A0" w:firstRow="1" w:lastRow="0" w:firstColumn="1" w:lastColumn="0" w:noHBand="0" w:noVBand="1"/>
      </w:tblPr>
      <w:tblGrid>
        <w:gridCol w:w="795"/>
        <w:gridCol w:w="2657"/>
        <w:gridCol w:w="6216"/>
        <w:gridCol w:w="4598"/>
      </w:tblGrid>
      <w:tr w:rsidR="00C3391A" w:rsidRPr="00E64C13" w:rsidTr="00C3391A">
        <w:trPr>
          <w:jc w:val="center"/>
        </w:trPr>
        <w:tc>
          <w:tcPr>
            <w:tcW w:w="14266"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dopuszczalności</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r w:rsidR="00490BC0">
              <w:rPr>
                <w:rFonts w:ascii="Arial" w:hAnsi="Arial" w:cs="Arial"/>
                <w:sz w:val="20"/>
              </w:rPr>
              <w:t xml:space="preserve"> i rezultatami Działania</w:t>
            </w:r>
          </w:p>
          <w:p w:rsidR="00C3391A" w:rsidRPr="00E64C13" w:rsidRDefault="00C3391A" w:rsidP="00855B0D">
            <w:pPr>
              <w:spacing w:before="40" w:after="40"/>
              <w:rPr>
                <w:rFonts w:ascii="Arial" w:hAnsi="Arial" w:cs="Arial"/>
                <w:sz w:val="20"/>
              </w:rPr>
            </w:pPr>
          </w:p>
          <w:p w:rsidR="00C3391A" w:rsidRPr="00E64C13" w:rsidRDefault="00C3391A" w:rsidP="00855B0D">
            <w:pPr>
              <w:spacing w:before="40" w:after="40"/>
              <w:rPr>
                <w:rFonts w:ascii="Arial" w:hAnsi="Arial" w:cs="Arial"/>
                <w:sz w:val="20"/>
              </w:rPr>
            </w:pP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Projekt jest zgodny z typem projektu</w:t>
            </w:r>
            <w:r>
              <w:rPr>
                <w:rFonts w:ascii="Arial" w:hAnsi="Arial" w:cs="Arial"/>
                <w:sz w:val="20"/>
              </w:rPr>
              <w:t>, wskaźnikami dla danego 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C3391A" w:rsidRPr="00E64C13" w:rsidRDefault="00C3391A" w:rsidP="00490BC0">
            <w:pPr>
              <w:spacing w:before="40" w:after="40"/>
              <w:rPr>
                <w:rFonts w:ascii="Arial" w:hAnsi="Arial" w:cs="Arial"/>
                <w:sz w:val="20"/>
              </w:rPr>
            </w:pP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Spełnienie kryterium jest konieczne do przyznania dofinansowania.</w:t>
            </w:r>
          </w:p>
          <w:p w:rsidR="00490BC0" w:rsidRDefault="00490BC0" w:rsidP="00490BC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490BC0" w:rsidRPr="00E64C13" w:rsidRDefault="00490BC0" w:rsidP="00490BC0">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490BC0" w:rsidRPr="00B80E7B" w:rsidRDefault="00490BC0" w:rsidP="00490BC0">
            <w:pPr>
              <w:spacing w:before="40" w:after="40"/>
              <w:rPr>
                <w:rFonts w:ascii="Arial" w:hAnsi="Arial" w:cs="Arial"/>
                <w:sz w:val="20"/>
              </w:rPr>
            </w:pPr>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oraz wykazem podmiotów dla naboru zatwierdzonym przez Zarząd Województwa Zachodniopomorskiego.Partner/rzy(jeśli dotyczy)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C3391A" w:rsidRPr="00E64C13" w:rsidRDefault="00490BC0" w:rsidP="00490BC0">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Spełnienie kryterium jest konieczne do przyznania dofinansowania.</w:t>
            </w:r>
          </w:p>
          <w:p w:rsidR="00490BC0" w:rsidRPr="00E64C13" w:rsidRDefault="00490BC0" w:rsidP="00490BC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 jest zgodny z: </w:t>
            </w:r>
          </w:p>
          <w:p w:rsidR="00490BC0"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zasadą równości szans kobiet i mężczyzn, w oparciu o standard minimum,</w:t>
            </w:r>
          </w:p>
          <w:p w:rsidR="00490BC0" w:rsidRPr="00223FE4" w:rsidRDefault="00490BC0" w:rsidP="00490BC0">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p>
          <w:p w:rsidR="00490BC0" w:rsidRDefault="00490BC0" w:rsidP="00490BC0">
            <w:pPr>
              <w:spacing w:before="40" w:after="40"/>
              <w:ind w:left="357"/>
              <w:rPr>
                <w:rFonts w:ascii="Arial" w:hAnsi="Arial" w:cs="Arial"/>
                <w:sz w:val="20"/>
              </w:rPr>
            </w:pPr>
          </w:p>
          <w:p w:rsidR="00490BC0" w:rsidRPr="00E64C13"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490BC0" w:rsidRPr="00E64C13" w:rsidRDefault="00490BC0"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p>
          <w:p w:rsidR="00490BC0" w:rsidRDefault="00490BC0"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490BC0" w:rsidRDefault="00490BC0" w:rsidP="00490BC0">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151054" w:rsidRDefault="00151054">
            <w:pPr>
              <w:spacing w:before="40" w:after="40"/>
              <w:rPr>
                <w:rFonts w:ascii="Arial" w:hAnsi="Arial" w:cs="Arial"/>
              </w:rPr>
            </w:pP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287892" w:rsidRDefault="00287892" w:rsidP="00E84A57">
      <w:pPr>
        <w:rPr>
          <w:b/>
        </w:rPr>
      </w:pPr>
    </w:p>
    <w:tbl>
      <w:tblPr>
        <w:tblStyle w:val="Tabela-Siatka"/>
        <w:tblW w:w="14632" w:type="dxa"/>
        <w:jc w:val="center"/>
        <w:tblLayout w:type="fixed"/>
        <w:tblLook w:val="04A0" w:firstRow="1" w:lastRow="0" w:firstColumn="1" w:lastColumn="0" w:noHBand="0" w:noVBand="1"/>
      </w:tblPr>
      <w:tblGrid>
        <w:gridCol w:w="995"/>
        <w:gridCol w:w="2823"/>
        <w:gridCol w:w="6216"/>
        <w:gridCol w:w="4598"/>
      </w:tblGrid>
      <w:tr w:rsidR="00C3391A" w:rsidRPr="00E64C13" w:rsidTr="00C3391A">
        <w:trPr>
          <w:jc w:val="center"/>
        </w:trPr>
        <w:tc>
          <w:tcPr>
            <w:tcW w:w="14632"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administracyjności</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hanging="631"/>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C3391A" w:rsidRDefault="00C3391A"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C3391A" w:rsidRPr="00E64C13" w:rsidRDefault="00C3391A"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ą  zgodne z katalogiem wydatków, limitami (w tym stawką ryczałtową  dla  kosztów pośrednich</w:t>
            </w:r>
            <w:r w:rsidR="00490BC0">
              <w:rPr>
                <w:rFonts w:ascii="Arial" w:hAnsi="Arial" w:cs="Arial"/>
                <w:sz w:val="20"/>
              </w:rPr>
              <w:t>- jeśli dotyczy</w:t>
            </w:r>
            <w:r>
              <w:rPr>
                <w:rFonts w:ascii="Arial" w:hAnsi="Arial" w:cs="Arial"/>
                <w:sz w:val="20"/>
              </w:rPr>
              <w:t xml:space="preserve">)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C3391A" w:rsidRPr="00E64C13" w:rsidRDefault="00490BC0" w:rsidP="00855B0D">
            <w:pPr>
              <w:spacing w:before="40" w:after="40"/>
              <w:rPr>
                <w:rFonts w:ascii="Arial" w:hAnsi="Arial" w:cs="Arial"/>
                <w:sz w:val="20"/>
              </w:rPr>
            </w:pPr>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490BC0" w:rsidRPr="00822AA4" w:rsidRDefault="00490BC0" w:rsidP="00490BC0">
            <w:pPr>
              <w:spacing w:before="40" w:after="40"/>
              <w:rPr>
                <w:rFonts w:ascii="Arial" w:hAnsi="Arial" w:cs="Arial"/>
                <w:sz w:val="20"/>
              </w:rPr>
            </w:pPr>
            <w:r w:rsidRPr="00822AA4">
              <w:rPr>
                <w:rFonts w:ascii="Arial" w:hAnsi="Arial" w:cs="Arial"/>
                <w:sz w:val="20"/>
              </w:rPr>
              <w:t>Spełnienie kryterium jest konieczne do przyznania dofinansowania.</w:t>
            </w:r>
          </w:p>
          <w:p w:rsidR="00490BC0" w:rsidRPr="00822AA4" w:rsidRDefault="00490BC0" w:rsidP="00490BC0">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490BC0" w:rsidRPr="00822AA4" w:rsidRDefault="00490BC0" w:rsidP="00490BC0">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C3391A" w:rsidRPr="00822AA4" w:rsidRDefault="00490BC0" w:rsidP="00490BC0">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C3391A" w:rsidRDefault="00C3391A" w:rsidP="00E84A57">
      <w:pPr>
        <w:rPr>
          <w:b/>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C3391A" w:rsidRPr="00E64C13" w:rsidTr="00855B0D">
        <w:trPr>
          <w:jc w:val="center"/>
        </w:trPr>
        <w:tc>
          <w:tcPr>
            <w:tcW w:w="14220"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wykonalności</w:t>
            </w:r>
          </w:p>
        </w:tc>
      </w:tr>
      <w:tr w:rsidR="00C3391A" w:rsidRPr="00E64C13" w:rsidTr="00855B0D">
        <w:trPr>
          <w:jc w:val="center"/>
        </w:trPr>
        <w:tc>
          <w:tcPr>
            <w:tcW w:w="53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3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855B0D">
        <w:trPr>
          <w:jc w:val="center"/>
        </w:trPr>
        <w:tc>
          <w:tcPr>
            <w:tcW w:w="536"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855B0D">
        <w:trPr>
          <w:trHeight w:val="861"/>
          <w:jc w:val="center"/>
        </w:trPr>
        <w:tc>
          <w:tcPr>
            <w:tcW w:w="536" w:type="dxa"/>
            <w:tcBorders>
              <w:bottom w:val="single" w:sz="4" w:space="0" w:color="auto"/>
            </w:tcBorders>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C3391A" w:rsidRDefault="00C3391A"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C3391A" w:rsidRPr="00E64C13" w:rsidRDefault="00C3391A" w:rsidP="00855B0D">
            <w:pPr>
              <w:spacing w:before="40" w:after="40"/>
              <w:rPr>
                <w:rFonts w:ascii="Arial" w:hAnsi="Arial" w:cs="Arial"/>
                <w:sz w:val="20"/>
              </w:rPr>
            </w:pPr>
          </w:p>
        </w:tc>
        <w:tc>
          <w:tcPr>
            <w:tcW w:w="4614"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Default="00C3391A"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C3391A" w:rsidRPr="00E64C13" w:rsidRDefault="00C3391A"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C3391A" w:rsidRPr="00004868" w:rsidDel="004E6EE3" w:rsidRDefault="00C3391A"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de minimis</w:t>
            </w:r>
          </w:p>
        </w:tc>
        <w:tc>
          <w:tcPr>
            <w:tcW w:w="4614" w:type="dxa"/>
          </w:tcPr>
          <w:p w:rsidR="00C3391A" w:rsidRPr="00E64C13" w:rsidRDefault="00C3391A"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C3391A" w:rsidRPr="00E64C13" w:rsidRDefault="00490BC0" w:rsidP="00855B0D">
            <w:pPr>
              <w:spacing w:before="40" w:after="40"/>
              <w:rPr>
                <w:rFonts w:ascii="Arial" w:hAnsi="Arial" w:cs="Arial"/>
                <w:sz w:val="20"/>
              </w:rPr>
            </w:pPr>
            <w:r w:rsidRPr="00E64C13">
              <w:rPr>
                <w:rFonts w:ascii="Arial" w:hAnsi="Arial" w:cs="Arial"/>
                <w:sz w:val="20"/>
              </w:rPr>
              <w:t xml:space="preserve">Beneficjent zapewni do realizacji projektu </w:t>
            </w:r>
            <w:r>
              <w:rPr>
                <w:rFonts w:ascii="Arial" w:hAnsi="Arial" w:cs="Arial"/>
                <w:sz w:val="20"/>
              </w:rPr>
              <w:t xml:space="preserve">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490BC0" w:rsidRDefault="00490BC0" w:rsidP="00490BC0">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C3391A" w:rsidRPr="00E64C13" w:rsidRDefault="00490BC0" w:rsidP="00855B0D">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C8042D" w:rsidRDefault="00C8042D" w:rsidP="00F23677">
      <w:pPr>
        <w:rPr>
          <w:rFonts w:ascii="Myriad Pro" w:hAnsi="Myriad Pro"/>
          <w:b/>
          <w:sz w:val="20"/>
        </w:rPr>
      </w:pPr>
    </w:p>
    <w:p w:rsidR="00C8042D" w:rsidRDefault="00C8042D" w:rsidP="00C8042D">
      <w:pPr>
        <w:jc w:val="center"/>
        <w:rPr>
          <w:rFonts w:ascii="Myriad Pro" w:hAnsi="Myriad Pro"/>
          <w:b/>
          <w:sz w:val="20"/>
        </w:rPr>
      </w:pPr>
      <w:r>
        <w:rPr>
          <w:rFonts w:ascii="Myriad Pro" w:hAnsi="Myriad Pro"/>
          <w:b/>
          <w:sz w:val="20"/>
        </w:rPr>
        <w:t>Kryteria szczegółowe przyjęte Uchwałą Nr 16/20 Komitetu Monitorującego RPO WZ 2014-2020 z dnia 14 maja 2020 r.  (tryb pozakonkursowy) typ 6</w:t>
      </w:r>
      <w:ins w:id="31" w:author="Justyna Bykowska" w:date="2020-09-29T09:54:00Z">
        <w:r w:rsidR="00EB7B04">
          <w:rPr>
            <w:rFonts w:ascii="Myriad Pro" w:hAnsi="Myriad Pro"/>
            <w:b/>
            <w:sz w:val="20"/>
          </w:rPr>
          <w:t xml:space="preserve"> </w:t>
        </w:r>
      </w:ins>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8042D" w:rsidRPr="00E64C13" w:rsidTr="00855B0D">
        <w:trPr>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VI Rynek Pracy</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8042D" w:rsidRPr="0048576B" w:rsidRDefault="00C8042D"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8042D" w:rsidRPr="0048576B" w:rsidRDefault="00C8042D"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 xml:space="preserve">6.8 Wdrożenie kompleksowych programów zdrowotnych </w:t>
            </w:r>
            <w:r>
              <w:rPr>
                <w:rFonts w:ascii="Arial" w:eastAsia="MyriadPro-Regular" w:hAnsi="Arial" w:cs="Arial"/>
                <w:sz w:val="20"/>
              </w:rPr>
              <w:t xml:space="preserve">oraz przedsięwzięć </w:t>
            </w:r>
            <w:r w:rsidRPr="0048576B">
              <w:rPr>
                <w:rFonts w:ascii="Arial" w:eastAsia="MyriadPro-Regular" w:hAnsi="Arial" w:cs="Arial"/>
                <w:sz w:val="20"/>
              </w:rPr>
              <w:t>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C8042D" w:rsidRDefault="00C8042D" w:rsidP="00E84A57">
      <w:pPr>
        <w:rPr>
          <w:b/>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C8042D" w:rsidRPr="00E64C13" w:rsidTr="00855B0D">
        <w:trPr>
          <w:jc w:val="center"/>
        </w:trPr>
        <w:tc>
          <w:tcPr>
            <w:tcW w:w="14175" w:type="dxa"/>
            <w:gridSpan w:val="4"/>
          </w:tcPr>
          <w:p w:rsidR="00C8042D" w:rsidRPr="00E64C13" w:rsidRDefault="00C8042D" w:rsidP="00855B0D">
            <w:pPr>
              <w:spacing w:before="40" w:after="40"/>
              <w:jc w:val="center"/>
              <w:rPr>
                <w:rFonts w:ascii="Arial" w:hAnsi="Arial" w:cs="Arial"/>
                <w:b/>
                <w:sz w:val="20"/>
              </w:rPr>
            </w:pPr>
            <w:r w:rsidRPr="00E64C13">
              <w:rPr>
                <w:rFonts w:ascii="Arial" w:hAnsi="Arial" w:cs="Arial"/>
                <w:b/>
                <w:sz w:val="20"/>
              </w:rPr>
              <w:t>Kryteria dopuszczalności</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L.p.</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Opis znaczenia kryterium</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1</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2</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3</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4</w:t>
            </w:r>
          </w:p>
        </w:tc>
      </w:tr>
      <w:tr w:rsidR="00C8042D" w:rsidRPr="00E64C13" w:rsidTr="00855B0D">
        <w:trPr>
          <w:jc w:val="center"/>
        </w:trPr>
        <w:tc>
          <w:tcPr>
            <w:tcW w:w="704" w:type="dxa"/>
          </w:tcPr>
          <w:p w:rsidR="00C8042D" w:rsidRPr="00E64C13" w:rsidRDefault="00C8042D" w:rsidP="001B0A9F">
            <w:pPr>
              <w:pStyle w:val="Akapitzlist"/>
              <w:numPr>
                <w:ilvl w:val="0"/>
                <w:numId w:val="484"/>
              </w:numPr>
              <w:spacing w:before="40" w:after="40"/>
              <w:contextualSpacing w:val="0"/>
              <w:rPr>
                <w:rFonts w:ascii="Arial" w:hAnsi="Arial" w:cs="Arial"/>
              </w:rPr>
            </w:pPr>
          </w:p>
        </w:tc>
        <w:tc>
          <w:tcPr>
            <w:tcW w:w="2657"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C8042D" w:rsidRPr="00EF39FB" w:rsidRDefault="00C8042D" w:rsidP="00855B0D">
            <w:pPr>
              <w:spacing w:before="40" w:after="40"/>
              <w:rPr>
                <w:rFonts w:ascii="Arial" w:hAnsi="Arial" w:cs="Arial"/>
                <w:sz w:val="18"/>
                <w:szCs w:val="18"/>
              </w:rPr>
            </w:pPr>
          </w:p>
        </w:tc>
        <w:tc>
          <w:tcPr>
            <w:tcW w:w="6216"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1. W ramach projektu realizowane jest wsparcie oparte o zidentyfikowane potrzeby związane z zapobieganiem i zwalczaniem skutków pandemii COVID 19.</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2.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3. Projekt zakłada, iż realizacja świadczeń zdrowotnych odbywać się będzie wyłącznie przez podmioty wykonujące działalność leczniczą uprawnione do tego na mocy przepisów prawa powszechnie obowiązującego.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4. Okres realizacji projektu trwa nie dłużej niż do</w:t>
            </w:r>
            <w:r>
              <w:rPr>
                <w:rFonts w:ascii="Arial" w:hAnsi="Arial" w:cs="Arial"/>
                <w:sz w:val="18"/>
                <w:szCs w:val="18"/>
              </w:rPr>
              <w:t xml:space="preserve"> 31.12.2020 </w:t>
            </w:r>
            <w:r w:rsidRPr="00EF39FB">
              <w:rPr>
                <w:rFonts w:ascii="Arial" w:hAnsi="Arial" w:cs="Arial"/>
                <w:sz w:val="18"/>
                <w:szCs w:val="18"/>
              </w:rPr>
              <w:t xml:space="preserve">r. W uzasadnionych przypadkach na etapie realizacji projektu na wniosek lub za zgodą IP, dopuszcza się możliwość odstępstwa w zakresie warunku zakończenia projektu do </w:t>
            </w:r>
            <w:r>
              <w:rPr>
                <w:rFonts w:ascii="Arial" w:hAnsi="Arial" w:cs="Arial"/>
                <w:sz w:val="18"/>
                <w:szCs w:val="18"/>
              </w:rPr>
              <w:t xml:space="preserve">31.12.2020 </w:t>
            </w:r>
            <w:r w:rsidRPr="00EF39FB">
              <w:rPr>
                <w:rFonts w:ascii="Arial" w:hAnsi="Arial" w:cs="Arial"/>
                <w:sz w:val="18"/>
                <w:szCs w:val="18"/>
              </w:rPr>
              <w:t>roku.</w:t>
            </w:r>
          </w:p>
        </w:tc>
        <w:tc>
          <w:tcPr>
            <w:tcW w:w="4598"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Spełnienie kryterium jest konieczne do przyznania dofinansowania.</w:t>
            </w: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C8042D" w:rsidRPr="00EF39FB" w:rsidRDefault="00C8042D"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C8042D" w:rsidRPr="00EF39FB" w:rsidRDefault="00C8042D" w:rsidP="00855B0D">
            <w:pPr>
              <w:spacing w:before="40" w:after="40"/>
              <w:rPr>
                <w:rFonts w:ascii="Arial" w:hAnsi="Arial" w:cs="Arial"/>
                <w:sz w:val="18"/>
                <w:szCs w:val="18"/>
              </w:rPr>
            </w:pPr>
          </w:p>
        </w:tc>
      </w:tr>
    </w:tbl>
    <w:p w:rsidR="00FF4701" w:rsidRDefault="00FF4701"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D97A1F">
      <w:pPr>
        <w:rPr>
          <w:rFonts w:ascii="Myriad Pro" w:hAnsi="Myriad Pro"/>
          <w:b/>
          <w:sz w:val="20"/>
        </w:rPr>
      </w:pPr>
    </w:p>
    <w:p w:rsidR="00D97A1F" w:rsidRDefault="00D97A1F" w:rsidP="00D97A1F">
      <w:pPr>
        <w:rPr>
          <w:rFonts w:ascii="Myriad Pro" w:hAnsi="Myriad Pro"/>
          <w:b/>
          <w:sz w:val="20"/>
        </w:rPr>
      </w:pPr>
    </w:p>
    <w:p w:rsidR="00D97A1F" w:rsidRPr="008C1875" w:rsidRDefault="00D97A1F" w:rsidP="00D97A1F">
      <w:pPr>
        <w:pStyle w:val="Tytu"/>
      </w:pPr>
      <w:bookmarkStart w:id="32" w:name="_Toc64633782"/>
      <w:r>
        <w:t>VII WŁĄCZENIE SPOŁECZNE</w:t>
      </w:r>
      <w:bookmarkEnd w:id="32"/>
    </w:p>
    <w:p w:rsidR="00D97A1F" w:rsidRDefault="00D97A1F" w:rsidP="00D97A1F">
      <w:pPr>
        <w:jc w:val="center"/>
      </w:pPr>
      <w:r w:rsidRPr="008C1875">
        <w:rPr>
          <w:noProof/>
          <w:lang w:eastAsia="pl-PL"/>
        </w:rPr>
        <w:drawing>
          <wp:inline distT="0" distB="0" distL="0" distR="0">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D97A1F" w:rsidRDefault="00D97A1F" w:rsidP="00FF4701">
      <w:pPr>
        <w:jc w:val="center"/>
        <w:rPr>
          <w:rFonts w:ascii="Myriad Pro" w:hAnsi="Myriad Pro"/>
          <w:b/>
          <w:sz w:val="20"/>
        </w:rPr>
      </w:pPr>
    </w:p>
    <w:p w:rsidR="00D97A1F" w:rsidRDefault="00D97A1F" w:rsidP="007C65AE">
      <w:pPr>
        <w:rPr>
          <w:rFonts w:ascii="Myriad Pro" w:hAnsi="Myriad Pro"/>
          <w:b/>
          <w:sz w:val="20"/>
        </w:rPr>
      </w:pPr>
    </w:p>
    <w:p w:rsidR="00D97A1F" w:rsidRDefault="00D97A1F" w:rsidP="00CD6694">
      <w:pPr>
        <w:rPr>
          <w:rFonts w:ascii="Myriad Pro" w:hAnsi="Myriad Pro"/>
          <w:b/>
          <w:sz w:val="20"/>
        </w:rPr>
      </w:pPr>
    </w:p>
    <w:p w:rsidR="00BD6BA6" w:rsidRPr="00C7384A" w:rsidRDefault="00BD6BA6" w:rsidP="00606993">
      <w:pPr>
        <w:pStyle w:val="Podtytu"/>
      </w:pPr>
      <w:bookmarkStart w:id="33" w:name="_Toc64633783"/>
      <w:r w:rsidRPr="00C7384A">
        <w:t>7.1 Programy na rzecz integracji osób i rodzin zagrożonych ubóstwem i/lub wykluczeniem społecznym ukierunkowane na aktywizację społeczno-zawodową wykorzystującą instrumenty aktywizacji edukacyjnej, społecznej, zawodowej</w:t>
      </w:r>
      <w:bookmarkEnd w:id="33"/>
    </w:p>
    <w:p w:rsidR="00BD6BA6" w:rsidRPr="00AB0D5C" w:rsidRDefault="00BD6BA6" w:rsidP="00BD6BA6">
      <w:pPr>
        <w:spacing w:after="0"/>
        <w:rPr>
          <w:rFonts w:ascii="Myriad Pro" w:hAnsi="Myriad Pro"/>
          <w:sz w:val="20"/>
        </w:rPr>
      </w:pPr>
    </w:p>
    <w:p w:rsidR="00E01BF0" w:rsidRPr="00E01BF0" w:rsidRDefault="00BD6BA6" w:rsidP="00E01BF0">
      <w:pPr>
        <w:autoSpaceDE w:val="0"/>
        <w:autoSpaceDN w:val="0"/>
        <w:adjustRightInd w:val="0"/>
        <w:jc w:val="center"/>
        <w:rPr>
          <w:rFonts w:ascii="Myriad Pro" w:hAnsi="Myriad Pro" w:cs="Arial"/>
          <w:b/>
          <w:bCs/>
          <w:sz w:val="20"/>
        </w:rPr>
      </w:pPr>
      <w:r w:rsidRPr="00E01BF0">
        <w:rPr>
          <w:rFonts w:ascii="Myriad Pro" w:eastAsiaTheme="majorEastAsia" w:hAnsi="Myriad Pro" w:cs="Arial"/>
          <w:b/>
          <w:bCs/>
          <w:sz w:val="20"/>
        </w:rPr>
        <w:t xml:space="preserve">Kryteria ogólne przyjęte Uchwałą </w:t>
      </w:r>
      <w:r w:rsidRPr="00E01BF0">
        <w:rPr>
          <w:rFonts w:ascii="Myriad Pro" w:hAnsi="Myriad Pro" w:cs="Arial"/>
          <w:b/>
          <w:bCs/>
          <w:sz w:val="20"/>
        </w:rPr>
        <w:t>Nr</w:t>
      </w:r>
      <w:r w:rsidR="009C48F4" w:rsidRPr="00E01BF0">
        <w:rPr>
          <w:rFonts w:ascii="Myriad Pro" w:hAnsi="Myriad Pro" w:cs="Arial"/>
          <w:b/>
          <w:bCs/>
          <w:sz w:val="20"/>
        </w:rPr>
        <w:t xml:space="preserve"> </w:t>
      </w:r>
      <w:r w:rsidR="0086651C" w:rsidRPr="00E01BF0">
        <w:rPr>
          <w:rFonts w:ascii="Myriad Pro" w:hAnsi="Myriad Pro" w:cs="Arial"/>
          <w:b/>
          <w:bCs/>
          <w:sz w:val="20"/>
        </w:rPr>
        <w:t>25/19</w:t>
      </w:r>
      <w:r w:rsidRPr="00E01BF0">
        <w:rPr>
          <w:rFonts w:ascii="Myriad Pro" w:hAnsi="Myriad Pro" w:cs="Arial"/>
          <w:b/>
          <w:bCs/>
          <w:sz w:val="20"/>
        </w:rPr>
        <w:t xml:space="preserve"> Komitetu Monitorującego RPO WZ 2014-2020 z dnia </w:t>
      </w:r>
      <w:r w:rsidR="009C48F4" w:rsidRPr="00E01BF0">
        <w:rPr>
          <w:rFonts w:ascii="Myriad Pro" w:hAnsi="Myriad Pro" w:cs="Arial"/>
          <w:b/>
          <w:bCs/>
          <w:sz w:val="20"/>
        </w:rPr>
        <w:t>25 czerwca 2019</w:t>
      </w:r>
      <w:r w:rsidRPr="00E01BF0">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Oś priorytetowa</w:t>
            </w:r>
          </w:p>
        </w:tc>
        <w:tc>
          <w:tcPr>
            <w:tcW w:w="12275"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eastAsia="MyriadPro-Regular" w:hAnsi="Myriad Pro" w:cs="Arial"/>
                <w:sz w:val="20"/>
              </w:rPr>
              <w:t>VII Włączenie społeczne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Priorytet Inwestycyjny</w:t>
            </w:r>
          </w:p>
        </w:tc>
        <w:tc>
          <w:tcPr>
            <w:tcW w:w="12275" w:type="dxa"/>
            <w:shd w:val="clear" w:color="auto" w:fill="B6DDE8"/>
          </w:tcPr>
          <w:p w:rsidR="00E01BF0" w:rsidRPr="00E01BF0" w:rsidRDefault="00E01BF0" w:rsidP="00BE7BB1">
            <w:pPr>
              <w:spacing w:before="40" w:after="40" w:line="240" w:lineRule="auto"/>
              <w:rPr>
                <w:rFonts w:ascii="Myriad Pro" w:hAnsi="Myriad Pro" w:cs="Arial"/>
                <w:iCs/>
                <w:sz w:val="20"/>
              </w:rPr>
            </w:pPr>
            <w:r w:rsidRPr="00E01BF0">
              <w:rPr>
                <w:rFonts w:ascii="Myriad Pro" w:eastAsia="MyriadPro-Regular" w:hAnsi="Myriad Pro" w:cs="Arial"/>
                <w:sz w:val="20"/>
              </w:rPr>
              <w:t>9i Aktywne włączenie, w tym z myślą o promowaniu równych szans oraz aktywnego uczestnictwa i zwiększaniu szans na zatrudnienie.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Działanie</w:t>
            </w:r>
          </w:p>
        </w:tc>
        <w:tc>
          <w:tcPr>
            <w:tcW w:w="12275" w:type="dxa"/>
            <w:shd w:val="clear" w:color="auto" w:fill="B6DDE8"/>
          </w:tcPr>
          <w:p w:rsidR="00E01BF0" w:rsidRPr="00E01BF0" w:rsidRDefault="00E01BF0" w:rsidP="00BE7BB1">
            <w:pPr>
              <w:autoSpaceDE w:val="0"/>
              <w:autoSpaceDN w:val="0"/>
              <w:adjustRightInd w:val="0"/>
              <w:spacing w:after="0" w:line="240" w:lineRule="auto"/>
              <w:rPr>
                <w:rFonts w:ascii="Myriad Pro" w:eastAsia="MyriadPro-Regular" w:hAnsi="Myriad Pro" w:cs="Arial"/>
                <w:sz w:val="20"/>
              </w:rPr>
            </w:pPr>
            <w:r w:rsidRPr="00E01BF0">
              <w:rPr>
                <w:rFonts w:ascii="Myriad Pro" w:eastAsia="MyriadPro-Regular" w:hAnsi="Myriad Pro" w:cs="Arial"/>
                <w:sz w:val="20"/>
              </w:rPr>
              <w:t>7.1 Programy na rzecz integracji osób i rodzin zagrożonych ubóstwem i/lub wykluczeniem społecznym ukierunkowane na aktywizację</w:t>
            </w:r>
          </w:p>
          <w:p w:rsidR="00E01BF0" w:rsidRPr="00E01BF0" w:rsidRDefault="00E01BF0" w:rsidP="00BE7BB1">
            <w:pPr>
              <w:spacing w:before="40" w:after="40" w:line="240" w:lineRule="auto"/>
              <w:ind w:left="346" w:hanging="346"/>
              <w:rPr>
                <w:rFonts w:ascii="Myriad Pro" w:hAnsi="Myriad Pro" w:cs="Arial"/>
                <w:sz w:val="20"/>
              </w:rPr>
            </w:pPr>
            <w:r w:rsidRPr="00E01BF0">
              <w:rPr>
                <w:rFonts w:ascii="Myriad Pro" w:eastAsia="MyriadPro-Regular" w:hAnsi="Myriad Pro" w:cs="Arial"/>
                <w:sz w:val="20"/>
              </w:rPr>
              <w:t>społeczno-zawodową wykorzystującą instrumenty aktywizacji edukacyjnej, społecznej, zawodowej.</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Typ projektu</w:t>
            </w:r>
          </w:p>
        </w:tc>
        <w:tc>
          <w:tcPr>
            <w:tcW w:w="12275" w:type="dxa"/>
            <w:shd w:val="clear" w:color="auto" w:fill="B6DDE8"/>
          </w:tcPr>
          <w:p w:rsidR="00E01BF0" w:rsidRPr="00E01BF0" w:rsidRDefault="00E01BF0" w:rsidP="001B0A9F">
            <w:pPr>
              <w:pStyle w:val="Akapitzlist"/>
              <w:numPr>
                <w:ilvl w:val="0"/>
                <w:numId w:val="329"/>
              </w:numPr>
              <w:autoSpaceDE w:val="0"/>
              <w:autoSpaceDN w:val="0"/>
              <w:adjustRightInd w:val="0"/>
              <w:spacing w:after="0" w:line="240" w:lineRule="auto"/>
              <w:ind w:left="346"/>
              <w:rPr>
                <w:rFonts w:eastAsia="MyriadPro-Regular" w:cs="Arial"/>
              </w:rPr>
            </w:pPr>
            <w:r w:rsidRPr="00E01BF0">
              <w:rPr>
                <w:rFonts w:eastAsia="MyriadPro-Regular" w:cs="Arial"/>
              </w:rPr>
              <w:t>Kompleksowe programy aktywizacji społeczno-zawodowej na rzecz integracji osób i rodzin zagrożonych ubóstwem i/lub wykluczeniem społecznym obejmujące następujące typy operacji:</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zagrożonych ubóstwem i/lub wykluczeniem społecznym w ramach usług Centrum Integracji Społecznej, Klubu Integracji Społecznej,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osób niepełnosprawnych w ramach usług Zakładu Aktywności Zawodowej oraz Warsztatów Terapii Zajęciowej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Kompleksowe programy, realizowane na podstawie indywidualnych planów działań, obejmujące co najmniej dwie formy wsparcia spośród następujących:</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wspierające aktywizację zawodową w tym m.in.: finansowanie trenera pracy, doradcy zawodowego,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psychologiczne i psychospołeczne, prowadzące do integracji społecznej i zawodowej,</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Kursy i szkolenia umożliwiające nabycie, podniesienie lub zmianę kwalifikacji i kompetencji, zawodowych oraz rozwijanie umiejętności i kompetencji społecznych, niezbędnych na rynku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Pośrednictwo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Zatrudnienie wspomagane obejmujące wsparcie osoby z niepełnosprawnością przez trenera pracy/asystenta zawodowego u pracodawcy,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Staże i praktyki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Subsydiowane zatrudnienie,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Skierowanie do pracy w Zakładzie Aktywności Zawodowej i sfinansowanie kosztów zatrudnienia w ZAZ,</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przezwyciężające indywidualne bariery w integracji społecznej i powrocie na rynek pracy, w tym usługi asystenta osobistego,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Wyposażenie lub doposażenie stanowiska pracy (wyłącznie w połączeniu z subsydiowaniem zatrudnienia); specjalistyczne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(wynikające z danej niepełnosprawności i indywidualnych potrzeb) wyposażenie lub doposażenie stanowiska pracy dla zatrudnionej osoby z niepełnosprawnością,</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Jednorazowy dodatek relokacyjny,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Wsparcie w zakresie przygotowania do uczestnictwa w warsztatach terapii zajęciowej.</w:t>
            </w:r>
          </w:p>
          <w:p w:rsidR="00E01BF0" w:rsidRPr="00E01BF0" w:rsidRDefault="00E01BF0" w:rsidP="001B0A9F">
            <w:pPr>
              <w:pStyle w:val="Akapitzlist"/>
              <w:numPr>
                <w:ilvl w:val="0"/>
                <w:numId w:val="330"/>
              </w:numPr>
              <w:spacing w:before="40" w:after="40" w:line="240" w:lineRule="auto"/>
              <w:ind w:left="346"/>
              <w:rPr>
                <w:rFonts w:cs="Arial"/>
              </w:rPr>
            </w:pPr>
            <w:r w:rsidRPr="00E01BF0">
              <w:rPr>
                <w:rFonts w:eastAsia="MyriadPro-Regular" w:cs="Arial"/>
              </w:rPr>
              <w:t>Wsparcie realizowane przez środowiskowe domy samopomocy w celu przygotowania do podjęcia zatrudnienia.</w:t>
            </w:r>
          </w:p>
        </w:tc>
      </w:tr>
    </w:tbl>
    <w:p w:rsidR="00E01BF0" w:rsidRPr="00E01BF0" w:rsidRDefault="00E01BF0" w:rsidP="00E01BF0">
      <w:pPr>
        <w:rPr>
          <w:rFonts w:ascii="Myriad Pro" w:eastAsiaTheme="majorEastAsia" w:hAnsi="Myriad Pro" w:cs="Arial"/>
          <w:b/>
          <w:bCs/>
          <w:sz w:val="20"/>
        </w:rPr>
      </w:pPr>
    </w:p>
    <w:tbl>
      <w:tblPr>
        <w:tblStyle w:val="Tabela-Siatka"/>
        <w:tblW w:w="14175" w:type="dxa"/>
        <w:tblLayout w:type="fixed"/>
        <w:tblLook w:val="04A0" w:firstRow="1" w:lastRow="0" w:firstColumn="1" w:lastColumn="0" w:noHBand="0" w:noVBand="1"/>
      </w:tblPr>
      <w:tblGrid>
        <w:gridCol w:w="539"/>
        <w:gridCol w:w="2524"/>
        <w:gridCol w:w="5101"/>
        <w:gridCol w:w="6011"/>
      </w:tblGrid>
      <w:tr w:rsidR="00E01BF0" w:rsidRPr="00E01BF0" w:rsidTr="00BE7BB1">
        <w:tc>
          <w:tcPr>
            <w:tcW w:w="14175" w:type="dxa"/>
            <w:gridSpan w:val="4"/>
            <w:shd w:val="pct10" w:color="auto" w:fill="auto"/>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dopuszczalności</w:t>
            </w:r>
          </w:p>
        </w:tc>
      </w:tr>
      <w:tr w:rsidR="00E01BF0" w:rsidRPr="00E01BF0" w:rsidTr="00BE7BB1">
        <w:tc>
          <w:tcPr>
            <w:tcW w:w="539" w:type="dxa"/>
          </w:tcPr>
          <w:p w:rsidR="00E01BF0" w:rsidRPr="00E01BF0" w:rsidRDefault="00E01BF0" w:rsidP="00BE7BB1">
            <w:pPr>
              <w:spacing w:before="40" w:after="40" w:line="276" w:lineRule="auto"/>
              <w:ind w:right="-103"/>
              <w:jc w:val="center"/>
              <w:rPr>
                <w:rFonts w:ascii="Myriad Pro" w:hAnsi="Myriad Pro" w:cs="Arial"/>
                <w:sz w:val="20"/>
              </w:rPr>
            </w:pPr>
            <w:r w:rsidRPr="00E01BF0">
              <w:rPr>
                <w:rFonts w:ascii="Myriad Pro" w:hAnsi="Myriad Pro" w:cs="Arial"/>
                <w:sz w:val="20"/>
              </w:rPr>
              <w:t>L.p.</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9"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celem szczegółowym i rezultatami Działania</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 właściwym celem szczegółowym RPO WZ 2014-2020 oraz koresponduje ze wskaźnikami dla danego Działania/typu projektu.</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Projekty niespełniające kryterium są odrzucane. </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w:t>
            </w:r>
            <w:r w:rsidRPr="00E01BF0">
              <w:rPr>
                <w:rFonts w:ascii="Myriad Pro" w:hAnsi="Myriad Pro" w:cs="Arial"/>
                <w:i/>
                <w:sz w:val="20"/>
              </w:rPr>
              <w:t xml:space="preserve"> </w:t>
            </w:r>
            <w:r w:rsidRPr="00E01BF0">
              <w:rPr>
                <w:rFonts w:ascii="Myriad Pro" w:hAnsi="Myriad Pro" w:cs="Arial"/>
                <w:sz w:val="20"/>
              </w:rPr>
              <w:t>typem projektu</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 jest zgodny z typem projektu oraz grupą docelową wskazaną w  </w:t>
            </w:r>
            <w:r w:rsidRPr="00E01BF0">
              <w:rPr>
                <w:rFonts w:ascii="Myriad Pro" w:hAnsi="Myriad Pro" w:cs="Arial"/>
                <w:i/>
                <w:sz w:val="20"/>
              </w:rPr>
              <w:t xml:space="preserve">SOOP RPO WZ 2014-2020 </w:t>
            </w:r>
            <w:r w:rsidRPr="00E01BF0">
              <w:rPr>
                <w:rFonts w:ascii="Myriad Pro" w:hAnsi="Myriad Pro" w:cs="Arial"/>
                <w:sz w:val="20"/>
              </w:rPr>
              <w:t xml:space="preserve">oraz </w:t>
            </w:r>
            <w:r w:rsidRPr="00E01BF0">
              <w:rPr>
                <w:rFonts w:ascii="Myriad Pro" w:hAnsi="Myriad Pro" w:cs="Arial"/>
                <w:i/>
                <w:sz w:val="20"/>
              </w:rPr>
              <w:t>Regulaminie konkursu.</w:t>
            </w:r>
            <w:r w:rsidRPr="00E01BF0">
              <w:rPr>
                <w:rFonts w:ascii="Myriad Pro" w:hAnsi="Myriad Pro" w:cs="Arial"/>
                <w:sz w:val="20"/>
              </w:rPr>
              <w:t xml:space="preserve"> </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BF0">
              <w:rPr>
                <w:rFonts w:ascii="Myriad Pro" w:hAnsi="Myriad Pro" w:cs="Arial"/>
                <w:i/>
                <w:sz w:val="20"/>
              </w:rPr>
              <w:t>RPO WZ 2014-2020</w:t>
            </w:r>
            <w:r w:rsidRPr="00E01BF0">
              <w:rPr>
                <w:rFonts w:ascii="Myriad Pro" w:hAnsi="Myriad Pro" w:cs="Arial"/>
                <w:sz w:val="20"/>
              </w:rPr>
              <w:t xml:space="preserve">, </w:t>
            </w:r>
            <w:r w:rsidRPr="00E01BF0">
              <w:rPr>
                <w:rFonts w:ascii="Myriad Pro" w:hAnsi="Myriad Pro" w:cs="Arial"/>
                <w:i/>
                <w:sz w:val="20"/>
              </w:rPr>
              <w:t>SOOP RPO WZ 2014-2020</w:t>
            </w:r>
            <w:r w:rsidRPr="00E01BF0">
              <w:rPr>
                <w:rFonts w:ascii="Myriad Pro" w:hAnsi="Myriad Pro" w:cs="Arial"/>
                <w:sz w:val="20"/>
              </w:rPr>
              <w:t xml:space="preserve">, przepisów prawa -  mających wpływ na założenia dotyczące grupy docelowej i/lub typu projektu. </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Kwalifikowalność Beneficjenta/Partnera</w:t>
            </w:r>
          </w:p>
        </w:tc>
        <w:tc>
          <w:tcPr>
            <w:tcW w:w="5101" w:type="dxa"/>
          </w:tcPr>
          <w:p w:rsidR="00E01BF0" w:rsidRPr="00E01BF0" w:rsidRDefault="00E01BF0" w:rsidP="00BE7BB1">
            <w:pPr>
              <w:autoSpaceDE w:val="0"/>
              <w:autoSpaceDN w:val="0"/>
              <w:adjustRightInd w:val="0"/>
              <w:spacing w:after="200" w:line="276" w:lineRule="auto"/>
              <w:jc w:val="both"/>
              <w:rPr>
                <w:rFonts w:ascii="Myriad Pro" w:eastAsia="Malgun Gothic" w:hAnsi="Myriad Pro" w:cs="Arial"/>
                <w:sz w:val="20"/>
              </w:rPr>
            </w:pPr>
            <w:r w:rsidRPr="00E01BF0">
              <w:rPr>
                <w:rFonts w:ascii="Myriad Pro" w:eastAsia="Malgun Gothic" w:hAnsi="Myriad Pro" w:cs="Arial"/>
                <w:sz w:val="20"/>
              </w:rPr>
              <w:t xml:space="preserve">Beneficjent oraz Partner/rzy (o ile dotyczy) nie podlega/ją wykluczeniu z możliwości ubiegania się </w:t>
            </w:r>
            <w:r w:rsidRPr="00E01BF0">
              <w:rPr>
                <w:rFonts w:ascii="Myriad Pro" w:eastAsia="Malgun Gothic" w:hAnsi="Myriad Pro" w:cs="Arial"/>
                <w:sz w:val="20"/>
              </w:rPr>
              <w:br/>
              <w:t xml:space="preserve">o dofinansowanie, w tym wykluczeniu, o którym mowa w art. 207 ust. 4 ustawy z dnia 27 sierpnia 2009 r., </w:t>
            </w:r>
            <w:r w:rsidRPr="00E01BF0">
              <w:rPr>
                <w:rFonts w:ascii="Myriad Pro" w:eastAsia="Malgun Gothic" w:hAnsi="Myriad Pro" w:cs="Arial"/>
                <w:sz w:val="20"/>
              </w:rPr>
              <w:br/>
              <w:t>o finansach publicznych.</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Beneficjent, zgodnie z </w:t>
            </w:r>
            <w:r w:rsidRPr="00E01BF0">
              <w:rPr>
                <w:rFonts w:ascii="Myriad Pro" w:eastAsia="MyriadPro-Regular" w:hAnsi="Myriad Pro" w:cs="Arial"/>
                <w:i/>
                <w:sz w:val="20"/>
              </w:rPr>
              <w:t>SOOP RPO WZ 2014-2020</w:t>
            </w:r>
            <w:r w:rsidRPr="00E01BF0">
              <w:rPr>
                <w:rFonts w:ascii="Myriad Pro" w:eastAsia="MyriadPro-Regular" w:hAnsi="Myriad Pro" w:cs="Arial"/>
                <w:sz w:val="20"/>
              </w:rPr>
              <w:t xml:space="preserve">, jest podmiotem uprawnionym do ubiegania się </w:t>
            </w:r>
            <w:r w:rsidRPr="00E01BF0">
              <w:rPr>
                <w:rFonts w:ascii="Myriad Pro" w:eastAsia="MyriadPro-Regular" w:hAnsi="Myriad Pro" w:cs="Arial"/>
                <w:sz w:val="20"/>
              </w:rPr>
              <w:br/>
              <w:t>o dofinansowanie w ramach Działania typu/ów projektu/ów, w którym ogłoszony został konkurs.</w:t>
            </w:r>
          </w:p>
          <w:p w:rsidR="00E01BF0" w:rsidRPr="00E01BF0" w:rsidRDefault="00E01BF0" w:rsidP="00BE7BB1">
            <w:pPr>
              <w:autoSpaceDE w:val="0"/>
              <w:autoSpaceDN w:val="0"/>
              <w:adjustRightInd w:val="0"/>
              <w:jc w:val="both"/>
              <w:rPr>
                <w:rFonts w:ascii="Myriad Pro" w:eastAsia="Malgun Gothic" w:hAnsi="Myriad Pro" w:cs="Arial"/>
                <w:sz w:val="20"/>
              </w:rPr>
            </w:pPr>
          </w:p>
        </w:tc>
        <w:tc>
          <w:tcPr>
            <w:tcW w:w="6011" w:type="dxa"/>
          </w:tcPr>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Projekty niespełniające kryterium są odrzucane.</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hAnsi="Myriad Pro" w:cs="Arial"/>
                <w:sz w:val="20"/>
              </w:rPr>
              <w:t xml:space="preserve">Kryterium będzie weryfikowane na etapie KOP, na dzień podpisania umowy oraz w przypadku zmiany Partnera (jeśli dotyczy). </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zasadami horyzontalnymi</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zasadą równości szans kobiet i mężczyzn, </w:t>
            </w:r>
            <w:r w:rsidRPr="00E01BF0">
              <w:rPr>
                <w:rFonts w:cs="Arial"/>
              </w:rPr>
              <w:br/>
              <w:t xml:space="preserve">w oparciu o </w:t>
            </w:r>
            <w:r w:rsidRPr="00E01BF0">
              <w:rPr>
                <w:rFonts w:cs="Arial"/>
                <w:i/>
              </w:rPr>
              <w:t>standard minimum</w:t>
            </w:r>
            <w:r w:rsidRPr="00E01BF0">
              <w:rPr>
                <w:rFonts w:cs="Arial"/>
              </w:rPr>
              <w:t>,</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właściwymi politykami i zasadami wspólnotowymi: </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zrównoważonego rozwoju,</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promowania i realizacji zasady równości szans i niedyskryminacji, w tym. m. in. koniecznością stosowania zasady uniwersalnego projektowania.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301C3C">
              <w:rPr>
                <w:rFonts w:ascii="Myriad Pro" w:eastAsia="MyriadPro-Regular" w:hAnsi="Myriad Pro" w:cs="Arial"/>
                <w:sz w:val="20"/>
              </w:rPr>
              <w:t xml:space="preserve">dbiorców, w szczególności osób </w:t>
            </w:r>
            <w:r w:rsidRPr="00E01BF0">
              <w:rPr>
                <w:rFonts w:ascii="Myriad Pro" w:eastAsia="MyriadPro-Regular" w:hAnsi="Myriad Pro" w:cs="Arial"/>
                <w:sz w:val="20"/>
              </w:rPr>
              <w:t>z niepełnosprawnościami.</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01BF0" w:rsidRPr="00E01BF0" w:rsidTr="00BE7BB1">
        <w:trPr>
          <w:jc w:val="center"/>
        </w:trPr>
        <w:tc>
          <w:tcPr>
            <w:tcW w:w="14175" w:type="dxa"/>
            <w:gridSpan w:val="4"/>
            <w:shd w:val="clear" w:color="auto" w:fill="D9D9D9" w:themeFill="background1" w:themeFillShade="D9"/>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b/>
                <w:sz w:val="20"/>
              </w:rPr>
              <w:t>Kryteria wykonalności</w:t>
            </w:r>
          </w:p>
        </w:tc>
      </w:tr>
      <w:tr w:rsidR="00E01BF0" w:rsidRPr="00E01BF0" w:rsidTr="00BE7BB1">
        <w:trPr>
          <w:jc w:val="center"/>
        </w:trPr>
        <w:tc>
          <w:tcPr>
            <w:tcW w:w="507" w:type="dxa"/>
          </w:tcPr>
          <w:p w:rsidR="00E01BF0" w:rsidRPr="00E01BF0" w:rsidRDefault="00E01BF0" w:rsidP="00BE7BB1">
            <w:pPr>
              <w:spacing w:before="40" w:after="40" w:line="240" w:lineRule="auto"/>
              <w:ind w:right="-113"/>
              <w:rPr>
                <w:rFonts w:ascii="Myriad Pro" w:hAnsi="Myriad Pro" w:cs="Arial"/>
                <w:sz w:val="20"/>
              </w:rPr>
            </w:pPr>
            <w:r w:rsidRPr="00E01BF0">
              <w:rPr>
                <w:rFonts w:ascii="Myriad Pro" w:hAnsi="Myriad Pro" w:cs="Arial"/>
                <w:sz w:val="20"/>
              </w:rPr>
              <w:t>L.p.</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Nazwa kryterium</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Definicja kryterium</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07"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1</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2</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3</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4</w:t>
            </w:r>
          </w:p>
        </w:tc>
      </w:tr>
      <w:tr w:rsidR="00E01BF0" w:rsidRPr="00E01BF0" w:rsidTr="00BE7BB1">
        <w:trPr>
          <w:trHeight w:val="1963"/>
          <w:jc w:val="center"/>
        </w:trPr>
        <w:tc>
          <w:tcPr>
            <w:tcW w:w="507" w:type="dxa"/>
          </w:tcPr>
          <w:p w:rsidR="00E01BF0" w:rsidRPr="00E01BF0" w:rsidRDefault="00E01BF0" w:rsidP="001B0A9F">
            <w:pPr>
              <w:pStyle w:val="Akapitzlist"/>
              <w:numPr>
                <w:ilvl w:val="0"/>
                <w:numId w:val="334"/>
              </w:numPr>
              <w:spacing w:before="40" w:after="4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Zgodność prawna</w:t>
            </w:r>
          </w:p>
        </w:tc>
        <w:tc>
          <w:tcPr>
            <w:tcW w:w="6804" w:type="dxa"/>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hAnsi="Myriad Pro" w:cs="Arial"/>
                <w:sz w:val="20"/>
              </w:rPr>
              <w:t xml:space="preserve">Projekt jest zgodny z prawodawstwem wspólnotowym i krajowym, </w:t>
            </w:r>
            <w:r w:rsidRPr="00E01BF0">
              <w:rPr>
                <w:rFonts w:ascii="Myriad Pro" w:hAnsi="Myriad Pro" w:cs="Arial"/>
                <w:sz w:val="20"/>
              </w:rPr>
              <w:br/>
              <w:t>w tym przepisami ustawy z dnia 29 stycznia 2004 r.</w:t>
            </w:r>
            <w:r w:rsidRPr="00E01BF0">
              <w:rPr>
                <w:rFonts w:ascii="Myriad Pro" w:hAnsi="Myriad Pro" w:cs="Arial"/>
                <w:i/>
                <w:sz w:val="20"/>
              </w:rPr>
              <w:t xml:space="preserve"> Prawo zamówień publicznych</w:t>
            </w:r>
            <w:r w:rsidRPr="00E01BF0">
              <w:rPr>
                <w:rFonts w:ascii="Myriad Pro" w:hAnsi="Myriad Pro" w:cs="Arial"/>
                <w:sz w:val="20"/>
              </w:rPr>
              <w:t>.</w:t>
            </w:r>
            <w:r w:rsidRPr="00E01BF0">
              <w:rPr>
                <w:rFonts w:ascii="Myriad Pro" w:eastAsia="MyriadPro-Regular"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Zgodność</w:t>
            </w:r>
          </w:p>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 wymogami pomocy</w:t>
            </w:r>
          </w:p>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publicznej</w:t>
            </w:r>
          </w:p>
        </w:tc>
        <w:tc>
          <w:tcPr>
            <w:tcW w:w="6804" w:type="dxa"/>
          </w:tcPr>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 xml:space="preserve">Projekt jest zgodny z regułami pomocy publicznej i/lub pomocy </w:t>
            </w:r>
            <w:r w:rsidRPr="00E01BF0">
              <w:rPr>
                <w:rFonts w:ascii="Myriad Pro" w:eastAsia="Malgun Gothic" w:hAnsi="Myriad Pro" w:cs="Arial"/>
                <w:i/>
                <w:sz w:val="20"/>
              </w:rPr>
              <w:t>de minimis</w:t>
            </w:r>
            <w:r w:rsidRPr="00E01BF0">
              <w:rPr>
                <w:rFonts w:ascii="Myriad Pro" w:eastAsia="Malgun Gothic" w:hAnsi="Myriad Pro" w:cs="Arial"/>
                <w:sz w:val="20"/>
              </w:rPr>
              <w:t>.</w:t>
            </w:r>
          </w:p>
        </w:tc>
        <w:tc>
          <w:tcPr>
            <w:tcW w:w="4733" w:type="dxa"/>
          </w:tcPr>
          <w:p w:rsidR="00E01BF0" w:rsidRPr="00E01BF0" w:rsidRDefault="00E01BF0" w:rsidP="00BE7BB1">
            <w:pPr>
              <w:spacing w:before="40" w:after="40"/>
              <w:rPr>
                <w:rFonts w:ascii="Myriad Pro" w:hAnsi="Myriad Pro" w:cs="Arial"/>
                <w:sz w:val="20"/>
              </w:rPr>
            </w:pPr>
            <w:r w:rsidRPr="00E01BF0">
              <w:rPr>
                <w:rFonts w:ascii="Myriad Pro" w:hAnsi="Myriad Pro" w:cs="Arial"/>
                <w:sz w:val="20"/>
              </w:rPr>
              <w:t>Jeżeli dotyczy: spełnienie kryterium jest konieczne do przyznania dofinansowania.</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autoSpaceDE w:val="0"/>
              <w:autoSpaceDN w:val="0"/>
              <w:adjustRightInd w:val="0"/>
              <w:jc w:val="both"/>
              <w:rPr>
                <w:rFonts w:ascii="Myriad Pro" w:hAnsi="Myriad Pro" w:cs="Arial"/>
                <w:sz w:val="20"/>
              </w:rPr>
            </w:pPr>
            <w:r w:rsidRPr="00E01BF0">
              <w:rPr>
                <w:rFonts w:ascii="Myriad Pro" w:hAnsi="Myriad Pro" w:cs="Arial"/>
                <w:sz w:val="20"/>
              </w:rPr>
              <w:t>Ocena spełniania kryterium polega na przypisaniu wartości logicznych „tak”, „nie”, „nie dotyczy”.</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Zdolność finansowa</w:t>
            </w:r>
          </w:p>
        </w:tc>
        <w:tc>
          <w:tcPr>
            <w:tcW w:w="6804" w:type="dxa"/>
          </w:tcPr>
          <w:p w:rsidR="00E01BF0" w:rsidRPr="00E01BF0" w:rsidRDefault="00E01BF0" w:rsidP="00BE7BB1">
            <w:pPr>
              <w:spacing w:before="40" w:after="40" w:line="240" w:lineRule="auto"/>
              <w:jc w:val="both"/>
              <w:rPr>
                <w:rFonts w:ascii="Myriad Pro" w:hAnsi="Myriad Pro" w:cs="Arial"/>
                <w:sz w:val="20"/>
              </w:rPr>
            </w:pPr>
            <w:r w:rsidRPr="00E01BF0">
              <w:rPr>
                <w:rFonts w:ascii="Myriad Pro" w:hAnsi="Myriad Pro" w:cs="Arial"/>
                <w:sz w:val="20"/>
              </w:rPr>
              <w:t xml:space="preserve">Kondycja finansowa Beneficjenta na dzień złożenia wniosku o dofinansowanie gwarantuje osiągnięcie deklarowanych produktów lub rezultatów, zgodnie z </w:t>
            </w:r>
            <w:r w:rsidR="00FF62CC">
              <w:rPr>
                <w:rFonts w:ascii="Myriad Pro" w:hAnsi="Myriad Pro" w:cs="Arial"/>
                <w:sz w:val="20"/>
              </w:rPr>
              <w:t xml:space="preserve">deklarowanym planem finansowym </w:t>
            </w:r>
            <w:r w:rsidRPr="00E01BF0">
              <w:rPr>
                <w:rFonts w:ascii="Myriad Pro" w:hAnsi="Myriad Pro" w:cs="Arial"/>
                <w:sz w:val="20"/>
              </w:rPr>
              <w:t>i w terminie określonym we wniosku o dofinansowanie.</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Beneficjent oraz Partner/rzy krajowi (o ile dotyczy), ponoszący wydatki</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 xml:space="preserve">w danym projekcie z EFS, posiadają </w:t>
            </w:r>
            <w:r w:rsidRPr="00E01BF0">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BF0">
              <w:rPr>
                <w:rFonts w:ascii="Myriad Pro" w:eastAsia="MyriadPro-Regular" w:hAnsi="Myriad Pro" w:cs="Arial"/>
                <w:sz w:val="20"/>
              </w:rPr>
              <w:t>równy lub wyższy od łącznych rocznych wydatków w danym projekcie z roku, w którym wydatki są najwyższe.</w:t>
            </w:r>
          </w:p>
          <w:p w:rsidR="00E01BF0" w:rsidRPr="00E01BF0" w:rsidRDefault="00E01BF0" w:rsidP="00BE7BB1">
            <w:pPr>
              <w:spacing w:before="40" w:after="0"/>
              <w:jc w:val="both"/>
              <w:rPr>
                <w:rFonts w:ascii="Myriad Pro" w:hAnsi="Myriad Pro" w:cs="Arial"/>
                <w:sz w:val="20"/>
              </w:rPr>
            </w:pPr>
            <w:r w:rsidRPr="00E01BF0">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01BF0" w:rsidRPr="00E01BF0" w:rsidRDefault="00E01BF0" w:rsidP="00BE7BB1">
            <w:pPr>
              <w:spacing w:before="40" w:after="0" w:line="240" w:lineRule="auto"/>
              <w:rPr>
                <w:rFonts w:ascii="Myriad Pro" w:hAnsi="Myriad Pro" w:cs="Arial"/>
                <w:sz w:val="20"/>
              </w:rPr>
            </w:pPr>
          </w:p>
        </w:tc>
        <w:tc>
          <w:tcPr>
            <w:tcW w:w="4733" w:type="dxa"/>
          </w:tcPr>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 xml:space="preserve">Spełnienie kryterium jest konieczne do przyznania dofinansowania. </w:t>
            </w:r>
          </w:p>
          <w:p w:rsidR="00E01BF0" w:rsidRPr="00E01BF0" w:rsidRDefault="00E01BF0" w:rsidP="00BE7BB1">
            <w:pPr>
              <w:spacing w:before="40" w:after="40"/>
              <w:rPr>
                <w:rFonts w:ascii="Myriad Pro" w:hAnsi="Myriad Pro" w:cs="Arial"/>
                <w:sz w:val="20"/>
              </w:rPr>
            </w:pPr>
            <w:r w:rsidRPr="00E01BF0">
              <w:rPr>
                <w:rFonts w:ascii="Myriad Pro" w:hAnsi="Myriad Pro" w:cs="Arial"/>
                <w:sz w:val="20"/>
              </w:rPr>
              <w:t>Kryterium weryfikowane będzie na etapie  KOP.</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rPr>
                <w:rFonts w:ascii="Myriad Pro" w:hAnsi="Myriad Pro" w:cs="Arial"/>
                <w:sz w:val="20"/>
              </w:rPr>
            </w:pPr>
          </w:p>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01BF0" w:rsidRPr="00E01BF0" w:rsidTr="00BE7BB1">
        <w:trPr>
          <w:trHeight w:val="333"/>
        </w:trPr>
        <w:tc>
          <w:tcPr>
            <w:tcW w:w="14220" w:type="dxa"/>
            <w:gridSpan w:val="4"/>
            <w:shd w:val="clear" w:color="auto" w:fill="BFBFBF" w:themeFill="background1" w:themeFillShade="BF"/>
            <w:vAlign w:val="center"/>
          </w:tcPr>
          <w:p w:rsidR="00E01BF0" w:rsidRPr="00E01BF0" w:rsidRDefault="00E01BF0" w:rsidP="00BE7BB1">
            <w:pPr>
              <w:spacing w:before="40" w:after="40" w:line="240" w:lineRule="auto"/>
              <w:contextualSpacing/>
              <w:jc w:val="center"/>
              <w:rPr>
                <w:rFonts w:ascii="Myriad Pro" w:hAnsi="Myriad Pro" w:cs="Arial"/>
                <w:b/>
                <w:sz w:val="20"/>
              </w:rPr>
            </w:pPr>
            <w:r w:rsidRPr="00E01BF0">
              <w:rPr>
                <w:rFonts w:ascii="Myriad Pro" w:hAnsi="Myriad Pro" w:cs="Arial"/>
                <w:b/>
                <w:sz w:val="20"/>
              </w:rPr>
              <w:t>Kryteria jakości</w:t>
            </w:r>
          </w:p>
        </w:tc>
      </w:tr>
      <w:tr w:rsidR="00E01BF0" w:rsidRPr="00E01BF0" w:rsidTr="00BE7BB1">
        <w:trPr>
          <w:trHeight w:val="387"/>
        </w:trPr>
        <w:tc>
          <w:tcPr>
            <w:tcW w:w="536" w:type="dxa"/>
            <w:vAlign w:val="center"/>
          </w:tcPr>
          <w:p w:rsidR="00E01BF0" w:rsidRPr="00E01BF0" w:rsidRDefault="00E01BF0" w:rsidP="00BE7BB1">
            <w:pPr>
              <w:spacing w:before="40" w:after="40" w:line="240" w:lineRule="auto"/>
              <w:ind w:right="-106"/>
              <w:contextualSpacing/>
              <w:jc w:val="center"/>
              <w:rPr>
                <w:rFonts w:ascii="Myriad Pro" w:hAnsi="Myriad Pro" w:cs="Arial"/>
                <w:sz w:val="20"/>
              </w:rPr>
            </w:pPr>
            <w:r w:rsidRPr="00E01BF0">
              <w:rPr>
                <w:rFonts w:ascii="Myriad Pro" w:hAnsi="Myriad Pro" w:cs="Arial"/>
                <w:sz w:val="20"/>
              </w:rPr>
              <w:t>L.p.</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Nazwa kryterium</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Definicja kryterium</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1</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2</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3</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4</w:t>
            </w:r>
          </w:p>
        </w:tc>
      </w:tr>
      <w:tr w:rsidR="00E01BF0" w:rsidRPr="00E01BF0" w:rsidTr="00BE7BB1">
        <w:trPr>
          <w:trHeight w:val="41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Odpowiedniość/Adekwatność/Trafność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E01BF0">
              <w:rPr>
                <w:rFonts w:ascii="Myriad Pro" w:eastAsia="MyriadPro-Regular" w:hAnsi="Myriad Pro" w:cs="Arial"/>
                <w:sz w:val="20"/>
              </w:rPr>
              <w:br/>
              <w:t>o dofinansowanie.</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Stopień, w jakim projekt zaspokaja potrzeby i niweluje bariery grupy docelowej, a także przyczynia się do osiągnięcia celów RPO WZ 2014-2020.</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Skala punktów: 0-40.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zostaną przyznane minimum 24 punkty.</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105"/>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Skuteczność/ Efektywność</w:t>
            </w:r>
          </w:p>
        </w:tc>
        <w:tc>
          <w:tcPr>
            <w:tcW w:w="6095"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Stopnień, w jakim projekt przyczyni się do rozwiązania/złagodzenia sytuacji problemowej zawartej we wniosku o dofinansowanie.</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Stopień/poziom osiągnięcia zakładanych wskaźników </w:t>
            </w:r>
            <w:r w:rsidRPr="00E01BF0">
              <w:rPr>
                <w:rFonts w:ascii="Myriad Pro" w:hAnsi="Myriad Pro" w:cs="Arial"/>
                <w:sz w:val="20"/>
              </w:rPr>
              <w:br/>
              <w:t>w odniesieniu do zaplanowanych kosztów.</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Ocena relacji nakład/rezultat.</w:t>
            </w:r>
          </w:p>
          <w:p w:rsidR="00E01BF0" w:rsidRPr="00E01BF0" w:rsidRDefault="00E01BF0" w:rsidP="00BE7BB1">
            <w:pPr>
              <w:spacing w:before="40" w:after="0" w:line="240" w:lineRule="auto"/>
              <w:contextualSpacing/>
              <w:jc w:val="both"/>
              <w:rPr>
                <w:rFonts w:ascii="Myriad Pro" w:hAnsi="Myriad Pro" w:cs="Arial"/>
                <w:sz w:val="20"/>
              </w:rPr>
            </w:pP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0-30.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18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hAnsi="Myriad Pro" w:cs="Arial"/>
                <w:sz w:val="20"/>
              </w:rPr>
              <w:t>Trwałość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Ocena w jakim stopniu zaproponowane w projekcie instrumenty wsparcia oraz zaplanowane rezultaty przyczynią się do trwałej zmiany sytuacji grup docelowych.</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Ocena spełniania kryterium dokonywana jest </w:t>
            </w:r>
            <w:r w:rsidRPr="00E01BF0">
              <w:rPr>
                <w:rFonts w:ascii="Myriad Pro"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Skala punktów 0-10 </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eastAsia="MyriadPro-Regular" w:hAnsi="Myriad Pro" w:cs="Arial"/>
                <w:sz w:val="20"/>
              </w:rPr>
              <w:t>Doświadczenie wnioskodawcy i partnera (jeśli dotyczy)</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Doświadczenie w realizacji podobnych przedsięwzięć realizowanych:</w:t>
            </w:r>
          </w:p>
          <w:p w:rsidR="00E01BF0" w:rsidRPr="00E01BF0" w:rsidRDefault="00E01BF0" w:rsidP="00912095">
            <w:pPr>
              <w:pStyle w:val="Akapitzlist"/>
              <w:numPr>
                <w:ilvl w:val="0"/>
                <w:numId w:val="42"/>
              </w:numPr>
              <w:autoSpaceDE w:val="0"/>
              <w:autoSpaceDN w:val="0"/>
              <w:adjustRightInd w:val="0"/>
              <w:spacing w:after="0" w:line="240" w:lineRule="auto"/>
              <w:ind w:left="175" w:hanging="141"/>
              <w:jc w:val="both"/>
              <w:rPr>
                <w:rFonts w:cs="Arial"/>
              </w:rPr>
            </w:pPr>
            <w:r w:rsidRPr="00E01BF0">
              <w:rPr>
                <w:rFonts w:cs="Arial"/>
              </w:rPr>
              <w:t xml:space="preserve">w obszarze wsparcia projektu;  maksymalnie </w:t>
            </w:r>
            <w:r w:rsidRPr="00E01BF0">
              <w:rPr>
                <w:rFonts w:cs="Arial"/>
                <w:b/>
              </w:rPr>
              <w:t>4 pkt</w:t>
            </w:r>
            <w:r w:rsidRPr="00E01BF0">
              <w:rPr>
                <w:rFonts w:cs="Arial"/>
              </w:rPr>
              <w:t xml:space="preserve">; </w:t>
            </w:r>
          </w:p>
          <w:p w:rsidR="00E01BF0" w:rsidRPr="00E01BF0" w:rsidRDefault="00E01BF0" w:rsidP="00912095">
            <w:pPr>
              <w:pStyle w:val="Default"/>
              <w:numPr>
                <w:ilvl w:val="0"/>
                <w:numId w:val="41"/>
              </w:numPr>
              <w:ind w:left="175" w:hanging="141"/>
              <w:jc w:val="both"/>
              <w:rPr>
                <w:rFonts w:ascii="Myriad Pro" w:hAnsi="Myriad Pro"/>
                <w:sz w:val="20"/>
                <w:szCs w:val="20"/>
              </w:rPr>
            </w:pPr>
            <w:r w:rsidRPr="00E01BF0">
              <w:rPr>
                <w:rFonts w:ascii="Myriad Pro" w:hAnsi="Myriad Pro"/>
                <w:sz w:val="20"/>
                <w:szCs w:val="20"/>
              </w:rPr>
              <w:t xml:space="preserve">na rzecz grupy docelowej, do której skierowany będzie projekt: maksymalnie </w:t>
            </w:r>
            <w:r w:rsidRPr="00E01BF0">
              <w:rPr>
                <w:rFonts w:ascii="Myriad Pro" w:hAnsi="Myriad Pro"/>
                <w:b/>
                <w:sz w:val="20"/>
                <w:szCs w:val="20"/>
              </w:rPr>
              <w:t>4 pkt</w:t>
            </w:r>
            <w:r w:rsidRPr="00E01BF0">
              <w:rPr>
                <w:rFonts w:ascii="Myriad Pro" w:hAnsi="Myriad Pro"/>
                <w:sz w:val="20"/>
                <w:szCs w:val="20"/>
              </w:rPr>
              <w:t>;</w:t>
            </w:r>
          </w:p>
          <w:p w:rsidR="00E01BF0" w:rsidRPr="00E01BF0" w:rsidRDefault="00E01BF0" w:rsidP="00912095">
            <w:pPr>
              <w:pStyle w:val="Default"/>
              <w:numPr>
                <w:ilvl w:val="0"/>
                <w:numId w:val="41"/>
              </w:numPr>
              <w:ind w:left="175" w:hanging="141"/>
              <w:jc w:val="both"/>
              <w:rPr>
                <w:rFonts w:ascii="Myriad Pro" w:hAnsi="Myriad Pro"/>
                <w:b/>
                <w:sz w:val="20"/>
                <w:szCs w:val="20"/>
              </w:rPr>
            </w:pPr>
            <w:r w:rsidRPr="00E01BF0">
              <w:rPr>
                <w:rFonts w:ascii="Myriad Pro" w:hAnsi="Myriad Pro"/>
                <w:sz w:val="20"/>
                <w:szCs w:val="20"/>
              </w:rPr>
              <w:t xml:space="preserve">na określonym terytorium, którego będzie dotyczyć realizacja projektu: maksymalnie </w:t>
            </w:r>
            <w:r w:rsidRPr="00E01BF0">
              <w:rPr>
                <w:rFonts w:ascii="Myriad Pro" w:hAnsi="Myriad Pro"/>
                <w:b/>
                <w:sz w:val="20"/>
                <w:szCs w:val="20"/>
              </w:rPr>
              <w:t xml:space="preserve">2 pkt. </w:t>
            </w:r>
          </w:p>
          <w:p w:rsidR="00E01BF0" w:rsidRPr="00E01BF0" w:rsidRDefault="00E01BF0" w:rsidP="00BE7BB1">
            <w:pPr>
              <w:autoSpaceDE w:val="0"/>
              <w:autoSpaceDN w:val="0"/>
              <w:adjustRightInd w:val="0"/>
              <w:jc w:val="both"/>
              <w:rPr>
                <w:rFonts w:ascii="Myriad Pro" w:eastAsia="MyriadPro-Regular" w:hAnsi="Myriad Pro" w:cs="Arial"/>
                <w:sz w:val="20"/>
              </w:rPr>
            </w:pPr>
          </w:p>
          <w:p w:rsidR="00E01BF0" w:rsidRPr="00E01BF0" w:rsidRDefault="00E01BF0" w:rsidP="00BE7BB1">
            <w:pPr>
              <w:autoSpaceDE w:val="0"/>
              <w:autoSpaceDN w:val="0"/>
              <w:adjustRightInd w:val="0"/>
              <w:spacing w:after="0"/>
              <w:jc w:val="both"/>
              <w:rPr>
                <w:rFonts w:ascii="Myriad Pro" w:eastAsia="MyriadPro-Regular" w:hAnsi="Myriad Pro" w:cs="Arial"/>
                <w:sz w:val="20"/>
              </w:rPr>
            </w:pP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rPr>
                <w:rFonts w:ascii="Myriad Pro" w:eastAsia="MyriadPro-Regular" w:hAnsi="Myriad Pro" w:cs="Arial"/>
                <w:sz w:val="20"/>
              </w:rPr>
            </w:pPr>
            <w:r w:rsidRPr="00E01BF0">
              <w:rPr>
                <w:rFonts w:ascii="Myriad Pro" w:eastAsia="MyriadPro-Regular" w:hAnsi="Myriad Pro" w:cs="Arial"/>
                <w:sz w:val="20"/>
              </w:rPr>
              <w:t>Zaplecze realizacji projektu</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samodzielnej realizacji projektu:</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maksymalnie </w:t>
            </w:r>
            <w:r w:rsidRPr="00E01BF0">
              <w:rPr>
                <w:rFonts w:ascii="Myriad Pro" w:eastAsia="MyriadPro-Regular" w:hAnsi="Myriad Pro" w:cs="Arial"/>
                <w:b/>
                <w:sz w:val="20"/>
              </w:rPr>
              <w:t>10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2 pkt.</w:t>
            </w:r>
          </w:p>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realizacji projektu w partnerstwie:</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i partnera/ów: maksymalnie </w:t>
            </w:r>
            <w:r w:rsidRPr="00E01BF0">
              <w:rPr>
                <w:rFonts w:ascii="Myriad Pro" w:eastAsia="MyriadPro-Regular" w:hAnsi="Myriad Pro" w:cs="Arial"/>
                <w:b/>
                <w:sz w:val="20"/>
              </w:rPr>
              <w:t>5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1 pkt.</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zasadności partnerstwa zawiązanego w celu wspólnej realizacji projektu, w tym sposób podziału realizacji zadań: maksymalnie </w:t>
            </w:r>
            <w:r w:rsidRPr="00E01BF0">
              <w:rPr>
                <w:rFonts w:ascii="Myriad Pro" w:eastAsia="MyriadPro-Regular" w:hAnsi="Myriad Pro" w:cs="Arial"/>
                <w:b/>
                <w:sz w:val="20"/>
              </w:rPr>
              <w:t>5  pkt</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bl>
    <w:p w:rsidR="00E01BF0" w:rsidRPr="00E01BF0" w:rsidRDefault="00E01BF0" w:rsidP="00E01BF0">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E01BF0" w:rsidRPr="00E01BF0" w:rsidTr="00BE7BB1">
        <w:trPr>
          <w:jc w:val="center"/>
        </w:trPr>
        <w:tc>
          <w:tcPr>
            <w:tcW w:w="14175" w:type="dxa"/>
            <w:gridSpan w:val="4"/>
            <w:shd w:val="clear" w:color="auto" w:fill="D9D9D9" w:themeFill="background1" w:themeFillShade="D9"/>
            <w:vAlign w:val="center"/>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administracyjności</w:t>
            </w:r>
          </w:p>
        </w:tc>
      </w:tr>
      <w:tr w:rsidR="00E01BF0" w:rsidRPr="00E01BF0" w:rsidTr="00BE7BB1">
        <w:trPr>
          <w:jc w:val="center"/>
        </w:trPr>
        <w:tc>
          <w:tcPr>
            <w:tcW w:w="536" w:type="dxa"/>
          </w:tcPr>
          <w:p w:rsidR="00E01BF0" w:rsidRPr="00E01BF0" w:rsidRDefault="00E01BF0" w:rsidP="00BE7BB1">
            <w:pPr>
              <w:spacing w:before="40" w:after="40" w:line="276" w:lineRule="auto"/>
              <w:ind w:right="-84"/>
              <w:rPr>
                <w:rFonts w:ascii="Myriad Pro" w:hAnsi="Myriad Pro" w:cs="Arial"/>
                <w:sz w:val="20"/>
              </w:rPr>
            </w:pPr>
            <w:r w:rsidRPr="00E01BF0">
              <w:rPr>
                <w:rFonts w:ascii="Myriad Pro" w:hAnsi="Myriad Pro" w:cs="Arial"/>
                <w:sz w:val="20"/>
              </w:rPr>
              <w:t>L.p.</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36"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Intensywność wsparcia</w:t>
            </w:r>
          </w:p>
        </w:tc>
        <w:tc>
          <w:tcPr>
            <w:tcW w:w="4803"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Wnioskowana kwota i poziom wsparcia są zgodne z zapisami </w:t>
            </w:r>
            <w:r w:rsidRPr="00E01BF0">
              <w:rPr>
                <w:rFonts w:ascii="Myriad Pro" w:hAnsi="Myriad Pro" w:cs="Arial"/>
                <w:i/>
                <w:sz w:val="20"/>
              </w:rPr>
              <w:t>Regulaminu konkursu</w:t>
            </w:r>
            <w:r w:rsidRPr="00E01BF0">
              <w:rPr>
                <w:rFonts w:ascii="Myriad Pro" w:hAnsi="Myriad Pro" w:cs="Arial"/>
                <w:sz w:val="20"/>
              </w:rPr>
              <w:t>.</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kwalifikowalnością wydatków</w:t>
            </w:r>
          </w:p>
        </w:tc>
        <w:tc>
          <w:tcPr>
            <w:tcW w:w="4803" w:type="dxa"/>
          </w:tcPr>
          <w:p w:rsidR="00E01BF0" w:rsidRPr="00E01BF0" w:rsidRDefault="00E01BF0" w:rsidP="00BE7BB1">
            <w:pPr>
              <w:jc w:val="both"/>
              <w:rPr>
                <w:rFonts w:ascii="Myriad Pro" w:eastAsia="Times New Roman" w:hAnsi="Myriad Pro" w:cs="Arial"/>
                <w:sz w:val="20"/>
              </w:rPr>
            </w:pPr>
            <w:r w:rsidRPr="00E01BF0">
              <w:rPr>
                <w:rFonts w:ascii="Myriad Pro" w:eastAsia="MyriadPro-Regular" w:hAnsi="Myriad Pro" w:cs="Arial"/>
                <w:sz w:val="20"/>
              </w:rPr>
              <w:t xml:space="preserve">Wydatki w projekcie są zgodne z </w:t>
            </w:r>
            <w:r w:rsidRPr="00E01BF0">
              <w:rPr>
                <w:rFonts w:ascii="Myriad Pro" w:eastAsia="MyriadPro-Regular" w:hAnsi="Myriad Pro" w:cs="Arial"/>
                <w:i/>
                <w:sz w:val="20"/>
              </w:rPr>
              <w:t xml:space="preserve">Wytycznymi </w:t>
            </w:r>
            <w:r w:rsidRPr="00E01BF0">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E01BF0">
              <w:rPr>
                <w:rFonts w:ascii="Myriad Pro" w:eastAsia="MyriadPro-Regular" w:hAnsi="Myriad Pro" w:cs="Arial"/>
                <w:sz w:val="20"/>
              </w:rPr>
              <w:t xml:space="preserve"> oraz </w:t>
            </w:r>
            <w:r w:rsidRPr="00E01BF0">
              <w:rPr>
                <w:rFonts w:ascii="Myriad Pro" w:eastAsia="MyriadPro-Regular" w:hAnsi="Myriad Pro" w:cs="Arial"/>
                <w:sz w:val="20"/>
              </w:rPr>
              <w:br/>
            </w:r>
            <w:r w:rsidRPr="00E01BF0">
              <w:rPr>
                <w:rFonts w:ascii="Myriad Pro" w:eastAsia="MyriadPro-Regular" w:hAnsi="Myriad Pro" w:cs="Arial"/>
                <w:i/>
                <w:sz w:val="20"/>
              </w:rPr>
              <w:t xml:space="preserve">z </w:t>
            </w:r>
            <w:r w:rsidRPr="00E01BF0">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E01BF0">
              <w:rPr>
                <w:rFonts w:ascii="Myriad Pro" w:eastAsia="Times New Roman"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Planowane wydatki są uzasadnione, niezbędne, racjonalne i adekwatne do zakresu merytorycznego</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 xml:space="preserve">projektu w tym opisu grupy docelowej </w:t>
            </w:r>
            <w:r w:rsidRPr="00E01BF0">
              <w:rPr>
                <w:rFonts w:ascii="Myriad Pro" w:eastAsia="MyriadPro-Regular" w:hAnsi="Myriad Pro" w:cs="Arial"/>
                <w:sz w:val="20"/>
              </w:rPr>
              <w:br/>
              <w:t>i planowanego wsparcia.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Wydatki założone w projekcie są zgodne </w:t>
            </w:r>
            <w:r w:rsidRPr="00E01BF0">
              <w:rPr>
                <w:rFonts w:ascii="Myriad Pro" w:eastAsia="MyriadPro-Regular" w:hAnsi="Myriad Pro" w:cs="Arial"/>
                <w:sz w:val="20"/>
              </w:rPr>
              <w:br/>
              <w:t>z</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katalogiem wydatków,</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limitami (w tym stawką ryczałtową dla kosztów pośrednich) oraz zasadami kwalifikowalności określonymi w Regulaminie konkursu (jeśli dotyczy).</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BF0">
              <w:rPr>
                <w:rFonts w:ascii="Myriad Pro" w:hAnsi="Myriad Pro" w:cs="Arial"/>
                <w:i/>
                <w:sz w:val="20"/>
              </w:rPr>
              <w:t>SOOP RPO WZ 2014-2020</w:t>
            </w:r>
            <w:r w:rsidRPr="00E01BF0">
              <w:rPr>
                <w:rFonts w:ascii="Myriad Pro" w:hAnsi="Myriad Pro" w:cs="Arial"/>
                <w:sz w:val="20"/>
              </w:rPr>
              <w:t xml:space="preserve">, </w:t>
            </w:r>
            <w:r w:rsidR="006F19DA">
              <w:rPr>
                <w:rFonts w:ascii="Myriad Pro" w:eastAsia="MyriadPro-Regular" w:hAnsi="Myriad Pro" w:cs="Arial"/>
                <w:i/>
                <w:sz w:val="20"/>
              </w:rPr>
              <w:t xml:space="preserve">Wytycznych </w:t>
            </w:r>
            <w:r w:rsidRPr="00E01BF0">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BF0">
              <w:rPr>
                <w:rFonts w:ascii="Myriad Pro" w:eastAsia="MyriadPro-Regular" w:hAnsi="Myriad Pro" w:cs="Arial"/>
                <w:sz w:val="20"/>
              </w:rPr>
              <w:t xml:space="preserve"> </w:t>
            </w:r>
            <w:r w:rsidRPr="00E01BF0">
              <w:rPr>
                <w:rFonts w:ascii="Myriad Pro" w:hAnsi="Myriad Pro" w:cs="Arial"/>
                <w:sz w:val="20"/>
              </w:rPr>
              <w:t xml:space="preserve"> właściwych </w:t>
            </w:r>
            <w:r w:rsidRPr="00E01BF0">
              <w:rPr>
                <w:rFonts w:ascii="Myriad Pro" w:eastAsia="MyriadPro-Regular" w:hAnsi="Myriad Pro" w:cs="Arial"/>
                <w:i/>
                <w:sz w:val="20"/>
              </w:rPr>
              <w:t xml:space="preserve">Wytycznych obszarowych, </w:t>
            </w:r>
            <w:r w:rsidRPr="00E01BF0">
              <w:rPr>
                <w:rFonts w:ascii="Myriad Pro" w:hAnsi="Myriad Pro" w:cs="Arial"/>
                <w:sz w:val="20"/>
              </w:rPr>
              <w:t xml:space="preserve">mających wpływ na założenia dotyczące kwalifikowalności wydatków.   </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eastAsia="MyriadPro-Regular" w:hAnsi="Myriad Pro" w:cs="Arial"/>
                <w:sz w:val="20"/>
              </w:rPr>
              <w:t>Zgodność z warunkami realizacji wsparcia</w:t>
            </w:r>
          </w:p>
        </w:tc>
        <w:tc>
          <w:tcPr>
            <w:tcW w:w="4803"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eastAsia="MyriadPro-Regular" w:hAnsi="Myriad Pro" w:cs="Arial"/>
                <w:sz w:val="20"/>
              </w:rPr>
              <w:t xml:space="preserve">Wniosek został sporządzony zgodnie </w:t>
            </w:r>
            <w:r w:rsidRPr="00E01BF0">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E01BF0">
              <w:rPr>
                <w:rFonts w:ascii="Myriad Pro" w:eastAsia="MyriadPro-Regular" w:hAnsi="Myriad Pro" w:cs="Arial"/>
                <w:i/>
                <w:sz w:val="20"/>
              </w:rPr>
              <w:t xml:space="preserve">Regulaminu konkursu </w:t>
            </w:r>
            <w:r w:rsidRPr="00E01BF0">
              <w:rPr>
                <w:rFonts w:ascii="Myriad Pro" w:eastAsia="MyriadPro-Regular" w:hAnsi="Myriad Pro" w:cs="Arial"/>
                <w:sz w:val="20"/>
              </w:rPr>
              <w:t>(np. zasady realizacji danej formy wsparcia).</w:t>
            </w:r>
          </w:p>
        </w:tc>
        <w:tc>
          <w:tcPr>
            <w:tcW w:w="6012" w:type="dxa"/>
          </w:tcPr>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BF0">
              <w:rPr>
                <w:rFonts w:ascii="Myriad Pro" w:hAnsi="Myriad Pro" w:cs="Arial"/>
                <w:i/>
                <w:sz w:val="20"/>
              </w:rPr>
              <w:t>RPO WZ 2014-2020</w:t>
            </w:r>
            <w:r w:rsidRPr="00E01BF0">
              <w:rPr>
                <w:rFonts w:ascii="Myriad Pro" w:hAnsi="Myriad Pro" w:cs="Arial"/>
                <w:sz w:val="20"/>
              </w:rPr>
              <w:t xml:space="preserve">, przepisów prawa, </w:t>
            </w:r>
            <w:r w:rsidRPr="00E01BF0">
              <w:rPr>
                <w:rFonts w:ascii="Myriad Pro" w:hAnsi="Myriad Pro" w:cs="Arial"/>
                <w:i/>
                <w:sz w:val="20"/>
              </w:rPr>
              <w:t>SOOP RPO WZ 2014-2020</w:t>
            </w:r>
            <w:r w:rsidRPr="00E01BF0">
              <w:rPr>
                <w:rFonts w:ascii="Myriad Pro" w:hAnsi="Myriad Pro" w:cs="Arial"/>
                <w:sz w:val="20"/>
              </w:rPr>
              <w:t xml:space="preserve">, </w:t>
            </w:r>
            <w:r w:rsidRPr="00E01BF0">
              <w:rPr>
                <w:rFonts w:ascii="Myriad Pro" w:eastAsia="MyriadPro-Regular" w:hAnsi="Myriad Pro" w:cs="Arial"/>
                <w:sz w:val="20"/>
              </w:rPr>
              <w:t>właściwych</w:t>
            </w:r>
            <w:r w:rsidRPr="00E01BF0">
              <w:rPr>
                <w:rFonts w:ascii="Myriad Pro" w:eastAsia="MyriadPro-Regular" w:hAnsi="Myriad Pro" w:cs="Arial"/>
                <w:i/>
                <w:sz w:val="20"/>
              </w:rPr>
              <w:t xml:space="preserve"> Wytycznych obszarowych, </w:t>
            </w:r>
            <w:r w:rsidRPr="00E01BF0">
              <w:rPr>
                <w:rFonts w:ascii="Myriad Pro" w:hAnsi="Myriad Pro" w:cs="Arial"/>
                <w:sz w:val="20"/>
              </w:rPr>
              <w:t xml:space="preserve">mających wpływ na założenia dotyczące uwarunkowań realizacji wsparcia.    </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p>
          <w:p w:rsidR="00E01BF0" w:rsidRPr="00E01BF0" w:rsidRDefault="00E01BF0" w:rsidP="00BE7BB1">
            <w:pPr>
              <w:autoSpaceDE w:val="0"/>
              <w:autoSpaceDN w:val="0"/>
              <w:adjustRightInd w:val="0"/>
              <w:spacing w:line="276" w:lineRule="auto"/>
              <w:jc w:val="both"/>
              <w:rPr>
                <w:rFonts w:ascii="Myriad Pro" w:hAnsi="Myriad Pro" w:cs="Arial"/>
                <w:sz w:val="20"/>
              </w:rPr>
            </w:pPr>
            <w:r w:rsidRPr="00E01BF0">
              <w:rPr>
                <w:rFonts w:ascii="Myriad Pro" w:eastAsia="MyriadPro-Regular"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Spójność i kompletność zapisów </w:t>
            </w:r>
          </w:p>
        </w:tc>
        <w:tc>
          <w:tcPr>
            <w:tcW w:w="4803" w:type="dxa"/>
          </w:tcPr>
          <w:p w:rsidR="00E01BF0" w:rsidRPr="00E01BF0" w:rsidRDefault="00E01BF0" w:rsidP="00BE7BB1">
            <w:pPr>
              <w:autoSpaceDE w:val="0"/>
              <w:autoSpaceDN w:val="0"/>
              <w:adjustRightInd w:val="0"/>
              <w:spacing w:after="200" w:line="276" w:lineRule="auto"/>
              <w:jc w:val="both"/>
              <w:rPr>
                <w:rFonts w:ascii="Myriad Pro" w:eastAsia="MyriadPro-Regular" w:hAnsi="Myriad Pro" w:cs="Arial"/>
                <w:sz w:val="20"/>
              </w:rPr>
            </w:pPr>
            <w:r w:rsidRPr="00E01BF0">
              <w:rPr>
                <w:rFonts w:ascii="Myriad Pro" w:eastAsia="MyriadPro-Regular" w:hAnsi="Myriad Pro" w:cs="Arial"/>
                <w:sz w:val="20"/>
              </w:rPr>
              <w:t xml:space="preserve">Wniosek jest spójny i kompletny w odniesieniu do dokonanej oceny. </w:t>
            </w:r>
          </w:p>
          <w:p w:rsidR="00E01BF0" w:rsidRPr="00E01BF0" w:rsidRDefault="00E01BF0" w:rsidP="00BE7BB1">
            <w:pPr>
              <w:spacing w:before="40" w:after="40" w:line="276" w:lineRule="auto"/>
              <w:rPr>
                <w:rFonts w:ascii="Myriad Pro" w:hAnsi="Myriad Pro" w:cs="Arial"/>
                <w:sz w:val="20"/>
              </w:rPr>
            </w:pP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6E40EA" w:rsidRDefault="006E40EA" w:rsidP="0028782A">
      <w:pPr>
        <w:autoSpaceDE w:val="0"/>
        <w:autoSpaceDN w:val="0"/>
        <w:adjustRightInd w:val="0"/>
        <w:rPr>
          <w:rFonts w:ascii="Myriad Pro" w:hAnsi="Myriad Pro" w:cs="Arial"/>
          <w:b/>
          <w:bCs/>
          <w:sz w:val="20"/>
        </w:rPr>
      </w:pPr>
    </w:p>
    <w:p w:rsidR="002C7BF5" w:rsidRDefault="002C7BF5" w:rsidP="00F00E39">
      <w:pPr>
        <w:autoSpaceDE w:val="0"/>
        <w:autoSpaceDN w:val="0"/>
        <w:adjustRightInd w:val="0"/>
        <w:jc w:val="center"/>
        <w:rPr>
          <w:rFonts w:cs="Arial"/>
          <w:b/>
          <w:sz w:val="20"/>
        </w:rPr>
      </w:pPr>
    </w:p>
    <w:p w:rsidR="002C7BF5" w:rsidRPr="002C7BF5" w:rsidRDefault="00BD6BA6" w:rsidP="00933288">
      <w:pPr>
        <w:spacing w:before="40" w:after="40"/>
        <w:jc w:val="center"/>
        <w:rPr>
          <w:rFonts w:ascii="Myriad Pro" w:hAnsi="Myriad Pro" w:cs="Arial"/>
          <w:b/>
          <w:sz w:val="20"/>
        </w:rPr>
      </w:pPr>
      <w:r w:rsidRPr="002C7BF5">
        <w:rPr>
          <w:rFonts w:ascii="Myriad Pro" w:hAnsi="Myriad Pro" w:cs="Arial"/>
          <w:b/>
          <w:sz w:val="20"/>
        </w:rPr>
        <w:t>Kryteria szczegółowe przyjęte Uchwałą Nr</w:t>
      </w:r>
      <w:r w:rsidR="006E40EA" w:rsidRPr="002C7BF5">
        <w:rPr>
          <w:rFonts w:ascii="Myriad Pro" w:hAnsi="Myriad Pro" w:cs="Arial"/>
          <w:b/>
          <w:sz w:val="20"/>
        </w:rPr>
        <w:t xml:space="preserve"> </w:t>
      </w:r>
      <w:r w:rsidR="0086651C" w:rsidRPr="002C7BF5">
        <w:rPr>
          <w:rFonts w:ascii="Myriad Pro" w:hAnsi="Myriad Pro" w:cs="Arial"/>
          <w:b/>
          <w:sz w:val="20"/>
        </w:rPr>
        <w:t>26/19</w:t>
      </w:r>
      <w:r w:rsidRPr="002C7BF5">
        <w:rPr>
          <w:rFonts w:ascii="Myriad Pro" w:hAnsi="Myriad Pro" w:cs="Arial"/>
          <w:b/>
          <w:sz w:val="20"/>
        </w:rPr>
        <w:t xml:space="preserve"> Komitetu Monitorującego RPO WZ 2014-2020 z dnia 2</w:t>
      </w:r>
      <w:r w:rsidR="006E40EA" w:rsidRPr="002C7BF5">
        <w:rPr>
          <w:rFonts w:ascii="Myriad Pro" w:hAnsi="Myriad Pro" w:cs="Arial"/>
          <w:b/>
          <w:sz w:val="20"/>
        </w:rPr>
        <w:t>5 czerwca</w:t>
      </w:r>
      <w:r w:rsidRPr="002C7BF5">
        <w:rPr>
          <w:rFonts w:ascii="Myriad Pro" w:hAnsi="Myriad Pro" w:cs="Arial"/>
          <w:b/>
          <w:sz w:val="20"/>
        </w:rPr>
        <w:t xml:space="preserve"> 201</w:t>
      </w:r>
      <w:r w:rsidR="006E40EA" w:rsidRPr="002C7BF5">
        <w:rPr>
          <w:rFonts w:ascii="Myriad Pro" w:hAnsi="Myriad Pro" w:cs="Arial"/>
          <w:b/>
          <w:sz w:val="20"/>
        </w:rPr>
        <w:t>9</w:t>
      </w:r>
      <w:r w:rsidRPr="002C7BF5">
        <w:rPr>
          <w:rFonts w:ascii="Myriad Pro" w:hAnsi="Myriad Pro" w:cs="Arial"/>
          <w:b/>
          <w:sz w:val="20"/>
        </w:rPr>
        <w:t xml:space="preserve"> r. (tryb konkursowy)</w:t>
      </w:r>
    </w:p>
    <w:tbl>
      <w:tblPr>
        <w:tblStyle w:val="Tabela-Siatka"/>
        <w:tblW w:w="0" w:type="auto"/>
        <w:tblLook w:val="04A0" w:firstRow="1" w:lastRow="0" w:firstColumn="1" w:lastColumn="0" w:noHBand="0" w:noVBand="1"/>
      </w:tblPr>
      <w:tblGrid>
        <w:gridCol w:w="2405"/>
        <w:gridCol w:w="11589"/>
      </w:tblGrid>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Oś priorytetowa</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VII Włączenie społeczne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Priorytet Inwestycyjny</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9i Aktywne włączenie, w tym w celu promowania równości szans i aktywnego uczestnictwa, oraz zwiększanie szans na zatrudnienie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Działanie</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Typ projektu</w:t>
            </w:r>
          </w:p>
        </w:tc>
        <w:tc>
          <w:tcPr>
            <w:tcW w:w="11589" w:type="dxa"/>
            <w:shd w:val="clear" w:color="auto" w:fill="B6DDE8" w:themeFill="accent5" w:themeFillTint="66"/>
          </w:tcPr>
          <w:p w:rsidR="00F00E39" w:rsidRPr="004370BC" w:rsidRDefault="00F00E39" w:rsidP="00912095">
            <w:pPr>
              <w:numPr>
                <w:ilvl w:val="0"/>
                <w:numId w:val="38"/>
              </w:numPr>
              <w:tabs>
                <w:tab w:val="left" w:pos="284"/>
              </w:tabs>
              <w:spacing w:before="40" w:after="40"/>
              <w:ind w:left="0" w:firstLine="0"/>
              <w:rPr>
                <w:rFonts w:ascii="Myriad Pro" w:hAnsi="Myriad Pro" w:cs="Arial"/>
                <w:sz w:val="20"/>
              </w:rPr>
            </w:pPr>
            <w:r w:rsidRPr="004370BC">
              <w:rPr>
                <w:rFonts w:ascii="Myriad Pro" w:hAnsi="Myriad Pro" w:cs="Arial"/>
                <w:sz w:val="20"/>
              </w:rPr>
              <w:t>Kompleksowe programy aktywizacji społeczno-zawodowej na rzecz integracji osób i rodzin zagrożonych ubóstwem i/lub wykluczeniem społecznym obejmujące następujące typy operacji:</w:t>
            </w:r>
          </w:p>
          <w:p w:rsidR="00F00E39" w:rsidRPr="004370BC" w:rsidRDefault="00F00E39" w:rsidP="001B0A9F">
            <w:pPr>
              <w:numPr>
                <w:ilvl w:val="0"/>
                <w:numId w:val="337"/>
              </w:numPr>
              <w:spacing w:before="40" w:after="40"/>
              <w:ind w:left="714" w:hanging="357"/>
              <w:rPr>
                <w:rFonts w:ascii="Myriad Pro" w:hAnsi="Myriad Pro" w:cs="Arial"/>
                <w:sz w:val="20"/>
              </w:rPr>
            </w:pPr>
            <w:r w:rsidRPr="004370BC">
              <w:rPr>
                <w:rFonts w:ascii="Myriad Pro" w:hAnsi="Myriad Pro" w:cs="Arial"/>
                <w:sz w:val="20"/>
              </w:rPr>
              <w:t>Instrumenty aktywizacji zawodowej uwzględniające wsparcie osób i rodzin zagrożonych ubóstwem i/lub wykluczeniem społecznym w ramach usług Centrum Integracji Społecznej, Klubu Integracji Społecznej,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Instrumenty aktywizacji zawodowej uwzględniające wsparcie osób i rodzin osób niepełnosprawnych w ramach usług Zakładu Aktywności Zawodowej  oraz Warsztatów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Kompleksowe programy, realizowane na podstawie indywidualnych planów działań, obejmujące co najmniej dwie formy wsparcia spośród następujących:</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wspierające aktywizację zawodową w tym m.in.: finansowanie trenera pracy, doradcy zawodowego,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psychologiczne i psychospołeczne, prowadzące do integracji społecznej i zawodowej,</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Kursy i szkolenia umożliwiające nabycie, podniesienie lub zmianę kwalifikacji i kompetencji, zawodowych oraz rozwijanie umiejętności i kompetencji społecznych, niezbędnych na rynku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Pośrednictwo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Zatrudnienie wspomagane obejmujące wsparcie osoby z niepełnosprawnością przez trenera pracy/asystenta zawodowego u pracodawcy,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Staże i praktyki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Subsydiowane zatrudnienie,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Skierowanie do pracy w Zakładzie Aktywności Zawodowej i sfinansowanie kosztów zatrudnienia w ZAZ,</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przezwyciężające indywidualne bariery w integracji społecznej i powrocie na rynek pracy, w tym usługi asystenta osobistego,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Jednorazowy dodatek relokacyjny,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Wsparcie w zakresie przygotowania do uczestnictwa w warsztatach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Wsparcie realizowane przez środowiskowe domy samopomocy w celu przygotowania do uczestnictwa w warsztatach terapii zajęciowej lub podjęcia zatrudnienia</w:t>
            </w:r>
            <w:r w:rsidRPr="00FE0B8A">
              <w:rPr>
                <w:rFonts w:ascii="Myriad Pro" w:hAnsi="Myriad Pro" w:cs="Arial"/>
                <w:sz w:val="20"/>
              </w:rPr>
              <w:t>.</w:t>
            </w:r>
          </w:p>
        </w:tc>
      </w:tr>
    </w:tbl>
    <w:p w:rsidR="00F00E39" w:rsidRPr="004370BC" w:rsidRDefault="00F00E39" w:rsidP="008D20CE">
      <w:pPr>
        <w:rPr>
          <w:rFonts w:ascii="Myriad Pro" w:hAnsi="Myriad Pro" w:cs="Arial"/>
          <w:sz w:val="20"/>
        </w:rPr>
      </w:pPr>
    </w:p>
    <w:tbl>
      <w:tblPr>
        <w:tblStyle w:val="Tabela-Siatka"/>
        <w:tblW w:w="0" w:type="auto"/>
        <w:tblLook w:val="04A0" w:firstRow="1" w:lastRow="0" w:firstColumn="1" w:lastColumn="0" w:noHBand="0" w:noVBand="1"/>
      </w:tblPr>
      <w:tblGrid>
        <w:gridCol w:w="583"/>
        <w:gridCol w:w="2531"/>
        <w:gridCol w:w="6237"/>
        <w:gridCol w:w="4643"/>
      </w:tblGrid>
      <w:tr w:rsidR="00F00E39" w:rsidRPr="004370BC" w:rsidTr="00F00E39">
        <w:tc>
          <w:tcPr>
            <w:tcW w:w="13994" w:type="dxa"/>
            <w:gridSpan w:val="4"/>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dopuszczalności</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Nazwa kryterium</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Wymogi organizacyjne</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Projektodawca składa nie więcej niż jeden wniosek o dofinansowanie. W przypadku zidentyfikowania projektów gdzie ten sam podmiot występuje więcej niż 1 raz jako Wnioskodawca - wszystkie projekty tego podmiotu zostają odrzucone.</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Zgodność wsparcia</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 skierowany do grup docelowych z obszaru województwa zachodniopomorskiego (osób pracujących, uczących się lub zamieszkujących na obszarze województwa zachodniopomorskiego w rozumieniu przepisów Kodeksu Cywilnego).</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2.</w:t>
            </w:r>
            <w:r w:rsidRPr="004370BC">
              <w:rPr>
                <w:rFonts w:ascii="Myriad Pro" w:hAnsi="Myriad Pro" w:cs="Arial"/>
                <w:sz w:val="20"/>
              </w:rPr>
              <w:tab/>
              <w:t>Projektodawca wniesie wkład własny w wysokości nie mniejszej niż 5% wartości projektu, zgodnie z zapisami zawartymi w Szczegółowym Opisie Osi Priorytetowych Regionalnego Programu Operacyjnego Województwa Zachodniopomorskiego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3.</w:t>
            </w:r>
            <w:r w:rsidRPr="004370BC">
              <w:rPr>
                <w:rFonts w:ascii="Myriad Pro" w:hAnsi="Myriad Pro" w:cs="Arial"/>
                <w:sz w:val="20"/>
              </w:rPr>
              <w:tab/>
              <w:t>Co najmniej 10% grupy docelowej stanowić  będą osoby z niepełnosprawnościami.</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4.</w:t>
            </w:r>
            <w:r w:rsidRPr="004370BC">
              <w:rPr>
                <w:rFonts w:ascii="Myriad Pro" w:hAnsi="Myriad Pro" w:cs="Arial"/>
                <w:sz w:val="20"/>
              </w:rPr>
              <w:tab/>
              <w:t>Projekt zakłada osiągnięcie wskaźnika efektywności społecznej i zatrudnieniowej dla uczestników na poziomie zgodnym z Komunikatem Ministra Rozwoju w sprawie wyznaczenia minimalnych poziomów kryteriów efektywności społecznej i zatrudnieniowej dla Regionalnych Programów Operacyjnych:</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 xml:space="preserve">w odniesieniu do osób z niepełnosprawnościami, </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w odniesieniu do pozostałych osób zagrożonych ubóstwem lub wykluczeniem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5.</w:t>
            </w:r>
            <w:r w:rsidRPr="004370BC">
              <w:rPr>
                <w:rFonts w:ascii="Myriad Pro" w:hAnsi="Myriad Pro" w:cs="Arial"/>
                <w:sz w:val="20"/>
              </w:rPr>
              <w:tab/>
              <w:t>Realizowane w ramach projektu formy wsparcia prowadzące do nabycia/podniesienia kwalifikacji kończą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6.</w:t>
            </w:r>
            <w:r w:rsidRPr="004370BC">
              <w:rPr>
                <w:rFonts w:ascii="Myriad Pro" w:hAnsi="Myriad Pro" w:cs="Arial"/>
                <w:sz w:val="20"/>
              </w:rPr>
              <w:tab/>
              <w:t xml:space="preserve">Okres realizacji projektu rozpoczyna się nie później niż 8 miesięcy od daty zakończenia naboru. </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7.</w:t>
            </w:r>
            <w:r w:rsidRPr="004370BC">
              <w:rPr>
                <w:rFonts w:ascii="Myriad Pro" w:hAnsi="Myriad Pro" w:cs="Arial"/>
                <w:sz w:val="20"/>
              </w:rPr>
              <w:tab/>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F00E39" w:rsidRPr="004370BC" w:rsidRDefault="00F00E39" w:rsidP="00F00E39">
            <w:pPr>
              <w:jc w:val="both"/>
              <w:rPr>
                <w:rFonts w:ascii="Myriad Pro" w:hAnsi="Myriad Pro" w:cs="Arial"/>
                <w:sz w:val="20"/>
              </w:rPr>
            </w:pPr>
            <w:r w:rsidRPr="004370BC">
              <w:rPr>
                <w:rFonts w:ascii="Myriad Pro" w:hAnsi="Myriad Pro" w:cs="Arial"/>
                <w:sz w:val="20"/>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8.</w:t>
            </w:r>
            <w:r w:rsidRPr="004370BC">
              <w:rPr>
                <w:rFonts w:ascii="Myriad Pro" w:hAnsi="Myriad Pro" w:cs="Arial"/>
                <w:sz w:val="20"/>
              </w:rPr>
              <w:tab/>
              <w:t>W przypadku realizacji projektu przez OPS/PCPR okresy realizacji oraz grupy docelowe projektów realizowanych przez ten sam OPS/PCPR nie nakładają się na siebie w stosunku do projektów dotychczas przyjętych do realizacji przez Wojewódzki Urząd Pracy w Szczecinie w zakresie Osi Priorytetowej VII Działania 7.1.</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p w:rsidR="00F00E39" w:rsidRPr="004370BC" w:rsidRDefault="00F00E39" w:rsidP="00F00E39">
            <w:pPr>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W szczególnie uzasadnionych przypadkach, po rozstrzygnięciu konkursu, za zgodą Instytucji Pośredniczącej RPO WZ, dopuszcza się możliwość</w:t>
            </w:r>
            <w:r>
              <w:rPr>
                <w:rFonts w:ascii="Myriad Pro" w:hAnsi="Myriad Pro" w:cs="Arial"/>
                <w:sz w:val="20"/>
              </w:rPr>
              <w:t xml:space="preserve"> odstąpienia od kryterium </w:t>
            </w:r>
            <w:r w:rsidRPr="004370BC">
              <w:rPr>
                <w:rFonts w:ascii="Myriad Pro" w:hAnsi="Myriad Pro" w:cs="Arial"/>
                <w:sz w:val="20"/>
              </w:rPr>
              <w:t xml:space="preserve"> nr 6.</w:t>
            </w:r>
          </w:p>
          <w:p w:rsidR="00F00E39" w:rsidRPr="004370BC" w:rsidRDefault="00F00E39" w:rsidP="00F00E39">
            <w:pPr>
              <w:rPr>
                <w:rFonts w:ascii="Myriad Pro" w:hAnsi="Myriad Pro" w:cs="Arial"/>
                <w:sz w:val="20"/>
              </w:rPr>
            </w:pPr>
          </w:p>
        </w:tc>
      </w:tr>
    </w:tbl>
    <w:p w:rsidR="00F00E39" w:rsidRPr="004370BC" w:rsidRDefault="00F00E39" w:rsidP="00F00E39">
      <w:pPr>
        <w:jc w:val="center"/>
        <w:rPr>
          <w:rFonts w:ascii="Myriad Pro" w:hAnsi="Myriad Pro" w:cs="Arial"/>
          <w:sz w:val="20"/>
        </w:rPr>
      </w:pPr>
    </w:p>
    <w:tbl>
      <w:tblPr>
        <w:tblStyle w:val="Tabela-Siatka"/>
        <w:tblW w:w="14029" w:type="dxa"/>
        <w:tblLook w:val="04A0" w:firstRow="1" w:lastRow="0" w:firstColumn="1" w:lastColumn="0" w:noHBand="0" w:noVBand="1"/>
      </w:tblPr>
      <w:tblGrid>
        <w:gridCol w:w="583"/>
        <w:gridCol w:w="8768"/>
        <w:gridCol w:w="4678"/>
      </w:tblGrid>
      <w:tr w:rsidR="00F00E39" w:rsidRPr="004370BC" w:rsidTr="00F00E39">
        <w:tc>
          <w:tcPr>
            <w:tcW w:w="14029" w:type="dxa"/>
            <w:gridSpan w:val="3"/>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premiujące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876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7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0A0C25" w:rsidP="00F00E39">
            <w:pPr>
              <w:jc w:val="center"/>
              <w:rPr>
                <w:rFonts w:ascii="Myriad Pro" w:hAnsi="Myriad Pro" w:cs="Arial"/>
                <w:sz w:val="20"/>
              </w:rPr>
            </w:pPr>
            <w:r>
              <w:rPr>
                <w:rFonts w:ascii="Myriad Pro" w:hAnsi="Myriad Pro" w:cs="Arial"/>
                <w:sz w:val="20"/>
              </w:rPr>
              <w:t>2</w:t>
            </w:r>
          </w:p>
        </w:tc>
        <w:tc>
          <w:tcPr>
            <w:tcW w:w="4678" w:type="dxa"/>
          </w:tcPr>
          <w:p w:rsidR="00F00E39" w:rsidRPr="004370BC" w:rsidRDefault="000A0C25" w:rsidP="00F00E39">
            <w:pPr>
              <w:jc w:val="center"/>
              <w:rPr>
                <w:rFonts w:ascii="Myriad Pro" w:hAnsi="Myriad Pro" w:cs="Arial"/>
                <w:sz w:val="20"/>
              </w:rPr>
            </w:pPr>
            <w:r>
              <w:rPr>
                <w:rFonts w:ascii="Myriad Pro" w:hAnsi="Myriad Pro" w:cs="Arial"/>
                <w:sz w:val="20"/>
              </w:rPr>
              <w:t>3</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Efektywność społeczna i zatrudnieniowa jest co najmniej o 10 pp większa, niż określona w Komunikacie Ministra Rozwoju w sprawie wyznaczenia minimalnych poziomów kryteriów efektywności społecznej i zatrudnieniowej dla Regionalnych Programów Operacyjnych:</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w odniesieniu do osób z niepełnosprawnościami, </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w odniesieniu do pozostałych osób zagrożonych ubóstwem lub wykluczeniem społecznym.</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8768" w:type="dxa"/>
          </w:tcPr>
          <w:p w:rsidR="00F00E39" w:rsidRPr="004370BC" w:rsidRDefault="00F00E39" w:rsidP="0065503C">
            <w:pPr>
              <w:rPr>
                <w:rFonts w:ascii="Myriad Pro" w:hAnsi="Myriad Pro" w:cs="Arial"/>
                <w:sz w:val="20"/>
              </w:rPr>
            </w:pPr>
            <w:r w:rsidRPr="004370BC">
              <w:rPr>
                <w:rFonts w:ascii="Myriad Pro" w:hAnsi="Myriad Pro" w:cs="Arial"/>
                <w:sz w:val="20"/>
              </w:rPr>
              <w:t>Projekt skierowany jest do osób: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o znacznym lub umiarkowanym stopniu niepełnosprawności; </w:t>
            </w:r>
          </w:p>
          <w:p w:rsidR="00F00E39" w:rsidRPr="004370BC" w:rsidRDefault="00F00E39" w:rsidP="0065503C">
            <w:pPr>
              <w:rPr>
                <w:rFonts w:ascii="Myriad Pro" w:hAnsi="Myriad Pro" w:cs="Arial"/>
                <w:sz w:val="20"/>
              </w:rPr>
            </w:pPr>
            <w:r w:rsidRPr="004370BC">
              <w:rPr>
                <w:rFonts w:ascii="Myriad Pro" w:hAnsi="Myriad Pro" w:cs="Arial"/>
                <w:sz w:val="20"/>
              </w:rPr>
              <w:t>i/lub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niepełnosprawnością sprzężoną ;</w:t>
            </w:r>
          </w:p>
          <w:p w:rsidR="00F00E39" w:rsidRPr="004370BC" w:rsidRDefault="00F00E39" w:rsidP="0065503C">
            <w:pPr>
              <w:rPr>
                <w:rFonts w:ascii="Myriad Pro" w:hAnsi="Myriad Pro" w:cs="Arial"/>
                <w:sz w:val="20"/>
              </w:rPr>
            </w:pPr>
            <w:r w:rsidRPr="004370BC">
              <w:rPr>
                <w:rFonts w:ascii="Myriad Pro" w:hAnsi="Myriad Pro" w:cs="Arial"/>
                <w:sz w:val="20"/>
              </w:rPr>
              <w:t xml:space="preserve">i/lub </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zaburzeniami psychicznymi, w tym osób z niepełnosprawnością intelektualną i osób z całościowymi zaburzeniami rozwojowymi na poziomie minimum 10% z ogółu uczestników projektu.</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8768" w:type="dxa"/>
          </w:tcPr>
          <w:p w:rsidR="00F00E39" w:rsidRDefault="00F00E39" w:rsidP="00F00E39">
            <w:pPr>
              <w:jc w:val="both"/>
              <w:rPr>
                <w:rFonts w:ascii="Myriad Pro" w:hAnsi="Myriad Pro" w:cs="Arial"/>
                <w:sz w:val="20"/>
              </w:rPr>
            </w:pPr>
            <w:r w:rsidRPr="004370BC">
              <w:rPr>
                <w:rFonts w:ascii="Myriad Pro" w:hAnsi="Myriad Pro" w:cs="Arial"/>
                <w:sz w:val="20"/>
              </w:rPr>
              <w:t>Co najmniej 50% grupy docelowej stanowić będą osoby ze Specjalnej Strefy Włączenia.</w:t>
            </w:r>
          </w:p>
          <w:p w:rsidR="0065503C" w:rsidRPr="004370BC" w:rsidRDefault="0065503C"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 jest realizowany przez OPS/PCPR w partnerstwie z podmiotem ekonomii społecznej.</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5.</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Projektodawca od minimum 1 roku do dnia złożenia wniosku posiada: siedzibę i adres podmiotu, oddział, główne miejsce wykonywania działalności lub dodatkowe miejsce wykonywania działalności na terenie województwa zachodniopomorskiego.</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 xml:space="preserve">6. </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Minimum 35% grupy docelowej projektu uzyska po opuszczeniu programu kwalifikacje zawodowe kończące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20</w:t>
            </w:r>
          </w:p>
        </w:tc>
      </w:tr>
    </w:tbl>
    <w:p w:rsidR="00D47B28" w:rsidRDefault="00D47B28" w:rsidP="0065503C">
      <w:pPr>
        <w:autoSpaceDE w:val="0"/>
        <w:autoSpaceDN w:val="0"/>
        <w:adjustRightInd w:val="0"/>
        <w:rPr>
          <w:rFonts w:ascii="Myriad Pro" w:hAnsi="Myriad Pro"/>
          <w:b/>
          <w:sz w:val="20"/>
        </w:rPr>
      </w:pPr>
    </w:p>
    <w:p w:rsidR="00B139F2" w:rsidRDefault="00B139F2" w:rsidP="007E2858">
      <w:pPr>
        <w:autoSpaceDE w:val="0"/>
        <w:autoSpaceDN w:val="0"/>
        <w:adjustRightInd w:val="0"/>
        <w:jc w:val="center"/>
        <w:rPr>
          <w:rFonts w:ascii="Myriad Pro" w:hAnsi="Myriad Pro"/>
          <w:b/>
          <w:sz w:val="20"/>
        </w:rPr>
      </w:pPr>
    </w:p>
    <w:p w:rsidR="00BD6BA6" w:rsidRPr="00CF34D8" w:rsidRDefault="00BD6BA6" w:rsidP="007E2858">
      <w:pPr>
        <w:autoSpaceDE w:val="0"/>
        <w:autoSpaceDN w:val="0"/>
        <w:adjustRightInd w:val="0"/>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eastAsia="MyriadPro-Regular" w:hAnsi="Myriad Pro" w:cs="Arial"/>
                <w:sz w:val="20"/>
              </w:rPr>
              <w:t>VII Włączenie społeczne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cPr>
          <w:p w:rsidR="00BD6BA6" w:rsidRPr="00E01003" w:rsidRDefault="00BD6BA6" w:rsidP="00BD6BA6">
            <w:pPr>
              <w:spacing w:before="40" w:after="40" w:line="240" w:lineRule="auto"/>
              <w:rPr>
                <w:rFonts w:ascii="Myriad Pro" w:hAnsi="Myriad Pro" w:cs="Arial"/>
                <w:iCs/>
                <w:sz w:val="20"/>
              </w:rPr>
            </w:pPr>
            <w:r w:rsidRPr="00E01003">
              <w:rPr>
                <w:rFonts w:ascii="Myriad Pro" w:eastAsia="MyriadPro-Regular" w:hAnsi="Myriad Pro" w:cs="Arial"/>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cPr>
          <w:p w:rsidR="00BD6BA6" w:rsidRPr="00E01003" w:rsidRDefault="00BD6BA6" w:rsidP="00BD6BA6">
            <w:pPr>
              <w:autoSpaceDE w:val="0"/>
              <w:autoSpaceDN w:val="0"/>
              <w:adjustRightInd w:val="0"/>
              <w:spacing w:after="0" w:line="240" w:lineRule="auto"/>
              <w:rPr>
                <w:rFonts w:ascii="Myriad Pro" w:eastAsia="MyriadPro-Regular" w:hAnsi="Myriad Pro" w:cs="Arial"/>
                <w:sz w:val="20"/>
              </w:rPr>
            </w:pPr>
            <w:r w:rsidRPr="00E01003">
              <w:rPr>
                <w:rFonts w:ascii="Myriad Pro" w:eastAsia="MyriadPro-Regular"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cPr>
          <w:p w:rsidR="00BD6BA6" w:rsidRPr="00E01003" w:rsidRDefault="00BD6BA6" w:rsidP="00912095">
            <w:pPr>
              <w:pStyle w:val="Akapitzlist"/>
              <w:numPr>
                <w:ilvl w:val="0"/>
                <w:numId w:val="46"/>
              </w:numPr>
              <w:autoSpaceDE w:val="0"/>
              <w:autoSpaceDN w:val="0"/>
              <w:adjustRightInd w:val="0"/>
              <w:spacing w:after="0" w:line="240" w:lineRule="auto"/>
              <w:ind w:left="346"/>
              <w:jc w:val="both"/>
              <w:rPr>
                <w:rFonts w:eastAsia="MyriadPro-Regular" w:cs="Arial"/>
              </w:rPr>
            </w:pPr>
            <w:r w:rsidRPr="00E01003">
              <w:rPr>
                <w:rFonts w:eastAsia="MyriadPro-Regular" w:cs="Arial"/>
              </w:rPr>
              <w:t>Rozwój form aktywnej integracji oraz upowszechnianie aktywnej integracji i pracy socjalnej przez ośrodki pomocy społecznej oraz powiatowe centra pomocy rodzinie z wykorzystaniem usług aktywnej integracji o charakterze: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społecznym, których celem jest przywrócenie lub wzmocnienie kompetencji społecznych, zaradności, samodzielności i aktywności społecznej,</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zawodowym, których celem jest pomoc w podjęciu decyzji dotyczącej wyboru lub zmiany zawodu, wyposażenie w kompetencje </w:t>
            </w:r>
            <w:r w:rsidRPr="00E01003">
              <w:rPr>
                <w:rFonts w:eastAsia="MyriadPro-Regular" w:cs="Arial"/>
              </w:rPr>
              <w:br/>
              <w:t>i kwalifikacje zawodowe oraz umiejętności pożądane na rynku pracy (poprzez m.in. udział w zajęciach w CIS, KIS lub WTZ), pomoc w utrzymaniu zatrudnienia</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edukacyjnym, których celem jest wzrost poziomu wykształcenia lub jego dostosowanie do potrzeb rynku pracy (m.in. edukacja formalna, kursy i szkolenia zawodowe),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zdrowotnym, których celem jest wyeliminowanie lub złagodzenie barier zdrowotnych utrudniających funkcjonowanie </w:t>
            </w:r>
            <w:r w:rsidRPr="00E01003">
              <w:rPr>
                <w:rFonts w:eastAsia="MyriadPro-Regular" w:cs="Arial"/>
              </w:rPr>
              <w:br/>
              <w:t>w społeczeństwie lub powodujących oddalenie od rynku pracy.</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E01003" w:rsidTr="00BD6BA6">
        <w:trPr>
          <w:jc w:val="center"/>
        </w:trPr>
        <w:tc>
          <w:tcPr>
            <w:tcW w:w="14175" w:type="dxa"/>
            <w:gridSpan w:val="4"/>
            <w:shd w:val="pct10" w:color="auto" w:fill="auto"/>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dopuszczalności</w:t>
            </w:r>
          </w:p>
        </w:tc>
      </w:tr>
      <w:tr w:rsidR="00BD6BA6" w:rsidRPr="00E01003" w:rsidTr="00BD6BA6">
        <w:trPr>
          <w:jc w:val="center"/>
        </w:trPr>
        <w:tc>
          <w:tcPr>
            <w:tcW w:w="539" w:type="dxa"/>
          </w:tcPr>
          <w:p w:rsidR="00BD6BA6" w:rsidRPr="00E01003" w:rsidRDefault="00BD6BA6" w:rsidP="00BD6BA6">
            <w:pPr>
              <w:spacing w:before="40" w:after="40" w:line="276" w:lineRule="auto"/>
              <w:ind w:right="-81"/>
              <w:jc w:val="center"/>
              <w:rPr>
                <w:rFonts w:ascii="Myriad Pro" w:hAnsi="Myriad Pro" w:cs="Arial"/>
                <w:sz w:val="20"/>
              </w:rPr>
            </w:pPr>
            <w:r w:rsidRPr="00E01003">
              <w:rPr>
                <w:rFonts w:ascii="Myriad Pro" w:hAnsi="Myriad Pro" w:cs="Arial"/>
                <w:sz w:val="20"/>
              </w:rPr>
              <w:t>L.p.</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9"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celem szczegółowym i rezultatami Działania</w:t>
            </w: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Projekty niespełniające kryterium są odrzucane. </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w:t>
            </w:r>
            <w:r w:rsidRPr="00E01003">
              <w:rPr>
                <w:rFonts w:ascii="Myriad Pro" w:hAnsi="Myriad Pro" w:cs="Arial"/>
                <w:i/>
                <w:sz w:val="20"/>
              </w:rPr>
              <w:t xml:space="preserve"> </w:t>
            </w:r>
            <w:r w:rsidRPr="00E01003">
              <w:rPr>
                <w:rFonts w:ascii="Myriad Pro" w:hAnsi="Myriad Pro" w:cs="Arial"/>
                <w:sz w:val="20"/>
              </w:rPr>
              <w:t>typem projektu</w:t>
            </w:r>
          </w:p>
          <w:p w:rsidR="00BD6BA6" w:rsidRPr="00E01003" w:rsidRDefault="00BD6BA6" w:rsidP="00BD6BA6">
            <w:pPr>
              <w:spacing w:before="40" w:after="40" w:line="276" w:lineRule="auto"/>
              <w:rPr>
                <w:rFonts w:ascii="Myriad Pro" w:hAnsi="Myriad Pro" w:cs="Arial"/>
                <w:sz w:val="20"/>
              </w:rPr>
            </w:pPr>
          </w:p>
          <w:p w:rsidR="00BD6BA6" w:rsidRPr="00E01003" w:rsidRDefault="00BD6BA6" w:rsidP="00BD6BA6">
            <w:pPr>
              <w:spacing w:before="40" w:after="40" w:line="276" w:lineRule="auto"/>
              <w:rPr>
                <w:rFonts w:ascii="Myriad Pro" w:hAnsi="Myriad Pro" w:cs="Arial"/>
                <w:sz w:val="20"/>
              </w:rPr>
            </w:pP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Projekt jest zgodny z typem projektu oraz grupą docelową wskazaną w  </w:t>
            </w:r>
            <w:r w:rsidRPr="00E01003">
              <w:rPr>
                <w:rFonts w:ascii="Myriad Pro" w:hAnsi="Myriad Pro" w:cs="Arial"/>
                <w:i/>
                <w:sz w:val="20"/>
              </w:rPr>
              <w:t xml:space="preserve">SOOP RPO WZ 2014-2020 </w:t>
            </w:r>
            <w:r w:rsidRPr="00E01003">
              <w:rPr>
                <w:rFonts w:ascii="Myriad Pro" w:hAnsi="Myriad Pro" w:cs="Arial"/>
                <w:sz w:val="20"/>
              </w:rPr>
              <w:t xml:space="preserve">oraz </w:t>
            </w:r>
            <w:r w:rsidRPr="00E01003">
              <w:rPr>
                <w:rFonts w:ascii="Myriad Pro" w:hAnsi="Myriad Pro" w:cs="Arial"/>
                <w:i/>
                <w:sz w:val="20"/>
              </w:rPr>
              <w:t>Regulaminie konkursu.</w:t>
            </w:r>
            <w:r w:rsidRPr="00E01003">
              <w:rPr>
                <w:rFonts w:ascii="Myriad Pro" w:hAnsi="Myriad Pro" w:cs="Arial"/>
                <w:sz w:val="20"/>
              </w:rPr>
              <w:t xml:space="preserve"> </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003">
              <w:rPr>
                <w:rFonts w:ascii="Myriad Pro" w:hAnsi="Myriad Pro" w:cs="Arial"/>
                <w:i/>
                <w:sz w:val="20"/>
              </w:rPr>
              <w:t>RPO WZ 2014-2020</w:t>
            </w:r>
            <w:r w:rsidRPr="00E01003">
              <w:rPr>
                <w:rFonts w:ascii="Myriad Pro" w:hAnsi="Myriad Pro" w:cs="Arial"/>
                <w:sz w:val="20"/>
              </w:rPr>
              <w:t xml:space="preserve">, </w:t>
            </w:r>
            <w:r w:rsidRPr="00E01003">
              <w:rPr>
                <w:rFonts w:ascii="Myriad Pro" w:hAnsi="Myriad Pro" w:cs="Arial"/>
                <w:i/>
                <w:sz w:val="20"/>
              </w:rPr>
              <w:t>SOOP RPO WZ 2014-2020</w:t>
            </w:r>
            <w:r w:rsidRPr="00E01003">
              <w:rPr>
                <w:rFonts w:ascii="Myriad Pro" w:hAnsi="Myriad Pro" w:cs="Arial"/>
                <w:sz w:val="20"/>
              </w:rPr>
              <w:t>, przepisów prawa -  mających wpływ na założenia dotyczące grupy docelowej i/lub typu projektu.</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Kwalifikowalność Beneficjenta/Partnera</w:t>
            </w:r>
          </w:p>
        </w:tc>
        <w:tc>
          <w:tcPr>
            <w:tcW w:w="6237" w:type="dxa"/>
          </w:tcPr>
          <w:p w:rsidR="00BD6BA6" w:rsidRPr="00E01003" w:rsidRDefault="00BD6BA6" w:rsidP="00BD6BA6">
            <w:pPr>
              <w:autoSpaceDE w:val="0"/>
              <w:autoSpaceDN w:val="0"/>
              <w:adjustRightInd w:val="0"/>
              <w:spacing w:after="200" w:line="276" w:lineRule="auto"/>
              <w:jc w:val="both"/>
              <w:rPr>
                <w:rFonts w:ascii="Myriad Pro" w:eastAsia="Malgun Gothic" w:hAnsi="Myriad Pro" w:cs="Arial"/>
                <w:sz w:val="20"/>
              </w:rPr>
            </w:pPr>
            <w:r w:rsidRPr="00E01003">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01003">
              <w:rPr>
                <w:rFonts w:ascii="Myriad Pro" w:eastAsia="Malgun Gothic" w:hAnsi="Myriad Pro" w:cs="Arial"/>
                <w:sz w:val="20"/>
              </w:rPr>
              <w:t xml:space="preserve">o dofinansowanie, w tym wykluczeniu, o którym mowa w art. 207 ust. 4 ustawy z dnia 27 sierpnia </w:t>
            </w:r>
            <w:r w:rsidR="00A358E6">
              <w:rPr>
                <w:rFonts w:ascii="Myriad Pro" w:eastAsia="Malgun Gothic" w:hAnsi="Myriad Pro" w:cs="Arial"/>
                <w:sz w:val="20"/>
              </w:rPr>
              <w:t xml:space="preserve">2009 r., </w:t>
            </w:r>
            <w:r w:rsidRPr="00E01003">
              <w:rPr>
                <w:rFonts w:ascii="Myriad Pro" w:eastAsia="Malgun Gothic" w:hAnsi="Myriad Pro" w:cs="Arial"/>
                <w:sz w:val="20"/>
              </w:rPr>
              <w:t>o finansach publicznych.</w:t>
            </w:r>
          </w:p>
          <w:p w:rsidR="00BD6BA6" w:rsidRPr="00A358E6"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Beneficjent, zgodnie z </w:t>
            </w:r>
            <w:r w:rsidRPr="00E01003">
              <w:rPr>
                <w:rFonts w:ascii="Myriad Pro" w:eastAsia="MyriadPro-Regular" w:hAnsi="Myriad Pro" w:cs="Arial"/>
                <w:i/>
                <w:sz w:val="20"/>
              </w:rPr>
              <w:t>SOOP RPO WZ 2014-2020</w:t>
            </w:r>
            <w:r w:rsidRPr="00E01003">
              <w:rPr>
                <w:rFonts w:ascii="Myriad Pro" w:eastAsia="MyriadPro-Regular" w:hAnsi="Myriad Pro" w:cs="Arial"/>
                <w:sz w:val="20"/>
              </w:rPr>
              <w:t>, jest/są podmiotem/ami uprawnionym/i do ubiegania się o dofinansowanie w ramach Działania typu/ów projektu/ów, w którym ogłoszony został konkurs.</w:t>
            </w:r>
          </w:p>
        </w:tc>
        <w:tc>
          <w:tcPr>
            <w:tcW w:w="4591" w:type="dxa"/>
          </w:tcPr>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Projekty niespełniające kryterium są odrzucane.</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hAnsi="Myriad Pro" w:cs="Arial"/>
                <w:sz w:val="20"/>
              </w:rPr>
              <w:t xml:space="preserve">Kryterium będzie weryfikowane na etapie KOP, na dzień podpisania umowy oraz w przypadku zmiany Partnera (jeśli dotyczy) </w:t>
            </w:r>
          </w:p>
          <w:p w:rsidR="00BD6BA6" w:rsidRPr="00E01003" w:rsidRDefault="00BD6BA6" w:rsidP="00BD6BA6">
            <w:pPr>
              <w:spacing w:before="40" w:line="276" w:lineRule="auto"/>
              <w:ind w:left="36"/>
              <w:contextualSpacing/>
              <w:rPr>
                <w:rFonts w:ascii="Myriad Pro" w:eastAsia="Malgun Gothic" w:hAnsi="Myriad Pro" w:cs="Arial"/>
                <w:sz w:val="20"/>
              </w:rPr>
            </w:pPr>
            <w:r w:rsidRPr="00E01003">
              <w:rPr>
                <w:rFonts w:ascii="Myriad Pro" w:eastAsia="Malgun Gothic"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zasadami horyzontalnymi.</w:t>
            </w:r>
          </w:p>
        </w:tc>
        <w:tc>
          <w:tcPr>
            <w:tcW w:w="6237"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 jest zgodny z:</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zasadą rów</w:t>
            </w:r>
            <w:r>
              <w:rPr>
                <w:rFonts w:cs="Arial"/>
              </w:rPr>
              <w:t xml:space="preserve">ności szans kobiet i mężczyzn, </w:t>
            </w:r>
            <w:r w:rsidRPr="00E01003">
              <w:rPr>
                <w:rFonts w:cs="Arial"/>
              </w:rPr>
              <w:t xml:space="preserve">w oparciu o </w:t>
            </w:r>
            <w:r w:rsidRPr="00E01003">
              <w:rPr>
                <w:rFonts w:cs="Arial"/>
                <w:i/>
              </w:rPr>
              <w:t>standard minimum</w:t>
            </w:r>
            <w:r w:rsidRPr="00E01003">
              <w:rPr>
                <w:rFonts w:cs="Arial"/>
              </w:rPr>
              <w:t>,</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 xml:space="preserve">właściwymi politykami i zasadami wspólnotowymi: </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zrównoważonego rozwoju,</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promowania i realizacji zasady równości szans i niedyskryminacji, w tym. m. in. koniecznością stosowania zasady uniwersalnego projektowania.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A358E6">
              <w:rPr>
                <w:rFonts w:ascii="Myriad Pro" w:eastAsia="MyriadPro-Regular" w:hAnsi="Myriad Pro" w:cs="Arial"/>
                <w:sz w:val="20"/>
              </w:rPr>
              <w:t xml:space="preserve">dbiorców, w szczególności osób </w:t>
            </w:r>
            <w:r w:rsidRPr="00E01003">
              <w:rPr>
                <w:rFonts w:ascii="Myriad Pro" w:eastAsia="MyriadPro-Regular" w:hAnsi="Myriad Pro" w:cs="Arial"/>
                <w:sz w:val="20"/>
              </w:rPr>
              <w:t>z niepełnosprawnościami.</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b/>
                <w:sz w:val="20"/>
              </w:rPr>
              <w:t>Kryteria wykonalności</w:t>
            </w:r>
          </w:p>
        </w:tc>
      </w:tr>
      <w:tr w:rsidR="00BD6BA6" w:rsidRPr="00E01003" w:rsidTr="00BD6BA6">
        <w:trPr>
          <w:jc w:val="center"/>
        </w:trPr>
        <w:tc>
          <w:tcPr>
            <w:tcW w:w="512" w:type="dxa"/>
          </w:tcPr>
          <w:p w:rsidR="00BD6BA6" w:rsidRPr="00E01003" w:rsidRDefault="00BD6BA6" w:rsidP="00BD6BA6">
            <w:pPr>
              <w:spacing w:before="40" w:after="40" w:line="240" w:lineRule="auto"/>
              <w:ind w:left="-22" w:right="-108"/>
              <w:rPr>
                <w:rFonts w:ascii="Myriad Pro" w:hAnsi="Myriad Pro" w:cs="Arial"/>
                <w:sz w:val="20"/>
              </w:rPr>
            </w:pPr>
            <w:r w:rsidRPr="00E01003">
              <w:rPr>
                <w:rFonts w:ascii="Myriad Pro" w:hAnsi="Myriad Pro" w:cs="Arial"/>
                <w:sz w:val="20"/>
              </w:rPr>
              <w:t>L.p.</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12" w:type="dxa"/>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1</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before="40" w:after="4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Zgodność prawna</w:t>
            </w:r>
          </w:p>
        </w:tc>
        <w:tc>
          <w:tcPr>
            <w:tcW w:w="6237" w:type="dxa"/>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hAnsi="Myriad Pro" w:cs="Arial"/>
                <w:sz w:val="20"/>
              </w:rPr>
              <w:t xml:space="preserve">Projekt jest zgodny z prawodawstwem wspólnotowym i krajowym, </w:t>
            </w:r>
            <w:r w:rsidRPr="00E01003">
              <w:rPr>
                <w:rFonts w:ascii="Myriad Pro" w:hAnsi="Myriad Pro" w:cs="Arial"/>
                <w:sz w:val="20"/>
              </w:rPr>
              <w:br/>
              <w:t>w tym przepisami ustawy z dnia 29 stycznia 2004 r.</w:t>
            </w:r>
            <w:r w:rsidRPr="00E01003">
              <w:rPr>
                <w:rFonts w:ascii="Myriad Pro" w:hAnsi="Myriad Pro" w:cs="Arial"/>
                <w:i/>
                <w:sz w:val="20"/>
              </w:rPr>
              <w:t xml:space="preserve"> Prawo zamówień publicznych</w:t>
            </w:r>
            <w:r w:rsidRPr="00E01003">
              <w:rPr>
                <w:rFonts w:ascii="Myriad Pro" w:hAnsi="Myriad Pro" w:cs="Arial"/>
                <w:sz w:val="20"/>
              </w:rPr>
              <w:t>.</w:t>
            </w:r>
            <w:r w:rsidRPr="00E01003">
              <w:rPr>
                <w:rFonts w:ascii="Myriad Pro" w:eastAsia="MyriadPro-Regular" w:hAnsi="Myriad Pro" w:cs="Arial"/>
                <w:sz w:val="20"/>
              </w:rPr>
              <w:t xml:space="preserve"> </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Projekt spełnia wymogi utworzenia partnerstwa zgodnie z art. 33 ust. 2-4a ustawy z dnia 11 lipca 2014 r. o zasadach realizacji programów </w:t>
            </w:r>
            <w:r w:rsidRPr="00E01003">
              <w:rPr>
                <w:rFonts w:ascii="Myriad Pro" w:eastAsia="MyriadPro-Regular" w:hAnsi="Myriad Pro" w:cs="Arial"/>
                <w:sz w:val="20"/>
              </w:rPr>
              <w:br/>
              <w:t>w zakresie polityki spójności finansowanych w perspektywie finansowej 2014-2020 (jeśli dotyczy).</w:t>
            </w:r>
          </w:p>
        </w:tc>
        <w:tc>
          <w:tcPr>
            <w:tcW w:w="4591" w:type="dxa"/>
          </w:tcPr>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autoSpaceDE w:val="0"/>
              <w:autoSpaceDN w:val="0"/>
              <w:adjustRightInd w:val="0"/>
              <w:spacing w:after="0"/>
              <w:rPr>
                <w:rFonts w:ascii="Myriad Pro" w:eastAsia="Malgun Gothic" w:hAnsi="Myriad Pro" w:cs="Arial"/>
                <w:sz w:val="20"/>
              </w:rPr>
            </w:pPr>
            <w:r w:rsidRPr="00E01003">
              <w:rPr>
                <w:rFonts w:ascii="Myriad Pro" w:eastAsia="Malgun Gothic" w:hAnsi="Myriad Pro" w:cs="Arial"/>
                <w:sz w:val="20"/>
              </w:rPr>
              <w:t>Zgodność</w:t>
            </w:r>
            <w:r>
              <w:rPr>
                <w:rFonts w:ascii="Myriad Pro" w:eastAsia="Malgun Gothic" w:hAnsi="Myriad Pro" w:cs="Arial"/>
                <w:sz w:val="20"/>
              </w:rPr>
              <w:t xml:space="preserve"> </w:t>
            </w:r>
            <w:r w:rsidRPr="00E01003">
              <w:rPr>
                <w:rFonts w:ascii="Myriad Pro" w:eastAsia="Malgun Gothic" w:hAnsi="Myriad Pro" w:cs="Arial"/>
                <w:sz w:val="20"/>
              </w:rPr>
              <w:t>z wymogami pomocy</w:t>
            </w:r>
            <w:r>
              <w:rPr>
                <w:rFonts w:ascii="Myriad Pro" w:eastAsia="Malgun Gothic" w:hAnsi="Myriad Pro" w:cs="Arial"/>
                <w:sz w:val="20"/>
              </w:rPr>
              <w:t xml:space="preserve"> </w:t>
            </w:r>
            <w:r w:rsidRPr="00E01003">
              <w:rPr>
                <w:rFonts w:ascii="Myriad Pro" w:eastAsia="Malgun Gothic" w:hAnsi="Myriad Pro" w:cs="Arial"/>
                <w:sz w:val="20"/>
              </w:rPr>
              <w:t>publicznej</w:t>
            </w:r>
          </w:p>
        </w:tc>
        <w:tc>
          <w:tcPr>
            <w:tcW w:w="6237" w:type="dxa"/>
          </w:tcPr>
          <w:p w:rsidR="00BD6BA6" w:rsidRPr="00E01003" w:rsidRDefault="00BD6BA6" w:rsidP="00BD6BA6">
            <w:pPr>
              <w:spacing w:after="0"/>
              <w:jc w:val="both"/>
              <w:rPr>
                <w:rFonts w:ascii="Myriad Pro" w:eastAsia="Malgun Gothic" w:hAnsi="Myriad Pro" w:cs="Arial"/>
                <w:sz w:val="20"/>
              </w:rPr>
            </w:pPr>
            <w:r w:rsidRPr="00E01003">
              <w:rPr>
                <w:rFonts w:ascii="Myriad Pro" w:eastAsia="Malgun Gothic" w:hAnsi="Myriad Pro" w:cs="Arial"/>
                <w:sz w:val="20"/>
              </w:rPr>
              <w:t xml:space="preserve">Projekt jest zgodny regułami pomocy publicznej i/lub pomocy </w:t>
            </w:r>
            <w:r w:rsidRPr="00E01003">
              <w:rPr>
                <w:rFonts w:ascii="Myriad Pro" w:eastAsia="Malgun Gothic" w:hAnsi="Myriad Pro" w:cs="Arial"/>
                <w:i/>
                <w:sz w:val="20"/>
              </w:rPr>
              <w:t>de minimis</w:t>
            </w:r>
            <w:r w:rsidRPr="00E01003">
              <w:rPr>
                <w:rFonts w:ascii="Myriad Pro" w:eastAsia="Malgun Gothic" w:hAnsi="Myriad Pro" w:cs="Arial"/>
                <w:sz w:val="20"/>
              </w:rPr>
              <w:t>.</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Jeżeli dotyczy: spełnienie kryterium jest konieczne do przyznania dofinansowania.</w:t>
            </w: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hAnsi="Myriad Pro" w:cs="Arial"/>
                <w:sz w:val="20"/>
              </w:rPr>
              <w:t>Ocena spełniania kryterium polega na przypisaniu wartości logicznych „tak”, „nie”, „nie dotyczy”.</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Zdolność finansowa</w:t>
            </w:r>
          </w:p>
        </w:tc>
        <w:tc>
          <w:tcPr>
            <w:tcW w:w="6237"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01003">
              <w:rPr>
                <w:rFonts w:ascii="Myriad Pro" w:hAnsi="Myriad Pro" w:cs="Arial"/>
                <w:sz w:val="20"/>
              </w:rPr>
              <w:t>i w terminie określonym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Beneficjent oraz Partner/rzy krajowi (o ile dotyczy), ponoszący wydatki</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w danym projekcie z EFS, posiadają </w:t>
            </w:r>
            <w:r w:rsidRPr="00E01003">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003">
              <w:rPr>
                <w:rFonts w:ascii="Myriad Pro" w:eastAsia="MyriadPro-Regular" w:hAnsi="Myriad Pro" w:cs="Arial"/>
                <w:sz w:val="20"/>
              </w:rPr>
              <w:t>równy lub wyższy od łącznych rocznych wydatków w danym projekcie z roku, w którym wydatki są najwyższe.</w:t>
            </w:r>
          </w:p>
          <w:p w:rsidR="00BD6BA6" w:rsidRPr="00E01003" w:rsidRDefault="00BD6BA6" w:rsidP="00BD6BA6">
            <w:pPr>
              <w:spacing w:before="40" w:after="0"/>
              <w:jc w:val="both"/>
              <w:rPr>
                <w:rFonts w:ascii="Myriad Pro" w:hAnsi="Myriad Pro" w:cs="Arial"/>
                <w:sz w:val="20"/>
              </w:rPr>
            </w:pPr>
            <w:r w:rsidRPr="00E01003">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Spełnienie kryterium jest konieczne do przyznania dofinansowania. </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Kryterium weryfikowane będzie na etapie  KOP.</w:t>
            </w:r>
          </w:p>
          <w:p w:rsidR="00BD6BA6" w:rsidRPr="00E01003" w:rsidRDefault="00BD6BA6" w:rsidP="00BD6BA6">
            <w:pPr>
              <w:spacing w:before="40" w:after="40"/>
              <w:jc w:val="both"/>
              <w:rPr>
                <w:rFonts w:ascii="Myriad Pro" w:hAnsi="Myriad Pro" w:cs="Arial"/>
                <w:sz w:val="20"/>
              </w:rPr>
            </w:pP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237"/>
        <w:gridCol w:w="4614"/>
      </w:tblGrid>
      <w:tr w:rsidR="00BD6BA6" w:rsidRPr="00E01003" w:rsidTr="00BD6BA6">
        <w:trPr>
          <w:trHeight w:val="406"/>
        </w:trPr>
        <w:tc>
          <w:tcPr>
            <w:tcW w:w="14220" w:type="dxa"/>
            <w:gridSpan w:val="4"/>
            <w:shd w:val="clear" w:color="auto" w:fill="BFBFBF" w:themeFill="background1" w:themeFillShade="BF"/>
            <w:vAlign w:val="center"/>
          </w:tcPr>
          <w:p w:rsidR="00BD6BA6" w:rsidRPr="00E01003" w:rsidRDefault="00BD6BA6" w:rsidP="00BD6BA6">
            <w:pPr>
              <w:spacing w:before="40" w:after="40" w:line="240" w:lineRule="auto"/>
              <w:contextualSpacing/>
              <w:jc w:val="center"/>
              <w:rPr>
                <w:rFonts w:ascii="Myriad Pro" w:hAnsi="Myriad Pro" w:cs="Arial"/>
                <w:b/>
                <w:sz w:val="20"/>
              </w:rPr>
            </w:pPr>
            <w:r w:rsidRPr="00E01003">
              <w:rPr>
                <w:rFonts w:ascii="Myriad Pro" w:hAnsi="Myriad Pro" w:cs="Arial"/>
                <w:b/>
                <w:sz w:val="20"/>
              </w:rPr>
              <w:t>Kryteria jakości</w:t>
            </w:r>
          </w:p>
        </w:tc>
      </w:tr>
      <w:tr w:rsidR="00BD6BA6" w:rsidRPr="00E01003" w:rsidTr="00BD6BA6">
        <w:trPr>
          <w:trHeight w:val="387"/>
        </w:trPr>
        <w:tc>
          <w:tcPr>
            <w:tcW w:w="536" w:type="dxa"/>
          </w:tcPr>
          <w:p w:rsidR="00BD6BA6" w:rsidRPr="00E01003" w:rsidRDefault="00BD6BA6" w:rsidP="00BD6BA6">
            <w:pPr>
              <w:spacing w:before="40" w:after="40" w:line="240" w:lineRule="auto"/>
              <w:ind w:left="-15"/>
              <w:contextualSpacing/>
              <w:jc w:val="center"/>
              <w:rPr>
                <w:rFonts w:ascii="Myriad Pro" w:hAnsi="Myriad Pro" w:cs="Arial"/>
                <w:sz w:val="20"/>
              </w:rPr>
            </w:pPr>
            <w:r w:rsidRPr="00E01003">
              <w:rPr>
                <w:rFonts w:ascii="Myriad Pro" w:hAnsi="Myriad Pro" w:cs="Arial"/>
                <w:sz w:val="20"/>
              </w:rPr>
              <w:t>L.p.</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Definicja kryterium</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c>
          <w:tcPr>
            <w:tcW w:w="536" w:type="dxa"/>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1</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3</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4</w:t>
            </w:r>
          </w:p>
        </w:tc>
      </w:tr>
      <w:tr w:rsidR="00BD6BA6" w:rsidRPr="00E01003" w:rsidTr="00BD6BA6">
        <w:trPr>
          <w:trHeight w:val="41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0" w:line="240" w:lineRule="auto"/>
              <w:contextualSpacing/>
              <w:rPr>
                <w:rFonts w:ascii="Myriad Pro" w:hAnsi="Myriad Pro" w:cs="Arial"/>
                <w:sz w:val="20"/>
              </w:rPr>
            </w:pPr>
            <w:r w:rsidRPr="00E01003">
              <w:rPr>
                <w:rFonts w:ascii="Myriad Pro" w:hAnsi="Myriad Pro" w:cs="Arial"/>
                <w:sz w:val="20"/>
              </w:rPr>
              <w:t>Odpowiedniość/Adekwatność/Trafność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A358E6">
              <w:rPr>
                <w:rFonts w:ascii="Myriad Pro" w:eastAsia="MyriadPro-Regular" w:hAnsi="Myriad Pro" w:cs="Arial"/>
                <w:sz w:val="20"/>
              </w:rPr>
              <w:t xml:space="preserve">problemowej zawartą we wniosku </w:t>
            </w:r>
            <w:r w:rsidRPr="00E01003">
              <w:rPr>
                <w:rFonts w:ascii="Myriad Pro" w:eastAsia="MyriadPro-Regular" w:hAnsi="Myriad Pro" w:cs="Arial"/>
                <w:sz w:val="20"/>
              </w:rPr>
              <w:t>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E01003" w:rsidRDefault="00BD6BA6" w:rsidP="00BD6BA6">
            <w:pPr>
              <w:spacing w:before="4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Skala punktów: 0-40.</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zostaną przyznane minimum 24 punkty.</w:t>
            </w:r>
          </w:p>
          <w:p w:rsidR="00BD6BA6" w:rsidRPr="00E01003" w:rsidRDefault="00BD6BA6" w:rsidP="00BD6BA6">
            <w:pPr>
              <w:spacing w:before="40" w:after="0" w:line="240" w:lineRule="auto"/>
              <w:contextualSpacing/>
              <w:jc w:val="both"/>
              <w:rPr>
                <w:rFonts w:ascii="Myriad Pro" w:hAnsi="Myriad Pro" w:cs="Arial"/>
                <w:sz w:val="20"/>
              </w:rPr>
            </w:pPr>
          </w:p>
        </w:tc>
      </w:tr>
      <w:tr w:rsidR="00BD6BA6" w:rsidRPr="00E01003" w:rsidTr="00BD6BA6">
        <w:trPr>
          <w:trHeight w:val="83"/>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autoSpaceDE w:val="0"/>
              <w:autoSpaceDN w:val="0"/>
              <w:adjustRightInd w:val="0"/>
              <w:rPr>
                <w:rFonts w:ascii="Myriad Pro" w:eastAsia="MyriadPro-Regular" w:hAnsi="Myriad Pro" w:cs="Arial"/>
                <w:sz w:val="20"/>
              </w:rPr>
            </w:pPr>
            <w:r w:rsidRPr="00E01003">
              <w:rPr>
                <w:rFonts w:ascii="Myriad Pro" w:eastAsia="MyriadPro-Regular" w:hAnsi="Myriad Pro" w:cs="Arial"/>
                <w:sz w:val="20"/>
              </w:rPr>
              <w:t>Skuteczność/Efektywność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Stopnień, w jakim projekt przyczyni się do rozwiązania/złagodzenia sytuacji problemowej wskazanej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Stopień/poziom osią</w:t>
            </w:r>
            <w:r w:rsidR="00A358E6">
              <w:rPr>
                <w:rFonts w:ascii="Myriad Pro" w:eastAsia="MyriadPro-Regular" w:hAnsi="Myriad Pro" w:cs="Arial"/>
                <w:sz w:val="20"/>
              </w:rPr>
              <w:t xml:space="preserve">gnięcia zakładanych wskaźników </w:t>
            </w:r>
            <w:r w:rsidRPr="00E01003">
              <w:rPr>
                <w:rFonts w:ascii="Myriad Pro" w:eastAsia="MyriadPro-Regular" w:hAnsi="Myriad Pro" w:cs="Arial"/>
                <w:sz w:val="20"/>
              </w:rPr>
              <w:t>w odniesieniu do zaplanowanych kosztów.</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relacji nakład/rezultat.</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0-30.</w:t>
            </w:r>
          </w:p>
          <w:p w:rsidR="00BD6BA6" w:rsidRPr="00A358E6" w:rsidRDefault="00BD6BA6" w:rsidP="00A358E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18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hAnsi="Myriad Pro" w:cs="Arial"/>
                <w:sz w:val="20"/>
              </w:rPr>
              <w:t>Trwałość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hAnsi="Myriad Pro" w:cs="Arial"/>
                <w:sz w:val="20"/>
              </w:rPr>
              <w:t xml:space="preserve">Ocena spełniania kryterium dokonywana jest </w:t>
            </w:r>
            <w:r w:rsidRPr="00E01003">
              <w:rPr>
                <w:rFonts w:ascii="Myriad Pro"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Skala punktów 0-10 </w:t>
            </w:r>
          </w:p>
          <w:p w:rsidR="00BD6BA6" w:rsidRPr="00077C5C"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70"/>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eastAsia="MyriadPro-Regular" w:hAnsi="Myriad Pro" w:cs="Arial"/>
                <w:sz w:val="20"/>
              </w:rPr>
              <w:t>Doświadczenie wnioskodawcy i partnera (jeśli dotyczy)</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Doświadczenie w realizacji podobnych przedsięwzięć realizowanych:</w:t>
            </w:r>
          </w:p>
          <w:p w:rsidR="00BD6BA6" w:rsidRPr="00E01003"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E01003">
              <w:rPr>
                <w:rFonts w:cs="Arial"/>
              </w:rPr>
              <w:t xml:space="preserve">w obszarze wsparcia projektu: maksymalnie </w:t>
            </w:r>
            <w:r w:rsidRPr="00E01003">
              <w:rPr>
                <w:rFonts w:cs="Arial"/>
                <w:b/>
              </w:rPr>
              <w:t>4 pkt</w:t>
            </w:r>
            <w:r w:rsidRPr="00E01003">
              <w:rPr>
                <w:rFonts w:cs="Arial"/>
              </w:rPr>
              <w:t xml:space="preserve">; </w:t>
            </w:r>
          </w:p>
          <w:p w:rsidR="00BD6BA6" w:rsidRPr="00E01003" w:rsidRDefault="00BD6BA6" w:rsidP="00912095">
            <w:pPr>
              <w:pStyle w:val="Default"/>
              <w:numPr>
                <w:ilvl w:val="0"/>
                <w:numId w:val="41"/>
              </w:numPr>
              <w:ind w:left="175" w:hanging="141"/>
              <w:jc w:val="both"/>
              <w:rPr>
                <w:rFonts w:ascii="Myriad Pro" w:hAnsi="Myriad Pro"/>
                <w:sz w:val="20"/>
                <w:szCs w:val="20"/>
              </w:rPr>
            </w:pPr>
            <w:r w:rsidRPr="00E01003">
              <w:rPr>
                <w:rFonts w:ascii="Myriad Pro" w:hAnsi="Myriad Pro"/>
                <w:sz w:val="20"/>
                <w:szCs w:val="20"/>
              </w:rPr>
              <w:t xml:space="preserve">na rzecz grupy docelowej, do której skierowany będzie projekt: maksymalnie </w:t>
            </w:r>
            <w:r w:rsidRPr="00E01003">
              <w:rPr>
                <w:rFonts w:ascii="Myriad Pro" w:hAnsi="Myriad Pro"/>
                <w:b/>
                <w:sz w:val="20"/>
                <w:szCs w:val="20"/>
              </w:rPr>
              <w:t>4 pkt</w:t>
            </w:r>
            <w:r w:rsidRPr="00E01003">
              <w:rPr>
                <w:rFonts w:ascii="Myriad Pro" w:hAnsi="Myriad Pro"/>
                <w:sz w:val="20"/>
                <w:szCs w:val="20"/>
              </w:rPr>
              <w:t>;</w:t>
            </w:r>
          </w:p>
          <w:p w:rsidR="00BD6BA6" w:rsidRPr="00E01003"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E01003">
              <w:rPr>
                <w:rFonts w:ascii="Myriad Pro" w:hAnsi="Myriad Pro"/>
                <w:sz w:val="20"/>
                <w:szCs w:val="20"/>
              </w:rPr>
              <w:t xml:space="preserve">na określonym terytorium, którego będzie dotyczyć realizacja projektu: maksymalnie </w:t>
            </w:r>
            <w:r w:rsidRPr="00E01003">
              <w:rPr>
                <w:rFonts w:ascii="Myriad Pro" w:hAnsi="Myriad Pro"/>
                <w:b/>
                <w:sz w:val="20"/>
                <w:szCs w:val="20"/>
              </w:rPr>
              <w:t xml:space="preserve">2 pkt. </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rPr>
                <w:rFonts w:ascii="Myriad Pro" w:eastAsia="MyriadPro-Regular" w:hAnsi="Myriad Pro" w:cs="Arial"/>
                <w:sz w:val="20"/>
              </w:rPr>
            </w:pPr>
            <w:r w:rsidRPr="00E01003">
              <w:rPr>
                <w:rFonts w:ascii="Myriad Pro" w:eastAsia="MyriadPro-Regular" w:hAnsi="Myriad Pro" w:cs="Arial"/>
                <w:sz w:val="20"/>
              </w:rPr>
              <w:t>Zaplecze realizacji projektu</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samodzielnej realizacji projektu:</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maksymalnie </w:t>
            </w:r>
            <w:r w:rsidRPr="00E01003">
              <w:rPr>
                <w:rFonts w:ascii="Myriad Pro" w:eastAsia="MyriadPro-Regular" w:hAnsi="Myriad Pro" w:cs="Arial"/>
                <w:b/>
                <w:sz w:val="20"/>
              </w:rPr>
              <w:t>10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2 pkt.</w:t>
            </w:r>
          </w:p>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realizacji projektu w partnerstwie:</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i partnera/ów: maksymalnie </w:t>
            </w:r>
            <w:r w:rsidRPr="00E01003">
              <w:rPr>
                <w:rFonts w:ascii="Myriad Pro" w:eastAsia="MyriadPro-Regular" w:hAnsi="Myriad Pro" w:cs="Arial"/>
                <w:b/>
                <w:sz w:val="20"/>
              </w:rPr>
              <w:t>5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1 pkt.</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zasadności partnerstwa zawiązanego w celu wspólnej realizacji projektu, w tym sposób podziału realizacji zadań: maksymalnie </w:t>
            </w:r>
            <w:r w:rsidRPr="00E01003">
              <w:rPr>
                <w:rFonts w:ascii="Myriad Pro" w:eastAsia="MyriadPro-Regular" w:hAnsi="Myriad Pro" w:cs="Arial"/>
                <w:b/>
                <w:sz w:val="20"/>
              </w:rPr>
              <w:t>5  pkt</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administracyjności</w:t>
            </w:r>
          </w:p>
        </w:tc>
      </w:tr>
      <w:tr w:rsidR="00BD6BA6" w:rsidRPr="00E01003" w:rsidTr="00BD6BA6">
        <w:trPr>
          <w:jc w:val="center"/>
        </w:trPr>
        <w:tc>
          <w:tcPr>
            <w:tcW w:w="536" w:type="dxa"/>
          </w:tcPr>
          <w:p w:rsidR="00BD6BA6" w:rsidRPr="00E01003" w:rsidRDefault="00BD6BA6" w:rsidP="00BD6BA6">
            <w:pPr>
              <w:spacing w:before="40" w:after="40" w:line="276" w:lineRule="auto"/>
              <w:ind w:left="-22"/>
              <w:rPr>
                <w:rFonts w:ascii="Myriad Pro" w:hAnsi="Myriad Pro" w:cs="Arial"/>
                <w:sz w:val="20"/>
              </w:rPr>
            </w:pPr>
            <w:r w:rsidRPr="00E01003">
              <w:rPr>
                <w:rFonts w:ascii="Myriad Pro" w:hAnsi="Myriad Pro" w:cs="Arial"/>
                <w:sz w:val="20"/>
              </w:rPr>
              <w:t>L.p.</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6"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Intensywność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Wnioskowana kwota i poziom wsparcia są zgodne z zapisami </w:t>
            </w:r>
            <w:r w:rsidRPr="00E01003">
              <w:rPr>
                <w:rFonts w:ascii="Myriad Pro" w:hAnsi="Myriad Pro" w:cs="Arial"/>
                <w:i/>
                <w:sz w:val="20"/>
              </w:rPr>
              <w:t>Regulaminu konkursu</w:t>
            </w:r>
            <w:r w:rsidRPr="00E01003">
              <w:rPr>
                <w:rFonts w:ascii="Myriad Pro" w:hAnsi="Myriad Pro" w:cs="Arial"/>
                <w:sz w:val="20"/>
              </w:rPr>
              <w:t>.</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kwalifikowalnością wydatków.</w:t>
            </w:r>
          </w:p>
        </w:tc>
        <w:tc>
          <w:tcPr>
            <w:tcW w:w="6224" w:type="dxa"/>
          </w:tcPr>
          <w:p w:rsidR="00BD6BA6" w:rsidRPr="00E01003" w:rsidRDefault="00BD6BA6" w:rsidP="00BD6BA6">
            <w:pPr>
              <w:autoSpaceDE w:val="0"/>
              <w:autoSpaceDN w:val="0"/>
              <w:adjustRightInd w:val="0"/>
              <w:jc w:val="both"/>
              <w:rPr>
                <w:rFonts w:ascii="Myriad Pro" w:hAnsi="Myriad Pro" w:cs="MyriadPro-It"/>
                <w:i/>
                <w:sz w:val="20"/>
              </w:rPr>
            </w:pPr>
            <w:r w:rsidRPr="00E01003">
              <w:rPr>
                <w:rFonts w:ascii="Myriad Pro" w:eastAsia="MyriadPro-Regular" w:hAnsi="Myriad Pro" w:cs="Arial"/>
                <w:sz w:val="20"/>
              </w:rPr>
              <w:t xml:space="preserve">Wydatki w projekcie są zgodne z </w:t>
            </w:r>
            <w:r w:rsidRPr="00E01003">
              <w:rPr>
                <w:rFonts w:ascii="Myriad Pro" w:eastAsia="MyriadPro-Regular" w:hAnsi="Myriad Pro" w:cs="Arial"/>
                <w:i/>
                <w:sz w:val="20"/>
              </w:rPr>
              <w:t xml:space="preserve">Wytycznymi </w:t>
            </w:r>
            <w:r w:rsidRPr="00E01003">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00A358E6">
              <w:rPr>
                <w:rFonts w:ascii="Myriad Pro" w:eastAsia="MyriadPro-Regular" w:hAnsi="Myriad Pro" w:cs="Arial"/>
                <w:sz w:val="20"/>
              </w:rPr>
              <w:t xml:space="preserve"> oraz </w:t>
            </w:r>
            <w:r w:rsidRPr="00E01003">
              <w:rPr>
                <w:rFonts w:ascii="Myriad Pro" w:eastAsia="MyriadPro-Regular" w:hAnsi="Myriad Pro" w:cs="Arial"/>
                <w:sz w:val="20"/>
              </w:rPr>
              <w:t>z</w:t>
            </w:r>
            <w:r w:rsidRPr="00E01003">
              <w:rPr>
                <w:rFonts w:ascii="Myriad Pro" w:eastAsia="MyriadPro-Regular" w:hAnsi="Myriad Pro" w:cs="Arial"/>
                <w:i/>
                <w:sz w:val="20"/>
              </w:rPr>
              <w:t xml:space="preserve"> </w:t>
            </w:r>
            <w:r w:rsidRPr="00E01003">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Planowane wydatki są uzasadnione, niezbędne, racjonalne i adekwatne do zakresu merytorycznego</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projektu w tym opisu grupy docelowej </w:t>
            </w:r>
            <w:r w:rsidRPr="00E01003">
              <w:rPr>
                <w:rFonts w:ascii="Myriad Pro" w:eastAsia="MyriadPro-Regular" w:hAnsi="Myriad Pro" w:cs="Arial"/>
                <w:sz w:val="20"/>
              </w:rPr>
              <w:br/>
              <w:t>i planowanego wsparcia.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Wydatki </w:t>
            </w:r>
            <w:r w:rsidR="00A358E6">
              <w:rPr>
                <w:rFonts w:ascii="Myriad Pro" w:eastAsia="MyriadPro-Regular" w:hAnsi="Myriad Pro" w:cs="Arial"/>
                <w:sz w:val="20"/>
              </w:rPr>
              <w:t xml:space="preserve">założone w projekcie są zgodne </w:t>
            </w:r>
            <w:r w:rsidRPr="00E01003">
              <w:rPr>
                <w:rFonts w:ascii="Myriad Pro" w:eastAsia="MyriadPro-Regular" w:hAnsi="Myriad Pro" w:cs="Arial"/>
                <w:sz w:val="20"/>
              </w:rPr>
              <w:t>z</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katalogiem wydatków,</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Poziom wydatków w ramach cross financingu oraz środków trwałych jest zgodny z poziomem tych wydatków wskazanym w Regulaminie konkursu.</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7E713A" w:rsidRDefault="00BD6BA6" w:rsidP="007E713A">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003">
              <w:rPr>
                <w:rFonts w:ascii="Myriad Pro" w:hAnsi="Myriad Pro" w:cs="Arial"/>
                <w:i/>
                <w:sz w:val="20"/>
              </w:rPr>
              <w:t>SOOP RPO WZ 2014-2020</w:t>
            </w:r>
            <w:r w:rsidRPr="00E01003">
              <w:rPr>
                <w:rFonts w:ascii="Myriad Pro" w:hAnsi="Myriad Pro" w:cs="Arial"/>
                <w:sz w:val="20"/>
              </w:rPr>
              <w:t xml:space="preserve">, </w:t>
            </w:r>
            <w:r w:rsidR="00A358E6">
              <w:rPr>
                <w:rFonts w:ascii="Myriad Pro" w:eastAsia="MyriadPro-Regular" w:hAnsi="Myriad Pro" w:cs="Arial"/>
                <w:i/>
                <w:sz w:val="20"/>
              </w:rPr>
              <w:t xml:space="preserve">Wytycznych </w:t>
            </w:r>
            <w:r w:rsidRPr="00E01003">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003">
              <w:rPr>
                <w:rFonts w:ascii="Myriad Pro" w:eastAsia="MyriadPro-Regular" w:hAnsi="Myriad Pro" w:cs="Arial"/>
                <w:sz w:val="20"/>
              </w:rPr>
              <w:t xml:space="preserve"> </w:t>
            </w:r>
            <w:r w:rsidRPr="00E01003">
              <w:rPr>
                <w:rFonts w:ascii="Myriad Pro" w:hAnsi="Myriad Pro" w:cs="Arial"/>
                <w:sz w:val="20"/>
              </w:rPr>
              <w:t xml:space="preserve"> właściwych </w:t>
            </w:r>
            <w:r w:rsidRPr="00E01003">
              <w:rPr>
                <w:rFonts w:ascii="Myriad Pro" w:eastAsia="MyriadPro-Regular" w:hAnsi="Myriad Pro" w:cs="Arial"/>
                <w:i/>
                <w:sz w:val="20"/>
              </w:rPr>
              <w:t xml:space="preserve">Wytycznych obszarowych, </w:t>
            </w:r>
            <w:r w:rsidRPr="00E01003">
              <w:rPr>
                <w:rFonts w:ascii="Myriad Pro" w:hAnsi="Myriad Pro" w:cs="Arial"/>
                <w:sz w:val="20"/>
              </w:rPr>
              <w:t>mających wpływ na założenia dotyczące kwalifikowalności wydatków.</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eastAsia="MyriadPro-Regular" w:hAnsi="Myriad Pro" w:cs="Arial"/>
                <w:sz w:val="20"/>
              </w:rPr>
              <w:t>Zgodność z warunkami realizacji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eastAsia="MyriadPro-Regular" w:hAnsi="Myriad Pro" w:cs="Arial"/>
                <w:sz w:val="20"/>
              </w:rPr>
              <w:t xml:space="preserve">Wniosek został sporządzony zgodnie </w:t>
            </w:r>
            <w:r w:rsidRPr="00E01003">
              <w:rPr>
                <w:rFonts w:ascii="Myriad Pro" w:eastAsia="MyriadPro-Regular" w:hAnsi="Myriad Pro" w:cs="Arial"/>
                <w:sz w:val="20"/>
              </w:rPr>
              <w:br/>
              <w:t xml:space="preserve">z uwarunkowaniami realizacji wsparcia określonymi we właściwych wytycznych obszarowych oraz z zasadami realizacji </w:t>
            </w:r>
            <w:r w:rsidR="00A358E6">
              <w:rPr>
                <w:rFonts w:ascii="Myriad Pro" w:eastAsia="MyriadPro-Regular" w:hAnsi="Myriad Pro" w:cs="Arial"/>
                <w:sz w:val="20"/>
              </w:rPr>
              <w:t xml:space="preserve">wsparcia wskazanymi przez IOK </w:t>
            </w:r>
            <w:r w:rsidRPr="00E01003">
              <w:rPr>
                <w:rFonts w:ascii="Myriad Pro" w:eastAsia="MyriadPro-Regular" w:hAnsi="Myriad Pro" w:cs="Arial"/>
                <w:sz w:val="20"/>
              </w:rPr>
              <w:t xml:space="preserve">w części 5.3 </w:t>
            </w:r>
            <w:r w:rsidRPr="00E01003">
              <w:rPr>
                <w:rFonts w:ascii="Myriad Pro" w:eastAsia="MyriadPro-Regular" w:hAnsi="Myriad Pro" w:cs="Arial"/>
                <w:i/>
                <w:sz w:val="20"/>
              </w:rPr>
              <w:t xml:space="preserve">Regulaminu konkursu </w:t>
            </w:r>
            <w:r w:rsidRPr="00E01003">
              <w:rPr>
                <w:rFonts w:ascii="Myriad Pro" w:eastAsia="MyriadPro-Regular" w:hAnsi="Myriad Pro" w:cs="Arial"/>
                <w:sz w:val="20"/>
              </w:rPr>
              <w:t>(np. zasady realizacji danej formy wsparcia).</w:t>
            </w:r>
          </w:p>
        </w:tc>
        <w:tc>
          <w:tcPr>
            <w:tcW w:w="4591" w:type="dxa"/>
          </w:tcPr>
          <w:p w:rsidR="00BD6BA6" w:rsidRPr="007E713A" w:rsidRDefault="00BD6BA6" w:rsidP="00BD6BA6">
            <w:pPr>
              <w:autoSpaceDE w:val="0"/>
              <w:autoSpaceDN w:val="0"/>
              <w:adjustRightInd w:val="0"/>
              <w:spacing w:line="276" w:lineRule="auto"/>
              <w:jc w:val="both"/>
              <w:rPr>
                <w:rFonts w:ascii="Myriad Pro" w:hAnsi="Myriad Pro" w:cs="Arial"/>
                <w:sz w:val="20"/>
              </w:rPr>
            </w:pPr>
            <w:r w:rsidRPr="00E01003">
              <w:rPr>
                <w:rFonts w:ascii="Myriad Pro" w:eastAsia="MyriadPro-Regular"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r w:rsidRPr="00E01003">
              <w:rPr>
                <w:rFonts w:ascii="Myriad Pro" w:eastAsia="MyriadPro-Regular" w:hAnsi="Myriad Pro" w:cs="Arial"/>
                <w:sz w:val="20"/>
              </w:rPr>
              <w:t>Projekty niespełniające kryterium kierowane są do poprawy lub uzupełnienia.</w:t>
            </w:r>
          </w:p>
          <w:p w:rsidR="00BD6BA6" w:rsidRPr="00E01003" w:rsidRDefault="00BD6BA6" w:rsidP="00BD6BA6">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003">
              <w:rPr>
                <w:rFonts w:ascii="Myriad Pro" w:hAnsi="Myriad Pro" w:cs="Arial"/>
                <w:i/>
                <w:sz w:val="20"/>
              </w:rPr>
              <w:t>RPO WZ 2014-2020</w:t>
            </w:r>
            <w:r w:rsidRPr="00E01003">
              <w:rPr>
                <w:rFonts w:ascii="Myriad Pro" w:hAnsi="Myriad Pro" w:cs="Arial"/>
                <w:sz w:val="20"/>
              </w:rPr>
              <w:t xml:space="preserve">, przepisów prawa, </w:t>
            </w:r>
            <w:r w:rsidRPr="00E01003">
              <w:rPr>
                <w:rFonts w:ascii="Myriad Pro" w:hAnsi="Myriad Pro" w:cs="Arial"/>
                <w:i/>
                <w:sz w:val="20"/>
              </w:rPr>
              <w:t>SOOP RPO WZ 2014-2020</w:t>
            </w:r>
            <w:r w:rsidRPr="00E01003">
              <w:rPr>
                <w:rFonts w:ascii="Myriad Pro" w:hAnsi="Myriad Pro" w:cs="Arial"/>
                <w:sz w:val="20"/>
              </w:rPr>
              <w:t xml:space="preserve">, </w:t>
            </w:r>
            <w:r w:rsidRPr="00E01003">
              <w:rPr>
                <w:rFonts w:ascii="Myriad Pro" w:eastAsia="MyriadPro-Regular" w:hAnsi="Myriad Pro" w:cs="Arial"/>
                <w:sz w:val="20"/>
              </w:rPr>
              <w:t>właściwych</w:t>
            </w:r>
            <w:r w:rsidRPr="00E01003">
              <w:rPr>
                <w:rFonts w:ascii="Myriad Pro" w:eastAsia="MyriadPro-Regular" w:hAnsi="Myriad Pro" w:cs="Arial"/>
                <w:i/>
                <w:sz w:val="20"/>
              </w:rPr>
              <w:t xml:space="preserve"> Wytycznych obszarowych, </w:t>
            </w:r>
            <w:r w:rsidRPr="00E01003">
              <w:rPr>
                <w:rFonts w:ascii="Myriad Pro" w:hAnsi="Myriad Pro" w:cs="Arial"/>
                <w:sz w:val="20"/>
              </w:rPr>
              <w:t xml:space="preserve">mających wpływ na założenia dotyczące uwarunkowań realizacji wsparcia. </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E01003" w:rsidRDefault="00BD6BA6" w:rsidP="00BD6BA6">
            <w:pPr>
              <w:spacing w:before="40" w:line="276" w:lineRule="auto"/>
              <w:jc w:val="both"/>
              <w:rPr>
                <w:rFonts w:ascii="Myriad Pro" w:hAnsi="Myriad Pro" w:cs="Arial"/>
                <w:sz w:val="20"/>
              </w:rPr>
            </w:pPr>
            <w:r w:rsidRPr="00E01003">
              <w:rPr>
                <w:rFonts w:ascii="Myriad Pro" w:eastAsia="MyriadPro-Regular"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Spójność i kompletność zapisów </w:t>
            </w:r>
          </w:p>
        </w:tc>
        <w:tc>
          <w:tcPr>
            <w:tcW w:w="6224" w:type="dxa"/>
          </w:tcPr>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Wniosek jest spójny i kompletny w odniesieniu do dokonanej oceny. </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2C7BF5" w:rsidRDefault="002C7BF5" w:rsidP="00BD6BA6">
      <w:pPr>
        <w:spacing w:after="0"/>
        <w:rPr>
          <w:rFonts w:ascii="Myriad Pro" w:hAnsi="Myriad Pro"/>
          <w:sz w:val="20"/>
        </w:rPr>
      </w:pPr>
    </w:p>
    <w:p w:rsidR="00CB76FF" w:rsidRPr="00933288" w:rsidRDefault="00CB76FF" w:rsidP="00933288">
      <w:pPr>
        <w:autoSpaceDE w:val="0"/>
        <w:autoSpaceDN w:val="0"/>
        <w:adjustRightInd w:val="0"/>
        <w:spacing w:after="0"/>
        <w:jc w:val="center"/>
        <w:rPr>
          <w:rFonts w:ascii="Myriad Pro" w:hAnsi="Myriad Pro" w:cs="Arial"/>
          <w:b/>
          <w:bCs/>
          <w:sz w:val="20"/>
        </w:rPr>
      </w:pPr>
      <w:r>
        <w:rPr>
          <w:rFonts w:ascii="Myriad Pro" w:hAnsi="Myriad Pro"/>
          <w:b/>
          <w:sz w:val="20"/>
        </w:rPr>
        <w:t xml:space="preserve">Kryteria szczegółowe przyjęte </w:t>
      </w:r>
      <w:r w:rsidRPr="00C032C8">
        <w:rPr>
          <w:rFonts w:ascii="Myriad Pro" w:hAnsi="Myriad Pro"/>
          <w:b/>
          <w:sz w:val="20"/>
        </w:rPr>
        <w:t xml:space="preserve">Uchwałą </w:t>
      </w:r>
      <w:r w:rsidRPr="00C032C8">
        <w:rPr>
          <w:rFonts w:ascii="Myriad Pro" w:hAnsi="Myriad Pro" w:cs="Arial"/>
          <w:b/>
          <w:bCs/>
          <w:sz w:val="20"/>
        </w:rPr>
        <w:t xml:space="preserve">Nr </w:t>
      </w:r>
      <w:r w:rsidR="00C032C8" w:rsidRPr="00C032C8">
        <w:rPr>
          <w:rFonts w:ascii="Myriad Pro" w:hAnsi="Myriad Pro" w:cs="Arial"/>
          <w:b/>
          <w:bCs/>
          <w:sz w:val="20"/>
        </w:rPr>
        <w:t>21</w:t>
      </w:r>
      <w:r w:rsidR="00C032C8">
        <w:rPr>
          <w:rFonts w:ascii="Myriad Pro" w:hAnsi="Myriad Pro" w:cs="Arial"/>
          <w:b/>
          <w:bCs/>
          <w:sz w:val="20"/>
        </w:rPr>
        <w:t>/18</w:t>
      </w:r>
      <w:r>
        <w:rPr>
          <w:rFonts w:ascii="Myriad Pro" w:hAnsi="Myriad Pro" w:cs="Arial"/>
          <w:b/>
          <w:bCs/>
          <w:sz w:val="20"/>
        </w:rPr>
        <w:t xml:space="preserve"> Komitetu Monitorującego RPO WZ 2014-2020 </w:t>
      </w:r>
      <w:r w:rsidRPr="002456AE">
        <w:rPr>
          <w:rFonts w:ascii="Myriad Pro" w:hAnsi="Myriad Pro" w:cs="Arial"/>
          <w:b/>
          <w:bCs/>
          <w:sz w:val="20"/>
        </w:rPr>
        <w:t xml:space="preserve">z dnia </w:t>
      </w:r>
      <w:r>
        <w:rPr>
          <w:rFonts w:ascii="Myriad Pro" w:hAnsi="Myriad Pro" w:cs="Arial"/>
          <w:b/>
          <w:bCs/>
          <w:sz w:val="20"/>
        </w:rPr>
        <w:t>14 lutego 2018</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FD09C4" w:rsidRPr="00E4069E" w:rsidRDefault="00FD09C4" w:rsidP="00FD09C4">
            <w:pPr>
              <w:spacing w:before="40" w:after="40" w:line="240" w:lineRule="auto"/>
              <w:rPr>
                <w:rFonts w:ascii="Myriad Pro" w:hAnsi="Myriad Pro"/>
                <w:sz w:val="20"/>
              </w:rPr>
            </w:pPr>
            <w:r>
              <w:rPr>
                <w:rFonts w:ascii="Myriad Pro" w:hAnsi="Myriad Pro"/>
                <w:sz w:val="20"/>
              </w:rPr>
              <w:t>VII Włączenie społeczne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FD09C4" w:rsidRPr="005B6694" w:rsidRDefault="00FD09C4" w:rsidP="00FD09C4">
            <w:pPr>
              <w:spacing w:before="40" w:after="40" w:line="240" w:lineRule="auto"/>
              <w:rPr>
                <w:rFonts w:ascii="Myriad Pro" w:hAnsi="Myriad Pro"/>
                <w:sz w:val="20"/>
              </w:rPr>
            </w:pPr>
            <w:r w:rsidRPr="005B6694">
              <w:rPr>
                <w:rFonts w:ascii="Myriad Pro" w:eastAsia="Times New Roman" w:hAnsi="Myriad Pro"/>
                <w:sz w:val="20"/>
              </w:rPr>
              <w:t>9i Aktywne włączenie, w tym z myślą o promowaniu równych szans oraz aktywnego uczestnictwa i zwiększaniu szans na zatrudnienie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FD09C4" w:rsidRPr="00C032C8" w:rsidRDefault="00FD09C4" w:rsidP="00FD09C4">
            <w:pPr>
              <w:spacing w:before="40" w:after="40" w:line="240" w:lineRule="auto"/>
              <w:rPr>
                <w:rFonts w:ascii="Myriad Pro" w:hAnsi="Myriad Pro"/>
                <w:sz w:val="20"/>
              </w:rPr>
            </w:pPr>
            <w:r w:rsidRPr="00C032C8">
              <w:rPr>
                <w:rFonts w:ascii="Myriad Pro" w:hAnsi="Myriad Pro"/>
                <w:sz w:val="20"/>
              </w:rPr>
              <w:t xml:space="preserve">7.1 </w:t>
            </w:r>
            <w:r w:rsidRPr="00C032C8">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FD09C4" w:rsidRPr="005D0DC0" w:rsidRDefault="00FD09C4" w:rsidP="00912095">
            <w:pPr>
              <w:numPr>
                <w:ilvl w:val="0"/>
                <w:numId w:val="176"/>
              </w:numPr>
              <w:spacing w:after="0" w:line="240" w:lineRule="auto"/>
              <w:ind w:left="353" w:hanging="284"/>
              <w:jc w:val="both"/>
              <w:rPr>
                <w:rFonts w:ascii="Myriad Pro" w:hAnsi="Myriad Pro" w:cs="Arial"/>
                <w:sz w:val="20"/>
              </w:rPr>
            </w:pPr>
            <w:r w:rsidRPr="005D0DC0">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społecznym, których celem jest przywrócenie lub wzmocnienie kompetencji społecznych, zaradności, samodzielności i aktywności społecznej,</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zawodowym, których celem jest pomoc w podjęciu decyzji dotyczącej wyboru lub zmiany zawodu, wyposażenie w kompetencje i kwalifikacje zawodowe oraz umiejętności pożądane na rynku pracy (poprzez m.in. udział w zajęciach w CIS, KIS lub WTZ</w:t>
            </w:r>
            <w:r>
              <w:rPr>
                <w:rFonts w:ascii="Myriad Pro" w:hAnsi="Myriad Pro" w:cs="Arial"/>
                <w:sz w:val="20"/>
              </w:rPr>
              <w:t>,</w:t>
            </w:r>
            <w:r w:rsidRPr="005D0DC0">
              <w:rPr>
                <w:rFonts w:ascii="Myriad Pro" w:hAnsi="Myriad Pro" w:cs="Arial"/>
                <w:sz w:val="20"/>
              </w:rPr>
              <w:t>), pomoc w utrzymaniu zatrudnienia;</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edukacyjnym, których celem jest wzrost poziomu wykształcenia</w:t>
            </w:r>
            <w:r>
              <w:rPr>
                <w:rFonts w:ascii="Myriad Pro" w:hAnsi="Myriad Pro" w:cs="Arial"/>
                <w:sz w:val="20"/>
              </w:rPr>
              <w:t xml:space="preserve">, </w:t>
            </w:r>
            <w:r w:rsidRPr="005D0DC0">
              <w:rPr>
                <w:rFonts w:ascii="Myriad Pro" w:hAnsi="Myriad Pro" w:cs="Arial"/>
                <w:sz w:val="20"/>
              </w:rPr>
              <w:t xml:space="preserve"> lub jego dostosowanie do potrzeb rynku pracy (m.in. edukacja formalna, kursy i szkolenia zawodowe);</w:t>
            </w:r>
          </w:p>
          <w:p w:rsidR="00FD09C4" w:rsidRPr="005B6694" w:rsidRDefault="00FD09C4" w:rsidP="00912095">
            <w:pPr>
              <w:pStyle w:val="Akapitzlist"/>
              <w:numPr>
                <w:ilvl w:val="0"/>
                <w:numId w:val="59"/>
              </w:numPr>
              <w:spacing w:after="0" w:line="240" w:lineRule="auto"/>
              <w:jc w:val="both"/>
              <w:rPr>
                <w:rFonts w:cs="Arial"/>
                <w:sz w:val="18"/>
                <w:szCs w:val="18"/>
              </w:rPr>
            </w:pPr>
            <w:r w:rsidRPr="005D0DC0">
              <w:rPr>
                <w:rFonts w:cs="Arial"/>
              </w:rPr>
              <w:t>zdrowotnym, których celem jest wyeliminowanie lub złagodzenie barier zdrowotnych utrudniających funkcjonowanie w społeczeństwie lub powodujących oddalenie od rynku pracy.</w:t>
            </w:r>
          </w:p>
        </w:tc>
      </w:tr>
    </w:tbl>
    <w:p w:rsidR="00CB76FF" w:rsidRDefault="00CB76FF" w:rsidP="00BD6BA6">
      <w:pPr>
        <w:spacing w:after="0"/>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FD09C4" w:rsidRPr="005D0DC0" w:rsidTr="00FD09C4">
        <w:trPr>
          <w:jc w:val="center"/>
        </w:trPr>
        <w:tc>
          <w:tcPr>
            <w:tcW w:w="14600" w:type="dxa"/>
            <w:gridSpan w:val="4"/>
            <w:shd w:val="clear" w:color="auto" w:fill="D9D9D9" w:themeFill="background1" w:themeFillShade="D9"/>
          </w:tcPr>
          <w:p w:rsidR="00FD09C4" w:rsidRPr="005D0DC0" w:rsidRDefault="00FD09C4" w:rsidP="00FD09C4">
            <w:pPr>
              <w:spacing w:before="40" w:after="40" w:line="240" w:lineRule="auto"/>
              <w:jc w:val="center"/>
              <w:rPr>
                <w:rFonts w:ascii="Myriad Pro" w:hAnsi="Myriad Pro"/>
                <w:b/>
                <w:sz w:val="20"/>
              </w:rPr>
            </w:pPr>
            <w:r w:rsidRPr="005D0DC0">
              <w:rPr>
                <w:rFonts w:ascii="Myriad Pro" w:hAnsi="Myriad Pro"/>
                <w:b/>
                <w:sz w:val="20"/>
              </w:rPr>
              <w:t>Kryteria dopuszczalności</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L.p.</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Nazwa kryterium</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Definicja kryterium</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Opis znaczenia kryterium</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1</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2</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3</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4</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Wymogi organizacyjne</w:t>
            </w:r>
          </w:p>
        </w:tc>
        <w:tc>
          <w:tcPr>
            <w:tcW w:w="6804" w:type="dxa"/>
            <w:shd w:val="clear" w:color="auto" w:fill="auto"/>
          </w:tcPr>
          <w:p w:rsidR="00FD09C4" w:rsidRPr="005D0DC0" w:rsidRDefault="00FD09C4" w:rsidP="00912095">
            <w:pPr>
              <w:pStyle w:val="Akapitzlist"/>
              <w:numPr>
                <w:ilvl w:val="0"/>
                <w:numId w:val="209"/>
              </w:numPr>
              <w:spacing w:before="40" w:after="40" w:line="240" w:lineRule="auto"/>
              <w:ind w:left="720"/>
              <w:jc w:val="both"/>
            </w:pPr>
            <w:r w:rsidRPr="005D0DC0">
              <w:rPr>
                <w:rFonts w:cs="Arial"/>
              </w:rPr>
              <w:t>Projektodawca</w:t>
            </w:r>
            <w:r w:rsidRPr="005D0DC0">
              <w:rPr>
                <w:rFonts w:cs="Arial"/>
                <w:bCs/>
              </w:rPr>
              <w:t xml:space="preserve"> składa nie więcej niż jeden wniosek o dofinansowanie.</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Zgodność wsparcia</w:t>
            </w:r>
          </w:p>
        </w:tc>
        <w:tc>
          <w:tcPr>
            <w:tcW w:w="6804" w:type="dxa"/>
            <w:shd w:val="clear" w:color="auto" w:fill="auto"/>
          </w:tcPr>
          <w:p w:rsidR="00FD09C4" w:rsidRDefault="00FD09C4" w:rsidP="00912095">
            <w:pPr>
              <w:pStyle w:val="Akapitzlist"/>
              <w:numPr>
                <w:ilvl w:val="0"/>
                <w:numId w:val="210"/>
              </w:numPr>
              <w:spacing w:before="40" w:after="40" w:line="240" w:lineRule="auto"/>
              <w:ind w:left="720"/>
              <w:jc w:val="both"/>
              <w:rPr>
                <w:rFonts w:cs="Arial"/>
              </w:rPr>
            </w:pPr>
            <w:r>
              <w:rPr>
                <w:rFonts w:cs="Arial"/>
              </w:rPr>
              <w:t>Projekt realizowany jest w partnerstwie.</w:t>
            </w:r>
          </w:p>
          <w:p w:rsidR="00FD09C4" w:rsidRPr="005D0DC0" w:rsidRDefault="00FD09C4" w:rsidP="00912095">
            <w:pPr>
              <w:pStyle w:val="Akapitzlist"/>
              <w:numPr>
                <w:ilvl w:val="0"/>
                <w:numId w:val="210"/>
              </w:numPr>
              <w:spacing w:before="40" w:after="40" w:line="240" w:lineRule="auto"/>
              <w:ind w:left="720"/>
              <w:jc w:val="both"/>
              <w:rPr>
                <w:rFonts w:cs="Arial"/>
              </w:rPr>
            </w:pPr>
            <w:r>
              <w:rPr>
                <w:rFonts w:cs="Arial"/>
              </w:rPr>
              <w:t>Projektodawca</w:t>
            </w:r>
            <w:r w:rsidRPr="005D0DC0">
              <w:rPr>
                <w:rFonts w:cs="Arial"/>
              </w:rPr>
              <w:t xml:space="preserve"> </w:t>
            </w:r>
            <w:r w:rsidRPr="005D0DC0" w:rsidDel="00094346">
              <w:rPr>
                <w:rFonts w:cs="Arial"/>
              </w:rPr>
              <w:t xml:space="preserve"> wniesie wkład własn</w:t>
            </w:r>
            <w:r w:rsidRPr="005D0DC0">
              <w:rPr>
                <w:rFonts w:cs="Arial"/>
              </w:rPr>
              <w:t>y</w:t>
            </w:r>
            <w:r w:rsidRPr="005D0DC0" w:rsidDel="00094346">
              <w:rPr>
                <w:rFonts w:cs="Arial"/>
              </w:rPr>
              <w:t xml:space="preserve"> w wysokości </w:t>
            </w:r>
            <w:r w:rsidRPr="005D0DC0">
              <w:rPr>
                <w:rFonts w:cs="Arial"/>
              </w:rPr>
              <w:t xml:space="preserve">nie mniejszej niż określona w </w:t>
            </w:r>
            <w:r w:rsidRPr="005D0DC0">
              <w:rPr>
                <w:rFonts w:cs="Arial"/>
                <w:i/>
              </w:rPr>
              <w:t xml:space="preserve">Szczegółowym Opisie Osi Priorytetowych  Regionalnego Programu Operacyjnego  Województwa Zachodniopomorskiego  2014-2020. </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Średni koszt objęcia wsparciem uczestnika projektu nie przekracza 16 000,00  zł.</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Projekt skierowany jest do grup docelowych zamieszkujących na  obszarze województwa zachodniopomorskiego w rozumieniu Kodeksu Cywilnego.</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W przypadku wsparcia osób bezrobotnych, w ramach projektów OPS/PCPR</w:t>
            </w:r>
            <w:r w:rsidRPr="005D0DC0">
              <w:rPr>
                <w:rFonts w:cs="Arial"/>
                <w:vertAlign w:val="superscript"/>
              </w:rPr>
              <w:t xml:space="preserve"> </w:t>
            </w:r>
            <w:r w:rsidRPr="005D0DC0">
              <w:rPr>
                <w:rFonts w:cs="Arial"/>
              </w:rPr>
              <w:t>(dotyczy również MOPS lub MOPR, w przypadku miast na prawach powiatu) wsparciem są obejmowane osoby bezrobotne, które korzystają z pomocy społecznej lub</w:t>
            </w:r>
            <w:r>
              <w:rPr>
                <w:rFonts w:cs="Arial"/>
              </w:rPr>
              <w:t xml:space="preserve"> kwalifikujące się do objęcia wsparciem pomocy społecznej,</w:t>
            </w:r>
            <w:r w:rsidRPr="005D0DC0">
              <w:rPr>
                <w:rFonts w:cs="Arial"/>
              </w:rPr>
              <w:t xml:space="preserve"> którym do aktywizacji zawodowej niezbędne jest w pierwszej kolejności udzielenie wsparcia w zakresie integracji społecznej.</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 xml:space="preserve">Projekt zakłada osiągnięcie wskaźnika efektywności społecznej i zatrudnieniowej dla uczestników na poziomie zgodnym z </w:t>
            </w:r>
            <w:r w:rsidRPr="005D0DC0">
              <w:rPr>
                <w:rFonts w:cs="Arial"/>
                <w:bCs/>
                <w:i/>
              </w:rPr>
              <w:t>Komunikatem Ministra Rozwoju w sprawie wyznaczenia minimalnych poziomów kryterium efektywności społecznej i  zatrudnieniowej dla Regionalnych Programów Operacyjnych:</w:t>
            </w:r>
          </w:p>
          <w:p w:rsidR="00FD09C4" w:rsidRPr="005D0DC0" w:rsidRDefault="00FD09C4"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5D0DC0">
              <w:rPr>
                <w:rFonts w:cs="Arial"/>
                <w:bCs/>
              </w:rPr>
              <w:t xml:space="preserve">w odniesieniu do osób </w:t>
            </w:r>
            <w:r>
              <w:rPr>
                <w:rFonts w:cs="Arial"/>
                <w:bCs/>
              </w:rPr>
              <w:t>z niepełnosprawnościami</w:t>
            </w:r>
            <w:r w:rsidRPr="005D0DC0">
              <w:rPr>
                <w:rFonts w:cs="Arial"/>
                <w:bCs/>
              </w:rPr>
              <w:t>,</w:t>
            </w:r>
          </w:p>
          <w:p w:rsidR="00FD09C4" w:rsidRPr="005D0DC0" w:rsidRDefault="00FD09C4" w:rsidP="00912095">
            <w:pPr>
              <w:pStyle w:val="Akapitzlist"/>
              <w:numPr>
                <w:ilvl w:val="0"/>
                <w:numId w:val="60"/>
              </w:numPr>
              <w:autoSpaceDE w:val="0"/>
              <w:autoSpaceDN w:val="0"/>
              <w:spacing w:after="0" w:line="240" w:lineRule="auto"/>
              <w:ind w:left="1096"/>
              <w:jc w:val="both"/>
              <w:rPr>
                <w:rFonts w:cs="Arial"/>
              </w:rPr>
            </w:pPr>
            <w:r w:rsidRPr="005D0DC0">
              <w:rPr>
                <w:rFonts w:cs="Arial"/>
                <w:bCs/>
              </w:rPr>
              <w:t>w odniesieniu do</w:t>
            </w:r>
            <w:r>
              <w:rPr>
                <w:rFonts w:cs="Arial"/>
                <w:bCs/>
              </w:rPr>
              <w:t xml:space="preserve"> pozostałych </w:t>
            </w:r>
            <w:r w:rsidRPr="005D0DC0">
              <w:rPr>
                <w:rFonts w:cs="Arial"/>
                <w:bCs/>
              </w:rPr>
              <w:t xml:space="preserve"> osób </w:t>
            </w:r>
            <w:r>
              <w:rPr>
                <w:rFonts w:cs="Arial"/>
                <w:bCs/>
              </w:rPr>
              <w:t>zagrożonych ubóstwem lub wykluczeniem społecznym</w:t>
            </w:r>
            <w:r w:rsidRPr="005D0DC0">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bCs/>
              </w:rPr>
              <w:t xml:space="preserve">Realizowane w ramach projektu formy wsparcia prowadzące do nabycia/podniesienia kwalifikacji kończą się uzyskaniem dokumentu potwierdzającego nabyte kwalifikacje </w:t>
            </w:r>
            <w:r w:rsidRPr="005D0DC0">
              <w:rPr>
                <w:rFonts w:cs="Arial"/>
              </w:rPr>
              <w:t xml:space="preserve">w rozumieniu </w:t>
            </w:r>
            <w:r w:rsidRPr="005D0DC0">
              <w:rPr>
                <w:rFonts w:cs="Arial"/>
                <w:i/>
              </w:rPr>
              <w:t>Wytycznych w zakresie monitorowania postępu rzeczowego realizacji programów operacyjnych na lata 2014-2020</w:t>
            </w:r>
            <w:r w:rsidRPr="005D0DC0">
              <w:rPr>
                <w:rFonts w:cs="Arial"/>
                <w:bCs/>
              </w:rPr>
              <w:t>.</w:t>
            </w:r>
          </w:p>
          <w:p w:rsidR="00FD09C4" w:rsidRPr="005D0DC0" w:rsidRDefault="00FD09C4" w:rsidP="00912095">
            <w:pPr>
              <w:pStyle w:val="Akapitzlist"/>
              <w:numPr>
                <w:ilvl w:val="0"/>
                <w:numId w:val="210"/>
              </w:numPr>
              <w:ind w:left="720"/>
              <w:jc w:val="both"/>
              <w:rPr>
                <w:rFonts w:cs="Arial"/>
              </w:rPr>
            </w:pPr>
            <w:r w:rsidRPr="005D0DC0">
              <w:rPr>
                <w:rFonts w:cs="Arial"/>
              </w:rPr>
              <w:t>W projekcie należy obowiązkowo stosować przynajmniej  jedną z wymienionych form pracy:</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kontrakt socjalny lub indywidualny program, o którym mowa w ustawie o pomocy społecznej lub dokumentów równoważnych w przypadku PCPR;</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 xml:space="preserve"> program aktywności lokalnej w formie lokalnych programów pomocy społecznej, o których mowa </w:t>
            </w:r>
            <w:r>
              <w:rPr>
                <w:rFonts w:cs="Arial"/>
              </w:rPr>
              <w:t xml:space="preserve">w </w:t>
            </w:r>
            <w:r w:rsidRPr="005D0DC0">
              <w:rPr>
                <w:rFonts w:cs="Arial"/>
              </w:rPr>
              <w:t xml:space="preserve"> ustaw</w:t>
            </w:r>
            <w:r>
              <w:rPr>
                <w:rFonts w:cs="Arial"/>
              </w:rPr>
              <w:t>ie</w:t>
            </w:r>
            <w:r w:rsidRPr="005D0DC0">
              <w:rPr>
                <w:rFonts w:cs="Arial"/>
              </w:rPr>
              <w:t xml:space="preserve"> . o pomocy społecznej;</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projekty socjalne.</w:t>
            </w:r>
          </w:p>
          <w:p w:rsidR="00FD09C4" w:rsidRPr="005D0DC0" w:rsidRDefault="00FD09C4" w:rsidP="00912095">
            <w:pPr>
              <w:pStyle w:val="Akapitzlist"/>
              <w:numPr>
                <w:ilvl w:val="0"/>
                <w:numId w:val="210"/>
              </w:numPr>
              <w:ind w:left="720"/>
              <w:jc w:val="both"/>
              <w:rPr>
                <w:rFonts w:cs="Arial"/>
                <w:bCs/>
              </w:rPr>
            </w:pPr>
            <w:r w:rsidRPr="005D0DC0">
              <w:rPr>
                <w:rFonts w:cs="Arial"/>
              </w:rPr>
              <w:t>Usługi aktywnej integracji o charakterze zawodowym dla osób, rodzin i środowisk zagrożonych ubóstwem lub wykluczeniem społecznym nie mogą stanowić pierwszego elementu wsparcia w ramach ścieżki reintegracji.</w:t>
            </w:r>
          </w:p>
          <w:p w:rsidR="00FD09C4" w:rsidRPr="005D0DC0" w:rsidRDefault="00FD09C4" w:rsidP="00912095">
            <w:pPr>
              <w:pStyle w:val="Akapitzlist"/>
              <w:numPr>
                <w:ilvl w:val="0"/>
                <w:numId w:val="210"/>
              </w:numPr>
              <w:ind w:left="720"/>
              <w:jc w:val="both"/>
              <w:rPr>
                <w:rFonts w:cs="Arial"/>
              </w:rPr>
            </w:pPr>
            <w:r w:rsidRPr="005D0DC0">
              <w:rPr>
                <w:rFonts w:cs="Arial"/>
              </w:rPr>
              <w:t xml:space="preserve">OPS i PCPR nie wdrażają samodzielnie usług aktywizacji zawodowej. </w:t>
            </w:r>
          </w:p>
          <w:p w:rsidR="00FD09C4" w:rsidRPr="005D0DC0" w:rsidRDefault="00FD09C4" w:rsidP="00FD09C4">
            <w:pPr>
              <w:pStyle w:val="Akapitzlist"/>
              <w:jc w:val="both"/>
              <w:rPr>
                <w:rFonts w:cs="Arial"/>
              </w:rPr>
            </w:pPr>
            <w:r w:rsidRPr="005D0DC0">
              <w:rPr>
                <w:rFonts w:cs="Arial"/>
              </w:rPr>
              <w:t>Usługi aktywnej integracji o charakterze zawodowym w ramach projektów OPS lub PCPR są realizowane: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partnerów OPS lub PCPR w ramach projektów partnerskich, </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PUP na podstawie porozumienia o realizacji PAI, o którym mowa w ustawie o </w:t>
            </w:r>
            <w:r w:rsidRPr="005D0DC0">
              <w:rPr>
                <w:rFonts w:cs="Arial"/>
                <w:i/>
              </w:rPr>
              <w:t xml:space="preserve">promocji zatrudnienia i instytucjach rynku pracy </w:t>
            </w:r>
            <w:r w:rsidRPr="005D0DC0">
              <w:rPr>
                <w:rFonts w:cs="Arial"/>
              </w:rPr>
              <w:t>i na zasadach określonych w tej ustawie,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podmioty wybrane w ramach zlecenia zadania publicznego na zasadach określonych w ustawie o </w:t>
            </w:r>
            <w:r w:rsidRPr="005D0DC0">
              <w:rPr>
                <w:rFonts w:cs="Arial"/>
                <w:i/>
              </w:rPr>
              <w:t>działalności pożytku publicznego i o wolontariacie</w:t>
            </w:r>
            <w:r>
              <w:rPr>
                <w:rFonts w:cs="Arial"/>
                <w:i/>
              </w:rPr>
              <w:t xml:space="preserve"> </w:t>
            </w:r>
            <w:r>
              <w:rPr>
                <w:rFonts w:cs="Arial"/>
              </w:rPr>
              <w:t xml:space="preserve">lub zgodnie ustawą </w:t>
            </w:r>
            <w:r w:rsidRPr="00F13FF0">
              <w:rPr>
                <w:rFonts w:cs="Arial"/>
                <w:i/>
              </w:rPr>
              <w:t>o spółdzielniach socjalnych</w:t>
            </w:r>
            <w:r w:rsidRPr="005D0DC0">
              <w:rPr>
                <w:rFonts w:cs="Arial"/>
              </w:rPr>
              <w:t>,</w:t>
            </w:r>
          </w:p>
          <w:p w:rsidR="00FD09C4"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przez podmioty danej jednostki samorządu terytorialnego wyspecjalizowane w zakresie reintegracji zawodowej, o ile zostaną wskazane we wniosku o dofinansowanie projektu jako  realizatorzy projektu</w:t>
            </w:r>
            <w:r>
              <w:rPr>
                <w:rFonts w:cs="Arial"/>
              </w:rPr>
              <w:t>,</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Pr>
                <w:rFonts w:cs="Arial"/>
              </w:rPr>
              <w:t xml:space="preserve">przez podmioty wybrane na zasadach dotyczących udzielania zamówień określonych w </w:t>
            </w:r>
            <w:r w:rsidRPr="00F13FF0">
              <w:rPr>
                <w:rFonts w:cs="Arial"/>
                <w:i/>
              </w:rPr>
              <w:t>Wytycznych w zakresie kwalifikow</w:t>
            </w:r>
            <w:r>
              <w:rPr>
                <w:rFonts w:cs="Arial"/>
                <w:i/>
              </w:rPr>
              <w:t>a</w:t>
            </w:r>
            <w:r w:rsidRPr="00F13FF0">
              <w:rPr>
                <w:rFonts w:cs="Arial"/>
                <w:i/>
              </w:rPr>
              <w:t>lności wydatków w ramach Europejskiego Funduszu Rozwoju Regionalnego, Europejskiego Funduszu Społecznego oraz Funduszu Spójności na lata 2014-2020</w:t>
            </w:r>
            <w:r>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FD09C4" w:rsidRPr="00F13FF0" w:rsidRDefault="00FD09C4" w:rsidP="00855B0D">
            <w:pPr>
              <w:pStyle w:val="Akapitzlist"/>
              <w:numPr>
                <w:ilvl w:val="0"/>
                <w:numId w:val="210"/>
              </w:numPr>
              <w:ind w:left="720"/>
              <w:jc w:val="both"/>
              <w:rPr>
                <w:rFonts w:cs="Arial"/>
                <w:bCs/>
              </w:rPr>
            </w:pPr>
            <w:r w:rsidRPr="005B662A">
              <w:rPr>
                <w:rFonts w:cs="Arial"/>
              </w:rPr>
              <w:t>Projektodawca będzie informował właściwy powiatowy urząd pracy o  projekcie i formach wsparcia  otrzymywanych przez uczestników projektu.</w:t>
            </w:r>
            <w:r w:rsidRPr="005B662A">
              <w:rPr>
                <w:rFonts w:cs="Arial"/>
                <w:bCs/>
              </w:rPr>
              <w:t xml:space="preserve"> </w:t>
            </w:r>
          </w:p>
          <w:p w:rsidR="00FD09C4" w:rsidRPr="005D0DC0" w:rsidRDefault="00FD09C4" w:rsidP="00855B0D">
            <w:pPr>
              <w:pStyle w:val="Akapitzlist"/>
              <w:numPr>
                <w:ilvl w:val="0"/>
                <w:numId w:val="210"/>
              </w:numPr>
              <w:tabs>
                <w:tab w:val="left" w:pos="360"/>
              </w:tabs>
              <w:spacing w:after="0" w:line="360" w:lineRule="auto"/>
              <w:ind w:left="714" w:hanging="357"/>
              <w:jc w:val="both"/>
              <w:rPr>
                <w:rFonts w:cs="Arial"/>
                <w:bCs/>
              </w:rPr>
            </w:pPr>
            <w:r w:rsidRPr="003C63E6">
              <w:rPr>
                <w:rFonts w:cs="Arial"/>
              </w:rPr>
              <w:t>Projektodawca będzie przekazywał informacje uczestnikom swojego projektu o możliwości uzyskania wsparcia, harmonogramie realizacji, grupie docelowej oraz warunkach udziału w projektach w ramach PI 8i</w:t>
            </w:r>
            <w:r>
              <w:rPr>
                <w:rFonts w:cs="Arial"/>
              </w:rPr>
              <w:t xml:space="preserve"> RPO WZ 2014 - 2020</w:t>
            </w:r>
            <w:r w:rsidRPr="003C63E6">
              <w:rPr>
                <w:rFonts w:cs="Arial"/>
              </w:rPr>
              <w:t xml:space="preserve"> z gminy/powia</w:t>
            </w:r>
            <w:r>
              <w:rPr>
                <w:rFonts w:cs="Arial"/>
              </w:rPr>
              <w:t>tu, w których realizuje projekt. Projektodawca będzie</w:t>
            </w:r>
            <w:r w:rsidRPr="003C63E6">
              <w:rPr>
                <w:rFonts w:cs="Arial"/>
              </w:rPr>
              <w:t xml:space="preserve"> udzielać </w:t>
            </w:r>
            <w:r>
              <w:rPr>
                <w:rFonts w:cs="Arial"/>
              </w:rPr>
              <w:t>uczestnikom</w:t>
            </w:r>
            <w:r w:rsidRPr="003C63E6">
              <w:rPr>
                <w:rFonts w:cs="Arial"/>
              </w:rPr>
              <w:t xml:space="preserve"> ewentualnego wsparcia w procesie rekrutacji do tychże projektów. </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bl>
    <w:p w:rsidR="00CB76FF" w:rsidRPr="001A08C8" w:rsidRDefault="00CB76FF" w:rsidP="00BD6BA6">
      <w:pPr>
        <w:spacing w:after="0"/>
        <w:rPr>
          <w:rFonts w:ascii="Myriad Pro" w:hAnsi="Myriad Pro"/>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b/>
          <w:sz w:val="20"/>
        </w:rPr>
        <w:t xml:space="preserve">Kryteria ogólne przyjęte Uchwałą </w:t>
      </w:r>
      <w:r w:rsidRPr="001A08C8">
        <w:rPr>
          <w:rFonts w:ascii="Myriad Pro" w:hAnsi="Myriad Pro" w:cs="Arial"/>
          <w:b/>
          <w:bCs/>
          <w:sz w:val="20"/>
        </w:rPr>
        <w:t>Nr 84/17 Komitetu Monitorującego RPO WZ 2014-2020 z dnia 23 listopada 2017 r. (tryb pozakonkursowy)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VII Włączenie społeczne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7.1</w:t>
            </w:r>
            <w:r w:rsidRPr="00E01003">
              <w:rPr>
                <w:rFonts w:ascii="Myriad Pro" w:hAnsi="Myriad Pro" w:cs="Arial"/>
                <w:spacing w:val="-18"/>
                <w:w w:val="105"/>
                <w:sz w:val="20"/>
              </w:rPr>
              <w:t xml:space="preserve"> </w:t>
            </w:r>
            <w:r w:rsidRPr="00E01003">
              <w:rPr>
                <w:rFonts w:ascii="Myriad Pro" w:hAnsi="Myriad Pro" w:cs="Arial"/>
                <w:w w:val="105"/>
                <w:sz w:val="20"/>
              </w:rPr>
              <w:t>Programy</w:t>
            </w:r>
            <w:r w:rsidRPr="00E01003">
              <w:rPr>
                <w:rFonts w:ascii="Myriad Pro" w:hAnsi="Myriad Pro" w:cs="Arial"/>
                <w:spacing w:val="-19"/>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rzecz</w:t>
            </w:r>
            <w:r w:rsidRPr="00E01003">
              <w:rPr>
                <w:rFonts w:ascii="Myriad Pro" w:hAnsi="Myriad Pro" w:cs="Arial"/>
                <w:spacing w:val="-18"/>
                <w:w w:val="105"/>
                <w:sz w:val="20"/>
              </w:rPr>
              <w:t xml:space="preserve"> </w:t>
            </w:r>
            <w:r w:rsidRPr="00E01003">
              <w:rPr>
                <w:rFonts w:ascii="Myriad Pro" w:hAnsi="Myriad Pro" w:cs="Arial"/>
                <w:w w:val="105"/>
                <w:sz w:val="20"/>
              </w:rPr>
              <w:t>integracji</w:t>
            </w:r>
            <w:r w:rsidRPr="00E01003">
              <w:rPr>
                <w:rFonts w:ascii="Myriad Pro" w:hAnsi="Myriad Pro" w:cs="Arial"/>
                <w:spacing w:val="-20"/>
                <w:w w:val="105"/>
                <w:sz w:val="20"/>
              </w:rPr>
              <w:t xml:space="preserve"> </w:t>
            </w:r>
            <w:r w:rsidRPr="00E01003">
              <w:rPr>
                <w:rFonts w:ascii="Myriad Pro" w:hAnsi="Myriad Pro" w:cs="Arial"/>
                <w:w w:val="105"/>
                <w:sz w:val="20"/>
              </w:rPr>
              <w:t>osób</w:t>
            </w:r>
            <w:r w:rsidRPr="00E01003">
              <w:rPr>
                <w:rFonts w:ascii="Myriad Pro" w:hAnsi="Myriad Pro" w:cs="Arial"/>
                <w:spacing w:val="-19"/>
                <w:w w:val="105"/>
                <w:sz w:val="20"/>
              </w:rPr>
              <w:t xml:space="preserve"> </w:t>
            </w:r>
            <w:r w:rsidRPr="00E01003">
              <w:rPr>
                <w:rFonts w:ascii="Myriad Pro" w:hAnsi="Myriad Pro" w:cs="Arial"/>
                <w:w w:val="105"/>
                <w:sz w:val="20"/>
              </w:rPr>
              <w:t>i</w:t>
            </w:r>
            <w:r w:rsidRPr="00E01003">
              <w:rPr>
                <w:rFonts w:ascii="Myriad Pro" w:hAnsi="Myriad Pro" w:cs="Arial"/>
                <w:spacing w:val="-20"/>
                <w:w w:val="105"/>
                <w:sz w:val="20"/>
              </w:rPr>
              <w:t xml:space="preserve"> </w:t>
            </w:r>
            <w:r w:rsidRPr="00E01003">
              <w:rPr>
                <w:rFonts w:ascii="Myriad Pro" w:hAnsi="Myriad Pro" w:cs="Arial"/>
                <w:w w:val="105"/>
                <w:sz w:val="20"/>
              </w:rPr>
              <w:t>rodzin</w:t>
            </w:r>
            <w:r w:rsidRPr="00E01003">
              <w:rPr>
                <w:rFonts w:ascii="Myriad Pro" w:hAnsi="Myriad Pro" w:cs="Arial"/>
                <w:spacing w:val="-19"/>
                <w:w w:val="105"/>
                <w:sz w:val="20"/>
              </w:rPr>
              <w:t xml:space="preserve"> </w:t>
            </w:r>
            <w:r w:rsidRPr="00E01003">
              <w:rPr>
                <w:rFonts w:ascii="Myriad Pro" w:hAnsi="Myriad Pro" w:cs="Arial"/>
                <w:w w:val="105"/>
                <w:sz w:val="20"/>
              </w:rPr>
              <w:t>zagrożonych</w:t>
            </w:r>
            <w:r w:rsidRPr="00E01003">
              <w:rPr>
                <w:rFonts w:ascii="Myriad Pro" w:hAnsi="Myriad Pro" w:cs="Arial"/>
                <w:spacing w:val="-19"/>
                <w:w w:val="105"/>
                <w:sz w:val="20"/>
              </w:rPr>
              <w:t xml:space="preserve"> </w:t>
            </w:r>
            <w:r w:rsidRPr="00E01003">
              <w:rPr>
                <w:rFonts w:ascii="Myriad Pro" w:hAnsi="Myriad Pro" w:cs="Arial"/>
                <w:w w:val="105"/>
                <w:sz w:val="20"/>
              </w:rPr>
              <w:t>ubóstwem</w:t>
            </w:r>
            <w:r w:rsidRPr="00E01003">
              <w:rPr>
                <w:rFonts w:ascii="Myriad Pro" w:hAnsi="Myriad Pro" w:cs="Arial"/>
                <w:spacing w:val="-19"/>
                <w:w w:val="105"/>
                <w:sz w:val="20"/>
              </w:rPr>
              <w:t xml:space="preserve"> </w:t>
            </w:r>
            <w:r w:rsidRPr="00E01003">
              <w:rPr>
                <w:rFonts w:ascii="Myriad Pro" w:hAnsi="Myriad Pro" w:cs="Arial"/>
                <w:w w:val="105"/>
                <w:sz w:val="20"/>
              </w:rPr>
              <w:t>i/lub</w:t>
            </w:r>
            <w:r w:rsidRPr="00E01003">
              <w:rPr>
                <w:rFonts w:ascii="Myriad Pro" w:hAnsi="Myriad Pro" w:cs="Arial"/>
                <w:spacing w:val="-19"/>
                <w:w w:val="105"/>
                <w:sz w:val="20"/>
              </w:rPr>
              <w:t xml:space="preserve"> </w:t>
            </w:r>
            <w:r w:rsidRPr="00E01003">
              <w:rPr>
                <w:rFonts w:ascii="Myriad Pro" w:hAnsi="Myriad Pro" w:cs="Arial"/>
                <w:w w:val="105"/>
                <w:sz w:val="20"/>
              </w:rPr>
              <w:t>wykluczeniem</w:t>
            </w:r>
            <w:r w:rsidRPr="00E01003">
              <w:rPr>
                <w:rFonts w:ascii="Myriad Pro" w:hAnsi="Myriad Pro" w:cs="Arial"/>
                <w:spacing w:val="-19"/>
                <w:w w:val="105"/>
                <w:sz w:val="20"/>
              </w:rPr>
              <w:t xml:space="preserve"> </w:t>
            </w:r>
            <w:r w:rsidRPr="00E01003">
              <w:rPr>
                <w:rFonts w:ascii="Myriad Pro" w:hAnsi="Myriad Pro" w:cs="Arial"/>
                <w:w w:val="105"/>
                <w:sz w:val="20"/>
              </w:rPr>
              <w:t>społecznym</w:t>
            </w:r>
            <w:r w:rsidRPr="00E01003">
              <w:rPr>
                <w:rFonts w:ascii="Myriad Pro" w:hAnsi="Myriad Pro" w:cs="Arial"/>
                <w:spacing w:val="-19"/>
                <w:w w:val="105"/>
                <w:sz w:val="20"/>
              </w:rPr>
              <w:t xml:space="preserve"> </w:t>
            </w:r>
            <w:r w:rsidRPr="00E01003">
              <w:rPr>
                <w:rFonts w:ascii="Myriad Pro" w:hAnsi="Myriad Pro" w:cs="Arial"/>
                <w:w w:val="105"/>
                <w:sz w:val="20"/>
              </w:rPr>
              <w:t>ukierunkowane</w:t>
            </w:r>
            <w:r w:rsidRPr="00E01003">
              <w:rPr>
                <w:rFonts w:ascii="Myriad Pro" w:hAnsi="Myriad Pro" w:cs="Arial"/>
                <w:spacing w:val="-18"/>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aktywizację społeczno-zawodową</w:t>
            </w:r>
            <w:r w:rsidRPr="00E01003">
              <w:rPr>
                <w:rFonts w:ascii="Myriad Pro" w:hAnsi="Myriad Pro" w:cs="Arial"/>
                <w:spacing w:val="-8"/>
                <w:w w:val="105"/>
                <w:sz w:val="20"/>
              </w:rPr>
              <w:t xml:space="preserve"> </w:t>
            </w:r>
            <w:r w:rsidRPr="00E01003">
              <w:rPr>
                <w:rFonts w:ascii="Myriad Pro" w:hAnsi="Myriad Pro" w:cs="Arial"/>
                <w:w w:val="105"/>
                <w:sz w:val="20"/>
              </w:rPr>
              <w:t>wykorzystującą</w:t>
            </w:r>
            <w:r w:rsidRPr="00E01003">
              <w:rPr>
                <w:rFonts w:ascii="Myriad Pro" w:hAnsi="Myriad Pro" w:cs="Arial"/>
                <w:spacing w:val="-8"/>
                <w:w w:val="105"/>
                <w:sz w:val="20"/>
              </w:rPr>
              <w:t xml:space="preserve"> </w:t>
            </w:r>
            <w:r w:rsidRPr="00E01003">
              <w:rPr>
                <w:rFonts w:ascii="Myriad Pro" w:hAnsi="Myriad Pro" w:cs="Arial"/>
                <w:w w:val="105"/>
                <w:sz w:val="20"/>
              </w:rPr>
              <w:t>instrumenty</w:t>
            </w:r>
            <w:r w:rsidRPr="00E01003">
              <w:rPr>
                <w:rFonts w:ascii="Myriad Pro" w:hAnsi="Myriad Pro" w:cs="Arial"/>
                <w:spacing w:val="-8"/>
                <w:w w:val="105"/>
                <w:sz w:val="20"/>
              </w:rPr>
              <w:t xml:space="preserve"> </w:t>
            </w:r>
            <w:r w:rsidRPr="00E01003">
              <w:rPr>
                <w:rFonts w:ascii="Myriad Pro" w:hAnsi="Myriad Pro" w:cs="Arial"/>
                <w:w w:val="105"/>
                <w:sz w:val="20"/>
              </w:rPr>
              <w:t>aktywizacji</w:t>
            </w:r>
            <w:r w:rsidRPr="00E01003">
              <w:rPr>
                <w:rFonts w:ascii="Myriad Pro" w:hAnsi="Myriad Pro" w:cs="Arial"/>
                <w:spacing w:val="-9"/>
                <w:w w:val="105"/>
                <w:sz w:val="20"/>
              </w:rPr>
              <w:t xml:space="preserve"> </w:t>
            </w:r>
            <w:r w:rsidRPr="00E01003">
              <w:rPr>
                <w:rFonts w:ascii="Myriad Pro" w:hAnsi="Myriad Pro" w:cs="Arial"/>
                <w:w w:val="105"/>
                <w:sz w:val="20"/>
              </w:rPr>
              <w:t>edukacyjnej,</w:t>
            </w:r>
            <w:r w:rsidRPr="00E01003">
              <w:rPr>
                <w:rFonts w:ascii="Myriad Pro" w:hAnsi="Myriad Pro" w:cs="Arial"/>
                <w:spacing w:val="-8"/>
                <w:w w:val="105"/>
                <w:sz w:val="20"/>
              </w:rPr>
              <w:t xml:space="preserve"> </w:t>
            </w:r>
            <w:r w:rsidRPr="00E01003">
              <w:rPr>
                <w:rFonts w:ascii="Myriad Pro" w:hAnsi="Myriad Pro" w:cs="Arial"/>
                <w:w w:val="105"/>
                <w:sz w:val="20"/>
              </w:rPr>
              <w:t>społecznej,</w:t>
            </w:r>
            <w:r w:rsidRPr="00E01003">
              <w:rPr>
                <w:rFonts w:ascii="Myriad Pro" w:hAnsi="Myriad Pro" w:cs="Arial"/>
                <w:spacing w:val="-7"/>
                <w:w w:val="105"/>
                <w:sz w:val="20"/>
              </w:rPr>
              <w:t xml:space="preserve"> </w:t>
            </w:r>
            <w:r w:rsidRPr="00E01003">
              <w:rPr>
                <w:rFonts w:ascii="Myriad Pro" w:hAnsi="Myriad Pro" w:cs="Arial"/>
                <w:w w:val="105"/>
                <w:sz w:val="20"/>
              </w:rPr>
              <w:t>zawodowej</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hemeFill="accent5" w:themeFillTint="66"/>
          </w:tcPr>
          <w:p w:rsidR="00BD6BA6" w:rsidRPr="00E01003" w:rsidRDefault="00BD6BA6" w:rsidP="00912095">
            <w:pPr>
              <w:pStyle w:val="TableParagraph"/>
              <w:numPr>
                <w:ilvl w:val="0"/>
                <w:numId w:val="54"/>
              </w:numPr>
              <w:autoSpaceDE w:val="0"/>
              <w:autoSpaceDN w:val="0"/>
              <w:spacing w:before="38" w:line="220" w:lineRule="auto"/>
              <w:ind w:left="459"/>
              <w:rPr>
                <w:rFonts w:ascii="Myriad Pro" w:hAnsi="Myriad Pro" w:cs="Arial"/>
                <w:sz w:val="20"/>
                <w:lang w:val="pl-PL"/>
              </w:rPr>
            </w:pPr>
            <w:r w:rsidRPr="00E01003">
              <w:rPr>
                <w:rFonts w:ascii="Myriad Pro" w:hAnsi="Myriad Pro" w:cs="Arial"/>
                <w:w w:val="105"/>
                <w:sz w:val="20"/>
                <w:lang w:val="pl-PL"/>
              </w:rPr>
              <w:t>Rozwój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form</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upowszechnianie</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i</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pracy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socjalnej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przez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ośrodki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społecznej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powiatowe centra</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rodzinie</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z</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wykorzystaniem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usług</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charakterze:</w:t>
            </w:r>
          </w:p>
          <w:p w:rsidR="00BD6BA6" w:rsidRPr="00E01003" w:rsidRDefault="00BD6BA6" w:rsidP="00912095">
            <w:pPr>
              <w:pStyle w:val="TableParagraph"/>
              <w:numPr>
                <w:ilvl w:val="0"/>
                <w:numId w:val="53"/>
              </w:numPr>
              <w:tabs>
                <w:tab w:val="left" w:pos="422"/>
              </w:tabs>
              <w:autoSpaceDE w:val="0"/>
              <w:autoSpaceDN w:val="0"/>
              <w:spacing w:before="47" w:line="218" w:lineRule="auto"/>
              <w:ind w:right="889"/>
              <w:rPr>
                <w:rFonts w:ascii="Myriad Pro" w:hAnsi="Myriad Pro" w:cs="Arial"/>
                <w:sz w:val="20"/>
                <w:lang w:val="pl-PL"/>
              </w:rPr>
            </w:pPr>
            <w:r w:rsidRPr="00E01003">
              <w:rPr>
                <w:rFonts w:ascii="Myriad Pro" w:hAnsi="Myriad Pro" w:cs="Arial"/>
                <w:sz w:val="20"/>
                <w:lang w:val="pl-PL"/>
              </w:rPr>
              <w:t>społecznym, których celem jest przywrócenie lub wzmocnienie kompetencji społecznych, zaradności, samodzielności i aktywności społecznej,</w:t>
            </w:r>
          </w:p>
          <w:p w:rsidR="00BD6BA6" w:rsidRPr="00E01003" w:rsidRDefault="00BD6BA6" w:rsidP="00912095">
            <w:pPr>
              <w:pStyle w:val="TableParagraph"/>
              <w:numPr>
                <w:ilvl w:val="0"/>
                <w:numId w:val="53"/>
              </w:numPr>
              <w:tabs>
                <w:tab w:val="left" w:pos="422"/>
              </w:tabs>
              <w:autoSpaceDE w:val="0"/>
              <w:autoSpaceDN w:val="0"/>
              <w:spacing w:before="48" w:line="218" w:lineRule="auto"/>
              <w:ind w:right="945" w:hanging="283"/>
              <w:rPr>
                <w:rFonts w:ascii="Myriad Pro" w:hAnsi="Myriad Pro" w:cs="Arial"/>
                <w:sz w:val="20"/>
                <w:lang w:val="pl-PL"/>
              </w:rPr>
            </w:pPr>
            <w:r w:rsidRPr="00E01003">
              <w:rPr>
                <w:rFonts w:ascii="Myriad Pro" w:hAnsi="Myriad Pro" w:cs="Arial"/>
                <w:w w:val="105"/>
                <w:sz w:val="20"/>
                <w:lang w:val="pl-PL"/>
              </w:rPr>
              <w:t>zawodowym,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podjęciu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decyzji</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dotyczącej</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wyboru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zmiany</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zawodu,</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wyposażenie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kompetencje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i kwalifikacje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zawodowe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umiejętności</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pożądane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na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pracy (</w:t>
            </w:r>
            <w:r w:rsidRPr="00E01003">
              <w:rPr>
                <w:rFonts w:ascii="Myriad Pro" w:eastAsia="MyriadPro-Regular" w:hAnsi="Myriad Pro" w:cs="Arial"/>
                <w:sz w:val="20"/>
                <w:lang w:val="pl-PL" w:eastAsia="pl-PL"/>
              </w:rPr>
              <w:t>poprzez m.in. udział w zajęciach w CIS, KIS lub WTZ)</w:t>
            </w:r>
            <w:r w:rsidRPr="00E01003">
              <w:rPr>
                <w:rFonts w:ascii="Myriad Pro" w:hAnsi="Myriad Pro" w:cs="Arial"/>
                <w:w w:val="105"/>
                <w:sz w:val="20"/>
                <w:lang w:val="pl-PL"/>
              </w:rPr>
              <w:t>,</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utrzymaniu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zatrudnienia</w:t>
            </w:r>
          </w:p>
          <w:p w:rsidR="00BD6BA6" w:rsidRPr="00E01003" w:rsidRDefault="00BD6BA6" w:rsidP="00912095">
            <w:pPr>
              <w:pStyle w:val="TableParagraph"/>
              <w:numPr>
                <w:ilvl w:val="0"/>
                <w:numId w:val="53"/>
              </w:numPr>
              <w:tabs>
                <w:tab w:val="left" w:pos="422"/>
              </w:tabs>
              <w:autoSpaceDE w:val="0"/>
              <w:autoSpaceDN w:val="0"/>
              <w:spacing w:before="28"/>
              <w:rPr>
                <w:rFonts w:ascii="Myriad Pro" w:hAnsi="Myriad Pro" w:cs="Arial"/>
                <w:sz w:val="20"/>
                <w:lang w:val="pl-PL"/>
              </w:rPr>
            </w:pPr>
            <w:r w:rsidRPr="00E01003">
              <w:rPr>
                <w:rFonts w:ascii="Myriad Pro" w:hAnsi="Myriad Pro" w:cs="Arial"/>
                <w:w w:val="105"/>
                <w:sz w:val="20"/>
                <w:lang w:val="pl-PL"/>
              </w:rPr>
              <w:t>edukacyjnym,</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wzrost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poziomu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wykształcenia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jego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dostosowanie</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do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potrzeb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 xml:space="preserve">pracy (m.in. edukacja formalna, kursy i szkolenia zawodowe), </w:t>
            </w:r>
          </w:p>
          <w:p w:rsidR="00BD6BA6" w:rsidRPr="00E01003" w:rsidRDefault="00BD6BA6" w:rsidP="00912095">
            <w:pPr>
              <w:pStyle w:val="TableParagraph"/>
              <w:numPr>
                <w:ilvl w:val="0"/>
                <w:numId w:val="53"/>
              </w:numPr>
              <w:tabs>
                <w:tab w:val="left" w:pos="422"/>
              </w:tabs>
              <w:autoSpaceDE w:val="0"/>
              <w:autoSpaceDN w:val="0"/>
              <w:spacing w:before="28"/>
              <w:contextualSpacing/>
              <w:rPr>
                <w:rFonts w:ascii="Myriad Pro" w:hAnsi="Myriad Pro" w:cs="Arial"/>
                <w:sz w:val="20"/>
                <w:lang w:val="pl-PL"/>
              </w:rPr>
            </w:pPr>
            <w:r w:rsidRPr="00E01003">
              <w:rPr>
                <w:rFonts w:ascii="Myriad Pro" w:hAnsi="Myriad Pro" w:cs="Arial"/>
                <w:w w:val="105"/>
                <w:sz w:val="20"/>
                <w:lang w:val="pl-PL"/>
              </w:rPr>
              <w:t>zdrowotnym,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wyeliminowanie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złagodzenie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barier</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zdrowotnych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utrudniających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funkcjonowanie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społeczeństwie lub powodujących oddalenie od rynku</w:t>
            </w:r>
            <w:r w:rsidRPr="00E01003">
              <w:rPr>
                <w:rFonts w:ascii="Myriad Pro" w:hAnsi="Myriad Pro" w:cs="Arial"/>
                <w:spacing w:val="-23"/>
                <w:w w:val="105"/>
                <w:sz w:val="20"/>
                <w:lang w:val="pl-PL"/>
              </w:rPr>
              <w:t xml:space="preserve"> </w:t>
            </w:r>
            <w:r w:rsidRPr="00E01003">
              <w:rPr>
                <w:rFonts w:ascii="Myriad Pro" w:hAnsi="Myriad Pro" w:cs="Arial"/>
                <w:w w:val="105"/>
                <w:sz w:val="20"/>
                <w:lang w:val="pl-PL"/>
              </w:rPr>
              <w:t>pracy.</w:t>
            </w:r>
          </w:p>
        </w:tc>
      </w:tr>
    </w:tbl>
    <w:p w:rsidR="002C7BF5" w:rsidRPr="00943641" w:rsidRDefault="002C7BF5"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943641" w:rsidTr="00BD6BA6">
        <w:trPr>
          <w:jc w:val="center"/>
        </w:trPr>
        <w:tc>
          <w:tcPr>
            <w:tcW w:w="14175" w:type="dxa"/>
            <w:gridSpan w:val="4"/>
            <w:shd w:val="pct10" w:color="auto" w:fill="auto"/>
            <w:vAlign w:val="center"/>
          </w:tcPr>
          <w:p w:rsidR="00BD6BA6" w:rsidRPr="00943641" w:rsidRDefault="00BD6BA6" w:rsidP="00BD6BA6">
            <w:pPr>
              <w:spacing w:before="40" w:after="40" w:line="276" w:lineRule="auto"/>
              <w:jc w:val="center"/>
              <w:rPr>
                <w:rFonts w:ascii="Myriad Pro" w:hAnsi="Myriad Pro" w:cs="Arial"/>
                <w:b/>
                <w:sz w:val="20"/>
              </w:rPr>
            </w:pPr>
            <w:r w:rsidRPr="00943641">
              <w:rPr>
                <w:rFonts w:ascii="Myriad Pro" w:hAnsi="Myriad Pro" w:cs="Arial"/>
                <w:b/>
                <w:sz w:val="20"/>
              </w:rPr>
              <w:t>Kryteria dopuszczalności</w:t>
            </w:r>
          </w:p>
        </w:tc>
      </w:tr>
      <w:tr w:rsidR="00BD6BA6" w:rsidRPr="00943641" w:rsidTr="00BD6BA6">
        <w:trPr>
          <w:jc w:val="center"/>
        </w:trPr>
        <w:tc>
          <w:tcPr>
            <w:tcW w:w="539"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L.p.</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Nazwa kryterium</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Definicja kryterium</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Opis znaczenia kryterium</w:t>
            </w:r>
          </w:p>
        </w:tc>
      </w:tr>
      <w:tr w:rsidR="00BD6BA6" w:rsidRPr="00943641" w:rsidTr="00BD6BA6">
        <w:trPr>
          <w:jc w:val="center"/>
        </w:trPr>
        <w:tc>
          <w:tcPr>
            <w:tcW w:w="539" w:type="dxa"/>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1</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2</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3</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4</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Pr>
                <w:rFonts w:ascii="Myriad Pro" w:hAnsi="Myriad Pro" w:cs="Arial"/>
                <w:sz w:val="20"/>
              </w:rPr>
              <w:t xml:space="preserve">Zgodność z celem </w:t>
            </w:r>
            <w:r w:rsidRPr="00943641">
              <w:rPr>
                <w:rFonts w:ascii="Myriad Pro" w:hAnsi="Myriad Pro" w:cs="Arial"/>
                <w:sz w:val="20"/>
              </w:rPr>
              <w:t>szczegółowym i rezultatami Działania</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contextualSpacing/>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Zgodność z</w:t>
            </w:r>
            <w:r w:rsidRPr="00943641">
              <w:rPr>
                <w:rFonts w:ascii="Myriad Pro" w:hAnsi="Myriad Pro" w:cs="Arial"/>
                <w:i/>
                <w:sz w:val="20"/>
              </w:rPr>
              <w:t xml:space="preserve"> </w:t>
            </w:r>
            <w:r w:rsidRPr="00943641">
              <w:rPr>
                <w:rFonts w:ascii="Myriad Pro" w:hAnsi="Myriad Pro" w:cs="Arial"/>
                <w:sz w:val="20"/>
              </w:rPr>
              <w:t>typem projektu</w:t>
            </w:r>
          </w:p>
          <w:p w:rsidR="00BD6BA6" w:rsidRPr="00943641" w:rsidRDefault="00BD6BA6" w:rsidP="00BD6BA6">
            <w:pPr>
              <w:spacing w:before="40" w:after="40" w:line="276" w:lineRule="auto"/>
              <w:jc w:val="both"/>
              <w:rPr>
                <w:rFonts w:ascii="Myriad Pro" w:hAnsi="Myriad Pro" w:cs="Arial"/>
                <w:sz w:val="20"/>
              </w:rPr>
            </w:pPr>
          </w:p>
          <w:p w:rsidR="00BD6BA6" w:rsidRPr="00943641" w:rsidRDefault="00BD6BA6" w:rsidP="00BD6BA6">
            <w:pPr>
              <w:spacing w:before="40" w:after="40" w:line="276" w:lineRule="auto"/>
              <w:jc w:val="both"/>
              <w:rPr>
                <w:rFonts w:ascii="Myriad Pro" w:hAnsi="Myriad Pro" w:cs="Arial"/>
                <w:sz w:val="20"/>
              </w:rPr>
            </w:pP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Projekt jest zgodny z typem projektu oraz grupą docelową wskazaną w  </w:t>
            </w:r>
            <w:r w:rsidRPr="00943641">
              <w:rPr>
                <w:rFonts w:ascii="Myriad Pro" w:hAnsi="Myriad Pro" w:cs="Arial"/>
                <w:i/>
                <w:sz w:val="20"/>
              </w:rPr>
              <w:t xml:space="preserve">SOOP RPO WZ 2014-2020 </w:t>
            </w:r>
            <w:r w:rsidRPr="00943641">
              <w:rPr>
                <w:rFonts w:ascii="Myriad Pro" w:hAnsi="Myriad Pro" w:cs="Arial"/>
                <w:sz w:val="20"/>
              </w:rPr>
              <w:t xml:space="preserve">oraz </w:t>
            </w:r>
            <w:r w:rsidRPr="00943641">
              <w:rPr>
                <w:rFonts w:ascii="Myriad Pro" w:hAnsi="Myriad Pro" w:cs="Arial"/>
                <w:i/>
                <w:sz w:val="20"/>
              </w:rPr>
              <w:t>Regulaminie naboru.</w:t>
            </w:r>
            <w:r w:rsidRPr="00943641">
              <w:rPr>
                <w:rFonts w:ascii="Myriad Pro" w:hAnsi="Myriad Pro" w:cs="Arial"/>
                <w:sz w:val="20"/>
              </w:rPr>
              <w:t xml:space="preserve"> </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sidRPr="00943641">
              <w:rPr>
                <w:rFonts w:ascii="Myriad Pro" w:hAnsi="Myriad Pro" w:cs="Arial"/>
                <w:i/>
                <w:sz w:val="20"/>
              </w:rPr>
              <w:t>RPO WZ 2014-2020</w:t>
            </w:r>
            <w:r w:rsidRPr="00943641">
              <w:rPr>
                <w:rFonts w:ascii="Myriad Pro" w:hAnsi="Myriad Pro" w:cs="Arial"/>
                <w:sz w:val="20"/>
              </w:rPr>
              <w:t xml:space="preserve">, </w:t>
            </w:r>
            <w:r w:rsidRPr="00943641">
              <w:rPr>
                <w:rFonts w:ascii="Myriad Pro" w:hAnsi="Myriad Pro" w:cs="Arial"/>
                <w:i/>
                <w:sz w:val="20"/>
              </w:rPr>
              <w:t>SOOP RPO WZ 2014-2020</w:t>
            </w:r>
            <w:r w:rsidRPr="00943641">
              <w:rPr>
                <w:rFonts w:ascii="Myriad Pro" w:hAnsi="Myriad Pro" w:cs="Arial"/>
                <w:sz w:val="20"/>
              </w:rPr>
              <w:t xml:space="preserve">, przepisów prawa -  mających wpływ na założenia dotyczące grupy docelowej i/lub typu projektu.  </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line="276" w:lineRule="auto"/>
              <w:rPr>
                <w:rFonts w:ascii="Myriad Pro" w:hAnsi="Myriad Pro" w:cs="Arial"/>
                <w:sz w:val="20"/>
              </w:rPr>
            </w:pPr>
            <w:r w:rsidRPr="00943641">
              <w:rPr>
                <w:rFonts w:ascii="Myriad Pro" w:hAnsi="Myriad Pro" w:cs="Arial"/>
                <w:sz w:val="20"/>
              </w:rPr>
              <w:t>Kwalifikowalność Beneficjenta/ Partnera (jeśli dotyczy)</w:t>
            </w:r>
          </w:p>
        </w:tc>
        <w:tc>
          <w:tcPr>
            <w:tcW w:w="6237" w:type="dxa"/>
          </w:tcPr>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Beneficjent, zgodnie z </w:t>
            </w:r>
            <w:r w:rsidRPr="00943641">
              <w:rPr>
                <w:rFonts w:ascii="Myriad Pro" w:eastAsia="MyriadPro-Regular" w:hAnsi="Myriad Pro" w:cs="Arial"/>
                <w:i/>
                <w:sz w:val="20"/>
              </w:rPr>
              <w:t>SOOP RPO WZ 2014-2020</w:t>
            </w:r>
            <w:r w:rsidRPr="00943641">
              <w:rPr>
                <w:rFonts w:ascii="Myriad Pro" w:eastAsia="MyriadPro-Regular" w:hAnsi="Myriad Pro" w:cs="Arial"/>
                <w:sz w:val="20"/>
              </w:rPr>
              <w:t>, jest podmiotem uprawnionym do ubiegania się o dofinansowanie w ramach Działania typu/ów projektu/ów, w którym ogłoszony został nabór.</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BD6BA6" w:rsidRPr="00680EB7" w:rsidRDefault="00BD6BA6" w:rsidP="00BD6BA6">
            <w:pPr>
              <w:autoSpaceDE w:val="0"/>
              <w:autoSpaceDN w:val="0"/>
              <w:adjustRightInd w:val="0"/>
              <w:spacing w:line="276" w:lineRule="auto"/>
              <w:jc w:val="both"/>
              <w:rPr>
                <w:rFonts w:ascii="Myriad Pro" w:hAnsi="Myriad Pro" w:cs="Arial"/>
                <w:sz w:val="20"/>
              </w:rPr>
            </w:pPr>
            <w:r w:rsidRPr="00943641">
              <w:rPr>
                <w:rFonts w:ascii="Myriad Pro" w:eastAsia="MyriadPro-Regular" w:hAnsi="Myriad Pro" w:cs="Arial"/>
                <w:sz w:val="20"/>
              </w:rPr>
              <w:t xml:space="preserve">W przypadku partnera stanowiącego podmiot,  o którym mowa w art. </w:t>
            </w:r>
            <w:r w:rsidRPr="00943641">
              <w:rPr>
                <w:rFonts w:ascii="Myriad Pro" w:eastAsia="Malgun Gothic" w:hAnsi="Myriad Pro" w:cs="Arial"/>
                <w:sz w:val="20"/>
              </w:rPr>
              <w:t xml:space="preserve">207 ust. 7 ustawy z dnia 27 sierpnia 2009 r., o finansach publicznych </w:t>
            </w:r>
            <w:r w:rsidRPr="00943641">
              <w:rPr>
                <w:rFonts w:ascii="Myriad Pro" w:eastAsia="MyriadPro-Regular" w:hAnsi="Myriad Pro" w:cs="Arial"/>
                <w:sz w:val="20"/>
              </w:rPr>
              <w:t>kryterium dotyczące kwalifikowalności Partnera zostaje automatycznie uznane za spełnione.</w:t>
            </w:r>
          </w:p>
        </w:tc>
        <w:tc>
          <w:tcPr>
            <w:tcW w:w="4591" w:type="dxa"/>
          </w:tcPr>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Spełnienie kryterium jest konieczne do przyznania dofinansowania.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Projekty niespełniające kryterium kierowane są do poprawy lub uzupełnienia.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hAnsi="Myriad Pro" w:cs="Arial"/>
                <w:sz w:val="20"/>
              </w:rPr>
              <w:t xml:space="preserve">Kryterium będzie weryfikowane na etapie oceny, na dzień podpisania umowy oraz w przypadku zmiany Partnera (jeśli dotyczy). </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Ocena spełniania kryterium polega na przypisaniu wartości logicznych „tak”, „nie”</w:t>
            </w:r>
            <w:r w:rsidRPr="00943641">
              <w:rPr>
                <w:rFonts w:ascii="Myriad Pro" w:hAnsi="Myriad Pro" w:cs="Arial"/>
                <w:sz w:val="20"/>
              </w:rPr>
              <w:t xml:space="preserve">. </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Zgodność z zasadami horyzontalnymi.</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zasadą rów</w:t>
            </w:r>
            <w:r>
              <w:rPr>
                <w:rFonts w:cs="Arial"/>
              </w:rPr>
              <w:t xml:space="preserve">ności szans kobiet i mężczyzn, </w:t>
            </w:r>
            <w:r w:rsidRPr="00943641">
              <w:rPr>
                <w:rFonts w:cs="Arial"/>
              </w:rPr>
              <w:t xml:space="preserve">w oparciu o </w:t>
            </w:r>
            <w:r w:rsidRPr="00943641">
              <w:rPr>
                <w:rFonts w:cs="Arial"/>
                <w:i/>
              </w:rPr>
              <w:t>standard minimum</w:t>
            </w:r>
            <w:r w:rsidRPr="00943641">
              <w:rPr>
                <w:rFonts w:cs="Arial"/>
              </w:rPr>
              <w:t>,</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 xml:space="preserve">właściwymi politykami i zasadami wspólnotowymi: </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zrównoważonego rozwoju,</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promowania i realizacji zasady równości szans i niedyskryminacji, w tym. m. in. koniecznością stosowania zasady uniwersalnego projektowania.</w:t>
            </w:r>
          </w:p>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b/>
                <w:sz w:val="20"/>
              </w:rPr>
              <w:t>Kryteria wykonalności</w:t>
            </w:r>
          </w:p>
        </w:tc>
      </w:tr>
      <w:tr w:rsidR="00BD6BA6" w:rsidRPr="007A614C" w:rsidTr="00BD6BA6">
        <w:trPr>
          <w:jc w:val="center"/>
        </w:trPr>
        <w:tc>
          <w:tcPr>
            <w:tcW w:w="507" w:type="dxa"/>
          </w:tcPr>
          <w:p w:rsidR="00BD6BA6" w:rsidRPr="007A614C" w:rsidRDefault="00BD6BA6" w:rsidP="00BD6BA6">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07" w:type="dxa"/>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before="40" w:after="4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Zgodność prawna</w:t>
            </w:r>
          </w:p>
        </w:tc>
        <w:tc>
          <w:tcPr>
            <w:tcW w:w="6237" w:type="dxa"/>
          </w:tcPr>
          <w:p w:rsidR="00BD6BA6" w:rsidRPr="007A614C" w:rsidRDefault="00BD6BA6" w:rsidP="00BD6BA6">
            <w:pPr>
              <w:autoSpaceDE w:val="0"/>
              <w:autoSpaceDN w:val="0"/>
              <w:adjustRightInd w:val="0"/>
              <w:jc w:val="both"/>
              <w:rPr>
                <w:rFonts w:ascii="Myriad Pro" w:eastAsia="MyriadPro-Regular" w:hAnsi="Myriad Pro" w:cs="Arial"/>
                <w:sz w:val="20"/>
              </w:rPr>
            </w:pPr>
            <w:r w:rsidRPr="007A614C">
              <w:rPr>
                <w:rFonts w:ascii="Myriad Pro" w:hAnsi="Myriad Pro" w:cs="Arial"/>
                <w:sz w:val="20"/>
              </w:rPr>
              <w:t xml:space="preserve">Projekt jest zgodny z prawodawstwem wspólnotowym i krajowym, </w:t>
            </w:r>
            <w:r w:rsidRPr="007A614C">
              <w:rPr>
                <w:rFonts w:ascii="Myriad Pro" w:hAnsi="Myriad Pro" w:cs="Arial"/>
                <w:sz w:val="20"/>
              </w:rPr>
              <w:br/>
              <w:t>w tym przepisami ustawy</w:t>
            </w:r>
            <w:r w:rsidRPr="007A614C">
              <w:rPr>
                <w:rFonts w:ascii="Myriad Pro" w:hAnsi="Myriad Pro" w:cs="Arial"/>
                <w:i/>
                <w:sz w:val="20"/>
              </w:rPr>
              <w:t xml:space="preserve"> </w:t>
            </w:r>
            <w:r w:rsidRPr="007A614C">
              <w:rPr>
                <w:rFonts w:ascii="Myriad Pro" w:hAnsi="Myriad Pro" w:cs="Arial"/>
                <w:sz w:val="20"/>
              </w:rPr>
              <w:t xml:space="preserve">z dnia 29 stycznia 2004 r. </w:t>
            </w:r>
            <w:r w:rsidRPr="007A614C">
              <w:rPr>
                <w:rFonts w:ascii="Myriad Pro" w:hAnsi="Myriad Pro" w:cs="Arial"/>
                <w:i/>
                <w:sz w:val="20"/>
              </w:rPr>
              <w:t>Prawo zamówień publicznych</w:t>
            </w:r>
            <w:r w:rsidRPr="007A614C">
              <w:rPr>
                <w:rFonts w:ascii="Myriad Pro" w:hAnsi="Myriad Pro" w:cs="Arial"/>
                <w:sz w:val="20"/>
              </w:rPr>
              <w:t>.</w:t>
            </w:r>
            <w:r w:rsidRPr="007A614C">
              <w:rPr>
                <w:rFonts w:ascii="Myriad Pro" w:eastAsia="MyriadPro-Regular" w:hAnsi="Myriad Pro" w:cs="Arial"/>
                <w:sz w:val="20"/>
              </w:rPr>
              <w:t xml:space="preserve"> </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eastAsia="MyriadPro-Regular" w:hAnsi="Myriad Pro" w:cs="Arial"/>
                <w:sz w:val="20"/>
              </w:rPr>
              <w:t xml:space="preserve">Projekt spełnia wymogi utworzenia partnerstwa zgodnie z art. 33 ust. 2-4a ustawy z dnia 11 lipca 2014 r. o zasadach realizacji programów </w:t>
            </w:r>
            <w:r w:rsidRPr="007A614C">
              <w:rPr>
                <w:rFonts w:ascii="Myriad Pro" w:eastAsia="MyriadPro-Regular" w:hAnsi="Myriad Pro" w:cs="Arial"/>
                <w:sz w:val="20"/>
              </w:rPr>
              <w:br/>
              <w:t>w zakresie polityki spójności finansowanych w perspektywie finansowej 2014-2020 (jeśli dotyczy).</w:t>
            </w:r>
          </w:p>
        </w:tc>
        <w:tc>
          <w:tcPr>
            <w:tcW w:w="4591" w:type="dxa"/>
          </w:tcPr>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Zgodność</w:t>
            </w:r>
          </w:p>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 wymogami pomocy</w:t>
            </w:r>
          </w:p>
          <w:p w:rsidR="00BD6BA6" w:rsidRPr="007A614C" w:rsidRDefault="00BD6BA6" w:rsidP="00BD6BA6">
            <w:pPr>
              <w:spacing w:after="0" w:line="240" w:lineRule="auto"/>
              <w:rPr>
                <w:rFonts w:ascii="Myriad Pro" w:eastAsia="Malgun Gothic" w:hAnsi="Myriad Pro" w:cs="Arial"/>
                <w:sz w:val="20"/>
              </w:rPr>
            </w:pPr>
            <w:r w:rsidRPr="007A614C">
              <w:rPr>
                <w:rFonts w:ascii="Myriad Pro" w:eastAsia="Malgun Gothic" w:hAnsi="Myriad Pro" w:cs="Arial"/>
                <w:sz w:val="20"/>
              </w:rPr>
              <w:t>publicznej</w:t>
            </w:r>
          </w:p>
        </w:tc>
        <w:tc>
          <w:tcPr>
            <w:tcW w:w="6237" w:type="dxa"/>
          </w:tcPr>
          <w:p w:rsidR="00BD6BA6" w:rsidRPr="007A614C" w:rsidRDefault="00BD6BA6" w:rsidP="00BD6BA6">
            <w:pPr>
              <w:spacing w:after="0" w:line="240" w:lineRule="auto"/>
              <w:jc w:val="both"/>
              <w:rPr>
                <w:rFonts w:ascii="Myriad Pro" w:eastAsia="Malgun Gothic" w:hAnsi="Myriad Pro" w:cs="Arial"/>
                <w:sz w:val="20"/>
              </w:rPr>
            </w:pPr>
            <w:r w:rsidRPr="007A614C">
              <w:rPr>
                <w:rFonts w:ascii="Myriad Pro" w:eastAsia="Malgun Gothic" w:hAnsi="Myriad Pro" w:cs="Arial"/>
                <w:sz w:val="20"/>
              </w:rPr>
              <w:t xml:space="preserve">Projekt jest zgodny regułami pomocy publicznej i/lub pomocy </w:t>
            </w:r>
            <w:r w:rsidRPr="007A614C">
              <w:rPr>
                <w:rFonts w:ascii="Myriad Pro" w:eastAsia="Malgun Gothic" w:hAnsi="Myriad Pro" w:cs="Arial"/>
                <w:i/>
                <w:sz w:val="20"/>
              </w:rPr>
              <w:t>de minimis</w:t>
            </w:r>
            <w:r w:rsidRPr="007A614C">
              <w:rPr>
                <w:rFonts w:ascii="Myriad Pro" w:eastAsia="Malgun Gothic" w:hAnsi="Myriad Pro" w:cs="Arial"/>
                <w:sz w:val="20"/>
              </w:rPr>
              <w:t>.</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Jeżeli dotyczy: spełnienie kryterium jest konieczne do przyznania dofinansowania.</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after="0" w:line="240" w:lineRule="auto"/>
              <w:jc w:val="both"/>
              <w:rPr>
                <w:rFonts w:ascii="Myriad Pro" w:hAnsi="Myriad Pro" w:cs="Arial"/>
                <w:sz w:val="20"/>
              </w:rPr>
            </w:pPr>
            <w:r w:rsidRPr="007A614C">
              <w:rPr>
                <w:rFonts w:ascii="Myriad Pro" w:hAnsi="Myriad Pro" w:cs="Arial"/>
                <w:sz w:val="20"/>
              </w:rPr>
              <w:t>Ocena spełniania kryterium polega na przypisaniu wartości logicznych „tak”, „nie”, „nie dotyczy”.</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BD6BA6" w:rsidRPr="00A358E6" w:rsidRDefault="00BD6BA6" w:rsidP="00A358E6">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80EB7" w:rsidRDefault="00BD6BA6" w:rsidP="00BD6BA6">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76" w:lineRule="auto"/>
              <w:jc w:val="center"/>
              <w:rPr>
                <w:rFonts w:ascii="Myriad Pro" w:hAnsi="Myriad Pro" w:cs="Arial"/>
                <w:b/>
                <w:sz w:val="20"/>
              </w:rPr>
            </w:pPr>
            <w:r w:rsidRPr="007A614C">
              <w:rPr>
                <w:rFonts w:ascii="Myriad Pro" w:hAnsi="Myriad Pro" w:cs="Arial"/>
                <w:b/>
                <w:sz w:val="20"/>
              </w:rPr>
              <w:t>Kryteria administracyjności</w:t>
            </w:r>
          </w:p>
        </w:tc>
      </w:tr>
      <w:tr w:rsidR="00BD6BA6" w:rsidRPr="007A614C" w:rsidTr="00BD6BA6">
        <w:trPr>
          <w:jc w:val="center"/>
        </w:trPr>
        <w:tc>
          <w:tcPr>
            <w:tcW w:w="536" w:type="dxa"/>
          </w:tcPr>
          <w:p w:rsidR="00BD6BA6" w:rsidRPr="007A614C" w:rsidRDefault="00BD6BA6" w:rsidP="00BD6BA6">
            <w:pPr>
              <w:spacing w:before="40" w:after="40" w:line="276" w:lineRule="auto"/>
              <w:ind w:right="-84"/>
              <w:rPr>
                <w:rFonts w:ascii="Myriad Pro" w:hAnsi="Myriad Pro" w:cs="Arial"/>
                <w:sz w:val="20"/>
              </w:rPr>
            </w:pPr>
            <w:r w:rsidRPr="007A614C">
              <w:rPr>
                <w:rFonts w:ascii="Myriad Pro" w:hAnsi="Myriad Pro" w:cs="Arial"/>
                <w:sz w:val="20"/>
              </w:rPr>
              <w:t>L.p.</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Nazwa kryterium</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36" w:type="dxa"/>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1</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2</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Intensywność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Wnioskowana kwota i poziom wsparcia są zgodne z zapisami</w:t>
            </w:r>
            <w:r>
              <w:rPr>
                <w:rFonts w:ascii="Myriad Pro" w:hAnsi="Myriad Pro" w:cs="Arial"/>
                <w:sz w:val="20"/>
              </w:rPr>
              <w:t xml:space="preserve"> </w:t>
            </w:r>
            <w:r w:rsidRPr="007A614C">
              <w:rPr>
                <w:rFonts w:ascii="Myriad Pro" w:hAnsi="Myriad Pro" w:cs="Arial"/>
                <w:i/>
                <w:sz w:val="20"/>
              </w:rPr>
              <w:t>Regulaminu naboru</w:t>
            </w:r>
            <w:r w:rsidRPr="007A614C">
              <w:rPr>
                <w:rFonts w:ascii="Myriad Pro" w:hAnsi="Myriad Pro" w:cs="Arial"/>
                <w:sz w:val="20"/>
              </w:rPr>
              <w:t>.</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Zgodność z kwalifikowalnością wydatków.</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Wydatki w projekcie są zgodne z </w:t>
            </w:r>
            <w:r w:rsidR="007E713A">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r w:rsidRPr="007A614C">
              <w:rPr>
                <w:rFonts w:ascii="Myriad Pro" w:eastAsia="Times New Roman" w:hAnsi="Myriad Pro" w:cs="Arial"/>
                <w:sz w:val="20"/>
                <w:lang w:eastAsia="pl-PL"/>
              </w:rPr>
              <w:t xml:space="preserve"> oraz</w:t>
            </w:r>
            <w:r w:rsidRPr="007A614C">
              <w:rPr>
                <w:rFonts w:ascii="Myriad Pro" w:eastAsia="Times New Roman" w:hAnsi="Myriad Pro" w:cs="Arial"/>
                <w:color w:val="000000"/>
                <w:sz w:val="20"/>
                <w:lang w:eastAsia="pl-PL"/>
              </w:rPr>
              <w:t> </w:t>
            </w:r>
            <w:r w:rsidRPr="007A614C">
              <w:rPr>
                <w:rFonts w:ascii="Myriad Pro" w:hAnsi="Myriad Pro" w:cs="Arial"/>
                <w:sz w:val="20"/>
              </w:rPr>
              <w:t xml:space="preserve"> </w:t>
            </w:r>
            <w:r w:rsidRPr="007A614C">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7A614C">
              <w:rPr>
                <w:rFonts w:ascii="Myriad Pro" w:hAnsi="Myriad Pro" w:cs="Arial"/>
                <w:sz w:val="20"/>
              </w:rPr>
              <w:t>.</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Wartość kosztów pośrednich rozliczanych ryczałtem została wyliczona zgodnie z </w:t>
            </w:r>
            <w:r w:rsidR="00A358E6">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Za zgodą IP, na etapie realizacji projektu, dopuszcza się możliwość  odstępstwa od  zapisów Regulaminu naboru w zakresie spełnienia przedmiotowego kryterium z uwagi na zmiany </w:t>
            </w:r>
            <w:r w:rsidRPr="007A614C">
              <w:rPr>
                <w:rFonts w:ascii="Myriad Pro" w:hAnsi="Myriad Pro" w:cs="Arial"/>
                <w:i/>
                <w:sz w:val="20"/>
              </w:rPr>
              <w:t>SOOP RPO WZ 2014-2020</w:t>
            </w:r>
            <w:r w:rsidRPr="007A614C">
              <w:rPr>
                <w:rFonts w:ascii="Myriad Pro" w:hAnsi="Myriad Pro" w:cs="Arial"/>
                <w:sz w:val="20"/>
              </w:rPr>
              <w:t xml:space="preserve">, </w:t>
            </w:r>
            <w:r w:rsidR="00A358E6">
              <w:rPr>
                <w:rFonts w:ascii="Myriad Pro" w:eastAsia="MyriadPro-Regular" w:hAnsi="Myriad Pro" w:cs="Arial"/>
                <w:i/>
                <w:sz w:val="20"/>
              </w:rPr>
              <w:t xml:space="preserve">Wytycznych  </w:t>
            </w:r>
            <w:r w:rsidRPr="007A614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7A614C">
              <w:rPr>
                <w:rFonts w:ascii="Myriad Pro" w:eastAsia="MyriadPro-Regular" w:hAnsi="Myriad Pro" w:cs="Arial"/>
                <w:sz w:val="20"/>
              </w:rPr>
              <w:t xml:space="preserve"> </w:t>
            </w:r>
            <w:r w:rsidRPr="007A614C">
              <w:rPr>
                <w:rFonts w:ascii="Myriad Pro" w:hAnsi="Myriad Pro" w:cs="Arial"/>
                <w:sz w:val="20"/>
              </w:rPr>
              <w:t xml:space="preserve"> właściwych </w:t>
            </w:r>
            <w:r w:rsidRPr="007A614C">
              <w:rPr>
                <w:rFonts w:ascii="Myriad Pro" w:eastAsia="MyriadPro-Regular" w:hAnsi="Myriad Pro" w:cs="Arial"/>
                <w:i/>
                <w:sz w:val="20"/>
              </w:rPr>
              <w:t xml:space="preserve">Wytycznych obszarowych, </w:t>
            </w:r>
            <w:r w:rsidRPr="007A614C">
              <w:rPr>
                <w:rFonts w:ascii="Myriad Pro" w:hAnsi="Myriad Pro" w:cs="Arial"/>
                <w:sz w:val="20"/>
              </w:rPr>
              <w:t>mających wpływ na założenia dotycz</w:t>
            </w:r>
            <w:r w:rsidR="00A358E6">
              <w:rPr>
                <w:rFonts w:ascii="Myriad Pro" w:hAnsi="Myriad Pro" w:cs="Arial"/>
                <w:sz w:val="20"/>
              </w:rPr>
              <w:t>ące kwalifikowalności wydatków.</w:t>
            </w:r>
            <w:r w:rsidRPr="007A614C">
              <w:rPr>
                <w:rFonts w:ascii="Myriad Pro" w:hAnsi="Myriad Pro" w:cs="Arial"/>
                <w:sz w:val="20"/>
              </w:rPr>
              <w:t xml:space="preserve"> </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eastAsia="MyriadPro-Regular" w:hAnsi="Myriad Pro" w:cs="Arial"/>
                <w:sz w:val="20"/>
              </w:rPr>
              <w:t>Zgodność z warunkami realizacji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eastAsia="MyriadPro-Regular" w:hAnsi="Myriad Pro" w:cs="Arial"/>
                <w:sz w:val="20"/>
              </w:rPr>
              <w:t>Wnio</w:t>
            </w:r>
            <w:r w:rsidR="00A358E6">
              <w:rPr>
                <w:rFonts w:ascii="Myriad Pro" w:eastAsia="MyriadPro-Regular" w:hAnsi="Myriad Pro" w:cs="Arial"/>
                <w:sz w:val="20"/>
              </w:rPr>
              <w:t xml:space="preserve">sek został sporządzony zgodnie </w:t>
            </w:r>
            <w:r w:rsidRPr="007A614C">
              <w:rPr>
                <w:rFonts w:ascii="Myriad Pro" w:eastAsia="MyriadPro-Regular" w:hAnsi="Myriad Pro" w:cs="Arial"/>
                <w:sz w:val="20"/>
              </w:rPr>
              <w:t xml:space="preserve">z uwarunkowaniami realizacji wsparcia określonymi we  właściwych wytycznych obszarowych oraz z zasadami realizacji wsparcia wskazanymi przez IP  w </w:t>
            </w:r>
            <w:r w:rsidRPr="007A614C">
              <w:rPr>
                <w:rFonts w:ascii="Myriad Pro" w:eastAsia="MyriadPro-Regular" w:hAnsi="Myriad Pro" w:cs="Arial"/>
                <w:i/>
                <w:sz w:val="20"/>
              </w:rPr>
              <w:t>Regulaminie naboru</w:t>
            </w:r>
            <w:r w:rsidRPr="007A614C">
              <w:rPr>
                <w:rFonts w:ascii="Myriad Pro" w:eastAsia="MyriadPro-Regular" w:hAnsi="Myriad Pro" w:cs="Arial"/>
                <w:sz w:val="20"/>
              </w:rPr>
              <w:t xml:space="preserve"> (np. zasady realizacji danej formy wsparcia)</w:t>
            </w:r>
            <w:r w:rsidRPr="007A614C">
              <w:rPr>
                <w:rFonts w:ascii="Myriad Pro" w:eastAsia="MyriadPro-Regular" w:hAnsi="Myriad Pro" w:cs="Arial"/>
                <w:i/>
                <w:sz w:val="20"/>
              </w:rPr>
              <w:t>.</w:t>
            </w:r>
          </w:p>
        </w:tc>
        <w:tc>
          <w:tcPr>
            <w:tcW w:w="4591" w:type="dxa"/>
          </w:tcPr>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Spełnienie kryterium jest konieczne do przyznania dofinansowania.</w:t>
            </w:r>
          </w:p>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Projekty niespełniające kryterium kierowane są do poprawy lub uzupełnienia.</w:t>
            </w:r>
          </w:p>
          <w:p w:rsidR="00BD6BA6" w:rsidRPr="007A614C" w:rsidRDefault="00BD6BA6" w:rsidP="007E713A">
            <w:pPr>
              <w:autoSpaceDE w:val="0"/>
              <w:autoSpaceDN w:val="0"/>
              <w:adjustRightInd w:val="0"/>
              <w:spacing w:line="276" w:lineRule="auto"/>
              <w:jc w:val="both"/>
              <w:rPr>
                <w:rFonts w:ascii="Myriad Pro" w:eastAsia="MyriadPro-Regular" w:hAnsi="Myriad Pro" w:cs="Arial"/>
                <w:i/>
                <w:sz w:val="20"/>
              </w:rPr>
            </w:pPr>
            <w:r w:rsidRPr="007A614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A614C">
              <w:rPr>
                <w:rFonts w:ascii="Myriad Pro" w:hAnsi="Myriad Pro" w:cs="Arial"/>
                <w:i/>
                <w:sz w:val="20"/>
              </w:rPr>
              <w:t>RPO WZ 2014-2020</w:t>
            </w:r>
            <w:r w:rsidRPr="007A614C">
              <w:rPr>
                <w:rFonts w:ascii="Myriad Pro" w:hAnsi="Myriad Pro" w:cs="Arial"/>
                <w:sz w:val="20"/>
              </w:rPr>
              <w:t xml:space="preserve">, przepisów prawa, </w:t>
            </w:r>
            <w:r w:rsidRPr="007A614C">
              <w:rPr>
                <w:rFonts w:ascii="Myriad Pro" w:hAnsi="Myriad Pro" w:cs="Arial"/>
                <w:i/>
                <w:sz w:val="20"/>
              </w:rPr>
              <w:t>SOOP RPO WZ 2014-2020</w:t>
            </w:r>
            <w:r w:rsidRPr="007A614C">
              <w:rPr>
                <w:rFonts w:ascii="Myriad Pro" w:hAnsi="Myriad Pro" w:cs="Arial"/>
                <w:sz w:val="20"/>
              </w:rPr>
              <w:t xml:space="preserve">, </w:t>
            </w:r>
            <w:r w:rsidRPr="007A614C">
              <w:rPr>
                <w:rFonts w:ascii="Myriad Pro" w:eastAsia="MyriadPro-Regular" w:hAnsi="Myriad Pro" w:cs="Arial"/>
                <w:sz w:val="20"/>
              </w:rPr>
              <w:t>właściwych</w:t>
            </w:r>
            <w:r w:rsidRPr="007A614C">
              <w:rPr>
                <w:rFonts w:ascii="Myriad Pro" w:eastAsia="MyriadPro-Regular" w:hAnsi="Myriad Pro" w:cs="Arial"/>
                <w:i/>
                <w:sz w:val="20"/>
              </w:rPr>
              <w:t xml:space="preserve"> Wytycznych obszarowych </w:t>
            </w:r>
            <w:r w:rsidRPr="007A614C">
              <w:rPr>
                <w:rFonts w:ascii="Myriad Pro" w:hAnsi="Myriad Pro" w:cs="Arial"/>
                <w:sz w:val="20"/>
              </w:rPr>
              <w:t>mających wpływ na założenia dotyczące uwarunkowań realizacji wsparcia.</w:t>
            </w:r>
          </w:p>
          <w:p w:rsidR="00BD6BA6" w:rsidRPr="007A614C" w:rsidRDefault="00BD6BA6" w:rsidP="007E713A">
            <w:pPr>
              <w:spacing w:line="276" w:lineRule="auto"/>
              <w:jc w:val="both"/>
              <w:rPr>
                <w:rFonts w:ascii="Myriad Pro" w:hAnsi="Myriad Pro" w:cs="Arial"/>
                <w:sz w:val="20"/>
              </w:rPr>
            </w:pPr>
            <w:r w:rsidRPr="007A614C">
              <w:rPr>
                <w:rFonts w:ascii="Myriad Pro" w:eastAsia="MyriadPro-Regular" w:hAnsi="Myriad Pro" w:cs="Arial"/>
                <w:sz w:val="20"/>
              </w:rPr>
              <w:t>Ocena spełniania kryterium polega na przypisaniu wartości logicznych „tak”, „nie”.</w:t>
            </w:r>
          </w:p>
        </w:tc>
      </w:tr>
      <w:tr w:rsidR="00BD6BA6" w:rsidRPr="007A614C" w:rsidTr="00BD6BA6">
        <w:trPr>
          <w:jc w:val="center"/>
        </w:trPr>
        <w:tc>
          <w:tcPr>
            <w:tcW w:w="536" w:type="dxa"/>
            <w:shd w:val="clear" w:color="auto" w:fill="auto"/>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shd w:val="clear" w:color="auto" w:fill="auto"/>
          </w:tcPr>
          <w:p w:rsidR="00BD6BA6" w:rsidRPr="007A614C" w:rsidRDefault="00BD6BA6" w:rsidP="00BD6BA6">
            <w:pPr>
              <w:pStyle w:val="Tekstkomentarza"/>
              <w:rPr>
                <w:rFonts w:cs="Arial"/>
              </w:rPr>
            </w:pPr>
            <w:r w:rsidRPr="007A614C">
              <w:rPr>
                <w:rFonts w:cs="Arial"/>
              </w:rPr>
              <w:t>Spójność wniosku i załączników (jeśli dotyczy)</w:t>
            </w:r>
          </w:p>
          <w:p w:rsidR="00BD6BA6" w:rsidRPr="007A614C" w:rsidRDefault="00BD6BA6" w:rsidP="00BD6BA6">
            <w:pPr>
              <w:spacing w:before="40" w:after="40" w:line="276" w:lineRule="auto"/>
              <w:rPr>
                <w:rFonts w:ascii="Myriad Pro" w:hAnsi="Myriad Pro" w:cs="Arial"/>
                <w:sz w:val="20"/>
              </w:rPr>
            </w:pPr>
          </w:p>
        </w:tc>
        <w:tc>
          <w:tcPr>
            <w:tcW w:w="6224" w:type="dxa"/>
            <w:shd w:val="clear" w:color="auto" w:fill="auto"/>
          </w:tcPr>
          <w:p w:rsidR="00BD6BA6" w:rsidRPr="007A614C" w:rsidRDefault="00BD6BA6" w:rsidP="007E713A">
            <w:pPr>
              <w:autoSpaceDE w:val="0"/>
              <w:autoSpaceDN w:val="0"/>
              <w:adjustRightInd w:val="0"/>
              <w:jc w:val="both"/>
              <w:rPr>
                <w:rFonts w:ascii="Myriad Pro" w:hAnsi="Myriad Pro" w:cs="Arial"/>
                <w:sz w:val="20"/>
              </w:rPr>
            </w:pPr>
            <w:r w:rsidRPr="007A614C">
              <w:rPr>
                <w:rFonts w:ascii="Myriad Pro" w:hAnsi="Myriad Pro" w:cs="Arial"/>
                <w:sz w:val="20"/>
              </w:rPr>
              <w:t>Opisy we wniosku oraz w załącznikach (jeśli dotyczy) są ze sobą spójne i nie zawierają sprzecznych ze sobą kwestii.</w:t>
            </w:r>
          </w:p>
        </w:tc>
        <w:tc>
          <w:tcPr>
            <w:tcW w:w="4591" w:type="dxa"/>
            <w:shd w:val="clear" w:color="auto" w:fill="auto"/>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Pr="001A08C8" w:rsidRDefault="00BD6BA6" w:rsidP="00BD6BA6">
      <w:pPr>
        <w:spacing w:after="0"/>
        <w:rPr>
          <w:rFonts w:ascii="Myriad Pro" w:hAnsi="Myriad Pro"/>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cs="Arial"/>
          <w:b/>
          <w:sz w:val="20"/>
        </w:rPr>
        <w:t>Kryteria szczegółowe przyjęte Uchwałą</w:t>
      </w:r>
      <w:r w:rsidRPr="001A08C8">
        <w:rPr>
          <w:rFonts w:ascii="Myriad Pro" w:hAnsi="Myriad Pro" w:cs="Arial"/>
          <w:b/>
          <w:bCs/>
          <w:sz w:val="20"/>
        </w:rPr>
        <w:t xml:space="preserve"> Nr 86/17 Komitetu Monitorującego RPO WZ 2014-2020 z dnia 23 listopada 2017 r.</w:t>
      </w:r>
      <w:r w:rsidRPr="001A08C8">
        <w:rPr>
          <w:rFonts w:ascii="Myriad Pro" w:hAnsi="Myriad Pro" w:cs="Arial"/>
          <w:b/>
          <w:sz w:val="20"/>
        </w:rPr>
        <w:t xml:space="preserve"> (tryb pozakonkursowy)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2020"/>
      </w:tblGrid>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Oś priorytetowa</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VII Włączenie społeczne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Priorytet Inwestycyjny</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eastAsia="Times New Roman" w:hAnsi="Myriad Pro"/>
                <w:sz w:val="20"/>
              </w:rPr>
              <w:t>9i Aktywne włączenie, w tym z myślą o promowaniu równych szans oraz aktywnego uczestnictwa i zwiększaniu szans na zatrudnienie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Działanie</w:t>
            </w:r>
          </w:p>
        </w:tc>
        <w:tc>
          <w:tcPr>
            <w:tcW w:w="12275" w:type="dxa"/>
            <w:shd w:val="clear" w:color="auto" w:fill="B6DDE8" w:themeFill="accent5" w:themeFillTint="66"/>
          </w:tcPr>
          <w:p w:rsidR="00BD6BA6" w:rsidRPr="008F5E4B" w:rsidRDefault="00BD6BA6" w:rsidP="00BD6BA6">
            <w:pPr>
              <w:spacing w:before="40" w:after="40" w:line="240" w:lineRule="auto"/>
              <w:rPr>
                <w:rFonts w:ascii="Myriad Pro" w:hAnsi="Myriad Pro"/>
                <w:sz w:val="20"/>
              </w:rPr>
            </w:pPr>
            <w:r w:rsidRPr="008F5E4B">
              <w:rPr>
                <w:rFonts w:ascii="Myriad Pro" w:hAnsi="Myriad Pro"/>
                <w:sz w:val="20"/>
              </w:rPr>
              <w:t xml:space="preserve">7.1 </w:t>
            </w:r>
            <w:r w:rsidRPr="008F5E4B">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Typ projektu</w:t>
            </w:r>
          </w:p>
        </w:tc>
        <w:tc>
          <w:tcPr>
            <w:tcW w:w="12275" w:type="dxa"/>
            <w:shd w:val="clear" w:color="auto" w:fill="B6DDE8" w:themeFill="accent5" w:themeFillTint="66"/>
          </w:tcPr>
          <w:p w:rsidR="00BD6BA6" w:rsidRPr="00271141" w:rsidRDefault="00BD6BA6" w:rsidP="00912095">
            <w:pPr>
              <w:numPr>
                <w:ilvl w:val="0"/>
                <w:numId w:val="103"/>
              </w:numPr>
              <w:spacing w:after="0" w:line="240" w:lineRule="auto"/>
              <w:ind w:left="353" w:hanging="284"/>
              <w:jc w:val="both"/>
              <w:rPr>
                <w:rFonts w:ascii="Myriad Pro" w:hAnsi="Myriad Pro" w:cs="Arial"/>
                <w:sz w:val="20"/>
              </w:rPr>
            </w:pPr>
            <w:r w:rsidRPr="00271141">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społecznym, których celem jest przywrócenie lub wzmocnienie kompetencji społecznych, zaradności, samodzielności i aktywności społecznej,</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 xml:space="preserve">zawodowym, których celem jest pomoc w podjęciu decyzji dotyczącej wyboru lub zmiany zawodu, wyposażenie w kompetencje i kwalifikacje zawodowe oraz umiejętności pożądane na rynku pracy (poprzez m.in. udział w zajęciach w CIS, KIS lub WTZ), </w:t>
            </w:r>
            <w:r>
              <w:rPr>
                <w:rFonts w:ascii="Myriad Pro" w:hAnsi="Myriad Pro" w:cs="Arial"/>
                <w:sz w:val="20"/>
              </w:rPr>
              <w:t>pomoc w utrzymaniu zatrudnienia,</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edukacyjnym, których celem jest wzrost poziomu wykształcenia lub jego dostosowanie do potrzeb rynku pracy (m.in. edukacja formal</w:t>
            </w:r>
            <w:r>
              <w:rPr>
                <w:rFonts w:ascii="Myriad Pro" w:hAnsi="Myriad Pro" w:cs="Arial"/>
                <w:sz w:val="20"/>
              </w:rPr>
              <w:t>na, kursy i szkolenia zawodowe),</w:t>
            </w:r>
          </w:p>
          <w:p w:rsidR="00BD6BA6" w:rsidRPr="00271141" w:rsidRDefault="00BD6BA6" w:rsidP="00912095">
            <w:pPr>
              <w:pStyle w:val="Akapitzlist"/>
              <w:numPr>
                <w:ilvl w:val="0"/>
                <w:numId w:val="225"/>
              </w:numPr>
              <w:spacing w:after="0" w:line="240" w:lineRule="auto"/>
              <w:ind w:left="658" w:hanging="283"/>
              <w:jc w:val="both"/>
              <w:rPr>
                <w:rFonts w:cs="Arial"/>
              </w:rPr>
            </w:pPr>
            <w:r w:rsidRPr="00271141">
              <w:rPr>
                <w:rFonts w:cs="Arial"/>
              </w:rPr>
              <w:t>zdrowotnym, których celem jest wyeliminowanie lub złagodzenie barier zdrowotnych utrudniających funkcjonowanie w społeczeństwie lub powodujących oddalenie od rynku pracy.</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342"/>
        <w:gridCol w:w="6050"/>
        <w:gridCol w:w="4937"/>
      </w:tblGrid>
      <w:tr w:rsidR="00BD6BA6" w:rsidRPr="00271141" w:rsidTr="00BD6BA6">
        <w:trPr>
          <w:jc w:val="center"/>
        </w:trPr>
        <w:tc>
          <w:tcPr>
            <w:tcW w:w="14600"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b/>
                <w:sz w:val="20"/>
              </w:rPr>
            </w:pPr>
            <w:r w:rsidRPr="00271141">
              <w:rPr>
                <w:rFonts w:ascii="Myriad Pro" w:hAnsi="Myriad Pro"/>
                <w:b/>
                <w:sz w:val="20"/>
              </w:rPr>
              <w:t>Kryteria dopuszczalności</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L.p.</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Nazwa kryterium</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Definicja kryterium</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Opis znaczenia kryterium</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1</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2</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3</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4</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Wymogi organizacyjne</w:t>
            </w:r>
          </w:p>
        </w:tc>
        <w:tc>
          <w:tcPr>
            <w:tcW w:w="6237" w:type="dxa"/>
            <w:shd w:val="clear" w:color="auto" w:fill="auto"/>
          </w:tcPr>
          <w:p w:rsidR="00BD6BA6" w:rsidRPr="00271141" w:rsidRDefault="00BD6BA6" w:rsidP="00912095">
            <w:pPr>
              <w:pStyle w:val="Akapitzlist"/>
              <w:numPr>
                <w:ilvl w:val="0"/>
                <w:numId w:val="63"/>
              </w:numPr>
              <w:spacing w:before="40" w:after="40" w:line="240" w:lineRule="auto"/>
              <w:jc w:val="both"/>
            </w:pPr>
            <w:r w:rsidRPr="00271141">
              <w:rPr>
                <w:rFonts w:cs="Arial"/>
              </w:rPr>
              <w:t>Projektodawca</w:t>
            </w:r>
            <w:r w:rsidRPr="00271141">
              <w:rPr>
                <w:rFonts w:cs="Arial"/>
                <w:bCs/>
              </w:rPr>
              <w:t xml:space="preserve"> składa nie więcej niż jeden wniosek o dofinansowanie.</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Zgodność wsparcia</w:t>
            </w:r>
          </w:p>
        </w:tc>
        <w:tc>
          <w:tcPr>
            <w:tcW w:w="6237" w:type="dxa"/>
            <w:shd w:val="clear" w:color="auto" w:fill="auto"/>
          </w:tcPr>
          <w:p w:rsidR="00BD6BA6" w:rsidRPr="00271141" w:rsidRDefault="00BD6BA6" w:rsidP="00912095">
            <w:pPr>
              <w:pStyle w:val="Akapitzlist"/>
              <w:numPr>
                <w:ilvl w:val="0"/>
                <w:numId w:val="64"/>
              </w:numPr>
              <w:spacing w:before="40" w:after="40" w:line="240" w:lineRule="auto"/>
              <w:jc w:val="both"/>
              <w:rPr>
                <w:rFonts w:cs="Arial"/>
              </w:rPr>
            </w:pPr>
            <w:r w:rsidRPr="00271141">
              <w:rPr>
                <w:rFonts w:cs="Arial"/>
              </w:rPr>
              <w:t xml:space="preserve">Projektodawca </w:t>
            </w:r>
            <w:r w:rsidRPr="00271141" w:rsidDel="00094346">
              <w:rPr>
                <w:rFonts w:cs="Arial"/>
              </w:rPr>
              <w:t xml:space="preserve"> wniesie wkład własn</w:t>
            </w:r>
            <w:r w:rsidRPr="00271141">
              <w:rPr>
                <w:rFonts w:cs="Arial"/>
              </w:rPr>
              <w:t>y</w:t>
            </w:r>
            <w:r w:rsidRPr="00271141" w:rsidDel="00094346">
              <w:rPr>
                <w:rFonts w:cs="Arial"/>
              </w:rPr>
              <w:t xml:space="preserve"> w wysokości </w:t>
            </w:r>
            <w:r w:rsidRPr="00271141">
              <w:rPr>
                <w:rFonts w:cs="Arial"/>
              </w:rPr>
              <w:t xml:space="preserve">nie mniejszej niż określona w </w:t>
            </w:r>
            <w:r w:rsidRPr="00271141">
              <w:rPr>
                <w:rFonts w:cs="Arial"/>
                <w:i/>
              </w:rPr>
              <w:t xml:space="preserve">Szczegółowym Opisie Osi Priorytetowych  Regionalnego Programu Operacyjnego  Województwa Zachodniopomorskiego  2014-2020. </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rozpoczyna się nie później niż w 2018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Średni koszt objęcia wsparciem uczestnika projektu nie przekracza 16 000,00  zł.</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Projekt skierowany jest do grup docelowych zamieszkujących na  obszarze województwa zachodniopomorskiego w rozumieniu Kodeksu Cywilnego.</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W przypadku wsparcia osób bezrobotnych, w ramach projektów OPS/PCPR</w:t>
            </w:r>
            <w:r w:rsidRPr="00271141">
              <w:rPr>
                <w:rFonts w:cs="Arial"/>
                <w:vertAlign w:val="superscript"/>
              </w:rPr>
              <w:t xml:space="preserve"> </w:t>
            </w:r>
            <w:r w:rsidRPr="00271141">
              <w:rPr>
                <w:rFonts w:cs="Arial"/>
              </w:rPr>
              <w:t>(dotyczy również MOPS lub MOPR, w przypadku miast na prawach powiatu) wsparciem są obejmowane osoby bezrobotne, które korzystają z pomocy społecznej lub którym do aktywizacji zawodowej niezbędne jest w pierwszej kolejności udzielenie wsparcia w zakresie integracji społecznej.</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 xml:space="preserve">Projekt zakłada osiągnięcie wskaźnika efektywności społecznej i zatrudnieniowej dla uczestników na poziomie zgodnym z </w:t>
            </w:r>
            <w:r w:rsidRPr="00271141">
              <w:rPr>
                <w:rFonts w:cs="Arial"/>
                <w:bCs/>
                <w:i/>
              </w:rPr>
              <w:t>Komunikatem Ministra Rozwoju w sprawie wyznaczenia minimalnych poziomów kryterium efektywności społecznej i  zatrudnieniowej dla Regionalnych Programów Operacyjnych:</w:t>
            </w:r>
          </w:p>
          <w:p w:rsidR="00BD6BA6" w:rsidRPr="00271141" w:rsidRDefault="00BD6BA6"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271141">
              <w:rPr>
                <w:rFonts w:cs="Arial"/>
                <w:bCs/>
              </w:rPr>
              <w:t>w odniesieniu do osób zagrożonych ubóstwem lub wykluczeniem społecznym,</w:t>
            </w:r>
          </w:p>
          <w:p w:rsidR="00BD6BA6" w:rsidRPr="00271141" w:rsidRDefault="00BD6BA6" w:rsidP="00912095">
            <w:pPr>
              <w:pStyle w:val="Akapitzlist"/>
              <w:numPr>
                <w:ilvl w:val="0"/>
                <w:numId w:val="60"/>
              </w:numPr>
              <w:autoSpaceDE w:val="0"/>
              <w:autoSpaceDN w:val="0"/>
              <w:spacing w:after="0" w:line="240" w:lineRule="auto"/>
              <w:ind w:left="1096"/>
              <w:jc w:val="both"/>
              <w:rPr>
                <w:rFonts w:cs="Arial"/>
              </w:rPr>
            </w:pPr>
            <w:r w:rsidRPr="00271141">
              <w:rPr>
                <w:rFonts w:cs="Arial"/>
                <w:bCs/>
              </w:rPr>
              <w:t>w odniesieniu do osób o znacznym stopniu niepełnosprawności, osób z niepełnosprawnością intelektualną oraz osób z niepełnosprawnościami sprzężonymi</w:t>
            </w:r>
            <w:r w:rsidRPr="00271141">
              <w:rPr>
                <w:rFonts w:cs="Arial"/>
              </w:rPr>
              <w:t>.</w:t>
            </w:r>
          </w:p>
          <w:p w:rsidR="00BD6BA6" w:rsidRPr="00271141" w:rsidRDefault="00BD6BA6" w:rsidP="00912095">
            <w:pPr>
              <w:pStyle w:val="Akapitzlist"/>
              <w:numPr>
                <w:ilvl w:val="0"/>
                <w:numId w:val="64"/>
              </w:numPr>
              <w:jc w:val="both"/>
              <w:rPr>
                <w:rFonts w:cs="Arial"/>
                <w:bCs/>
              </w:rPr>
            </w:pPr>
            <w:r w:rsidRPr="00271141">
              <w:rPr>
                <w:rFonts w:cs="Arial"/>
                <w:bCs/>
              </w:rPr>
              <w:t xml:space="preserve">Realizowane w ramach projektu formy wsparcia prowadzące do nabycia/podniesienia kwalifikacji kończą się uzyskaniem dokumentu potwierdzającego nabyte kwalifikacje </w:t>
            </w:r>
            <w:r w:rsidRPr="00271141">
              <w:rPr>
                <w:rFonts w:cs="Arial"/>
              </w:rPr>
              <w:t xml:space="preserve">w rozumieniu </w:t>
            </w:r>
            <w:r w:rsidRPr="00271141">
              <w:rPr>
                <w:rFonts w:cs="Arial"/>
                <w:i/>
              </w:rPr>
              <w:t>Wytycznych w zakresie monitorowania postępu rzeczowego realizacji programów operacyjnych na lata 2014-2020</w:t>
            </w:r>
            <w:r w:rsidRPr="00271141">
              <w:rPr>
                <w:rFonts w:cs="Arial"/>
                <w:bCs/>
              </w:rPr>
              <w:t>.</w:t>
            </w:r>
          </w:p>
          <w:p w:rsidR="00BD6BA6" w:rsidRPr="00271141" w:rsidRDefault="00BD6BA6" w:rsidP="00912095">
            <w:pPr>
              <w:pStyle w:val="Akapitzlist"/>
              <w:numPr>
                <w:ilvl w:val="0"/>
                <w:numId w:val="64"/>
              </w:numPr>
              <w:jc w:val="both"/>
              <w:rPr>
                <w:rFonts w:cs="Arial"/>
              </w:rPr>
            </w:pPr>
            <w:r w:rsidRPr="00271141">
              <w:rPr>
                <w:rFonts w:cs="Arial"/>
              </w:rPr>
              <w:t>W projekcie należy obowiązkowo stosować przynajmniej  jedną z wymienionych form pracy:</w:t>
            </w:r>
          </w:p>
          <w:p w:rsidR="00BD6BA6" w:rsidRPr="00CE7608" w:rsidRDefault="00BD6BA6" w:rsidP="00912095">
            <w:pPr>
              <w:pStyle w:val="Akapitzlist"/>
              <w:numPr>
                <w:ilvl w:val="1"/>
                <w:numId w:val="171"/>
              </w:numPr>
              <w:autoSpaceDE w:val="0"/>
              <w:autoSpaceDN w:val="0"/>
              <w:spacing w:after="0" w:line="240" w:lineRule="auto"/>
              <w:jc w:val="both"/>
              <w:rPr>
                <w:rFonts w:cs="Arial"/>
              </w:rPr>
            </w:pPr>
            <w:r w:rsidRPr="00CE7608">
              <w:rPr>
                <w:rFonts w:cs="Arial"/>
              </w:rPr>
              <w:t>kontrakt socjalny lub indywidualny program, o którym mowa w ustawie z dnia 12 marca 2004 r. o pomocy społecznej lub dokumentów równoważnych w przypadku PCPR;</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 xml:space="preserve"> program aktywności lokalnej w formie lokalnych programów pomocy społecznej, o których mowa w art. 110 ust. 10 oraz art. 112 ust. 13 ustawy z dnia 12 marca 2004 r. o pomocy społecznej;</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projekty socjalne.</w:t>
            </w:r>
          </w:p>
          <w:p w:rsidR="00BD6BA6" w:rsidRPr="00271141" w:rsidRDefault="00BD6BA6" w:rsidP="00912095">
            <w:pPr>
              <w:pStyle w:val="Akapitzlist"/>
              <w:numPr>
                <w:ilvl w:val="0"/>
                <w:numId w:val="64"/>
              </w:numPr>
              <w:jc w:val="both"/>
              <w:rPr>
                <w:rFonts w:cs="Arial"/>
                <w:bCs/>
              </w:rPr>
            </w:pPr>
            <w:r w:rsidRPr="00271141">
              <w:rPr>
                <w:rFonts w:cs="Arial"/>
              </w:rPr>
              <w:t>Usługi aktywnej integracji o charakterze zawodowym dla osób, rodzin i środowisk zagrożonych ubóstwem lub wykluczeniem społecznym nie mogą stanowić pierwszego elementu wsparcia w ramach ścieżki reintegracji.</w:t>
            </w:r>
          </w:p>
          <w:p w:rsidR="00BD6BA6" w:rsidRPr="00271141" w:rsidRDefault="00BD6BA6" w:rsidP="00912095">
            <w:pPr>
              <w:pStyle w:val="Akapitzlist"/>
              <w:numPr>
                <w:ilvl w:val="0"/>
                <w:numId w:val="64"/>
              </w:numPr>
              <w:jc w:val="both"/>
              <w:rPr>
                <w:rFonts w:cs="Arial"/>
              </w:rPr>
            </w:pPr>
            <w:r w:rsidRPr="00271141">
              <w:rPr>
                <w:rFonts w:cs="Arial"/>
              </w:rPr>
              <w:t xml:space="preserve">OPS i PCPR nie wdrażają samodzielnie usług aktywizacji zawodowej. </w:t>
            </w:r>
          </w:p>
          <w:p w:rsidR="00BD6BA6" w:rsidRPr="00271141" w:rsidRDefault="00BD6BA6" w:rsidP="00BD6BA6">
            <w:pPr>
              <w:pStyle w:val="Akapitzlist"/>
              <w:numPr>
                <w:ilvl w:val="0"/>
                <w:numId w:val="0"/>
              </w:numPr>
              <w:ind w:left="714"/>
              <w:jc w:val="both"/>
              <w:rPr>
                <w:rFonts w:cs="Arial"/>
              </w:rPr>
            </w:pPr>
            <w:r w:rsidRPr="00271141">
              <w:rPr>
                <w:rFonts w:cs="Arial"/>
              </w:rPr>
              <w:t>Usługi aktywnej integracji o charakterze zawodowym w ramach projektów OPS lub PCPR są realizowane: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partnerów OPS lub PCPR w ramach projektów partnerskich, </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PUP na podstawie porozumienia o realizacji PAI, o którym mowa w ustawie z dnia 20 kwietnia 2004 r. o </w:t>
            </w:r>
            <w:r w:rsidRPr="00271141">
              <w:rPr>
                <w:rFonts w:cs="Arial"/>
                <w:i/>
              </w:rPr>
              <w:t xml:space="preserve">promocji zatrudnienia i instytucjach rynku pracy </w:t>
            </w:r>
            <w:r w:rsidRPr="00271141">
              <w:rPr>
                <w:rFonts w:cs="Arial"/>
              </w:rPr>
              <w:t>i na zasadach określonych w tej ustawie,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podmioty wybrane w ramach zlecenia zadania publicznego na zasadach określonych w ustawie z dnia 24 kwietnia 2003 r. o </w:t>
            </w:r>
            <w:r w:rsidRPr="00271141">
              <w:rPr>
                <w:rFonts w:cs="Arial"/>
                <w:i/>
              </w:rPr>
              <w:t>działalności pożytku publicznego i o wolontariacie</w:t>
            </w:r>
            <w:r w:rsidRPr="00271141">
              <w:rPr>
                <w:rFonts w:cs="Arial"/>
              </w:rPr>
              <w:t>,</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przez podmioty danej jednostki samorządu terytorialnego wyspecjalizowane w zakresie reintegracji zawodowej, o ile zostaną wskazane we wniosku o dofinansowanie projektu jako  realizatorzy projektu.</w:t>
            </w:r>
          </w:p>
          <w:p w:rsidR="00BD6BA6" w:rsidRPr="00271141" w:rsidRDefault="00BD6BA6" w:rsidP="00912095">
            <w:pPr>
              <w:pStyle w:val="Akapitzlist"/>
              <w:numPr>
                <w:ilvl w:val="0"/>
                <w:numId w:val="64"/>
              </w:numPr>
              <w:jc w:val="both"/>
              <w:rPr>
                <w:rFonts w:cs="Arial"/>
                <w:bCs/>
              </w:rPr>
            </w:pPr>
            <w:r w:rsidRPr="00271141">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BD6BA6" w:rsidRPr="00271141" w:rsidRDefault="00BD6BA6" w:rsidP="00912095">
            <w:pPr>
              <w:pStyle w:val="Akapitzlist"/>
              <w:numPr>
                <w:ilvl w:val="0"/>
                <w:numId w:val="64"/>
              </w:numPr>
              <w:jc w:val="both"/>
              <w:rPr>
                <w:rFonts w:cs="Arial"/>
                <w:bCs/>
              </w:rPr>
            </w:pPr>
            <w:r w:rsidRPr="00271141">
              <w:rPr>
                <w:rFonts w:cs="Arial"/>
              </w:rPr>
              <w:t>Projekt zakłada, że podmioty realizujące projekt będą informowały właściwy powiatowy urząd pracy o zamierzonym działaniu oraz  będą pozyskiwały informacje nt. zrealizowanych lub planowanych do realizacji przez powiatowy urząd pracy form wsparcia na rzecz danej osoby.</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bl>
    <w:p w:rsidR="002C7BF5" w:rsidRDefault="002C7BF5" w:rsidP="007E2858">
      <w:pPr>
        <w:rPr>
          <w:rFonts w:ascii="Myriad Pro" w:hAnsi="Myriad Pro"/>
          <w:b/>
          <w:sz w:val="20"/>
        </w:rPr>
      </w:pPr>
    </w:p>
    <w:p w:rsidR="00BD6BA6" w:rsidRPr="001E5E6C" w:rsidRDefault="00BD6BA6" w:rsidP="007E2858">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83/17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38"/>
        <w:gridCol w:w="12522"/>
      </w:tblGrid>
      <w:tr w:rsidR="00BD6BA6" w:rsidRPr="00271141" w:rsidTr="00BD6BA6">
        <w:trPr>
          <w:trHeight w:val="31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Oś priorytetowa</w:t>
            </w:r>
          </w:p>
        </w:tc>
        <w:tc>
          <w:tcPr>
            <w:tcW w:w="12522"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eastAsia="MyriadPro-Regular" w:hAnsi="Myriad Pro" w:cs="Arial"/>
                <w:sz w:val="20"/>
              </w:rPr>
              <w:t>VII Włączenie społeczne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Priorytet Inwestycyjny</w:t>
            </w:r>
          </w:p>
        </w:tc>
        <w:tc>
          <w:tcPr>
            <w:tcW w:w="12522" w:type="dxa"/>
            <w:shd w:val="clear" w:color="auto" w:fill="B6DDE8"/>
          </w:tcPr>
          <w:p w:rsidR="00BD6BA6" w:rsidRPr="00271141" w:rsidRDefault="00BD6BA6" w:rsidP="00BD6BA6">
            <w:pPr>
              <w:spacing w:before="40" w:after="40" w:line="240" w:lineRule="auto"/>
              <w:rPr>
                <w:rFonts w:ascii="Myriad Pro" w:hAnsi="Myriad Pro" w:cs="Arial"/>
                <w:iCs/>
                <w:sz w:val="20"/>
              </w:rPr>
            </w:pPr>
            <w:r w:rsidRPr="00271141">
              <w:rPr>
                <w:rFonts w:ascii="Myriad Pro" w:eastAsia="MyriadPro-Regular" w:hAnsi="Myriad Pro" w:cs="Arial"/>
                <w:sz w:val="20"/>
              </w:rPr>
              <w:t>9i Aktywne włączenie, w tym z myślą o promowaniu równych szans oraz aktywnego uczestnictwa i zwiększaniu szans na zatrudnienie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Działanie</w:t>
            </w:r>
          </w:p>
        </w:tc>
        <w:tc>
          <w:tcPr>
            <w:tcW w:w="12522" w:type="dxa"/>
            <w:shd w:val="clear" w:color="auto" w:fill="B6DDE8"/>
          </w:tcPr>
          <w:p w:rsidR="00BD6BA6" w:rsidRPr="00271141" w:rsidRDefault="00BD6BA6" w:rsidP="00BD6BA6">
            <w:pPr>
              <w:autoSpaceDE w:val="0"/>
              <w:autoSpaceDN w:val="0"/>
              <w:adjustRightInd w:val="0"/>
              <w:spacing w:after="0" w:line="240" w:lineRule="auto"/>
              <w:rPr>
                <w:rFonts w:ascii="Myriad Pro" w:eastAsia="MyriadPro-Regular" w:hAnsi="Myriad Pro" w:cs="Arial"/>
                <w:sz w:val="20"/>
              </w:rPr>
            </w:pPr>
            <w:r w:rsidRPr="00271141">
              <w:rPr>
                <w:rFonts w:ascii="Myriad Pro" w:eastAsia="MyriadPro-Regular" w:hAnsi="Myriad Pro" w:cs="Arial"/>
                <w:sz w:val="20"/>
              </w:rPr>
              <w:t>7.1 Programy na rzecz integracji osób i rodzin zagrożonych ubóstwem i/lub wykluczeniem społecznym ukierunkowane na aktywizację</w:t>
            </w:r>
          </w:p>
          <w:p w:rsidR="00BD6BA6" w:rsidRPr="00271141" w:rsidRDefault="00BD6BA6" w:rsidP="00BD6BA6">
            <w:pPr>
              <w:spacing w:before="40" w:after="40" w:line="240" w:lineRule="auto"/>
              <w:ind w:left="346" w:hanging="346"/>
              <w:rPr>
                <w:rFonts w:ascii="Myriad Pro" w:hAnsi="Myriad Pro" w:cs="Arial"/>
                <w:sz w:val="20"/>
              </w:rPr>
            </w:pPr>
            <w:r w:rsidRPr="00271141">
              <w:rPr>
                <w:rFonts w:ascii="Myriad Pro" w:eastAsia="MyriadPro-Regular" w:hAnsi="Myriad Pro" w:cs="Arial"/>
                <w:sz w:val="20"/>
              </w:rPr>
              <w:t>społeczno-zawodową wykorzystującą instrumenty aktywizacji edukacyjnej, społecznej, zawodowej</w:t>
            </w:r>
          </w:p>
        </w:tc>
      </w:tr>
      <w:tr w:rsidR="00BD6BA6" w:rsidRPr="00271141" w:rsidTr="00BD6BA6">
        <w:trPr>
          <w:trHeight w:val="482"/>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Typ projektu</w:t>
            </w:r>
          </w:p>
        </w:tc>
        <w:tc>
          <w:tcPr>
            <w:tcW w:w="12522" w:type="dxa"/>
            <w:shd w:val="clear" w:color="auto" w:fill="B6DDE8"/>
          </w:tcPr>
          <w:p w:rsidR="00BD6BA6" w:rsidRPr="00271141" w:rsidRDefault="00BD6BA6" w:rsidP="00912095">
            <w:pPr>
              <w:pStyle w:val="Akapitzlist"/>
              <w:numPr>
                <w:ilvl w:val="0"/>
                <w:numId w:val="65"/>
              </w:numPr>
              <w:autoSpaceDE w:val="0"/>
              <w:autoSpaceDN w:val="0"/>
              <w:adjustRightInd w:val="0"/>
              <w:spacing w:after="0" w:line="240" w:lineRule="auto"/>
              <w:ind w:left="346"/>
              <w:rPr>
                <w:rFonts w:eastAsia="MyriadPro-Regular" w:cs="Arial"/>
              </w:rPr>
            </w:pPr>
            <w:r w:rsidRPr="00271141">
              <w:rPr>
                <w:rFonts w:eastAsia="MyriadPro-Regular" w:cs="Arial"/>
              </w:rPr>
              <w:t>Wzmocnienie potencjału społeczności lokalnych na obszarach rewitalizowanych - Schemat A dot. wsparcia na przygotowanie lub aktualizację lokalnych programów rewitalizacji, schemat B dot. wsparcia we wdrażaniu projektów zapisanych w LPR.</w:t>
            </w:r>
          </w:p>
        </w:tc>
      </w:tr>
    </w:tbl>
    <w:p w:rsidR="00FD09C4" w:rsidRDefault="00FD09C4"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095"/>
        <w:gridCol w:w="4733"/>
      </w:tblGrid>
      <w:tr w:rsidR="00BD6BA6" w:rsidRPr="00271141" w:rsidTr="00BD6BA6">
        <w:trPr>
          <w:jc w:val="center"/>
        </w:trPr>
        <w:tc>
          <w:tcPr>
            <w:tcW w:w="14175"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b/>
                <w:sz w:val="20"/>
              </w:rPr>
              <w:t>Kryteria wykonalności</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L.p</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Nazwa kryterium</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Definicja kryterium</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1</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2</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3</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4</w:t>
            </w:r>
          </w:p>
        </w:tc>
      </w:tr>
      <w:tr w:rsidR="00BD6BA6" w:rsidRPr="00271141" w:rsidTr="00BD6BA6">
        <w:trPr>
          <w:trHeight w:val="1963"/>
          <w:jc w:val="center"/>
        </w:trPr>
        <w:tc>
          <w:tcPr>
            <w:tcW w:w="507" w:type="dxa"/>
          </w:tcPr>
          <w:p w:rsidR="00BD6BA6" w:rsidRPr="00271141" w:rsidRDefault="00BD6BA6" w:rsidP="00912095">
            <w:pPr>
              <w:pStyle w:val="Akapitzlist"/>
              <w:numPr>
                <w:ilvl w:val="0"/>
                <w:numId w:val="66"/>
              </w:numPr>
              <w:spacing w:before="40" w:after="4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Zgodność prawna</w:t>
            </w:r>
          </w:p>
        </w:tc>
        <w:tc>
          <w:tcPr>
            <w:tcW w:w="6095" w:type="dxa"/>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hAnsi="Myriad Pro" w:cs="Arial"/>
                <w:sz w:val="20"/>
              </w:rPr>
              <w:t xml:space="preserve">Projekt jest zgodny z prawodawstwem wspólnotowym i krajowym, </w:t>
            </w:r>
            <w:r w:rsidRPr="00271141">
              <w:rPr>
                <w:rFonts w:ascii="Myriad Pro" w:hAnsi="Myriad Pro" w:cs="Arial"/>
                <w:sz w:val="20"/>
              </w:rPr>
              <w:br/>
              <w:t>w tym przepisami ustawy</w:t>
            </w:r>
            <w:r w:rsidRPr="00271141">
              <w:rPr>
                <w:rFonts w:ascii="Myriad Pro" w:hAnsi="Myriad Pro" w:cs="Arial"/>
                <w:i/>
                <w:sz w:val="20"/>
              </w:rPr>
              <w:t xml:space="preserve"> </w:t>
            </w:r>
            <w:r w:rsidRPr="00271141">
              <w:rPr>
                <w:rFonts w:ascii="Myriad Pro" w:hAnsi="Myriad Pro" w:cs="Arial"/>
                <w:sz w:val="20"/>
              </w:rPr>
              <w:t xml:space="preserve">z dnia 29 stycznia 2004 r. </w:t>
            </w:r>
            <w:r w:rsidRPr="00271141">
              <w:rPr>
                <w:rFonts w:ascii="Myriad Pro" w:hAnsi="Myriad Pro" w:cs="Arial"/>
                <w:i/>
                <w:sz w:val="20"/>
              </w:rPr>
              <w:t>Prawo zamówień publicznych</w:t>
            </w:r>
            <w:r w:rsidRPr="00271141">
              <w:rPr>
                <w:rFonts w:ascii="Myriad Pro" w:hAnsi="Myriad Pro" w:cs="Arial"/>
                <w:sz w:val="20"/>
              </w:rPr>
              <w:t>.</w:t>
            </w:r>
            <w:r w:rsidRPr="00271141">
              <w:rPr>
                <w:rFonts w:ascii="Myriad Pro" w:eastAsia="MyriadPro-Regular" w:hAnsi="Myriad Pro" w:cs="Arial"/>
                <w:sz w:val="20"/>
              </w:rPr>
              <w:t xml:space="preserve"> </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Projekt spełnia wymogi utworzenia partnerstwa zgodnie z art. 33 ust. 2-4a ustawy z dnia 11 lipca 2014 r. o zasadach realizacji programów </w:t>
            </w:r>
            <w:r w:rsidRPr="00271141">
              <w:rPr>
                <w:rFonts w:ascii="Myriad Pro" w:eastAsia="MyriadPro-Regular" w:hAnsi="Myriad Pro" w:cs="Arial"/>
                <w:sz w:val="20"/>
              </w:rPr>
              <w:br/>
              <w:t>w zakresie polityki spójności finansowanych w perspektywie finansowej 2014-2020 (jeśli dotyczy).</w:t>
            </w:r>
          </w:p>
        </w:tc>
        <w:tc>
          <w:tcPr>
            <w:tcW w:w="4733" w:type="dxa"/>
          </w:tcPr>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Zgodność</w:t>
            </w:r>
          </w:p>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 wymogami pomocy</w:t>
            </w:r>
          </w:p>
          <w:p w:rsidR="00BD6BA6" w:rsidRPr="00271141" w:rsidRDefault="00BD6BA6" w:rsidP="00BD6BA6">
            <w:pPr>
              <w:spacing w:after="0" w:line="240" w:lineRule="auto"/>
              <w:rPr>
                <w:rFonts w:ascii="Myriad Pro" w:eastAsia="Malgun Gothic" w:hAnsi="Myriad Pro" w:cs="Arial"/>
                <w:sz w:val="20"/>
              </w:rPr>
            </w:pPr>
            <w:r w:rsidRPr="00271141">
              <w:rPr>
                <w:rFonts w:ascii="Myriad Pro" w:eastAsia="Malgun Gothic" w:hAnsi="Myriad Pro" w:cs="Arial"/>
                <w:sz w:val="20"/>
              </w:rPr>
              <w:t>publicznej</w:t>
            </w:r>
          </w:p>
        </w:tc>
        <w:tc>
          <w:tcPr>
            <w:tcW w:w="6095" w:type="dxa"/>
          </w:tcPr>
          <w:p w:rsidR="00BD6BA6" w:rsidRPr="00271141" w:rsidRDefault="00BD6BA6" w:rsidP="00BD6BA6">
            <w:pPr>
              <w:spacing w:after="0" w:line="240" w:lineRule="auto"/>
              <w:jc w:val="both"/>
              <w:rPr>
                <w:rFonts w:ascii="Myriad Pro" w:eastAsia="Malgun Gothic" w:hAnsi="Myriad Pro" w:cs="Arial"/>
                <w:sz w:val="20"/>
              </w:rPr>
            </w:pPr>
            <w:r w:rsidRPr="00271141">
              <w:rPr>
                <w:rFonts w:ascii="Myriad Pro" w:eastAsia="Malgun Gothic" w:hAnsi="Myriad Pro" w:cs="Arial"/>
                <w:sz w:val="20"/>
              </w:rPr>
              <w:t xml:space="preserve">Projekt jest zgodny regułami pomocy publicznej i/lub pomocy </w:t>
            </w:r>
            <w:r w:rsidRPr="00271141">
              <w:rPr>
                <w:rFonts w:ascii="Myriad Pro" w:eastAsia="Malgun Gothic" w:hAnsi="Myriad Pro" w:cs="Arial"/>
                <w:i/>
                <w:sz w:val="20"/>
              </w:rPr>
              <w:t>de minimis</w:t>
            </w:r>
            <w:r w:rsidRPr="00271141">
              <w:rPr>
                <w:rFonts w:ascii="Myriad Pro" w:eastAsia="Malgun Gothic" w:hAnsi="Myriad Pro" w:cs="Arial"/>
                <w:sz w:val="20"/>
              </w:rPr>
              <w:t>.</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Jeżeli dotyczy: spełnienie kryterium jest konieczne do przyznania dofinansowania.</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autoSpaceDE w:val="0"/>
              <w:autoSpaceDN w:val="0"/>
              <w:adjustRightInd w:val="0"/>
              <w:jc w:val="both"/>
              <w:rPr>
                <w:rFonts w:ascii="Myriad Pro" w:hAnsi="Myriad Pro" w:cs="Arial"/>
                <w:sz w:val="20"/>
              </w:rPr>
            </w:pPr>
            <w:r w:rsidRPr="00271141">
              <w:rPr>
                <w:rFonts w:ascii="Myriad Pro" w:hAnsi="Myriad Pro" w:cs="Arial"/>
                <w:sz w:val="20"/>
              </w:rPr>
              <w:t>Ocena spełniania kryterium polega na przypisaniu wartości logicznych „tak”, „nie”, „nie dotyczy”.</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Zdolność finansowa</w:t>
            </w:r>
          </w:p>
        </w:tc>
        <w:tc>
          <w:tcPr>
            <w:tcW w:w="6095"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271141">
              <w:rPr>
                <w:rFonts w:ascii="Myriad Pro" w:hAnsi="Myriad Pro" w:cs="Arial"/>
                <w:sz w:val="20"/>
              </w:rPr>
              <w:t>i w terminie określon</w:t>
            </w:r>
            <w:r>
              <w:rPr>
                <w:rFonts w:ascii="Myriad Pro" w:hAnsi="Myriad Pro" w:cs="Arial"/>
                <w:sz w:val="20"/>
              </w:rPr>
              <w:t>ym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Beneficjent oraz Partner/rzy krajowi (o ile dotyczy), ponoszący wydatki</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w danym projekcie z EFS, posiadają </w:t>
            </w:r>
            <w:r w:rsidRPr="00271141">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271141">
              <w:rPr>
                <w:rFonts w:ascii="Myriad Pro" w:eastAsia="MyriadPro-Regular" w:hAnsi="Myriad Pro" w:cs="Arial"/>
                <w:sz w:val="20"/>
              </w:rPr>
              <w:t>równy lub wyższy od łącznych rocznych wydatków w danym projekcie z roku, w którym wydatki są najwyższe.</w:t>
            </w:r>
          </w:p>
          <w:p w:rsidR="00BD6BA6" w:rsidRPr="00271141" w:rsidRDefault="00BD6BA6" w:rsidP="00BD6BA6">
            <w:pPr>
              <w:spacing w:before="40" w:after="0"/>
              <w:jc w:val="both"/>
              <w:rPr>
                <w:rFonts w:ascii="Myriad Pro" w:hAnsi="Myriad Pro" w:cs="Arial"/>
                <w:sz w:val="20"/>
              </w:rPr>
            </w:pPr>
            <w:r w:rsidRPr="00271141">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Spełnienie kryterium jest konieczne do przyznania dofinansowania. </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Kryterium</w:t>
            </w:r>
            <w:r w:rsidR="001F4DC7">
              <w:rPr>
                <w:rFonts w:ascii="Myriad Pro" w:hAnsi="Myriad Pro" w:cs="Arial"/>
                <w:sz w:val="20"/>
              </w:rPr>
              <w:t xml:space="preserve"> weryfikowane będzie na etapie </w:t>
            </w:r>
            <w:r w:rsidRPr="00271141">
              <w:rPr>
                <w:rFonts w:ascii="Myriad Pro" w:hAnsi="Myriad Pro" w:cs="Arial"/>
                <w:sz w:val="20"/>
              </w:rPr>
              <w:t>KOP.</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p w:rsidR="00933288" w:rsidRDefault="00933288"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271141" w:rsidTr="00BD6BA6">
        <w:trPr>
          <w:trHeight w:val="416"/>
        </w:trPr>
        <w:tc>
          <w:tcPr>
            <w:tcW w:w="14220" w:type="dxa"/>
            <w:gridSpan w:val="4"/>
            <w:shd w:val="clear" w:color="auto" w:fill="BFBFBF" w:themeFill="background1" w:themeFillShade="BF"/>
            <w:vAlign w:val="center"/>
          </w:tcPr>
          <w:p w:rsidR="00BD6BA6" w:rsidRPr="00271141" w:rsidRDefault="00BD6BA6" w:rsidP="00BD6BA6">
            <w:pPr>
              <w:spacing w:before="240" w:after="40" w:line="240" w:lineRule="auto"/>
              <w:contextualSpacing/>
              <w:jc w:val="center"/>
              <w:rPr>
                <w:rFonts w:ascii="Myriad Pro" w:hAnsi="Myriad Pro" w:cs="Arial"/>
                <w:b/>
                <w:sz w:val="20"/>
              </w:rPr>
            </w:pPr>
            <w:r w:rsidRPr="00271141">
              <w:rPr>
                <w:rFonts w:ascii="Myriad Pro" w:hAnsi="Myriad Pro" w:cs="Arial"/>
                <w:b/>
                <w:sz w:val="20"/>
              </w:rPr>
              <w:t>Kryteria jakości</w:t>
            </w:r>
          </w:p>
        </w:tc>
      </w:tr>
      <w:tr w:rsidR="00BD6BA6" w:rsidRPr="00271141" w:rsidTr="00BD6BA6">
        <w:trPr>
          <w:trHeight w:val="387"/>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L.p.</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Nazwa kryterium</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Definicja kryterium</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trHeight w:val="300"/>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1</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2</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3</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4</w:t>
            </w:r>
          </w:p>
        </w:tc>
      </w:tr>
      <w:tr w:rsidR="00BD6BA6" w:rsidRPr="00271141" w:rsidTr="00BD6BA6">
        <w:trPr>
          <w:trHeight w:val="41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Odpowiedniość/Adekwatność/</w:t>
            </w:r>
            <w:r w:rsidRPr="00271141">
              <w:rPr>
                <w:rFonts w:ascii="Myriad Pro" w:hAnsi="Myriad Pro" w:cs="Arial"/>
                <w:sz w:val="20"/>
              </w:rPr>
              <w:br/>
              <w:t>Trafność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zostaną przyznane minimum 24 punkty.</w:t>
            </w:r>
          </w:p>
        </w:tc>
      </w:tr>
      <w:tr w:rsidR="00BD6BA6" w:rsidRPr="00271141" w:rsidTr="00BD6BA6">
        <w:trPr>
          <w:trHeight w:val="105"/>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Skuteczność</w:t>
            </w:r>
            <w:r w:rsidRPr="00271141">
              <w:rPr>
                <w:rFonts w:ascii="Myriad Pro" w:eastAsia="MyriadPro-Regular" w:hAnsi="Myriad Pro" w:cs="Arial"/>
                <w:sz w:val="20"/>
              </w:rPr>
              <w:t>/Efektywność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Stopnień, w jakim projekt przyczyni się do rozwiązania/złagodzenia sytuacji problemowej wskazanej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271141">
              <w:rPr>
                <w:rFonts w:ascii="Myriad Pro" w:eastAsia="MyriadPro-Regular" w:hAnsi="Myriad Pro" w:cs="Arial"/>
                <w:sz w:val="20"/>
              </w:rPr>
              <w:t>w odniesieniu do zaplanowanych kosztów.</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relacji nakład/rezultat.</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18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hAnsi="Myriad Pro" w:cs="Arial"/>
                <w:sz w:val="20"/>
              </w:rPr>
              <w:t>Trwałość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 xml:space="preserve">Ocena spełniania kryterium dokonywana jest </w:t>
            </w:r>
            <w:r w:rsidRPr="00271141">
              <w:rPr>
                <w:rFonts w:ascii="Myriad Pro"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Skala punktów 0-10 </w:t>
            </w:r>
          </w:p>
          <w:p w:rsidR="00BD6BA6" w:rsidRPr="001F1069"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eastAsia="MyriadPro-Regular" w:hAnsi="Myriad Pro" w:cs="Arial"/>
                <w:sz w:val="20"/>
              </w:rPr>
              <w:t>Doświadczenie wnioskodawcy i partnera (jeśli dotyczy)</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Doświadczenie w realizacji podobnych przedsięwzięć realizowanych:</w:t>
            </w:r>
          </w:p>
          <w:p w:rsidR="00BD6BA6" w:rsidRPr="00271141"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271141">
              <w:rPr>
                <w:rFonts w:cs="Arial"/>
              </w:rPr>
              <w:t xml:space="preserve">w obszarze wsparcia projektu: maksymalnie </w:t>
            </w:r>
            <w:r w:rsidRPr="00271141">
              <w:rPr>
                <w:rFonts w:cs="Arial"/>
                <w:b/>
              </w:rPr>
              <w:t>4 pkt</w:t>
            </w:r>
            <w:r w:rsidRPr="00271141">
              <w:rPr>
                <w:rFonts w:cs="Arial"/>
              </w:rPr>
              <w:t xml:space="preserve">; </w:t>
            </w:r>
          </w:p>
          <w:p w:rsidR="00BD6BA6" w:rsidRPr="00271141" w:rsidRDefault="00BD6BA6" w:rsidP="00912095">
            <w:pPr>
              <w:pStyle w:val="Default"/>
              <w:numPr>
                <w:ilvl w:val="0"/>
                <w:numId w:val="41"/>
              </w:numPr>
              <w:ind w:left="175" w:hanging="141"/>
              <w:jc w:val="both"/>
              <w:rPr>
                <w:rFonts w:ascii="Myriad Pro" w:hAnsi="Myriad Pro"/>
                <w:sz w:val="20"/>
                <w:szCs w:val="20"/>
              </w:rPr>
            </w:pPr>
            <w:r w:rsidRPr="00271141">
              <w:rPr>
                <w:rFonts w:ascii="Myriad Pro" w:hAnsi="Myriad Pro"/>
                <w:sz w:val="20"/>
                <w:szCs w:val="20"/>
              </w:rPr>
              <w:t xml:space="preserve">na rzecz grupy docelowej, do której skierowany będzie projekt: maksymalnie </w:t>
            </w:r>
            <w:r w:rsidRPr="00271141">
              <w:rPr>
                <w:rFonts w:ascii="Myriad Pro" w:hAnsi="Myriad Pro"/>
                <w:b/>
                <w:sz w:val="20"/>
                <w:szCs w:val="20"/>
              </w:rPr>
              <w:t>4 pkt</w:t>
            </w:r>
            <w:r w:rsidRPr="00271141">
              <w:rPr>
                <w:rFonts w:ascii="Myriad Pro" w:hAnsi="Myriad Pro"/>
                <w:sz w:val="20"/>
                <w:szCs w:val="20"/>
              </w:rPr>
              <w:t>;</w:t>
            </w:r>
          </w:p>
          <w:p w:rsidR="00BD6BA6" w:rsidRPr="008B445D" w:rsidRDefault="00BD6BA6" w:rsidP="00912095">
            <w:pPr>
              <w:pStyle w:val="Default"/>
              <w:numPr>
                <w:ilvl w:val="0"/>
                <w:numId w:val="41"/>
              </w:numPr>
              <w:ind w:left="175" w:hanging="141"/>
              <w:jc w:val="both"/>
              <w:rPr>
                <w:rFonts w:ascii="Myriad Pro" w:hAnsi="Myriad Pro"/>
                <w:b/>
                <w:sz w:val="20"/>
                <w:szCs w:val="20"/>
              </w:rPr>
            </w:pPr>
            <w:r w:rsidRPr="00271141">
              <w:rPr>
                <w:rFonts w:ascii="Myriad Pro" w:hAnsi="Myriad Pro"/>
                <w:sz w:val="20"/>
                <w:szCs w:val="20"/>
              </w:rPr>
              <w:t xml:space="preserve">na określonym terytorium, którego będzie dotyczyć realizacja projektu: maksymalnie </w:t>
            </w:r>
            <w:r w:rsidRPr="00271141">
              <w:rPr>
                <w:rFonts w:ascii="Myriad Pro" w:hAnsi="Myriad Pro"/>
                <w:b/>
                <w:sz w:val="20"/>
                <w:szCs w:val="20"/>
              </w:rPr>
              <w:t xml:space="preserve">2 pkt. </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567"/>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rPr>
                <w:rFonts w:ascii="Myriad Pro" w:eastAsia="MyriadPro-Regular" w:hAnsi="Myriad Pro" w:cs="Arial"/>
                <w:sz w:val="20"/>
              </w:rPr>
            </w:pPr>
            <w:r w:rsidRPr="00271141">
              <w:rPr>
                <w:rFonts w:ascii="Myriad Pro" w:eastAsia="MyriadPro-Regular" w:hAnsi="Myriad Pro" w:cs="Arial"/>
                <w:sz w:val="20"/>
              </w:rPr>
              <w:t>Zaplecze realizacji projektu</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samodzielnej realizacji projektu:</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maksymalnie </w:t>
            </w:r>
            <w:r w:rsidRPr="00271141">
              <w:rPr>
                <w:rFonts w:ascii="Myriad Pro" w:eastAsia="MyriadPro-Regular" w:hAnsi="Myriad Pro" w:cs="Arial"/>
                <w:b/>
                <w:sz w:val="20"/>
              </w:rPr>
              <w:t>10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2 pkt.</w:t>
            </w:r>
          </w:p>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realizacji projektu w partnerstwie:</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i partnera/ów: maksymalnie </w:t>
            </w:r>
            <w:r w:rsidRPr="00271141">
              <w:rPr>
                <w:rFonts w:ascii="Myriad Pro" w:eastAsia="MyriadPro-Regular" w:hAnsi="Myriad Pro" w:cs="Arial"/>
                <w:b/>
                <w:sz w:val="20"/>
              </w:rPr>
              <w:t>5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1 pkt.</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zasadności partnerstwa zawiązanego w celu wspólnej realizacji projektu, w tym sposób podziału realizacji zadań: maksymalnie </w:t>
            </w:r>
            <w:r w:rsidRPr="00271141">
              <w:rPr>
                <w:rFonts w:ascii="Myriad Pro" w:eastAsia="MyriadPro-Regular" w:hAnsi="Myriad Pro" w:cs="Arial"/>
                <w:b/>
                <w:sz w:val="20"/>
              </w:rPr>
              <w:t>5  pkt.</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bl>
    <w:p w:rsidR="00BD6BA6" w:rsidRDefault="00BD6BA6" w:rsidP="00BD6BA6">
      <w:pPr>
        <w:spacing w:after="0"/>
        <w:rPr>
          <w:rFonts w:ascii="Myriad Pro" w:hAnsi="Myriad Pro"/>
          <w:b/>
          <w:sz w:val="20"/>
        </w:rPr>
      </w:pPr>
    </w:p>
    <w:p w:rsidR="00736981" w:rsidRDefault="00736981"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082"/>
        <w:gridCol w:w="4733"/>
      </w:tblGrid>
      <w:tr w:rsidR="00BD6BA6" w:rsidRPr="00271141" w:rsidTr="00BD6BA6">
        <w:trPr>
          <w:jc w:val="center"/>
        </w:trPr>
        <w:tc>
          <w:tcPr>
            <w:tcW w:w="14175" w:type="dxa"/>
            <w:gridSpan w:val="4"/>
            <w:shd w:val="clear" w:color="auto" w:fill="D9D9D9" w:themeFill="background1" w:themeFillShade="D9"/>
            <w:vAlign w:val="center"/>
          </w:tcPr>
          <w:p w:rsidR="00BD6BA6" w:rsidRPr="00271141" w:rsidRDefault="00BD6BA6" w:rsidP="00BD6BA6">
            <w:pPr>
              <w:spacing w:before="40" w:after="40" w:line="276" w:lineRule="auto"/>
              <w:jc w:val="center"/>
              <w:rPr>
                <w:rFonts w:ascii="Myriad Pro" w:hAnsi="Myriad Pro" w:cs="Arial"/>
                <w:b/>
                <w:sz w:val="20"/>
              </w:rPr>
            </w:pPr>
            <w:r w:rsidRPr="00271141">
              <w:rPr>
                <w:rFonts w:ascii="Myriad Pro" w:hAnsi="Myriad Pro" w:cs="Arial"/>
                <w:b/>
                <w:sz w:val="20"/>
              </w:rPr>
              <w:t>Kryteria administracyjności</w:t>
            </w:r>
          </w:p>
        </w:tc>
      </w:tr>
      <w:tr w:rsidR="00BD6BA6" w:rsidRPr="00271141" w:rsidTr="00BD6BA6">
        <w:trPr>
          <w:jc w:val="center"/>
        </w:trPr>
        <w:tc>
          <w:tcPr>
            <w:tcW w:w="536"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L.p.</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Nazwa kryterium</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Definicja kryterium</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36" w:type="dxa"/>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1</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2</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3</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4</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Intensywność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Wnioskowana kwota i poziom wsparcia są zgodne z zapisami</w:t>
            </w:r>
            <w:r>
              <w:rPr>
                <w:rFonts w:ascii="Myriad Pro" w:hAnsi="Myriad Pro" w:cs="Arial"/>
                <w:sz w:val="20"/>
              </w:rPr>
              <w:t xml:space="preserve"> </w:t>
            </w:r>
            <w:r w:rsidRPr="00271141">
              <w:rPr>
                <w:rFonts w:ascii="Myriad Pro" w:hAnsi="Myriad Pro" w:cs="Arial"/>
                <w:i/>
                <w:sz w:val="20"/>
              </w:rPr>
              <w:t>Regulaminu konkursu</w:t>
            </w:r>
            <w:r w:rsidRPr="00271141">
              <w:rPr>
                <w:rFonts w:ascii="Myriad Pro" w:hAnsi="Myriad Pro" w:cs="Arial"/>
                <w:sz w:val="20"/>
              </w:rPr>
              <w:t>.</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Zgodność z kwalifikowalnością wydatków.</w:t>
            </w:r>
          </w:p>
        </w:tc>
        <w:tc>
          <w:tcPr>
            <w:tcW w:w="6082" w:type="dxa"/>
          </w:tcPr>
          <w:p w:rsidR="00BD6BA6" w:rsidRPr="00271141" w:rsidRDefault="00BD6BA6" w:rsidP="00BD6BA6">
            <w:pPr>
              <w:autoSpaceDE w:val="0"/>
              <w:autoSpaceDN w:val="0"/>
              <w:adjustRightInd w:val="0"/>
              <w:jc w:val="both"/>
              <w:rPr>
                <w:rFonts w:ascii="Myriad Pro" w:hAnsi="Myriad Pro" w:cs="MyriadPro-It"/>
                <w:i/>
                <w:sz w:val="20"/>
              </w:rPr>
            </w:pPr>
            <w:r w:rsidRPr="00271141">
              <w:rPr>
                <w:rFonts w:ascii="Myriad Pro" w:eastAsia="MyriadPro-Regular" w:hAnsi="Myriad Pro" w:cs="Arial"/>
                <w:sz w:val="20"/>
              </w:rPr>
              <w:t xml:space="preserve">Wydatki w projekcie są zgodne z </w:t>
            </w:r>
            <w:r w:rsidR="001F4DC7">
              <w:rPr>
                <w:rFonts w:ascii="Myriad Pro" w:eastAsia="MyriadPro-Regular" w:hAnsi="Myriad Pro" w:cs="Arial"/>
                <w:i/>
                <w:sz w:val="20"/>
              </w:rPr>
              <w:t xml:space="preserve">Wytycznymi </w:t>
            </w:r>
            <w:r w:rsidRPr="00271141">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271141">
              <w:rPr>
                <w:rFonts w:ascii="Myriad Pro" w:eastAsia="MyriadPro-Regular" w:hAnsi="Myriad Pro" w:cs="Arial"/>
                <w:sz w:val="20"/>
              </w:rPr>
              <w:t>z</w:t>
            </w:r>
            <w:r w:rsidRPr="00271141">
              <w:rPr>
                <w:rFonts w:ascii="Myriad Pro" w:eastAsia="MyriadPro-Regular" w:hAnsi="Myriad Pro" w:cs="Arial"/>
                <w:i/>
                <w:sz w:val="20"/>
              </w:rPr>
              <w:t xml:space="preserve"> </w:t>
            </w:r>
            <w:r w:rsidRPr="00271141">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Planowane wydatki są uzasadnione, niezbędne, racjonalne i adekwatne do zakresu merytorycznego</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271141">
              <w:rPr>
                <w:rFonts w:ascii="Myriad Pro" w:eastAsia="MyriadPro-Regular" w:hAnsi="Myriad Pro" w:cs="Arial"/>
                <w:sz w:val="20"/>
              </w:rPr>
              <w:t>i planowanego wsparcia.</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271141">
              <w:rPr>
                <w:rFonts w:ascii="Myriad Pro" w:eastAsia="MyriadPro-Regular" w:hAnsi="Myriad Pro" w:cs="Arial"/>
                <w:sz w:val="20"/>
              </w:rPr>
              <w:t>z</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katalogiem wydatków,</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Poziom wydatków w ramach cross financingu oraz środków trwałych jest zgodny z poziomem tych wydatków wskazanym w Regulaminie konkursu.</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Za zgodą IP, na etapie realizacji pr</w:t>
            </w:r>
            <w:r w:rsidR="001F4DC7">
              <w:rPr>
                <w:rFonts w:ascii="Myriad Pro" w:hAnsi="Myriad Pro" w:cs="Arial"/>
                <w:sz w:val="20"/>
              </w:rPr>
              <w:t>ojektu, dopuszcza się możliwość odstępstwa od</w:t>
            </w:r>
            <w:r w:rsidRPr="00271141">
              <w:rPr>
                <w:rFonts w:ascii="Myriad Pro" w:hAnsi="Myriad Pro" w:cs="Arial"/>
                <w:sz w:val="20"/>
              </w:rPr>
              <w:t xml:space="preserve"> zapisów Regulaminu konkursu w zakresie spełnienia przedmiotowego kryterium z uwagi na zmiany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i/>
                <w:sz w:val="20"/>
              </w:rPr>
              <w:t xml:space="preserve">Wytycznych  </w:t>
            </w:r>
            <w:r w:rsidRPr="00271141">
              <w:rPr>
                <w:rFonts w:ascii="Myriad Pro" w:eastAsia="MyriadPro-Regular" w:hAnsi="Myriad Pro" w:cs="Arial"/>
                <w:i/>
                <w:sz w:val="20"/>
              </w:rPr>
              <w:br/>
              <w:t>w zakresie kwalifikowalności wydatków w ramach Europejskiego Funduszu Rozwoju Regionalnego, Europejskiego Funduszu Społecznego oraz Funduszu Spójności na lata 2014-2020  oraz</w:t>
            </w:r>
            <w:r w:rsidRPr="00271141">
              <w:rPr>
                <w:rFonts w:ascii="Myriad Pro" w:hAnsi="Myriad Pro" w:cs="Arial"/>
                <w:sz w:val="20"/>
              </w:rPr>
              <w:t xml:space="preserve"> właściwych </w:t>
            </w:r>
            <w:r w:rsidRPr="00271141">
              <w:rPr>
                <w:rFonts w:ascii="Myriad Pro" w:eastAsia="MyriadPro-Regular" w:hAnsi="Myriad Pro" w:cs="Arial"/>
                <w:i/>
                <w:sz w:val="20"/>
              </w:rPr>
              <w:t xml:space="preserve">Wytycznych obszarowych, </w:t>
            </w:r>
            <w:r w:rsidRPr="00271141">
              <w:rPr>
                <w:rFonts w:ascii="Myriad Pro" w:hAnsi="Myriad Pro" w:cs="Arial"/>
                <w:sz w:val="20"/>
              </w:rPr>
              <w:t xml:space="preserve">mających wpływ na założenia dotyczące kwalifikowalności wydatków. </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eastAsia="MyriadPro-Regular" w:hAnsi="Myriad Pro" w:cs="Arial"/>
                <w:sz w:val="20"/>
              </w:rPr>
              <w:t>Zgodność z warunkami realizacji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eastAsia="MyriadPro-Regular" w:hAnsi="Myriad Pro" w:cs="Arial"/>
                <w:sz w:val="20"/>
              </w:rPr>
              <w:t xml:space="preserve">Wniosek został sporządzony zgodnie z uwarunkowaniami realizacji wsparcia określonymi we właściwych wytycznych obszarowych oraz z zasadami realizacji </w:t>
            </w:r>
            <w:r w:rsidR="001F4DC7">
              <w:rPr>
                <w:rFonts w:ascii="Myriad Pro" w:eastAsia="MyriadPro-Regular" w:hAnsi="Myriad Pro" w:cs="Arial"/>
                <w:sz w:val="20"/>
              </w:rPr>
              <w:t xml:space="preserve">wsparcia wskazanymi przez IOK </w:t>
            </w:r>
            <w:r w:rsidRPr="00271141">
              <w:rPr>
                <w:rFonts w:ascii="Myriad Pro" w:eastAsia="MyriadPro-Regular" w:hAnsi="Myriad Pro" w:cs="Arial"/>
                <w:sz w:val="20"/>
              </w:rPr>
              <w:t xml:space="preserve">w części 5.3 </w:t>
            </w:r>
            <w:r w:rsidRPr="00271141">
              <w:rPr>
                <w:rFonts w:ascii="Myriad Pro" w:eastAsia="MyriadPro-Regular" w:hAnsi="Myriad Pro" w:cs="Arial"/>
                <w:i/>
                <w:sz w:val="20"/>
              </w:rPr>
              <w:t xml:space="preserve">Regulaminu konkursu </w:t>
            </w:r>
            <w:r w:rsidRPr="00271141">
              <w:rPr>
                <w:rFonts w:ascii="Myriad Pro" w:eastAsia="MyriadPro-Regular" w:hAnsi="Myriad Pro" w:cs="Arial"/>
                <w:sz w:val="20"/>
              </w:rPr>
              <w:t>(np. zasady realizacji danej formy wsparcia).</w:t>
            </w:r>
          </w:p>
        </w:tc>
        <w:tc>
          <w:tcPr>
            <w:tcW w:w="4733" w:type="dxa"/>
          </w:tcPr>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Spełnienie kryterium jest konieczne do przyznania dofinansowania.</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271141">
              <w:rPr>
                <w:rFonts w:ascii="Myriad Pro" w:hAnsi="Myriad Pro" w:cs="Arial"/>
                <w:i/>
                <w:sz w:val="20"/>
              </w:rPr>
              <w:t>RPO WZ 2014-2020</w:t>
            </w:r>
            <w:r w:rsidRPr="00271141">
              <w:rPr>
                <w:rFonts w:ascii="Myriad Pro" w:hAnsi="Myriad Pro" w:cs="Arial"/>
                <w:sz w:val="20"/>
              </w:rPr>
              <w:t xml:space="preserve">, przepisów prawa,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sz w:val="20"/>
              </w:rPr>
              <w:t>właściwych</w:t>
            </w:r>
            <w:r w:rsidRPr="00271141">
              <w:rPr>
                <w:rFonts w:ascii="Myriad Pro" w:eastAsia="MyriadPro-Regular" w:hAnsi="Myriad Pro" w:cs="Arial"/>
                <w:i/>
                <w:sz w:val="20"/>
              </w:rPr>
              <w:t xml:space="preserve"> Wytycznych obszarowych, </w:t>
            </w:r>
            <w:r w:rsidRPr="00271141">
              <w:rPr>
                <w:rFonts w:ascii="Myriad Pro" w:hAnsi="Myriad Pro" w:cs="Arial"/>
                <w:sz w:val="20"/>
              </w:rPr>
              <w:t xml:space="preserve">mających wpływ na założenia dotyczące uwarunkowań realizacji wsparcia. </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271141" w:rsidRDefault="00BD6BA6" w:rsidP="00BD6BA6">
            <w:pPr>
              <w:spacing w:before="40" w:line="276" w:lineRule="auto"/>
              <w:jc w:val="both"/>
              <w:rPr>
                <w:rFonts w:ascii="Myriad Pro" w:hAnsi="Myriad Pro" w:cs="Arial"/>
                <w:sz w:val="20"/>
              </w:rPr>
            </w:pPr>
            <w:r w:rsidRPr="00271141">
              <w:rPr>
                <w:rFonts w:ascii="Myriad Pro" w:eastAsia="MyriadPro-Regular"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 xml:space="preserve">Spójność i kompletność zapisów </w:t>
            </w:r>
          </w:p>
        </w:tc>
        <w:tc>
          <w:tcPr>
            <w:tcW w:w="6082" w:type="dxa"/>
          </w:tcPr>
          <w:p w:rsidR="00BD6BA6" w:rsidRPr="00271141" w:rsidRDefault="00BD6BA6" w:rsidP="00BD6BA6">
            <w:pPr>
              <w:autoSpaceDE w:val="0"/>
              <w:autoSpaceDN w:val="0"/>
              <w:adjustRightInd w:val="0"/>
              <w:spacing w:after="200" w:line="276" w:lineRule="auto"/>
              <w:jc w:val="both"/>
              <w:rPr>
                <w:rFonts w:ascii="Myriad Pro" w:eastAsia="MyriadPro-Regular" w:hAnsi="Myriad Pro" w:cs="Arial"/>
                <w:sz w:val="20"/>
              </w:rPr>
            </w:pPr>
            <w:r w:rsidRPr="00271141">
              <w:rPr>
                <w:rFonts w:ascii="Myriad Pro" w:eastAsia="MyriadPro-Regular" w:hAnsi="Myriad Pro" w:cs="Arial"/>
                <w:sz w:val="20"/>
              </w:rPr>
              <w:t xml:space="preserve">Wniosek jest spójny i kompletny w odniesieniu do dokonanej oceny. </w:t>
            </w:r>
          </w:p>
          <w:p w:rsidR="00BD6BA6" w:rsidRPr="00271141" w:rsidRDefault="00BD6BA6" w:rsidP="00BD6BA6">
            <w:pPr>
              <w:spacing w:before="40" w:after="40" w:line="276" w:lineRule="auto"/>
              <w:jc w:val="both"/>
              <w:rPr>
                <w:rFonts w:ascii="Myriad Pro" w:hAnsi="Myriad Pro" w:cs="Arial"/>
                <w:sz w:val="20"/>
              </w:rPr>
            </w:pP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855B0D" w:rsidRDefault="00855B0D" w:rsidP="00BD6BA6">
      <w:pPr>
        <w:spacing w:after="0"/>
        <w:rPr>
          <w:rFonts w:ascii="Myriad Pro" w:hAnsi="Myriad Pro"/>
          <w:b/>
          <w:sz w:val="20"/>
        </w:rPr>
      </w:pPr>
    </w:p>
    <w:p w:rsidR="00FD09C4" w:rsidRDefault="00FD09C4" w:rsidP="00FD09C4">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w:t>
      </w:r>
      <w:r>
        <w:rPr>
          <w:rFonts w:ascii="Myriad Pro" w:hAnsi="Myriad Pro"/>
          <w:b/>
          <w:sz w:val="20"/>
        </w:rPr>
        <w:t>szczegółowe</w:t>
      </w:r>
      <w:r w:rsidRPr="009A332F">
        <w:rPr>
          <w:rFonts w:ascii="Myriad Pro" w:hAnsi="Myriad Pro"/>
          <w:b/>
          <w:sz w:val="20"/>
        </w:rPr>
        <w:t xml:space="preserve"> przyjęte Uchwałą </w:t>
      </w:r>
      <w:r w:rsidRPr="009A332F">
        <w:rPr>
          <w:rFonts w:ascii="Myriad Pro" w:hAnsi="Myriad Pro" w:cs="Arial"/>
          <w:b/>
          <w:bCs/>
          <w:sz w:val="20"/>
        </w:rPr>
        <w:t xml:space="preserve">Nr </w:t>
      </w:r>
      <w:r w:rsidR="00C032C8">
        <w:rPr>
          <w:rFonts w:ascii="Myriad Pro" w:hAnsi="Myriad Pro" w:cs="Arial"/>
          <w:b/>
          <w:bCs/>
          <w:sz w:val="20"/>
        </w:rPr>
        <w:t>22/18</w:t>
      </w:r>
      <w:r w:rsidRPr="009A332F">
        <w:rPr>
          <w:rFonts w:ascii="Myriad Pro" w:hAnsi="Myriad Pro" w:cs="Arial"/>
          <w:b/>
          <w:bCs/>
          <w:sz w:val="20"/>
        </w:rPr>
        <w:t xml:space="preserve"> Komitetu Monitorującego RPO WZ 2014-2020 z dnia </w:t>
      </w:r>
      <w:r>
        <w:rPr>
          <w:rFonts w:ascii="Myriad Pro" w:hAnsi="Myriad Pro" w:cs="Arial"/>
          <w:b/>
          <w:bCs/>
          <w:sz w:val="20"/>
        </w:rPr>
        <w:t>14 lutego 2018</w:t>
      </w:r>
      <w:r w:rsidRPr="009A332F">
        <w:rPr>
          <w:rFonts w:ascii="Myriad Pro" w:hAnsi="Myriad Pro" w:cs="Arial"/>
          <w:b/>
          <w:bCs/>
          <w:sz w:val="20"/>
        </w:rPr>
        <w:t xml:space="preserve"> r.</w:t>
      </w:r>
      <w:r>
        <w:rPr>
          <w:rFonts w:ascii="Myriad Pro" w:hAnsi="Myriad Pro" w:cs="Arial"/>
          <w:b/>
          <w:bCs/>
          <w:sz w:val="20"/>
        </w:rPr>
        <w:t xml:space="preserve"> </w:t>
      </w:r>
      <w:r w:rsidRPr="009A332F">
        <w:rPr>
          <w:rFonts w:ascii="Myriad Pro" w:hAnsi="Myriad Pro" w:cs="Arial"/>
          <w:b/>
          <w:bCs/>
          <w:sz w:val="20"/>
        </w:rPr>
        <w:t>(tryb konkursowy)</w:t>
      </w:r>
    </w:p>
    <w:tbl>
      <w:tblPr>
        <w:tblStyle w:val="Tabela-Siatka"/>
        <w:tblW w:w="0" w:type="auto"/>
        <w:tblLook w:val="04A0" w:firstRow="1" w:lastRow="0" w:firstColumn="1" w:lastColumn="0" w:noHBand="0" w:noVBand="1"/>
      </w:tblPr>
      <w:tblGrid>
        <w:gridCol w:w="1809"/>
        <w:gridCol w:w="12335"/>
      </w:tblGrid>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Oś priorytetowa</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VII Włączenie społeczne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Priorytet Inwestycyjny</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9i Aktywne włączenie, w tym z myślą o promowaniu równych szans oraz aktywnego uczestnictwa i zwiększaniu szans na zatrudnienie.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Działanie</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7.1 Programy na rzecz integracji osób i rodzin zagrożonych ubóstwem i/lub wykluczeniem społecznym ukierunkowane na aktywizację społeczno-zawodową wykorzystującą instrumenty aktywizacji edukacyjnej, społecznej, zawodowej.</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Typ projektu</w:t>
            </w:r>
          </w:p>
        </w:tc>
        <w:tc>
          <w:tcPr>
            <w:tcW w:w="12335" w:type="dxa"/>
            <w:shd w:val="clear" w:color="auto" w:fill="92CDDC" w:themeFill="accent5" w:themeFillTint="99"/>
          </w:tcPr>
          <w:p w:rsidR="00FD09C4" w:rsidRPr="003269D0" w:rsidRDefault="00FD09C4" w:rsidP="00FD09C4">
            <w:pPr>
              <w:spacing w:before="60" w:after="60" w:line="276" w:lineRule="auto"/>
              <w:rPr>
                <w:rFonts w:ascii="Myriad Pro" w:hAnsi="Myriad Pro" w:cs="Times New Roman"/>
                <w:sz w:val="20"/>
              </w:rPr>
            </w:pPr>
            <w:r w:rsidRPr="00110642">
              <w:rPr>
                <w:rFonts w:ascii="Myriad Pro" w:hAnsi="Myriad Pro" w:cs="Arial"/>
                <w:sz w:val="20"/>
              </w:rPr>
              <w:t>3. Wzmocnienie potencjału społeczności lokalnych na obszarach rewitalizowanych - schemat B dot. wsparcia procesu realizacji Programów Rewitalizacji.</w:t>
            </w:r>
          </w:p>
        </w:tc>
      </w:tr>
    </w:tbl>
    <w:p w:rsidR="00FD09C4" w:rsidRDefault="00FD09C4" w:rsidP="00FD09C4">
      <w:pPr>
        <w:autoSpaceDE w:val="0"/>
        <w:autoSpaceDN w:val="0"/>
        <w:adjustRightInd w:val="0"/>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FD09C4" w:rsidRPr="00AB5F7B" w:rsidTr="00FD09C4">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line="240" w:lineRule="auto"/>
              <w:jc w:val="center"/>
              <w:rPr>
                <w:rFonts w:ascii="Myriad Pro" w:hAnsi="Myriad Pro"/>
                <w:b/>
                <w:sz w:val="20"/>
              </w:rPr>
            </w:pPr>
            <w:r w:rsidRPr="00AB5F7B">
              <w:rPr>
                <w:rFonts w:ascii="Myriad Pro" w:hAnsi="Myriad Pro"/>
                <w:b/>
                <w:sz w:val="20"/>
              </w:rPr>
              <w:t>Kryteria dopuszczalności</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L.p.</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Definicja kryterium</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1</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2</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3</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4</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Wymogi organizacyjne</w:t>
            </w:r>
          </w:p>
        </w:tc>
        <w:tc>
          <w:tcPr>
            <w:tcW w:w="6237" w:type="dxa"/>
            <w:tcBorders>
              <w:top w:val="single" w:sz="4" w:space="0" w:color="auto"/>
              <w:left w:val="single" w:sz="4" w:space="0" w:color="auto"/>
              <w:bottom w:val="single" w:sz="4" w:space="0" w:color="auto"/>
              <w:right w:val="single" w:sz="4" w:space="0" w:color="auto"/>
            </w:tcBorders>
            <w:hideMark/>
          </w:tcPr>
          <w:p w:rsidR="00FD09C4" w:rsidRPr="00862E17" w:rsidRDefault="00FD09C4" w:rsidP="00912095">
            <w:pPr>
              <w:pStyle w:val="Akapitzlist"/>
              <w:numPr>
                <w:ilvl w:val="0"/>
                <w:numId w:val="179"/>
              </w:numPr>
              <w:autoSpaceDE w:val="0"/>
              <w:autoSpaceDN w:val="0"/>
              <w:spacing w:after="0"/>
              <w:ind w:left="368" w:hanging="283"/>
              <w:jc w:val="both"/>
              <w:rPr>
                <w:rFonts w:cs="Arial"/>
              </w:rPr>
            </w:pPr>
            <w:r w:rsidRPr="00862E17">
              <w:rPr>
                <w:rFonts w:cs="Arial"/>
              </w:rPr>
              <w:t>Projektodawca składa nie więcej niż jeden wniosek o dofinansowanie w ramach danego subregionu:</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A;</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B;</w:t>
            </w:r>
          </w:p>
          <w:p w:rsidR="00FD09C4" w:rsidRPr="00862E17" w:rsidRDefault="00FD09C4" w:rsidP="00FD09C4">
            <w:pPr>
              <w:ind w:left="793" w:hanging="334"/>
              <w:contextualSpacing/>
              <w:jc w:val="both"/>
              <w:rPr>
                <w:rFonts w:ascii="Arial" w:hAnsi="Arial" w:cs="Arial"/>
                <w:sz w:val="18"/>
                <w:szCs w:val="18"/>
              </w:rPr>
            </w:pPr>
            <w:r w:rsidRPr="00862E17">
              <w:rPr>
                <w:rFonts w:ascii="Myriad Pro" w:hAnsi="Myriad Pro" w:cs="Arial"/>
                <w:sz w:val="20"/>
              </w:rPr>
              <w:t>- subregion C.</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Zgodność wsparcia</w:t>
            </w:r>
          </w:p>
        </w:tc>
        <w:tc>
          <w:tcPr>
            <w:tcW w:w="6237" w:type="dxa"/>
            <w:tcBorders>
              <w:top w:val="single" w:sz="4" w:space="0" w:color="auto"/>
              <w:left w:val="single" w:sz="4" w:space="0" w:color="auto"/>
              <w:bottom w:val="single" w:sz="4" w:space="0" w:color="auto"/>
              <w:right w:val="single" w:sz="4" w:space="0" w:color="auto"/>
            </w:tcBorders>
            <w:hideMark/>
          </w:tcPr>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sz w:val="20"/>
              </w:rPr>
              <w:t xml:space="preserve"> </w:t>
            </w:r>
            <w:r w:rsidRPr="001562BF">
              <w:rPr>
                <w:rFonts w:ascii="Myriad Pro" w:hAnsi="Myriad Pro" w:cs="Arial"/>
                <w:sz w:val="20"/>
              </w:rPr>
              <w:t>Maksymalna wartość projektu w ramach subregionu:</w:t>
            </w:r>
          </w:p>
          <w:p w:rsidR="00A84C38" w:rsidRDefault="00FD09C4" w:rsidP="00A84C38">
            <w:pPr>
              <w:pStyle w:val="Akapitzlist"/>
              <w:numPr>
                <w:ilvl w:val="0"/>
                <w:numId w:val="0"/>
              </w:numPr>
              <w:ind w:left="437"/>
              <w:jc w:val="both"/>
              <w:rPr>
                <w:rFonts w:cs="Arial"/>
              </w:rPr>
            </w:pPr>
            <w:r w:rsidRPr="001562BF">
              <w:rPr>
                <w:rFonts w:cs="Arial"/>
              </w:rPr>
              <w:t>- subregion A – wynosi 5 395 834,32 zł</w:t>
            </w:r>
          </w:p>
          <w:p w:rsidR="00A84C38" w:rsidRDefault="00FD09C4" w:rsidP="00A84C38">
            <w:pPr>
              <w:pStyle w:val="Akapitzlist"/>
              <w:numPr>
                <w:ilvl w:val="0"/>
                <w:numId w:val="0"/>
              </w:numPr>
              <w:ind w:left="437"/>
              <w:jc w:val="both"/>
              <w:rPr>
                <w:rFonts w:cs="Arial"/>
              </w:rPr>
            </w:pPr>
            <w:r w:rsidRPr="001562BF">
              <w:rPr>
                <w:rFonts w:cs="Arial"/>
              </w:rPr>
              <w:t>- subregion B -  wynosi 8 693 288,61 zł</w:t>
            </w:r>
          </w:p>
          <w:p w:rsidR="00FD09C4" w:rsidRPr="001562BF" w:rsidRDefault="00FD09C4" w:rsidP="00A84C38">
            <w:pPr>
              <w:pStyle w:val="Akapitzlist"/>
              <w:numPr>
                <w:ilvl w:val="0"/>
                <w:numId w:val="0"/>
              </w:numPr>
              <w:ind w:left="437"/>
              <w:jc w:val="both"/>
              <w:rPr>
                <w:rFonts w:cs="Arial"/>
              </w:rPr>
            </w:pPr>
            <w:r w:rsidRPr="001562BF">
              <w:rPr>
                <w:rFonts w:cs="Arial"/>
              </w:rPr>
              <w:t>- subregion C -  wynosi 8 093 751,48 zł</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minimalną wartość realizacji wskaźnika </w:t>
            </w:r>
            <w:r w:rsidRPr="001562BF">
              <w:rPr>
                <w:rFonts w:ascii="Myriad Pro" w:hAnsi="Myriad Pro" w:cs="Arial"/>
                <w:i/>
                <w:iCs/>
                <w:sz w:val="20"/>
              </w:rPr>
              <w:t xml:space="preserve">Liczba osób zagrożonych ubóstwem lub wykluczeniem społecznym, objętych wsparciem w programie </w:t>
            </w:r>
            <w:r w:rsidRPr="001562BF">
              <w:rPr>
                <w:rFonts w:ascii="Myriad Pro" w:hAnsi="Myriad Pro" w:cs="Arial"/>
                <w:sz w:val="20"/>
              </w:rPr>
              <w:t>w danym subregionie na poziomie:</w:t>
            </w:r>
          </w:p>
          <w:p w:rsidR="00FD09C4" w:rsidRPr="001562BF" w:rsidRDefault="00FD09C4" w:rsidP="007A1010">
            <w:pPr>
              <w:pStyle w:val="Akapitzlist"/>
              <w:numPr>
                <w:ilvl w:val="0"/>
                <w:numId w:val="0"/>
              </w:numPr>
              <w:ind w:left="368"/>
              <w:jc w:val="both"/>
              <w:rPr>
                <w:rFonts w:cs="Arial"/>
              </w:rPr>
            </w:pPr>
            <w:r w:rsidRPr="001562BF">
              <w:rPr>
                <w:rFonts w:cs="Arial"/>
              </w:rPr>
              <w:t>- subregion A 486 osób</w:t>
            </w:r>
          </w:p>
          <w:p w:rsidR="00FD09C4" w:rsidRPr="001562BF" w:rsidRDefault="00FD09C4" w:rsidP="007A1010">
            <w:pPr>
              <w:pStyle w:val="Akapitzlist"/>
              <w:numPr>
                <w:ilvl w:val="0"/>
                <w:numId w:val="0"/>
              </w:numPr>
              <w:ind w:left="368"/>
              <w:jc w:val="both"/>
              <w:rPr>
                <w:rFonts w:cs="Arial"/>
              </w:rPr>
            </w:pPr>
            <w:r w:rsidRPr="001562BF">
              <w:rPr>
                <w:rFonts w:cs="Arial"/>
              </w:rPr>
              <w:t>- subregion B 783 osób</w:t>
            </w:r>
          </w:p>
          <w:p w:rsidR="00FD09C4" w:rsidRPr="001562BF" w:rsidRDefault="00FD09C4" w:rsidP="007A1010">
            <w:pPr>
              <w:pStyle w:val="Akapitzlist"/>
              <w:numPr>
                <w:ilvl w:val="0"/>
                <w:numId w:val="0"/>
              </w:numPr>
              <w:ind w:left="368"/>
              <w:jc w:val="both"/>
              <w:rPr>
                <w:rFonts w:cs="Arial"/>
              </w:rPr>
            </w:pPr>
            <w:r w:rsidRPr="001562BF">
              <w:rPr>
                <w:rFonts w:cs="Arial"/>
              </w:rPr>
              <w:t>- subregion C 729 osób</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W uzasadnionych przypadkach Instytucja Pośrednicząca RPO WZ może zaakceptować niższe wartości wskaźnika.</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 skierowany</w:t>
            </w:r>
            <w:r>
              <w:rPr>
                <w:rFonts w:ascii="Myriad Pro" w:hAnsi="Myriad Pro" w:cs="Arial"/>
                <w:sz w:val="20"/>
              </w:rPr>
              <w:t xml:space="preserve"> jest</w:t>
            </w:r>
            <w:r w:rsidRPr="001562BF">
              <w:rPr>
                <w:rFonts w:ascii="Myriad Pro" w:hAnsi="Myriad Pro" w:cs="Arial"/>
                <w:sz w:val="20"/>
              </w:rPr>
              <w:t xml:space="preserve"> do grup docelowych zamieszkujących obszar zdegradowany gmin SSW objęty właściwym terytorialnie Programem Rewitalizacji w województwie zachodniopomorskim w rozumieniu przepisów Kodeksu Cywilnego.</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wniesie wkład własny w wysokości określonej w SOOP RPO WZ.</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realizację obligatoryjnie trzech faz wsparcia na terenie każdej z gmin objętych wsparciem na obszarach rewitalizacji wskazanych we właściwych terytorialnie programach rewitalizacji. Fazy obejmują: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Animację lokalną mieszkańców;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Realizację przedsięwzięć inwestycyjnych;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Organizację min. 1 wydarzenia związanego ze zrealizowaną inwestycją.</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 xml:space="preserve">Realizacja fazy 1. możliwa jest </w:t>
            </w:r>
            <w:r>
              <w:rPr>
                <w:rFonts w:ascii="Myriad Pro" w:hAnsi="Myriad Pro" w:cs="Arial"/>
                <w:sz w:val="20"/>
              </w:rPr>
              <w:t xml:space="preserve">również </w:t>
            </w:r>
            <w:r w:rsidRPr="001562BF">
              <w:rPr>
                <w:rFonts w:ascii="Myriad Pro" w:hAnsi="Myriad Pro" w:cs="Arial"/>
                <w:sz w:val="20"/>
              </w:rPr>
              <w:t>na obszarach zdegradowanych</w:t>
            </w:r>
            <w:r>
              <w:rPr>
                <w:rFonts w:ascii="Myriad Pro" w:hAnsi="Myriad Pro" w:cs="Arial"/>
                <w:sz w:val="20"/>
              </w:rPr>
              <w:t xml:space="preserve">, </w:t>
            </w:r>
            <w:r w:rsidRPr="00E6707A">
              <w:rPr>
                <w:rFonts w:ascii="Myriad Pro" w:hAnsi="Myriad Pro" w:cs="Arial"/>
                <w:sz w:val="20"/>
              </w:rPr>
              <w:t>wskazanych w programie rewitalizacji</w:t>
            </w:r>
            <w:r>
              <w:rPr>
                <w:rFonts w:ascii="Myriad Pro" w:hAnsi="Myriad Pro" w:cs="Arial"/>
                <w:sz w:val="20"/>
              </w:rPr>
              <w:t xml:space="preserve">. </w:t>
            </w:r>
            <w:r w:rsidRPr="001562BF">
              <w:rPr>
                <w:rFonts w:ascii="Myriad Pro" w:hAnsi="Myriad Pro" w:cs="Arial"/>
                <w:sz w:val="20"/>
              </w:rPr>
              <w:t xml:space="preserve"> Fazy 2. i 3. mogą być realizowane wyłącznie na obszarach rewitalizacji.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E557D2">
              <w:rPr>
                <w:rFonts w:ascii="Myriad Pro" w:hAnsi="Myriad Pro" w:cs="Arial"/>
                <w:sz w:val="20"/>
              </w:rPr>
              <w:t xml:space="preserve">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w:t>
            </w:r>
            <w:r w:rsidRPr="0060750E">
              <w:rPr>
                <w:rFonts w:ascii="Myriad Pro" w:hAnsi="Myriad Pro" w:cs="Arial"/>
                <w:sz w:val="20"/>
              </w:rPr>
              <w:t>realizacji.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60750E">
              <w:rPr>
                <w:rFonts w:ascii="Myriad Pro" w:hAnsi="Myriad Pro" w:cs="Arial"/>
                <w:sz w:val="20"/>
              </w:rPr>
              <w:t>Wszystkie działania zaplanowane w ramach projektu wpisują się w cele rewitalizacji określone we właściwym dla danego obszaru programie rewitalizacji zatwierdzonym przez IZ RPO WZ.</w:t>
            </w:r>
          </w:p>
          <w:p w:rsidR="00FD09C4" w:rsidRPr="00580842" w:rsidRDefault="00FD09C4" w:rsidP="00912095">
            <w:pPr>
              <w:numPr>
                <w:ilvl w:val="0"/>
                <w:numId w:val="177"/>
              </w:numPr>
              <w:spacing w:before="40" w:after="40" w:line="240" w:lineRule="auto"/>
              <w:ind w:left="357" w:hanging="357"/>
              <w:contextualSpacing/>
              <w:jc w:val="both"/>
              <w:rPr>
                <w:rFonts w:ascii="Myriad Pro" w:hAnsi="Myriad Pro"/>
                <w:sz w:val="20"/>
              </w:rPr>
            </w:pPr>
            <w:r w:rsidRPr="00580842">
              <w:rPr>
                <w:rFonts w:ascii="Myriad Pro" w:hAnsi="Myriad Pro" w:cs="Arial"/>
                <w:sz w:val="20"/>
              </w:rPr>
              <w:t xml:space="preserve">Projekt zakłada  w ramach fazy </w:t>
            </w:r>
            <w:r w:rsidRPr="00580842">
              <w:rPr>
                <w:rFonts w:ascii="Myriad Pro" w:hAnsi="Myriad Pro" w:cs="Arial"/>
                <w:i/>
                <w:iCs/>
                <w:sz w:val="20"/>
              </w:rPr>
              <w:t>2 - Realizacja przedsięwzięć inwestycyjnych</w:t>
            </w:r>
            <w:r w:rsidRPr="00580842">
              <w:rPr>
                <w:rFonts w:ascii="Myriad Pro" w:hAnsi="Myriad Pro" w:cs="Arial"/>
                <w:sz w:val="20"/>
              </w:rPr>
              <w:t>- podział dodatkowych środków na działania inwestycyjne zapewniający konieczność konkurowania między gminami o te środki.</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bl>
    <w:p w:rsidR="00FD09C4" w:rsidRDefault="00FD09C4" w:rsidP="00FD09C4">
      <w:pPr>
        <w:autoSpaceDE w:val="0"/>
        <w:autoSpaceDN w:val="0"/>
        <w:adjustRightInd w:val="0"/>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12"/>
        <w:gridCol w:w="8930"/>
        <w:gridCol w:w="4733"/>
      </w:tblGrid>
      <w:tr w:rsidR="00FD09C4" w:rsidRPr="00AB5F7B" w:rsidTr="00FD09C4">
        <w:trPr>
          <w:jc w:val="center"/>
        </w:trPr>
        <w:tc>
          <w:tcPr>
            <w:tcW w:w="141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jc w:val="center"/>
              <w:rPr>
                <w:rFonts w:ascii="Myriad Pro" w:hAnsi="Myriad Pro"/>
                <w:sz w:val="20"/>
              </w:rPr>
            </w:pPr>
            <w:r w:rsidRPr="00AB5F7B">
              <w:rPr>
                <w:rFonts w:ascii="Myriad Pro" w:hAnsi="Myriad Pro"/>
                <w:b/>
                <w:sz w:val="20"/>
              </w:rPr>
              <w:t>Kryteria premiujące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ind w:hanging="357"/>
              <w:contextualSpacing/>
              <w:jc w:val="right"/>
              <w:rPr>
                <w:rFonts w:ascii="Myriad Pro" w:hAnsi="Myriad Pro"/>
                <w:sz w:val="20"/>
              </w:rPr>
            </w:pPr>
            <w:r w:rsidRPr="00AB5F7B">
              <w:rPr>
                <w:rFonts w:ascii="Myriad Pro" w:hAnsi="Myriad Pro"/>
                <w:sz w:val="20"/>
              </w:rPr>
              <w:t>L.p.</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1920"/>
                <w:tab w:val="center" w:pos="4357"/>
              </w:tabs>
              <w:spacing w:before="40" w:after="40"/>
              <w:rPr>
                <w:rFonts w:ascii="Myriad Pro" w:hAnsi="Myriad Pro"/>
                <w:sz w:val="20"/>
              </w:rPr>
            </w:pPr>
            <w:r>
              <w:rPr>
                <w:rFonts w:ascii="Myriad Pro" w:hAnsi="Myriad Pro"/>
                <w:sz w:val="20"/>
              </w:rPr>
              <w:tab/>
            </w:r>
            <w:r>
              <w:rPr>
                <w:rFonts w:ascii="Myriad Pro" w:hAnsi="Myriad Pro"/>
                <w:sz w:val="20"/>
              </w:rPr>
              <w:tab/>
            </w:r>
            <w:r w:rsidRPr="00AB5F7B">
              <w:rPr>
                <w:rFonts w:ascii="Myriad Pro" w:hAnsi="Myriad Pro"/>
                <w:sz w:val="20"/>
              </w:rPr>
              <w:t>2</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3</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jc w:val="center"/>
              <w:rPr>
                <w:rFonts w:ascii="Myriad Pro" w:hAnsi="Myriad Pro"/>
                <w:sz w:val="20"/>
              </w:rPr>
            </w:pPr>
            <w:r w:rsidRPr="0095326A">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Osoby z niepełnosprawnościami stanowią co najmniej 10% grupy docelowej w projekcie.</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3069"/>
              </w:tabs>
              <w:spacing w:before="40" w:after="40"/>
              <w:jc w:val="both"/>
              <w:rPr>
                <w:rFonts w:ascii="Myriad Pro" w:hAnsi="Myriad Pro"/>
                <w:sz w:val="20"/>
              </w:rPr>
            </w:pPr>
            <w:r w:rsidRPr="00AB5F7B">
              <w:rPr>
                <w:rFonts w:ascii="Myriad Pro" w:hAnsi="Myriad Pro"/>
                <w:sz w:val="20"/>
              </w:rPr>
              <w:t xml:space="preserve">Liczba punktów: </w:t>
            </w:r>
            <w:r>
              <w:rPr>
                <w:rFonts w:ascii="Arial" w:hAnsi="Arial" w:cs="Arial"/>
                <w:sz w:val="18"/>
                <w:szCs w:val="18"/>
              </w:rPr>
              <w:t>10</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ind w:left="284" w:hanging="284"/>
              <w:jc w:val="center"/>
              <w:rPr>
                <w:rFonts w:ascii="Myriad Pro" w:hAnsi="Myriad Pro"/>
                <w:sz w:val="20"/>
              </w:rPr>
            </w:pPr>
            <w:r w:rsidRPr="0095326A">
              <w:rPr>
                <w:rFonts w:ascii="Myriad Pro" w:hAnsi="Myriad Pro"/>
                <w:sz w:val="20"/>
              </w:rPr>
              <w:t>2.</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both"/>
              <w:rPr>
                <w:rFonts w:ascii="Myriad Pro" w:hAnsi="Myriad Pro"/>
                <w:sz w:val="20"/>
              </w:rPr>
            </w:pPr>
            <w:r w:rsidRPr="00AB5F7B">
              <w:rPr>
                <w:rFonts w:ascii="Myriad Pro" w:hAnsi="Myriad Pro"/>
                <w:sz w:val="20"/>
              </w:rPr>
              <w:t xml:space="preserve">Liczba punktów: </w:t>
            </w:r>
            <w:r w:rsidRPr="004D4F70">
              <w:rPr>
                <w:rFonts w:ascii="Myriad Pro" w:hAnsi="Myriad Pro"/>
                <w:sz w:val="20"/>
              </w:rPr>
              <w:t>30</w:t>
            </w:r>
          </w:p>
        </w:tc>
      </w:tr>
    </w:tbl>
    <w:p w:rsidR="007E2858" w:rsidRDefault="007E2858" w:rsidP="00BD6BA6">
      <w:pPr>
        <w:spacing w:after="0"/>
        <w:rPr>
          <w:rFonts w:ascii="Myriad Pro" w:eastAsia="MyriadPro-Regular" w:hAnsi="Myriad Pro" w:cs="Arial"/>
          <w:b/>
        </w:rPr>
      </w:pPr>
    </w:p>
    <w:p w:rsidR="00FD09C4" w:rsidRDefault="00FD09C4" w:rsidP="00606993">
      <w:pPr>
        <w:pStyle w:val="Podtytu"/>
        <w:rPr>
          <w:rFonts w:eastAsia="MyriadPro-Regular"/>
        </w:rPr>
      </w:pPr>
    </w:p>
    <w:p w:rsidR="008B63DB" w:rsidRDefault="008B63DB">
      <w:pPr>
        <w:rPr>
          <w:rFonts w:ascii="Myriad Pro" w:eastAsia="MyriadPro-Regular" w:hAnsi="Myriad Pro" w:cstheme="majorBidi"/>
          <w:b/>
          <w:iCs/>
          <w:color w:val="000000" w:themeColor="text1"/>
          <w:spacing w:val="15"/>
          <w:szCs w:val="24"/>
        </w:rPr>
      </w:pPr>
      <w:r>
        <w:rPr>
          <w:rFonts w:eastAsia="MyriadPro-Regular"/>
        </w:rPr>
        <w:br w:type="page"/>
      </w:r>
    </w:p>
    <w:p w:rsidR="00BD6BA6" w:rsidRPr="00855B0D" w:rsidRDefault="00BD6BA6" w:rsidP="00855B0D">
      <w:pPr>
        <w:pStyle w:val="Podtytu"/>
      </w:pPr>
      <w:bookmarkStart w:id="34" w:name="_Toc64633784"/>
      <w:r w:rsidRPr="00855B0D">
        <w:t>7.2 Wsparcie dla tworzenia podmiotów integracji społecznej oraz podmiotów działających na rzecz aktywizacji społeczno-zawodowej</w:t>
      </w:r>
      <w:bookmarkEnd w:id="34"/>
    </w:p>
    <w:p w:rsidR="00BD6BA6" w:rsidRPr="009A332F" w:rsidRDefault="00BD6BA6" w:rsidP="00BD6BA6">
      <w:pPr>
        <w:spacing w:after="0"/>
        <w:jc w:val="center"/>
        <w:rPr>
          <w:rFonts w:ascii="Myriad Pro" w:hAnsi="Myriad Pro"/>
          <w:b/>
          <w:sz w:val="20"/>
        </w:rPr>
      </w:pPr>
    </w:p>
    <w:p w:rsidR="00BD6BA6" w:rsidRPr="008C216F" w:rsidRDefault="00BD6BA6" w:rsidP="007E2858">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ogólne przyjęte Uchwałą </w:t>
      </w:r>
      <w:r w:rsidRPr="009A332F">
        <w:rPr>
          <w:rFonts w:ascii="Myriad Pro" w:hAnsi="Myriad Pro" w:cs="Arial"/>
          <w:b/>
          <w:bCs/>
          <w:sz w:val="20"/>
        </w:rPr>
        <w:t>Nr 87/17 Komitetu Monitorującego RPO WZ 2014-2020 z dnia 23 listopada 2017 r.</w:t>
      </w:r>
      <w:r>
        <w:rPr>
          <w:rFonts w:ascii="Myriad Pro" w:hAnsi="Myriad Pro" w:cs="Arial"/>
          <w:b/>
          <w:bCs/>
          <w:sz w:val="20"/>
        </w:rPr>
        <w:t xml:space="preserve"> </w:t>
      </w:r>
      <w:r w:rsidRPr="009A332F">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BD6BA6" w:rsidRPr="00BF1025" w:rsidRDefault="00BD6BA6" w:rsidP="00BD6BA6">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BD6BA6" w:rsidRPr="00BF1025" w:rsidRDefault="00BD6BA6" w:rsidP="00BD6BA6">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BD6BA6" w:rsidRPr="00BF1025" w:rsidRDefault="00BD6BA6" w:rsidP="00912095">
            <w:pPr>
              <w:pStyle w:val="Akapitzlist"/>
              <w:numPr>
                <w:ilvl w:val="0"/>
                <w:numId w:val="69"/>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BF1025" w:rsidTr="00BD6BA6">
        <w:trPr>
          <w:jc w:val="center"/>
        </w:trPr>
        <w:tc>
          <w:tcPr>
            <w:tcW w:w="14175" w:type="dxa"/>
            <w:gridSpan w:val="4"/>
            <w:shd w:val="pct10" w:color="auto" w:fill="auto"/>
          </w:tcPr>
          <w:p w:rsidR="00BD6BA6" w:rsidRPr="00BF1025" w:rsidRDefault="00BD6BA6" w:rsidP="00BD6BA6">
            <w:pPr>
              <w:spacing w:before="40" w:after="40" w:line="276" w:lineRule="auto"/>
              <w:jc w:val="center"/>
              <w:rPr>
                <w:rFonts w:ascii="Myriad Pro" w:hAnsi="Myriad Pro" w:cs="Arial"/>
                <w:b/>
                <w:sz w:val="20"/>
              </w:rPr>
            </w:pPr>
            <w:r w:rsidRPr="00BF1025">
              <w:rPr>
                <w:rFonts w:ascii="Myriad Pro" w:hAnsi="Myriad Pro" w:cs="Arial"/>
                <w:b/>
                <w:sz w:val="20"/>
              </w:rPr>
              <w:t>Kryteria dopuszczalności</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L.p.</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Nazwa kryterium</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Definicja kryterium</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Opis znaczenia kryterium</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1</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2</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3</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4</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celem szczegółowym i rezultatami Działania</w:t>
            </w: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Projekty niespełniające kryterium są odrzucane.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w:t>
            </w:r>
            <w:r w:rsidRPr="00BF1025">
              <w:rPr>
                <w:rFonts w:ascii="Myriad Pro" w:hAnsi="Myriad Pro" w:cs="Arial"/>
                <w:i/>
                <w:sz w:val="20"/>
              </w:rPr>
              <w:t xml:space="preserve"> </w:t>
            </w:r>
            <w:r w:rsidRPr="00BF1025">
              <w:rPr>
                <w:rFonts w:ascii="Myriad Pro" w:hAnsi="Myriad Pro" w:cs="Arial"/>
                <w:sz w:val="20"/>
              </w:rPr>
              <w:t>typem projektu</w:t>
            </w:r>
          </w:p>
          <w:p w:rsidR="00BD6BA6" w:rsidRPr="00BF1025" w:rsidRDefault="00BD6BA6" w:rsidP="00BD6BA6">
            <w:pPr>
              <w:spacing w:before="40" w:after="40" w:line="276" w:lineRule="auto"/>
              <w:rPr>
                <w:rFonts w:ascii="Myriad Pro" w:hAnsi="Myriad Pro" w:cs="Arial"/>
                <w:sz w:val="20"/>
              </w:rPr>
            </w:pPr>
          </w:p>
          <w:p w:rsidR="00BD6BA6" w:rsidRPr="00BF1025" w:rsidRDefault="00BD6BA6" w:rsidP="00BD6BA6">
            <w:pPr>
              <w:spacing w:before="40" w:after="40" w:line="276" w:lineRule="auto"/>
              <w:rPr>
                <w:rFonts w:ascii="Myriad Pro" w:hAnsi="Myriad Pro" w:cs="Arial"/>
                <w:sz w:val="20"/>
              </w:rPr>
            </w:pP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 jest zgodny z typem projektu oraz grupą docelową wskazaną w  </w:t>
            </w:r>
            <w:r w:rsidRPr="00BF1025">
              <w:rPr>
                <w:rFonts w:ascii="Myriad Pro" w:hAnsi="Myriad Pro" w:cs="Arial"/>
                <w:i/>
                <w:sz w:val="20"/>
              </w:rPr>
              <w:t xml:space="preserve">SOOP RPO WZ 2014-2020 </w:t>
            </w:r>
            <w:r w:rsidRPr="00BF1025">
              <w:rPr>
                <w:rFonts w:ascii="Myriad Pro" w:hAnsi="Myriad Pro" w:cs="Arial"/>
                <w:sz w:val="20"/>
              </w:rPr>
              <w:t xml:space="preserve">oraz </w:t>
            </w:r>
            <w:r w:rsidRPr="00BF1025">
              <w:rPr>
                <w:rFonts w:ascii="Myriad Pro" w:hAnsi="Myriad Pro" w:cs="Arial"/>
                <w:i/>
                <w:sz w:val="20"/>
              </w:rPr>
              <w:t>Regulaminie konkursu.</w:t>
            </w:r>
            <w:r w:rsidRPr="00BF1025">
              <w:rPr>
                <w:rFonts w:ascii="Myriad Pro" w:hAnsi="Myriad Pro" w:cs="Arial"/>
                <w:sz w:val="20"/>
              </w:rPr>
              <w:t xml:space="preserve"> </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F1025">
              <w:rPr>
                <w:rFonts w:ascii="Myriad Pro" w:hAnsi="Myriad Pro" w:cs="Arial"/>
                <w:i/>
                <w:sz w:val="20"/>
              </w:rPr>
              <w:t>RPO WZ 2014-2020</w:t>
            </w:r>
            <w:r w:rsidRPr="00BF1025">
              <w:rPr>
                <w:rFonts w:ascii="Myriad Pro" w:hAnsi="Myriad Pro" w:cs="Arial"/>
                <w:sz w:val="20"/>
              </w:rPr>
              <w:t xml:space="preserve">, </w:t>
            </w:r>
            <w:r w:rsidRPr="00BF1025">
              <w:rPr>
                <w:rFonts w:ascii="Myriad Pro" w:hAnsi="Myriad Pro" w:cs="Arial"/>
                <w:i/>
                <w:sz w:val="20"/>
              </w:rPr>
              <w:t>SOOP RPO WZ 2014-2020</w:t>
            </w:r>
            <w:r w:rsidR="001F4DC7">
              <w:rPr>
                <w:rFonts w:ascii="Myriad Pro" w:hAnsi="Myriad Pro" w:cs="Arial"/>
                <w:sz w:val="20"/>
              </w:rPr>
              <w:t xml:space="preserve">, przepisów prawa </w:t>
            </w:r>
            <w:r w:rsidRPr="00BF1025">
              <w:rPr>
                <w:rFonts w:ascii="Myriad Pro" w:hAnsi="Myriad Pro" w:cs="Arial"/>
                <w:sz w:val="20"/>
              </w:rPr>
              <w:t xml:space="preserve">mających wpływ na założenia dotyczące grupy docelowej i/lub typu projektu.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Kwalifikowalność Beneficjenta/Partnera</w:t>
            </w:r>
          </w:p>
        </w:tc>
        <w:tc>
          <w:tcPr>
            <w:tcW w:w="5101" w:type="dxa"/>
          </w:tcPr>
          <w:p w:rsidR="00BD6BA6" w:rsidRPr="00BF1025" w:rsidRDefault="00BD6BA6" w:rsidP="00BD6BA6">
            <w:pPr>
              <w:autoSpaceDE w:val="0"/>
              <w:autoSpaceDN w:val="0"/>
              <w:adjustRightInd w:val="0"/>
              <w:spacing w:after="200" w:line="276" w:lineRule="auto"/>
              <w:jc w:val="both"/>
              <w:rPr>
                <w:rFonts w:ascii="Myriad Pro" w:eastAsia="Malgun Gothic" w:hAnsi="Myriad Pro" w:cs="Arial"/>
                <w:sz w:val="20"/>
              </w:rPr>
            </w:pPr>
            <w:r w:rsidRPr="00BF1025">
              <w:rPr>
                <w:rFonts w:ascii="Myriad Pro" w:eastAsia="Malgun Gothic" w:hAnsi="Myriad Pro" w:cs="Arial"/>
                <w:sz w:val="20"/>
              </w:rPr>
              <w:t>Beneficjent oraz Partner/rzy (o ile dotyczy) nie podlega/ją wyklucze</w:t>
            </w:r>
            <w:r w:rsidR="001F4DC7">
              <w:rPr>
                <w:rFonts w:ascii="Myriad Pro" w:eastAsia="Malgun Gothic" w:hAnsi="Myriad Pro" w:cs="Arial"/>
                <w:sz w:val="20"/>
              </w:rPr>
              <w:t xml:space="preserve">niu z możliwości ubiegania się </w:t>
            </w:r>
            <w:r w:rsidRPr="00BF1025">
              <w:rPr>
                <w:rFonts w:ascii="Myriad Pro" w:eastAsia="Malgun Gothic" w:hAnsi="Myriad Pro" w:cs="Arial"/>
                <w:sz w:val="20"/>
              </w:rPr>
              <w:t xml:space="preserve">o dofinansowanie, w tym wykluczeniu, o którym mowa w art. 207 ust. 4 ustawy z </w:t>
            </w:r>
            <w:r w:rsidR="001F4DC7">
              <w:rPr>
                <w:rFonts w:ascii="Myriad Pro" w:eastAsia="Malgun Gothic" w:hAnsi="Myriad Pro" w:cs="Arial"/>
                <w:sz w:val="20"/>
              </w:rPr>
              <w:t xml:space="preserve">dnia 27 sierpnia 2009 r., </w:t>
            </w:r>
            <w:r w:rsidRPr="00BF1025">
              <w:rPr>
                <w:rFonts w:ascii="Myriad Pro" w:eastAsia="Malgun Gothic" w:hAnsi="Myriad Pro" w:cs="Arial"/>
                <w:sz w:val="20"/>
              </w:rPr>
              <w:t>o finansach publicznych.</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 xml:space="preserve">Beneficjent, zgodnie z </w:t>
            </w:r>
            <w:r w:rsidRPr="00BF1025">
              <w:rPr>
                <w:rFonts w:ascii="Myriad Pro" w:eastAsia="MyriadPro-Regular" w:hAnsi="Myriad Pro" w:cs="Arial"/>
                <w:i/>
                <w:sz w:val="20"/>
              </w:rPr>
              <w:t>SOOP RPO WZ 2014-2020</w:t>
            </w:r>
            <w:r w:rsidRPr="00BF1025">
              <w:rPr>
                <w:rFonts w:ascii="Myriad Pro" w:eastAsia="MyriadPro-Regular" w:hAnsi="Myriad Pro" w:cs="Arial"/>
                <w:sz w:val="20"/>
              </w:rPr>
              <w:t xml:space="preserve">, jest podmiotem uprawnionym do ubiegania się </w:t>
            </w:r>
            <w:r w:rsidRPr="00BF1025">
              <w:rPr>
                <w:rFonts w:ascii="Myriad Pro" w:eastAsia="MyriadPro-Regular" w:hAnsi="Myriad Pro" w:cs="Arial"/>
                <w:sz w:val="20"/>
              </w:rPr>
              <w:br/>
              <w:t>o dofinansowanie w ramach Działania typu/ów projektu/ów, w którym ogłoszony został konkurs.</w:t>
            </w:r>
          </w:p>
        </w:tc>
        <w:tc>
          <w:tcPr>
            <w:tcW w:w="6011" w:type="dxa"/>
          </w:tcPr>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Spełnienie kryterium jest konieczne do przyznania dofinansowania.</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Projekty niespełniające kryterium są odrzucane.</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hAnsi="Myriad Pro" w:cs="Arial"/>
                <w:sz w:val="20"/>
              </w:rPr>
              <w:t xml:space="preserve">Kryterium będzie weryfikowane na etapie KOP, na dzień podpisania umowy oraz w przypadku zmiany Partnera (jeśli dotyczy) </w:t>
            </w:r>
          </w:p>
          <w:p w:rsidR="00BD6BA6" w:rsidRPr="00BF1025" w:rsidRDefault="00BD6BA6" w:rsidP="00BD6BA6">
            <w:pPr>
              <w:spacing w:before="40" w:line="276" w:lineRule="auto"/>
              <w:ind w:left="36"/>
              <w:contextualSpacing/>
              <w:jc w:val="both"/>
              <w:rPr>
                <w:rFonts w:ascii="Myriad Pro" w:eastAsia="Malgun Gothic" w:hAnsi="Myriad Pro" w:cs="Arial"/>
                <w:sz w:val="20"/>
              </w:rPr>
            </w:pPr>
            <w:r w:rsidRPr="00BF1025">
              <w:rPr>
                <w:rFonts w:ascii="Myriad Pro" w:eastAsia="Malgun Gothic"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zasadami horyzontalnymi.</w:t>
            </w:r>
          </w:p>
        </w:tc>
        <w:tc>
          <w:tcPr>
            <w:tcW w:w="510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 jest zgodny z:</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zasadą równości szans kobiet i mężczyzn, </w:t>
            </w:r>
            <w:r w:rsidRPr="00BF1025">
              <w:rPr>
                <w:rFonts w:cs="Arial"/>
              </w:rPr>
              <w:br/>
              <w:t xml:space="preserve">w oparciu o </w:t>
            </w:r>
            <w:r w:rsidRPr="00BF1025">
              <w:rPr>
                <w:rFonts w:cs="Arial"/>
                <w:i/>
              </w:rPr>
              <w:t>standard minimum</w:t>
            </w:r>
            <w:r w:rsidRPr="00BF1025">
              <w:rPr>
                <w:rFonts w:cs="Arial"/>
              </w:rPr>
              <w:t>,</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właściwymi politykami i zasadami wspólnotowym: </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zrównoważonego rozwoju,</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promowania i realizacji zasady równości szans i niedyskryminacji, w tym. m. in. koniecznością stosowania zasady uniwersalnego projektowania.</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Ocena spełniania kryterium polega na przypisaniu wartości logicznych „tak”, „nie”.</w:t>
            </w:r>
          </w:p>
        </w:tc>
      </w:tr>
    </w:tbl>
    <w:p w:rsidR="00BD6BA6" w:rsidRPr="00BF1025"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FA2508" w:rsidTr="00BD6BA6">
        <w:trPr>
          <w:jc w:val="center"/>
        </w:trPr>
        <w:tc>
          <w:tcPr>
            <w:tcW w:w="14175" w:type="dxa"/>
            <w:gridSpan w:val="4"/>
            <w:shd w:val="clear" w:color="auto" w:fill="D9D9D9" w:themeFill="background1" w:themeFillShade="D9"/>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b/>
                <w:sz w:val="20"/>
              </w:rPr>
              <w:t>Kryteria wykonalności</w:t>
            </w:r>
          </w:p>
        </w:tc>
      </w:tr>
      <w:tr w:rsidR="00BD6BA6" w:rsidRPr="00FA2508" w:rsidTr="00BD6BA6">
        <w:trPr>
          <w:jc w:val="center"/>
        </w:trPr>
        <w:tc>
          <w:tcPr>
            <w:tcW w:w="512" w:type="dxa"/>
          </w:tcPr>
          <w:p w:rsidR="00BD6BA6" w:rsidRPr="00FA2508" w:rsidRDefault="00BD6BA6" w:rsidP="00BD6BA6">
            <w:pPr>
              <w:spacing w:before="40" w:after="40" w:line="240" w:lineRule="auto"/>
              <w:ind w:left="-22"/>
              <w:rPr>
                <w:rFonts w:ascii="Myriad Pro" w:hAnsi="Myriad Pro" w:cs="Arial"/>
                <w:sz w:val="20"/>
              </w:rPr>
            </w:pPr>
            <w:r w:rsidRPr="00FA2508">
              <w:rPr>
                <w:rFonts w:ascii="Myriad Pro" w:hAnsi="Myriad Pro" w:cs="Arial"/>
                <w:sz w:val="20"/>
              </w:rPr>
              <w:t>L.p.</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Nazwa kryterium</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Definicja kryterium</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12"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1</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2</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3</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before="40" w:after="4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Zgodność prawna</w:t>
            </w:r>
          </w:p>
        </w:tc>
        <w:tc>
          <w:tcPr>
            <w:tcW w:w="6804" w:type="dxa"/>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hAnsi="Myriad Pro" w:cs="Arial"/>
                <w:sz w:val="20"/>
              </w:rPr>
              <w:t>Projekt jest zgodny z prawodaw</w:t>
            </w:r>
            <w:r>
              <w:rPr>
                <w:rFonts w:ascii="Myriad Pro" w:hAnsi="Myriad Pro" w:cs="Arial"/>
                <w:sz w:val="20"/>
              </w:rPr>
              <w:t xml:space="preserve">stwem wspólnotowym i krajowym, </w:t>
            </w:r>
            <w:r w:rsidRPr="00FA2508">
              <w:rPr>
                <w:rFonts w:ascii="Myriad Pro" w:hAnsi="Myriad Pro" w:cs="Arial"/>
                <w:sz w:val="20"/>
              </w:rPr>
              <w:t>w tym przepisami ustawy z dnia 29 stycznia 2004 r.</w:t>
            </w:r>
            <w:r w:rsidRPr="00FA2508">
              <w:rPr>
                <w:rFonts w:ascii="Myriad Pro" w:hAnsi="Myriad Pro" w:cs="Arial"/>
                <w:i/>
                <w:sz w:val="20"/>
              </w:rPr>
              <w:t xml:space="preserve"> Prawo zamówień publicznych</w:t>
            </w:r>
            <w:r w:rsidRPr="00FA2508">
              <w:rPr>
                <w:rFonts w:ascii="Myriad Pro" w:hAnsi="Myriad Pro" w:cs="Arial"/>
                <w:sz w:val="20"/>
              </w:rPr>
              <w:t>.</w:t>
            </w:r>
            <w:r w:rsidRPr="00FA2508">
              <w:rPr>
                <w:rFonts w:ascii="Myriad Pro" w:eastAsia="MyriadPro-Regular" w:hAnsi="Myriad Pro" w:cs="Arial"/>
                <w:sz w:val="20"/>
              </w:rPr>
              <w:t xml:space="preserve"> </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Zgodność</w:t>
            </w:r>
          </w:p>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 wymogami pomocy</w:t>
            </w:r>
          </w:p>
          <w:p w:rsidR="00BD6BA6" w:rsidRPr="00FA2508" w:rsidRDefault="00BD6BA6" w:rsidP="00BD6BA6">
            <w:pPr>
              <w:spacing w:after="0" w:line="240" w:lineRule="auto"/>
              <w:rPr>
                <w:rFonts w:ascii="Myriad Pro" w:eastAsia="Malgun Gothic" w:hAnsi="Myriad Pro" w:cs="Arial"/>
                <w:sz w:val="20"/>
              </w:rPr>
            </w:pPr>
            <w:r w:rsidRPr="00FA2508">
              <w:rPr>
                <w:rFonts w:ascii="Myriad Pro" w:eastAsia="Malgun Gothic" w:hAnsi="Myriad Pro" w:cs="Arial"/>
                <w:sz w:val="20"/>
              </w:rPr>
              <w:t>publicznej</w:t>
            </w:r>
          </w:p>
        </w:tc>
        <w:tc>
          <w:tcPr>
            <w:tcW w:w="6804" w:type="dxa"/>
          </w:tcPr>
          <w:p w:rsidR="00BD6BA6" w:rsidRPr="00FA2508" w:rsidRDefault="00BD6BA6" w:rsidP="00BD6BA6">
            <w:pPr>
              <w:spacing w:after="0" w:line="240" w:lineRule="auto"/>
              <w:jc w:val="both"/>
              <w:rPr>
                <w:rFonts w:ascii="Myriad Pro" w:eastAsia="Malgun Gothic" w:hAnsi="Myriad Pro" w:cs="Arial"/>
                <w:sz w:val="20"/>
              </w:rPr>
            </w:pPr>
            <w:r w:rsidRPr="00FA2508">
              <w:rPr>
                <w:rFonts w:ascii="Myriad Pro" w:eastAsia="Malgun Gothic" w:hAnsi="Myriad Pro" w:cs="Arial"/>
                <w:sz w:val="20"/>
              </w:rPr>
              <w:t xml:space="preserve">Projekt jest zgodny regułami pomocy publicznej i/lub pomocy </w:t>
            </w:r>
            <w:r w:rsidRPr="00FA2508">
              <w:rPr>
                <w:rFonts w:ascii="Myriad Pro" w:eastAsia="Malgun Gothic" w:hAnsi="Myriad Pro" w:cs="Arial"/>
                <w:i/>
                <w:sz w:val="20"/>
              </w:rPr>
              <w:t>de minimis</w:t>
            </w:r>
            <w:r w:rsidRPr="00FA2508">
              <w:rPr>
                <w:rFonts w:ascii="Myriad Pro" w:eastAsia="Malgun Gothic" w:hAnsi="Myriad Pro" w:cs="Arial"/>
                <w:sz w:val="20"/>
              </w:rPr>
              <w:t>.</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Jeżeli dotyczy: spełnienie kryterium jest konieczne do przyznania dofinansowania.</w:t>
            </w:r>
          </w:p>
          <w:p w:rsidR="00BD6BA6" w:rsidRPr="00FA2508" w:rsidRDefault="00BD6BA6" w:rsidP="00BD6BA6">
            <w:pPr>
              <w:autoSpaceDE w:val="0"/>
              <w:autoSpaceDN w:val="0"/>
              <w:adjustRightInd w:val="0"/>
              <w:spacing w:after="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autoSpaceDE w:val="0"/>
              <w:autoSpaceDN w:val="0"/>
              <w:adjustRightInd w:val="0"/>
              <w:jc w:val="both"/>
              <w:rPr>
                <w:rFonts w:ascii="Myriad Pro" w:hAnsi="Myriad Pro" w:cs="Arial"/>
                <w:sz w:val="20"/>
              </w:rPr>
            </w:pPr>
            <w:r w:rsidRPr="00FA2508">
              <w:rPr>
                <w:rFonts w:ascii="Myriad Pro" w:hAnsi="Myriad Pro" w:cs="Arial"/>
                <w:sz w:val="20"/>
              </w:rPr>
              <w:t>Ocena spełniania kryterium polega na przypisaniu wartości logicznych „tak”, „nie”, „nie dotyczy”.</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Zdolność finansowa</w:t>
            </w:r>
          </w:p>
        </w:tc>
        <w:tc>
          <w:tcPr>
            <w:tcW w:w="6804"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FA2508">
              <w:rPr>
                <w:rFonts w:ascii="Myriad Pro" w:eastAsia="MyriadPro-Regular" w:hAnsi="Myriad Pro" w:cs="Arial"/>
                <w:sz w:val="20"/>
              </w:rPr>
              <w:t xml:space="preserve">w danym projekcie z EFS, posiadają </w:t>
            </w:r>
            <w:r w:rsidRPr="00FA2508">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FA2508">
              <w:rPr>
                <w:rFonts w:ascii="Myriad Pro" w:eastAsia="MyriadPro-Regular" w:hAnsi="Myriad Pro" w:cs="Arial"/>
                <w:sz w:val="20"/>
              </w:rPr>
              <w:t>równy lub wyższy od łącznych rocznych wydatków w danym projekcie z roku, w którym wydatki są najwyższe.</w:t>
            </w:r>
          </w:p>
          <w:p w:rsidR="00BD6BA6" w:rsidRPr="00FA2508" w:rsidRDefault="00BD6BA6" w:rsidP="00BD6BA6">
            <w:pPr>
              <w:spacing w:before="40" w:after="0"/>
              <w:jc w:val="both"/>
              <w:rPr>
                <w:rFonts w:ascii="Myriad Pro" w:hAnsi="Myriad Pro" w:cs="Arial"/>
                <w:sz w:val="20"/>
              </w:rPr>
            </w:pPr>
            <w:r w:rsidRPr="00FA250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 xml:space="preserve">Spełnienie kryterium jest konieczne do przyznania dofinansowania. </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Kryterium weryfikowane będzie na etapie  KOP.</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jc w:val="both"/>
              <w:rPr>
                <w:rFonts w:ascii="Myriad Pro" w:hAnsi="Myriad Pro" w:cs="Arial"/>
                <w:sz w:val="20"/>
              </w:rPr>
            </w:pP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FA2508" w:rsidTr="00BD6BA6">
        <w:trPr>
          <w:trHeight w:val="324"/>
        </w:trPr>
        <w:tc>
          <w:tcPr>
            <w:tcW w:w="14220" w:type="dxa"/>
            <w:gridSpan w:val="4"/>
            <w:shd w:val="clear" w:color="auto" w:fill="BFBFBF" w:themeFill="background1" w:themeFillShade="BF"/>
            <w:vAlign w:val="center"/>
          </w:tcPr>
          <w:p w:rsidR="00BD6BA6" w:rsidRPr="00FA2508" w:rsidRDefault="00BD6BA6" w:rsidP="00BD6BA6">
            <w:pPr>
              <w:spacing w:before="40" w:after="40" w:line="240" w:lineRule="auto"/>
              <w:contextualSpacing/>
              <w:jc w:val="center"/>
              <w:rPr>
                <w:rFonts w:ascii="Myriad Pro" w:hAnsi="Myriad Pro" w:cs="Arial"/>
                <w:b/>
                <w:sz w:val="20"/>
              </w:rPr>
            </w:pPr>
            <w:r w:rsidRPr="00FA2508">
              <w:rPr>
                <w:rFonts w:ascii="Myriad Pro" w:hAnsi="Myriad Pro" w:cs="Arial"/>
                <w:b/>
                <w:sz w:val="20"/>
              </w:rPr>
              <w:t>Kryteria jakości</w:t>
            </w:r>
          </w:p>
        </w:tc>
      </w:tr>
      <w:tr w:rsidR="00BD6BA6" w:rsidRPr="00FA2508" w:rsidTr="00BD6BA6">
        <w:trPr>
          <w:trHeight w:val="387"/>
        </w:trPr>
        <w:tc>
          <w:tcPr>
            <w:tcW w:w="536" w:type="dxa"/>
            <w:vAlign w:val="center"/>
          </w:tcPr>
          <w:p w:rsidR="00BD6BA6" w:rsidRPr="00FA2508" w:rsidRDefault="00BD6BA6" w:rsidP="00BD6BA6">
            <w:pPr>
              <w:spacing w:before="40" w:after="40" w:line="240" w:lineRule="auto"/>
              <w:ind w:left="-15"/>
              <w:contextualSpacing/>
              <w:jc w:val="center"/>
              <w:rPr>
                <w:rFonts w:ascii="Myriad Pro" w:hAnsi="Myriad Pro" w:cs="Arial"/>
                <w:sz w:val="20"/>
              </w:rPr>
            </w:pPr>
            <w:r w:rsidRPr="00FA2508">
              <w:rPr>
                <w:rFonts w:ascii="Myriad Pro" w:hAnsi="Myriad Pro" w:cs="Arial"/>
                <w:sz w:val="20"/>
              </w:rPr>
              <w:t>L.p.</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Nazwa kryterium</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Definicja kryterium</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c>
          <w:tcPr>
            <w:tcW w:w="536" w:type="dxa"/>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1</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2</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3</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4</w:t>
            </w:r>
          </w:p>
        </w:tc>
      </w:tr>
      <w:tr w:rsidR="00BD6BA6" w:rsidRPr="00FA2508" w:rsidTr="00BD6BA6">
        <w:trPr>
          <w:trHeight w:val="41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Odpowiedniość/Adekwatność/Trafność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FA2508" w:rsidRDefault="00BD6BA6" w:rsidP="00740F15">
            <w:pPr>
              <w:spacing w:before="4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Skala punktów: 0-40.</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zostaną przyznane minimum 24 punkty.</w:t>
            </w:r>
          </w:p>
          <w:p w:rsidR="00BD6BA6" w:rsidRPr="00FA2508" w:rsidRDefault="00BD6BA6" w:rsidP="00BD6BA6">
            <w:pPr>
              <w:spacing w:before="40" w:after="0" w:line="240" w:lineRule="auto"/>
              <w:contextualSpacing/>
              <w:jc w:val="both"/>
              <w:rPr>
                <w:rFonts w:ascii="Myriad Pro" w:hAnsi="Myriad Pro" w:cs="Arial"/>
                <w:sz w:val="20"/>
              </w:rPr>
            </w:pPr>
          </w:p>
        </w:tc>
      </w:tr>
      <w:tr w:rsidR="00BD6BA6" w:rsidRPr="00FA2508" w:rsidTr="00BD6BA6">
        <w:trPr>
          <w:trHeight w:val="83"/>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autoSpaceDE w:val="0"/>
              <w:autoSpaceDN w:val="0"/>
              <w:adjustRightInd w:val="0"/>
              <w:rPr>
                <w:rFonts w:ascii="Myriad Pro" w:eastAsia="MyriadPro-Regular" w:hAnsi="Myriad Pro" w:cs="Arial"/>
                <w:sz w:val="20"/>
              </w:rPr>
            </w:pPr>
            <w:r w:rsidRPr="00FA2508">
              <w:rPr>
                <w:rFonts w:ascii="Myriad Pro" w:eastAsia="MyriadPro-Regular" w:hAnsi="Myriad Pro" w:cs="Arial"/>
                <w:sz w:val="20"/>
              </w:rPr>
              <w:t>Skuteczność/Efektywność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Stopnień, w jakim projekt przyczyni się do rozwiązania/złagodzenia sytuacji problemowej wskazanej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FA2508">
              <w:rPr>
                <w:rFonts w:ascii="Myriad Pro" w:eastAsia="MyriadPro-Regular" w:hAnsi="Myriad Pro" w:cs="Arial"/>
                <w:sz w:val="20"/>
              </w:rPr>
              <w:t>w odniesieniu do zaplanowanych kosztów.</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relacji nakład/rezultat.</w:t>
            </w:r>
          </w:p>
          <w:p w:rsidR="00BD6BA6" w:rsidRPr="00FA2508" w:rsidRDefault="00BD6BA6" w:rsidP="00740F15">
            <w:pPr>
              <w:spacing w:before="40" w:after="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18 punktów.</w:t>
            </w:r>
          </w:p>
        </w:tc>
      </w:tr>
      <w:tr w:rsidR="00BD6BA6" w:rsidRPr="00FA2508" w:rsidTr="00BD6BA6">
        <w:trPr>
          <w:trHeight w:val="97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40" w:line="240" w:lineRule="auto"/>
              <w:contextualSpacing/>
              <w:rPr>
                <w:rFonts w:ascii="Myriad Pro" w:hAnsi="Myriad Pro" w:cs="Arial"/>
                <w:sz w:val="20"/>
              </w:rPr>
            </w:pPr>
            <w:r w:rsidRPr="00FA2508">
              <w:rPr>
                <w:rFonts w:ascii="Myriad Pro" w:hAnsi="Myriad Pro" w:cs="Arial"/>
                <w:sz w:val="20"/>
              </w:rPr>
              <w:t>Trwałość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FA2508" w:rsidRDefault="00BD6BA6" w:rsidP="00740F15">
            <w:pPr>
              <w:spacing w:before="40" w:after="0"/>
              <w:contextualSpacing/>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 xml:space="preserve">Ocena spełniania kryterium dokonywana jest </w:t>
            </w:r>
            <w:r w:rsidRPr="00FA2508">
              <w:rPr>
                <w:rFonts w:ascii="Myriad Pro"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Skala punktów 0-10 </w:t>
            </w:r>
          </w:p>
          <w:p w:rsidR="00BD6BA6" w:rsidRPr="007B231A"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Doświadczenie wnioskodawcy i partnera (jeśli dotyczy)</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Doświadczenie w realizacji podobnych przedsięwzięć realizowanych:</w:t>
            </w:r>
          </w:p>
          <w:p w:rsidR="00BD6BA6" w:rsidRPr="00FA2508" w:rsidRDefault="00BD6BA6" w:rsidP="00740F15">
            <w:pPr>
              <w:pStyle w:val="Akapitzlist"/>
              <w:numPr>
                <w:ilvl w:val="0"/>
                <w:numId w:val="42"/>
              </w:numPr>
              <w:autoSpaceDE w:val="0"/>
              <w:autoSpaceDN w:val="0"/>
              <w:adjustRightInd w:val="0"/>
              <w:spacing w:after="0"/>
              <w:ind w:left="175" w:hanging="141"/>
              <w:jc w:val="both"/>
              <w:rPr>
                <w:rFonts w:cs="Arial"/>
              </w:rPr>
            </w:pPr>
            <w:r w:rsidRPr="00FA2508">
              <w:rPr>
                <w:rFonts w:cs="Arial"/>
              </w:rPr>
              <w:t>w obszarze wsparcia projektu: maksymalnie</w:t>
            </w:r>
            <w:r w:rsidRPr="00FA2508">
              <w:rPr>
                <w:rFonts w:cs="Arial"/>
                <w:b/>
              </w:rPr>
              <w:t>4 pkt</w:t>
            </w:r>
            <w:r w:rsidRPr="00FA2508">
              <w:rPr>
                <w:rFonts w:cs="Arial"/>
              </w:rPr>
              <w:t xml:space="preserve">; </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sz w:val="20"/>
                <w:szCs w:val="20"/>
              </w:rPr>
            </w:pPr>
            <w:r w:rsidRPr="00FA2508">
              <w:rPr>
                <w:rFonts w:ascii="Myriad Pro" w:hAnsi="Myriad Pro"/>
                <w:sz w:val="20"/>
                <w:szCs w:val="20"/>
              </w:rPr>
              <w:t xml:space="preserve">na rzecz grupy docelowej, do której skierowany będzie projekt: maksymalnie </w:t>
            </w:r>
            <w:r w:rsidRPr="00FA2508">
              <w:rPr>
                <w:rFonts w:ascii="Myriad Pro" w:hAnsi="Myriad Pro"/>
                <w:b/>
                <w:sz w:val="20"/>
                <w:szCs w:val="20"/>
              </w:rPr>
              <w:t>4 pkt</w:t>
            </w:r>
            <w:r w:rsidRPr="00FA2508">
              <w:rPr>
                <w:rFonts w:ascii="Myriad Pro" w:hAnsi="Myriad Pro"/>
                <w:sz w:val="20"/>
                <w:szCs w:val="20"/>
              </w:rPr>
              <w:t>;</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b/>
                <w:sz w:val="20"/>
                <w:szCs w:val="20"/>
              </w:rPr>
            </w:pPr>
            <w:r w:rsidRPr="00FA2508">
              <w:rPr>
                <w:rFonts w:ascii="Myriad Pro" w:hAnsi="Myriad Pro"/>
                <w:sz w:val="20"/>
                <w:szCs w:val="20"/>
              </w:rPr>
              <w:t xml:space="preserve">na określonym terytorium, którego będzie dotyczyć realizacja projektu: maksymalnie </w:t>
            </w:r>
            <w:r w:rsidRPr="00FA2508">
              <w:rPr>
                <w:rFonts w:ascii="Myriad Pro" w:hAnsi="Myriad Pro"/>
                <w:b/>
                <w:sz w:val="20"/>
                <w:szCs w:val="20"/>
              </w:rPr>
              <w:t xml:space="preserve">2 pkt. </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after="0"/>
              <w:rPr>
                <w:rFonts w:ascii="Myriad Pro" w:eastAsia="MyriadPro-Regular" w:hAnsi="Myriad Pro" w:cs="Arial"/>
                <w:sz w:val="20"/>
              </w:rPr>
            </w:pPr>
            <w:r w:rsidRPr="00FA2508">
              <w:rPr>
                <w:rFonts w:ascii="Myriad Pro" w:eastAsia="MyriadPro-Regular" w:hAnsi="Myriad Pro" w:cs="Arial"/>
                <w:sz w:val="20"/>
              </w:rPr>
              <w:t>Zaplecze realizacji projektu</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samodzielnej realizacji projektu:</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maksymalnie </w:t>
            </w:r>
            <w:r w:rsidRPr="00FA2508">
              <w:rPr>
                <w:rFonts w:ascii="Myriad Pro" w:eastAsia="MyriadPro-Regular" w:hAnsi="Myriad Pro" w:cs="Arial"/>
                <w:b/>
                <w:sz w:val="20"/>
              </w:rPr>
              <w:t>10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2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realizacji projektu w partnerstwie:</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i partnera/ów: maksymalnie </w:t>
            </w:r>
            <w:r w:rsidRPr="00FA2508">
              <w:rPr>
                <w:rFonts w:ascii="Myriad Pro" w:eastAsia="MyriadPro-Regular" w:hAnsi="Myriad Pro" w:cs="Arial"/>
                <w:b/>
                <w:sz w:val="20"/>
              </w:rPr>
              <w:t>5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1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zasadności partnerstwa zawiązanego w celu wspólnej realizacji projektu, w tym sposób podziału realizacji zadań: maksymalnie </w:t>
            </w:r>
            <w:r w:rsidRPr="00FA2508">
              <w:rPr>
                <w:rFonts w:ascii="Myriad Pro" w:eastAsia="MyriadPro-Regular" w:hAnsi="Myriad Pro" w:cs="Arial"/>
                <w:b/>
                <w:sz w:val="20"/>
              </w:rPr>
              <w:t>5  pkt</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FA2508" w:rsidTr="00BD6BA6">
        <w:trPr>
          <w:jc w:val="center"/>
        </w:trPr>
        <w:tc>
          <w:tcPr>
            <w:tcW w:w="14175" w:type="dxa"/>
            <w:gridSpan w:val="4"/>
            <w:shd w:val="clear" w:color="auto" w:fill="D9D9D9" w:themeFill="background1" w:themeFillShade="D9"/>
            <w:vAlign w:val="center"/>
          </w:tcPr>
          <w:p w:rsidR="00BD6BA6" w:rsidRPr="00FA2508" w:rsidRDefault="00BD6BA6" w:rsidP="00BD6BA6">
            <w:pPr>
              <w:spacing w:before="40" w:after="40" w:line="276" w:lineRule="auto"/>
              <w:jc w:val="center"/>
              <w:rPr>
                <w:rFonts w:ascii="Myriad Pro" w:hAnsi="Myriad Pro" w:cs="Arial"/>
                <w:b/>
                <w:sz w:val="20"/>
              </w:rPr>
            </w:pPr>
            <w:r w:rsidRPr="00FA2508">
              <w:rPr>
                <w:rFonts w:ascii="Myriad Pro" w:hAnsi="Myriad Pro" w:cs="Arial"/>
                <w:b/>
                <w:sz w:val="20"/>
              </w:rPr>
              <w:t>Kryteria administracyjności</w:t>
            </w:r>
          </w:p>
        </w:tc>
      </w:tr>
      <w:tr w:rsidR="00BD6BA6" w:rsidRPr="00FA2508" w:rsidTr="00BD6BA6">
        <w:trPr>
          <w:jc w:val="center"/>
        </w:trPr>
        <w:tc>
          <w:tcPr>
            <w:tcW w:w="536" w:type="dxa"/>
          </w:tcPr>
          <w:p w:rsidR="00BD6BA6" w:rsidRPr="00FA2508" w:rsidRDefault="00BD6BA6" w:rsidP="00BD6BA6">
            <w:pPr>
              <w:spacing w:before="40" w:after="40" w:line="276" w:lineRule="auto"/>
              <w:ind w:left="-22"/>
              <w:rPr>
                <w:rFonts w:ascii="Myriad Pro" w:hAnsi="Myriad Pro" w:cs="Arial"/>
                <w:sz w:val="20"/>
              </w:rPr>
            </w:pPr>
            <w:r w:rsidRPr="00FA2508">
              <w:rPr>
                <w:rFonts w:ascii="Myriad Pro" w:hAnsi="Myriad Pro" w:cs="Arial"/>
                <w:sz w:val="20"/>
              </w:rPr>
              <w:t>L.p.</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Nazwa kryterium</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Definicja kryterium</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36" w:type="dxa"/>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1</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2</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3</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Intensywność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Wnioskowana kw</w:t>
            </w:r>
            <w:r>
              <w:rPr>
                <w:rFonts w:ascii="Myriad Pro" w:hAnsi="Myriad Pro" w:cs="Arial"/>
                <w:sz w:val="20"/>
              </w:rPr>
              <w:t xml:space="preserve">ota i poziom wsparcia są zgodne </w:t>
            </w:r>
            <w:r w:rsidRPr="00FA2508">
              <w:rPr>
                <w:rFonts w:ascii="Myriad Pro" w:hAnsi="Myriad Pro" w:cs="Arial"/>
                <w:sz w:val="20"/>
              </w:rPr>
              <w:t xml:space="preserve">z zapisami </w:t>
            </w:r>
            <w:r w:rsidRPr="00FA2508">
              <w:rPr>
                <w:rFonts w:ascii="Myriad Pro" w:hAnsi="Myriad Pro" w:cs="Arial"/>
                <w:i/>
                <w:sz w:val="20"/>
              </w:rPr>
              <w:t>Regulaminu konkursu</w:t>
            </w:r>
            <w:r w:rsidRPr="00FA2508">
              <w:rPr>
                <w:rFonts w:ascii="Myriad Pro" w:hAnsi="Myriad Pro" w:cs="Arial"/>
                <w:sz w:val="20"/>
              </w:rPr>
              <w:t>.</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Zgodność z kwalifikowalnością wydatków.</w:t>
            </w:r>
          </w:p>
        </w:tc>
        <w:tc>
          <w:tcPr>
            <w:tcW w:w="4803" w:type="dxa"/>
          </w:tcPr>
          <w:p w:rsidR="00BD6BA6" w:rsidRPr="00FA2508" w:rsidRDefault="00BD6BA6" w:rsidP="00BD6BA6">
            <w:pPr>
              <w:autoSpaceDE w:val="0"/>
              <w:autoSpaceDN w:val="0"/>
              <w:adjustRightInd w:val="0"/>
              <w:jc w:val="both"/>
              <w:rPr>
                <w:rFonts w:ascii="Myriad Pro" w:hAnsi="Myriad Pro" w:cs="MyriadPro-It"/>
                <w:i/>
                <w:sz w:val="20"/>
              </w:rPr>
            </w:pPr>
            <w:r w:rsidRPr="00FA2508">
              <w:rPr>
                <w:rFonts w:ascii="Myriad Pro" w:eastAsia="MyriadPro-Regular" w:hAnsi="Myriad Pro" w:cs="Arial"/>
                <w:sz w:val="20"/>
              </w:rPr>
              <w:t xml:space="preserve">Wydatki w projekcie są zgodne z </w:t>
            </w:r>
            <w:r w:rsidRPr="00FA2508">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FA2508">
              <w:rPr>
                <w:rFonts w:ascii="Myriad Pro" w:eastAsia="MyriadPro-Regular" w:hAnsi="Myriad Pro" w:cs="Arial"/>
                <w:sz w:val="20"/>
              </w:rPr>
              <w:t xml:space="preserve"> oraz z</w:t>
            </w:r>
            <w:r w:rsidRPr="00FA2508">
              <w:rPr>
                <w:rFonts w:ascii="Myriad Pro" w:eastAsia="MyriadPro-Regular" w:hAnsi="Myriad Pro" w:cs="Arial"/>
                <w:i/>
                <w:sz w:val="20"/>
              </w:rPr>
              <w:t xml:space="preserve"> </w:t>
            </w:r>
            <w:r w:rsidRPr="00FA2508">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Planowane wydatki są uzasadnione, niezbędne, racjonalne i adekwatne do zakresu merytorycznego</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FA2508">
              <w:rPr>
                <w:rFonts w:ascii="Myriad Pro" w:eastAsia="MyriadPro-Regular" w:hAnsi="Myriad Pro" w:cs="Arial"/>
                <w:sz w:val="20"/>
              </w:rPr>
              <w:t>i planowanego wsparcia.</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Wydatki założone w projekcie są zgodne </w:t>
            </w:r>
            <w:r w:rsidRPr="00FA2508">
              <w:rPr>
                <w:rFonts w:ascii="Myriad Pro" w:eastAsia="MyriadPro-Regular" w:hAnsi="Myriad Pro" w:cs="Arial"/>
                <w:sz w:val="20"/>
              </w:rPr>
              <w:br/>
              <w:t>z</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katalogiem wydatków,</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autoSpaceDE w:val="0"/>
              <w:autoSpaceDN w:val="0"/>
              <w:adjustRightInd w:val="0"/>
              <w:jc w:val="both"/>
              <w:rPr>
                <w:rFonts w:ascii="Myriad Pro" w:eastAsia="MyriadPro-Regular" w:hAnsi="Myriad Pro" w:cs="Arial"/>
                <w:i/>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FA2508">
              <w:rPr>
                <w:rFonts w:ascii="Myriad Pro" w:hAnsi="Myriad Pro" w:cs="Arial"/>
                <w:i/>
                <w:sz w:val="20"/>
              </w:rPr>
              <w:t>SOOP RPO WZ 2014-2020</w:t>
            </w:r>
            <w:r w:rsidRPr="00FA2508">
              <w:rPr>
                <w:rFonts w:ascii="Myriad Pro" w:hAnsi="Myriad Pro" w:cs="Arial"/>
                <w:sz w:val="20"/>
              </w:rPr>
              <w:t xml:space="preserve">, </w:t>
            </w:r>
            <w:r w:rsidR="001F4DC7">
              <w:rPr>
                <w:rFonts w:ascii="Myriad Pro" w:eastAsia="MyriadPro-Regular" w:hAnsi="Myriad Pro" w:cs="Arial"/>
                <w:i/>
                <w:sz w:val="20"/>
              </w:rPr>
              <w:t xml:space="preserve">Wytycznych </w:t>
            </w:r>
            <w:r w:rsidRPr="00FA2508">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FA2508">
              <w:rPr>
                <w:rFonts w:ascii="Myriad Pro" w:eastAsia="MyriadPro-Regular" w:hAnsi="Myriad Pro" w:cs="Arial"/>
                <w:sz w:val="20"/>
              </w:rPr>
              <w:t xml:space="preserve"> </w:t>
            </w:r>
            <w:r w:rsidRPr="00FA2508">
              <w:rPr>
                <w:rFonts w:ascii="Myriad Pro" w:hAnsi="Myriad Pro" w:cs="Arial"/>
                <w:sz w:val="20"/>
              </w:rPr>
              <w:t xml:space="preserve"> właściwych </w:t>
            </w:r>
            <w:r w:rsidRPr="00FA2508">
              <w:rPr>
                <w:rFonts w:ascii="Myriad Pro" w:eastAsia="MyriadPro-Regular" w:hAnsi="Myriad Pro" w:cs="Arial"/>
                <w:i/>
                <w:sz w:val="20"/>
              </w:rPr>
              <w:t xml:space="preserve">Wytycznych obszarowych, </w:t>
            </w:r>
            <w:r w:rsidRPr="00FA2508">
              <w:rPr>
                <w:rFonts w:ascii="Myriad Pro" w:hAnsi="Myriad Pro" w:cs="Arial"/>
                <w:sz w:val="20"/>
              </w:rPr>
              <w:t xml:space="preserve">mających wpływ na założenia dotyczące kwalifikowalności wydatków.   </w:t>
            </w:r>
          </w:p>
          <w:p w:rsidR="00BD6BA6" w:rsidRPr="00FA2508" w:rsidRDefault="00BD6BA6" w:rsidP="00BD6BA6">
            <w:pPr>
              <w:spacing w:before="40" w:after="40" w:line="276" w:lineRule="auto"/>
              <w:jc w:val="both"/>
              <w:rPr>
                <w:rFonts w:ascii="Myriad Pro" w:hAnsi="Myriad Pro" w:cs="Arial"/>
                <w:sz w:val="20"/>
              </w:rPr>
            </w:pP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eastAsia="MyriadPro-Regular" w:hAnsi="Myriad Pro" w:cs="Arial"/>
                <w:sz w:val="20"/>
              </w:rPr>
              <w:t>Zgodność z warunkami realizacji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eastAsia="MyriadPro-Regular" w:hAnsi="Myriad Pro" w:cs="Arial"/>
                <w:sz w:val="20"/>
              </w:rPr>
              <w:t>Wnio</w:t>
            </w:r>
            <w:r w:rsidR="001F4DC7">
              <w:rPr>
                <w:rFonts w:ascii="Myriad Pro" w:eastAsia="MyriadPro-Regular" w:hAnsi="Myriad Pro" w:cs="Arial"/>
                <w:sz w:val="20"/>
              </w:rPr>
              <w:t xml:space="preserve">sek został sporządzony zgodnie </w:t>
            </w:r>
            <w:r w:rsidRPr="00FA250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FA2508">
              <w:rPr>
                <w:rFonts w:ascii="Myriad Pro" w:eastAsia="MyriadPro-Regular" w:hAnsi="Myriad Pro" w:cs="Arial"/>
                <w:i/>
                <w:sz w:val="20"/>
              </w:rPr>
              <w:t xml:space="preserve">Regulaminu konkursu </w:t>
            </w:r>
            <w:r w:rsidRPr="00FA2508">
              <w:rPr>
                <w:rFonts w:ascii="Myriad Pro" w:eastAsia="MyriadPro-Regular" w:hAnsi="Myriad Pro" w:cs="Arial"/>
                <w:sz w:val="20"/>
              </w:rPr>
              <w:t>(np. zasady realizacji danej formy wsparcia).</w:t>
            </w:r>
          </w:p>
        </w:tc>
        <w:tc>
          <w:tcPr>
            <w:tcW w:w="6012" w:type="dxa"/>
          </w:tcPr>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t>Spełnienie kryterium jest konieczne do przyznania dofinansowania.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t>Projekty niespełniające kryterium kierowane są do poprawy lub uzupełnienia.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FA2508">
              <w:rPr>
                <w:rFonts w:ascii="Myriad Pro" w:hAnsi="Myriad Pro" w:cs="Arial"/>
                <w:i/>
                <w:sz w:val="20"/>
              </w:rPr>
              <w:t>RPO WZ 2014-2020</w:t>
            </w:r>
            <w:r w:rsidRPr="00FA2508">
              <w:rPr>
                <w:rFonts w:ascii="Myriad Pro" w:hAnsi="Myriad Pro" w:cs="Arial"/>
                <w:sz w:val="20"/>
              </w:rPr>
              <w:t xml:space="preserve">, przepisów prawa, </w:t>
            </w:r>
            <w:r w:rsidRPr="00FA2508">
              <w:rPr>
                <w:rFonts w:ascii="Myriad Pro" w:hAnsi="Myriad Pro" w:cs="Arial"/>
                <w:i/>
                <w:sz w:val="20"/>
              </w:rPr>
              <w:t>SOOP RPO WZ 2014-2020</w:t>
            </w:r>
            <w:r w:rsidRPr="00FA2508">
              <w:rPr>
                <w:rFonts w:ascii="Myriad Pro" w:hAnsi="Myriad Pro" w:cs="Arial"/>
                <w:sz w:val="20"/>
              </w:rPr>
              <w:t xml:space="preserve">, </w:t>
            </w:r>
            <w:r w:rsidRPr="00FA2508">
              <w:rPr>
                <w:rFonts w:ascii="Myriad Pro" w:eastAsia="MyriadPro-Regular" w:hAnsi="Myriad Pro" w:cs="Arial"/>
                <w:sz w:val="20"/>
              </w:rPr>
              <w:t>właściwych</w:t>
            </w:r>
            <w:r w:rsidRPr="00FA2508">
              <w:rPr>
                <w:rFonts w:ascii="Myriad Pro" w:eastAsia="MyriadPro-Regular" w:hAnsi="Myriad Pro" w:cs="Arial"/>
                <w:i/>
                <w:sz w:val="20"/>
              </w:rPr>
              <w:t xml:space="preserve"> Wytycznych obszarowych </w:t>
            </w:r>
            <w:r w:rsidRPr="00FA2508">
              <w:rPr>
                <w:rFonts w:ascii="Myriad Pro" w:hAnsi="Myriad Pro" w:cs="Arial"/>
                <w:sz w:val="20"/>
              </w:rPr>
              <w:t>mających wpływ na założenia dotyczące uwarunkowań realizacji wsparcia.</w:t>
            </w:r>
          </w:p>
          <w:p w:rsidR="00BD6BA6" w:rsidRPr="00FA2508" w:rsidRDefault="00BD6BA6" w:rsidP="00BD6BA6">
            <w:pPr>
              <w:spacing w:before="40" w:line="276" w:lineRule="auto"/>
              <w:rPr>
                <w:rFonts w:ascii="Myriad Pro" w:hAnsi="Myriad Pro" w:cs="Arial"/>
                <w:sz w:val="20"/>
              </w:rPr>
            </w:pPr>
            <w:r w:rsidRPr="00FA2508">
              <w:rPr>
                <w:rFonts w:ascii="Myriad Pro" w:eastAsia="MyriadPro-Regular"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 xml:space="preserve">Spójność i kompletność zapisów </w:t>
            </w:r>
          </w:p>
        </w:tc>
        <w:tc>
          <w:tcPr>
            <w:tcW w:w="4803" w:type="dxa"/>
          </w:tcPr>
          <w:p w:rsidR="00BD6BA6" w:rsidRPr="001F4DC7" w:rsidRDefault="00BD6BA6" w:rsidP="001F4DC7">
            <w:pPr>
              <w:autoSpaceDE w:val="0"/>
              <w:autoSpaceDN w:val="0"/>
              <w:adjustRightInd w:val="0"/>
              <w:spacing w:after="200" w:line="276" w:lineRule="auto"/>
              <w:jc w:val="both"/>
              <w:rPr>
                <w:rFonts w:ascii="Myriad Pro" w:eastAsia="MyriadPro-Regular" w:hAnsi="Myriad Pro" w:cs="Arial"/>
                <w:sz w:val="20"/>
              </w:rPr>
            </w:pPr>
            <w:r w:rsidRPr="00FA2508">
              <w:rPr>
                <w:rFonts w:ascii="Myriad Pro" w:eastAsia="MyriadPro-Regular" w:hAnsi="Myriad Pro" w:cs="Arial"/>
                <w:sz w:val="20"/>
              </w:rPr>
              <w:t>Wniosek jest spójny i kompletny w odniesieniu do dokonanej oceny.</w:t>
            </w:r>
          </w:p>
        </w:tc>
        <w:tc>
          <w:tcPr>
            <w:tcW w:w="6012"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045B9C" w:rsidRDefault="00045B9C" w:rsidP="00045B9C">
      <w:pPr>
        <w:spacing w:before="120" w:after="120" w:line="240" w:lineRule="auto"/>
        <w:rPr>
          <w:rFonts w:ascii="Myriad Pro" w:hAnsi="Myriad Pro"/>
          <w:sz w:val="20"/>
        </w:rPr>
      </w:pPr>
    </w:p>
    <w:p w:rsidR="00C34668" w:rsidRDefault="00C34668">
      <w:pPr>
        <w:rPr>
          <w:rFonts w:ascii="Myriad Pro" w:hAnsi="Myriad Pro"/>
          <w:sz w:val="20"/>
        </w:rPr>
      </w:pPr>
      <w:r>
        <w:rPr>
          <w:rFonts w:ascii="Myriad Pro" w:hAnsi="Myriad Pro"/>
          <w:sz w:val="20"/>
        </w:rPr>
        <w:br w:type="page"/>
      </w:r>
    </w:p>
    <w:p w:rsidR="00070EB4" w:rsidRDefault="00C34668" w:rsidP="00070EB4">
      <w:pPr>
        <w:autoSpaceDE w:val="0"/>
        <w:autoSpaceDN w:val="0"/>
        <w:adjustRightInd w:val="0"/>
        <w:jc w:val="center"/>
        <w:rPr>
          <w:rFonts w:ascii="Myriad Pro" w:hAnsi="Myriad Pro" w:cs="Arial"/>
          <w:b/>
          <w:bCs/>
          <w:sz w:val="20"/>
        </w:rPr>
      </w:pPr>
      <w:r w:rsidRPr="00045B9C">
        <w:rPr>
          <w:rFonts w:ascii="Myriad Pro" w:hAnsi="Myriad Pro"/>
          <w:b/>
          <w:sz w:val="20"/>
        </w:rPr>
        <w:t xml:space="preserve">Kryteria szczegółowe przyjęte Uchwałą </w:t>
      </w:r>
      <w:r w:rsidRPr="00045B9C">
        <w:rPr>
          <w:rFonts w:ascii="Myriad Pro" w:hAnsi="Myriad Pro" w:cs="Arial"/>
          <w:b/>
          <w:bCs/>
          <w:sz w:val="20"/>
        </w:rPr>
        <w:t xml:space="preserve">Nr </w:t>
      </w:r>
      <w:r>
        <w:rPr>
          <w:rFonts w:ascii="Myriad Pro" w:hAnsi="Myriad Pro" w:cs="Arial"/>
          <w:b/>
          <w:bCs/>
          <w:sz w:val="20"/>
        </w:rPr>
        <w:t>2/20</w:t>
      </w:r>
      <w:r w:rsidRPr="00045B9C">
        <w:rPr>
          <w:rFonts w:ascii="Myriad Pro" w:hAnsi="Myriad Pro" w:cs="Arial"/>
          <w:b/>
          <w:bCs/>
          <w:sz w:val="20"/>
        </w:rPr>
        <w:t xml:space="preserve"> Komitetu Monitorującego RPO WZ 2014-2020 z dnia </w:t>
      </w:r>
      <w:r>
        <w:rPr>
          <w:rFonts w:ascii="Myriad Pro" w:hAnsi="Myriad Pro" w:cs="Arial"/>
          <w:b/>
          <w:bCs/>
          <w:sz w:val="20"/>
        </w:rPr>
        <w:t>22 stycznia 2020</w:t>
      </w:r>
      <w:r w:rsidRPr="00045B9C">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C34668" w:rsidRPr="00BF1025" w:rsidRDefault="00C34668" w:rsidP="00C34668">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C34668" w:rsidRPr="00BF1025" w:rsidRDefault="00C34668" w:rsidP="00C34668">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C34668" w:rsidRPr="00BF1025" w:rsidRDefault="00C34668" w:rsidP="001B0A9F">
            <w:pPr>
              <w:pStyle w:val="Akapitzlist"/>
              <w:numPr>
                <w:ilvl w:val="0"/>
                <w:numId w:val="438"/>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C34668" w:rsidRPr="0004121F" w:rsidRDefault="00C34668" w:rsidP="00045B9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34668" w:rsidRPr="005C17F4" w:rsidTr="00C34668">
        <w:trPr>
          <w:jc w:val="center"/>
        </w:trPr>
        <w:tc>
          <w:tcPr>
            <w:tcW w:w="14175" w:type="dxa"/>
            <w:gridSpan w:val="4"/>
            <w:shd w:val="clear" w:color="auto" w:fill="D9D9D9"/>
          </w:tcPr>
          <w:p w:rsidR="00C34668" w:rsidRPr="005C17F4" w:rsidRDefault="00C34668" w:rsidP="00C34668">
            <w:pPr>
              <w:spacing w:before="40" w:after="40" w:line="240" w:lineRule="auto"/>
              <w:jc w:val="center"/>
              <w:rPr>
                <w:rFonts w:ascii="Myriad Pro" w:hAnsi="Myriad Pro"/>
                <w:b/>
                <w:sz w:val="20"/>
              </w:rPr>
            </w:pPr>
            <w:r w:rsidRPr="005C17F4">
              <w:rPr>
                <w:rFonts w:ascii="Myriad Pro" w:hAnsi="Myriad Pro"/>
                <w:b/>
                <w:sz w:val="20"/>
              </w:rPr>
              <w:t>Kryteria dopuszczalności</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L.p.</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Nazwa kryterium</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1</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4</w:t>
            </w:r>
          </w:p>
        </w:tc>
      </w:tr>
      <w:tr w:rsidR="00C34668" w:rsidRPr="005C17F4" w:rsidTr="00C34668">
        <w:trPr>
          <w:jc w:val="center"/>
        </w:trPr>
        <w:tc>
          <w:tcPr>
            <w:tcW w:w="512" w:type="dxa"/>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highlight w:val="yellow"/>
              </w:rPr>
            </w:pPr>
            <w:r w:rsidRPr="005C17F4">
              <w:rPr>
                <w:rFonts w:ascii="Myriad Pro" w:hAnsi="Myriad Pro"/>
                <w:sz w:val="20"/>
              </w:rPr>
              <w:t>Wymogi organizacyjne</w:t>
            </w:r>
          </w:p>
        </w:tc>
        <w:tc>
          <w:tcPr>
            <w:tcW w:w="6804" w:type="dxa"/>
            <w:shd w:val="clear" w:color="auto" w:fill="auto"/>
          </w:tcPr>
          <w:p w:rsidR="00C34668" w:rsidRPr="005C17F4" w:rsidRDefault="00C34668" w:rsidP="00C34668">
            <w:pPr>
              <w:pStyle w:val="Akapitzlist"/>
              <w:numPr>
                <w:ilvl w:val="0"/>
                <w:numId w:val="188"/>
              </w:numPr>
              <w:autoSpaceDE w:val="0"/>
              <w:autoSpaceDN w:val="0"/>
              <w:adjustRightInd w:val="0"/>
              <w:spacing w:before="40" w:after="40" w:line="240" w:lineRule="auto"/>
              <w:ind w:left="357" w:hanging="357"/>
              <w:contextualSpacing w:val="0"/>
              <w:jc w:val="both"/>
            </w:pPr>
            <w:r w:rsidRPr="005C17F4">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tc>
      </w:tr>
      <w:tr w:rsidR="00C34668" w:rsidRPr="005C17F4" w:rsidTr="00C34668">
        <w:trPr>
          <w:jc w:val="center"/>
        </w:trPr>
        <w:tc>
          <w:tcPr>
            <w:tcW w:w="512" w:type="dxa"/>
            <w:shd w:val="clear" w:color="auto" w:fill="auto"/>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Zgodność wsparcia</w:t>
            </w:r>
          </w:p>
        </w:tc>
        <w:tc>
          <w:tcPr>
            <w:tcW w:w="6804" w:type="dxa"/>
            <w:shd w:val="clear" w:color="auto" w:fill="auto"/>
          </w:tcPr>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668" w:rsidRPr="005C17F4" w:rsidRDefault="00C34668" w:rsidP="00070EB4">
            <w:pPr>
              <w:pStyle w:val="Akapitzlist"/>
              <w:numPr>
                <w:ilvl w:val="0"/>
                <w:numId w:val="0"/>
              </w:numPr>
              <w:spacing w:before="40" w:after="40" w:line="240" w:lineRule="auto"/>
              <w:ind w:left="357"/>
              <w:contextualSpacing w:val="0"/>
              <w:jc w:val="both"/>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rPr>
              <w:t>Projektodawca</w:t>
            </w:r>
            <w:r w:rsidRPr="005C17F4" w:rsidDel="00094346">
              <w:rPr>
                <w:rFonts w:cs="Arial"/>
              </w:rPr>
              <w:t xml:space="preserve"> wniesie wkład własn</w:t>
            </w:r>
            <w:r w:rsidRPr="005C17F4">
              <w:rPr>
                <w:rFonts w:cs="Arial"/>
              </w:rPr>
              <w:t>y</w:t>
            </w:r>
            <w:r w:rsidRPr="005C17F4" w:rsidDel="00094346">
              <w:rPr>
                <w:rFonts w:cs="Arial"/>
              </w:rPr>
              <w:t xml:space="preserve"> w wysokości </w:t>
            </w:r>
            <w:r w:rsidRPr="005C17F4">
              <w:rPr>
                <w:rFonts w:cs="Arial"/>
              </w:rPr>
              <w:t>nie mniejszej niż 5 % wartości projektu, zgodnie z zapisami zawartymi w Szczegółowym Opisie Osi Priorytetowych Regionalnego Programu Operacyjnego Województwa Zachodniopomorskiego 2014 - 2020.</w:t>
            </w:r>
          </w:p>
          <w:p w:rsidR="00C34668" w:rsidRPr="005C17F4" w:rsidRDefault="00C34668" w:rsidP="00070EB4">
            <w:pPr>
              <w:pStyle w:val="Akapitzlist"/>
              <w:numPr>
                <w:ilvl w:val="0"/>
                <w:numId w:val="0"/>
              </w:numPr>
              <w:ind w:left="714"/>
              <w:jc w:val="both"/>
              <w:rPr>
                <w:rFonts w:cs="Arial"/>
                <w:bCs/>
              </w:rPr>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zakłada osiągnięcie wskaźników efektywności społecznej i zatrudnieniowej</w:t>
            </w:r>
            <w:r w:rsidRPr="005C17F4">
              <w:rPr>
                <w:vertAlign w:val="superscript"/>
              </w:rPr>
              <w:footnoteReference w:id="6"/>
            </w:r>
            <w:r w:rsidRPr="005C17F4">
              <w:rPr>
                <w:rFonts w:cs="Arial"/>
                <w:bCs/>
              </w:rPr>
              <w:t xml:space="preserve"> dla uczestników na poziomie zgodnym z Komunikatem Ministra właściwego ds. rozwoju w sprawie wyznaczenia minimalnych poziomów kryterium efektywności społecznej i zatrudnieniowej dla Regionalnych Programów Operacyjnych:</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Beneficjent zobowiązany jest do zachowania trwałości podmiotów, utworzonych/wspartych ze środków EFS co najmniej przez okres odpowiadający okresowi realizacji projektu, jednak nie krótszy niż 2 lata od momentu zakończenia realizacji projektu.</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Realizowane w ramach projektu formy wsparcia prowadzące do nabycia/podniesienia kwalifikacji kończą się uzyskaniem dokumentu potwierdzającego nabyte kwalifikacje w rozumieniu </w:t>
            </w:r>
            <w:r w:rsidRPr="005C17F4">
              <w:rPr>
                <w:rFonts w:cs="Arial"/>
                <w:i/>
              </w:rPr>
              <w:t>Wytycznych w zakresie monitorowania postępu rzeczowego realizacji programów operacyjnych na lata 2014-2020</w:t>
            </w:r>
            <w:r w:rsidRPr="005C17F4">
              <w:rPr>
                <w:rFonts w:cs="Arial"/>
              </w:rPr>
              <w:t>.</w:t>
            </w:r>
          </w:p>
          <w:p w:rsidR="00070EB4" w:rsidRPr="00070EB4" w:rsidRDefault="00070EB4" w:rsidP="00070EB4">
            <w:pPr>
              <w:pStyle w:val="Akapitzlist"/>
              <w:numPr>
                <w:ilvl w:val="0"/>
                <w:numId w:val="0"/>
              </w:numPr>
              <w:ind w:left="714"/>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Koszty bezpośrednie projektu </w:t>
            </w:r>
            <w:r w:rsidRPr="005C17F4">
              <w:rPr>
                <w:rFonts w:cs="Arial"/>
                <w:i/>
              </w:rPr>
              <w:t>są/nie są</w:t>
            </w:r>
            <w:r w:rsidRPr="005C17F4">
              <w:rPr>
                <w:rFonts w:cs="Arial"/>
              </w:rPr>
              <w:t xml:space="preserve"> rozliczane w całości kwotami ryczałtowymi określonymi przez beneficjenta.</w:t>
            </w:r>
          </w:p>
          <w:p w:rsidR="00070EB4" w:rsidRPr="00070EB4" w:rsidRDefault="00070EB4" w:rsidP="00070EB4">
            <w:pPr>
              <w:pStyle w:val="Akapitzlist"/>
              <w:numPr>
                <w:ilvl w:val="0"/>
                <w:numId w:val="0"/>
              </w:numPr>
              <w:ind w:left="714"/>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A03C84">
              <w:rPr>
                <w:rFonts w:cs="Arial"/>
              </w:rPr>
              <w:t>Projektodawca przedstawił we wniosku o dofinansowanie informacje wskazujące na potrzebę tworzenia podmiotu integracji społecznej na obszarze realizacji projektu</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p w:rsidR="00C34668" w:rsidRPr="005C17F4" w:rsidRDefault="00C34668" w:rsidP="00C34668">
            <w:pPr>
              <w:spacing w:before="40" w:after="40" w:line="240" w:lineRule="auto"/>
              <w:rPr>
                <w:rFonts w:ascii="Myriad Pro" w:hAnsi="Myriad Pro"/>
                <w:sz w:val="20"/>
              </w:rPr>
            </w:pP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W zakresie kryterium dostępu "Zgodność wsparcia" nr 6: </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5C17F4">
              <w:rPr>
                <w:rFonts w:ascii="Myriad Pro" w:hAnsi="Myriad Pro"/>
                <w:vertAlign w:val="superscript"/>
              </w:rPr>
              <w:footnoteReference w:id="7"/>
            </w:r>
            <w:r w:rsidRPr="005C17F4">
              <w:rPr>
                <w:rFonts w:ascii="Myriad Pro" w:hAnsi="Myriad Pro"/>
                <w:sz w:val="20"/>
              </w:rPr>
              <w:t xml:space="preserve"> i musi być stosowana dla wszystkich projektów składanych w ramach danego naboru</w:t>
            </w:r>
            <w:r w:rsidRPr="005C17F4">
              <w:rPr>
                <w:rFonts w:ascii="Myriad Pro" w:hAnsi="Myriad Pro"/>
                <w:vertAlign w:val="superscript"/>
              </w:rPr>
              <w:footnoteReference w:id="8"/>
            </w:r>
            <w:r w:rsidRPr="005C17F4">
              <w:rPr>
                <w:rFonts w:ascii="Myriad Pro" w:hAnsi="Myriad Pro"/>
                <w:sz w:val="20"/>
                <w:vertAlign w:val="superscript"/>
              </w:rPr>
              <w:t>.</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34668" w:rsidRPr="005C17F4" w:rsidRDefault="00C34668" w:rsidP="001B0A9F">
            <w:pPr>
              <w:pStyle w:val="Akapitzlist"/>
              <w:numPr>
                <w:ilvl w:val="0"/>
                <w:numId w:val="439"/>
              </w:numPr>
              <w:autoSpaceDE w:val="0"/>
              <w:autoSpaceDN w:val="0"/>
              <w:adjustRightInd w:val="0"/>
              <w:jc w:val="both"/>
            </w:pPr>
            <w:r w:rsidRPr="005C17F4">
              <w:t>wybór wariantu są – dla naborów, w których wartość dofinansowania projektu nie może przekroczyć wyrażonej w PLN równowartości 100 tys. EUR;</w:t>
            </w:r>
          </w:p>
          <w:p w:rsidR="00C34668" w:rsidRPr="005C17F4" w:rsidRDefault="00C34668" w:rsidP="001B0A9F">
            <w:pPr>
              <w:pStyle w:val="Akapitzlist"/>
              <w:numPr>
                <w:ilvl w:val="0"/>
                <w:numId w:val="439"/>
              </w:numPr>
              <w:autoSpaceDE w:val="0"/>
              <w:autoSpaceDN w:val="0"/>
              <w:adjustRightInd w:val="0"/>
              <w:jc w:val="both"/>
            </w:pPr>
            <w:r w:rsidRPr="005C17F4">
              <w:t xml:space="preserve">wybór wariantu nie </w:t>
            </w:r>
            <w:r w:rsidR="00070EB4">
              <w:t>są – dla naborów, w których war</w:t>
            </w:r>
            <w:r w:rsidRPr="005C17F4">
              <w:t>ość dofinansowania projektu musi być wyższa od wyrażonej w PLN równowartości 100 tys. EUR.</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Kryterium będzie weryfikowane na etapie KOP.</w:t>
            </w:r>
          </w:p>
        </w:tc>
      </w:tr>
    </w:tbl>
    <w:p w:rsidR="00070EB4" w:rsidRPr="00267A11" w:rsidRDefault="00070EB4" w:rsidP="00045B9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C34668" w:rsidRPr="005C17F4" w:rsidTr="00C34668">
        <w:trPr>
          <w:jc w:val="center"/>
        </w:trPr>
        <w:tc>
          <w:tcPr>
            <w:tcW w:w="14175" w:type="dxa"/>
            <w:gridSpan w:val="3"/>
            <w:shd w:val="clear" w:color="auto" w:fill="D9D9D9"/>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b/>
                <w:sz w:val="20"/>
              </w:rPr>
              <w:t>Kryteria premiujące</w:t>
            </w:r>
          </w:p>
        </w:tc>
      </w:tr>
      <w:tr w:rsidR="00C34668" w:rsidRPr="005C17F4" w:rsidTr="00C34668">
        <w:trPr>
          <w:jc w:val="center"/>
        </w:trPr>
        <w:tc>
          <w:tcPr>
            <w:tcW w:w="512" w:type="dxa"/>
          </w:tcPr>
          <w:p w:rsidR="00C34668" w:rsidRPr="005C17F4" w:rsidRDefault="00C34668" w:rsidP="00C34668">
            <w:pPr>
              <w:pStyle w:val="Akapitzlist"/>
              <w:spacing w:before="40" w:after="40" w:line="240" w:lineRule="auto"/>
              <w:ind w:left="0"/>
              <w:contextualSpacing w:val="0"/>
              <w:jc w:val="center"/>
            </w:pPr>
            <w:r w:rsidRPr="005C17F4">
              <w:t>L.p.</w:t>
            </w:r>
          </w:p>
        </w:tc>
        <w:tc>
          <w:tcPr>
            <w:tcW w:w="8930"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Borders>
              <w:bottom w:val="single" w:sz="4" w:space="0" w:color="auto"/>
            </w:tcBorders>
          </w:tcPr>
          <w:p w:rsidR="00C34668" w:rsidRPr="005C17F4" w:rsidRDefault="00C34668" w:rsidP="00C34668">
            <w:pPr>
              <w:pStyle w:val="Akapitzlist"/>
              <w:spacing w:before="40" w:after="40" w:line="240" w:lineRule="auto"/>
              <w:ind w:left="0"/>
              <w:contextualSpacing w:val="0"/>
              <w:jc w:val="center"/>
            </w:pPr>
            <w:r w:rsidRPr="005C17F4">
              <w:t>1</w:t>
            </w:r>
          </w:p>
        </w:tc>
        <w:tc>
          <w:tcPr>
            <w:tcW w:w="8930"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4733"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bCs/>
                <w:sz w:val="20"/>
              </w:rPr>
            </w:pPr>
            <w:r w:rsidRPr="005C17F4">
              <w:rPr>
                <w:rFonts w:ascii="Myriad Pro" w:hAnsi="Myriad Pro" w:cs="Arial"/>
                <w:bCs/>
                <w:sz w:val="20"/>
              </w:rPr>
              <w:t>Efektywność społeczna i zatrudnieniowa wynosi co najmniej o 10 pp więcej niż określona w Komunikacie Ministra właściwego ds. rozw</w:t>
            </w:r>
            <w:r w:rsidR="00070EB4">
              <w:rPr>
                <w:rFonts w:ascii="Myriad Pro" w:hAnsi="Myriad Pro" w:cs="Arial"/>
                <w:bCs/>
                <w:sz w:val="20"/>
              </w:rPr>
              <w:t>o</w:t>
            </w:r>
            <w:r w:rsidRPr="005C17F4">
              <w:rPr>
                <w:rFonts w:ascii="Myriad Pro" w:hAnsi="Myriad Pro" w:cs="Arial"/>
                <w:bCs/>
                <w:sz w:val="20"/>
              </w:rPr>
              <w:t>ju w sprawie wyznaczenia minimalnych poziomów kryterium efektywności społecznej i zatrudnieniowej</w:t>
            </w:r>
            <w:r w:rsidRPr="005C17F4">
              <w:rPr>
                <w:rFonts w:ascii="Myriad Pro" w:hAnsi="Myriad Pro"/>
                <w:sz w:val="20"/>
                <w:vertAlign w:val="superscript"/>
              </w:rPr>
              <w:footnoteReference w:id="9"/>
            </w:r>
            <w:r w:rsidRPr="005C17F4">
              <w:rPr>
                <w:rFonts w:ascii="Myriad Pro" w:hAnsi="Myriad Pro" w:cs="Arial"/>
                <w:bCs/>
                <w:sz w:val="20"/>
              </w:rPr>
              <w:t xml:space="preserve"> dla Regionalnych Programów Operacyjnych:</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sz w:val="20"/>
              </w:rPr>
            </w:pPr>
            <w:r w:rsidRPr="005C17F4">
              <w:rPr>
                <w:rFonts w:ascii="Myriad Pro" w:hAnsi="Myriad Pro" w:cs="Arial"/>
                <w:sz w:val="20"/>
              </w:rPr>
              <w:t>Projekt skierowany jest do osób: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o znacznym lub umiarkowanym stopniu niepełnosprawności, i/lub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 xml:space="preserve">z niepełnosprawnością sprzężoną lub osoby z zaburzeniami psychicznymi, w tym osoby </w:t>
            </w:r>
            <w:r w:rsidRPr="005C17F4">
              <w:rPr>
                <w:rFonts w:cs="Arial"/>
              </w:rPr>
              <w:br/>
              <w:t>z niepełnosprawnością intelektualną i osoby z całościowymi zaburzeniami rozwojowymi</w:t>
            </w:r>
          </w:p>
          <w:p w:rsidR="00C34668" w:rsidRPr="005C17F4" w:rsidDel="002E02B7" w:rsidRDefault="00C34668" w:rsidP="00C34668">
            <w:pPr>
              <w:pStyle w:val="Akapitzlist"/>
              <w:autoSpaceDE w:val="0"/>
              <w:autoSpaceDN w:val="0"/>
              <w:adjustRightInd w:val="0"/>
              <w:spacing w:after="0" w:line="240" w:lineRule="auto"/>
              <w:ind w:left="33"/>
              <w:contextualSpacing w:val="0"/>
              <w:jc w:val="both"/>
              <w:rPr>
                <w:rFonts w:cs="Arial"/>
              </w:rPr>
            </w:pPr>
            <w:r w:rsidRPr="005C17F4">
              <w:rPr>
                <w:rFonts w:cs="Arial"/>
              </w:rPr>
              <w:t>na poziomie minimum 10% z ogółu uczestników projektu.</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top w:val="single" w:sz="4" w:space="0" w:color="auto"/>
              <w:left w:val="single" w:sz="4" w:space="0" w:color="auto"/>
              <w:bottom w:val="single" w:sz="4" w:space="0" w:color="auto"/>
              <w:right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C34668" w:rsidRPr="005C17F4" w:rsidDel="002E02B7"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gmin/powiatów, w których  powstał lokalny plan rozwoju ekonomii społecznej.</w:t>
            </w:r>
          </w:p>
        </w:tc>
        <w:tc>
          <w:tcPr>
            <w:tcW w:w="4733" w:type="dxa"/>
            <w:tcBorders>
              <w:top w:val="single" w:sz="4" w:space="0" w:color="auto"/>
              <w:left w:val="single" w:sz="4" w:space="0" w:color="auto"/>
              <w:bottom w:val="single" w:sz="4" w:space="0" w:color="auto"/>
              <w:right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zdegradowanym  gmin, które znajdują się na Wykazie programów rewitalizacji gmin województwa zachodniopomorskiego, w tym na obszarach objętych rewitalizacją.</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Liczba punktów: 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spacing w:after="0" w:line="240" w:lineRule="auto"/>
              <w:jc w:val="both"/>
              <w:rPr>
                <w:rFonts w:ascii="Myriad Pro" w:hAnsi="Myriad Pro" w:cs="Arial"/>
                <w:sz w:val="20"/>
              </w:rPr>
            </w:pPr>
            <w:r w:rsidRPr="005C17F4">
              <w:rPr>
                <w:rFonts w:ascii="Myriad Pro" w:hAnsi="Myriad Pro" w:cs="Arial"/>
                <w:sz w:val="20"/>
              </w:rPr>
              <w:t>Projekt realizowany jest w partnerstwie wielosektorowym (sektor społeczny, prywatny, publiczny):</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2 sektorów – 5 punktów</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3 sektorów – 10 punktów.</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5/10</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tabs>
                <w:tab w:val="left" w:pos="33"/>
              </w:tabs>
              <w:spacing w:after="0" w:line="240" w:lineRule="auto"/>
              <w:rPr>
                <w:rFonts w:ascii="Myriad Pro" w:hAnsi="Myriad Pro"/>
                <w:sz w:val="20"/>
              </w:rPr>
            </w:pPr>
            <w:r w:rsidRPr="005C17F4">
              <w:rPr>
                <w:rFonts w:ascii="Myriad Pro" w:hAnsi="Myriad Pro"/>
                <w:sz w:val="20"/>
              </w:rPr>
              <w:tab/>
            </w:r>
            <w:r w:rsidRPr="005C17F4">
              <w:rPr>
                <w:rFonts w:ascii="Myriad Pro" w:hAnsi="Myriad Pro" w:cs="Arial"/>
                <w:sz w:val="20"/>
              </w:rPr>
              <w:t>Projektodawca założył w ramach projektu realizację wsparcia z wykorzystaniem infrastruktury powstałej dzięki środkom RPO WZ 2014-2020 Oś 9 Infrastruktura publiczna.</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bl>
    <w:p w:rsidR="008A76F9" w:rsidRDefault="008A76F9" w:rsidP="008A76F9">
      <w:pPr>
        <w:rPr>
          <w:rFonts w:ascii="Myriad Pro" w:hAnsi="Myriad Pro"/>
          <w:sz w:val="20"/>
        </w:rPr>
      </w:pPr>
    </w:p>
    <w:p w:rsidR="00BD6BA6" w:rsidRPr="00740F15" w:rsidRDefault="008A76F9" w:rsidP="00855B0D">
      <w:pPr>
        <w:pStyle w:val="Podtytu"/>
      </w:pPr>
      <w:r>
        <w:rPr>
          <w:sz w:val="20"/>
        </w:rPr>
        <w:br w:type="page"/>
      </w:r>
      <w:bookmarkStart w:id="35" w:name="_Toc64633785"/>
      <w:r w:rsidR="00BD6BA6" w:rsidRPr="00740F15">
        <w:t>7.3 Wsparcie dla utworzenia i/lub funkcjonowania (w tym wzmocnienia potencjału) instytucji wspierających ekonomię społeczną zgodnie z Krajowym Programem Rozwoju Ekonomii Społecznej</w:t>
      </w:r>
      <w:bookmarkEnd w:id="35"/>
    </w:p>
    <w:p w:rsidR="00BD6BA6" w:rsidRDefault="00BD6BA6" w:rsidP="00BD6BA6">
      <w:pPr>
        <w:spacing w:after="0"/>
        <w:rPr>
          <w:rFonts w:ascii="Myriad Pro" w:hAnsi="Myriad Pro"/>
          <w:b/>
          <w:sz w:val="20"/>
        </w:rPr>
      </w:pPr>
    </w:p>
    <w:p w:rsidR="00BD6BA6" w:rsidRPr="00B028EE" w:rsidRDefault="00BD6BA6" w:rsidP="00BD6BA6">
      <w:pPr>
        <w:autoSpaceDE w:val="0"/>
        <w:autoSpaceDN w:val="0"/>
        <w:adjustRightInd w:val="0"/>
        <w:spacing w:line="360" w:lineRule="auto"/>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89/17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B028EE">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Oś priorytetowa</w:t>
            </w:r>
          </w:p>
        </w:tc>
        <w:tc>
          <w:tcPr>
            <w:tcW w:w="1231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eastAsia="MyriadPro-Regular" w:hAnsi="Myriad Pro" w:cs="Arial"/>
                <w:sz w:val="20"/>
              </w:rPr>
              <w:t>VII Włączenie społeczne</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Priorytet Inwestycyjny</w:t>
            </w:r>
          </w:p>
        </w:tc>
        <w:tc>
          <w:tcPr>
            <w:tcW w:w="12315" w:type="dxa"/>
            <w:shd w:val="clear" w:color="auto" w:fill="B6DDE8"/>
          </w:tcPr>
          <w:p w:rsidR="00BD6BA6" w:rsidRPr="00E83944" w:rsidRDefault="00BD6BA6" w:rsidP="00BD6BA6">
            <w:pPr>
              <w:spacing w:before="40" w:after="40" w:line="240" w:lineRule="auto"/>
              <w:jc w:val="both"/>
              <w:rPr>
                <w:rFonts w:ascii="Myriad Pro" w:hAnsi="Myriad Pro" w:cs="Arial"/>
                <w:iCs/>
                <w:sz w:val="20"/>
              </w:rPr>
            </w:pPr>
            <w:r w:rsidRPr="00E83944">
              <w:rPr>
                <w:rFonts w:ascii="Myriad Pro" w:hAnsi="Myriad Pro" w:cs="Arial"/>
                <w:sz w:val="20"/>
              </w:rPr>
              <w:t xml:space="preserve">9v Wspieranie przedsiębiorczości społecznej i integracji zawodowej w przedsiębiorstwach społecznych oraz ekonomii społecznej </w:t>
            </w:r>
            <w:r w:rsidRPr="00E83944">
              <w:rPr>
                <w:rFonts w:ascii="Myriad Pro" w:hAnsi="Myriad Pro" w:cs="Arial"/>
                <w:sz w:val="20"/>
              </w:rPr>
              <w:br/>
              <w:t>i solidarnej w celu ułatwiania dostępu do zatrudnienia</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Działanie</w:t>
            </w:r>
          </w:p>
        </w:tc>
        <w:tc>
          <w:tcPr>
            <w:tcW w:w="12315" w:type="dxa"/>
            <w:shd w:val="clear" w:color="auto" w:fill="B6DDE8"/>
          </w:tcPr>
          <w:p w:rsidR="00BD6BA6" w:rsidRPr="00E83944" w:rsidRDefault="00BD6BA6" w:rsidP="00BD6BA6">
            <w:pPr>
              <w:autoSpaceDE w:val="0"/>
              <w:autoSpaceDN w:val="0"/>
              <w:adjustRightInd w:val="0"/>
              <w:spacing w:after="0" w:line="240" w:lineRule="auto"/>
              <w:rPr>
                <w:rFonts w:ascii="Myriad Pro" w:eastAsia="MyriadPro-Regular" w:hAnsi="Myriad Pro" w:cs="Arial"/>
                <w:sz w:val="20"/>
              </w:rPr>
            </w:pPr>
            <w:r w:rsidRPr="00E83944">
              <w:rPr>
                <w:rFonts w:ascii="Myriad Pro" w:eastAsia="Times New Roman" w:hAnsi="Myriad Pro" w:cs="Arial"/>
                <w:bCs/>
                <w:color w:val="000000"/>
                <w:sz w:val="20"/>
              </w:rPr>
              <w:t>7.3 Wsparcie dla utworzenia i/lub funkcjonowania (w tym wzmocnienia potencjału) instytucji wspierających ekonomię społeczną zgodnie z Krajowym Programem Rozwoju Ekonomii Społecznej</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Typ projektu</w:t>
            </w:r>
          </w:p>
        </w:tc>
        <w:tc>
          <w:tcPr>
            <w:tcW w:w="12315" w:type="dxa"/>
            <w:shd w:val="clear" w:color="auto" w:fill="B6DDE8"/>
          </w:tcPr>
          <w:p w:rsidR="00BD6BA6" w:rsidRPr="00E83944" w:rsidRDefault="00BD6BA6" w:rsidP="00912095">
            <w:pPr>
              <w:pStyle w:val="Akapitzlist"/>
              <w:numPr>
                <w:ilvl w:val="0"/>
                <w:numId w:val="77"/>
              </w:numPr>
              <w:spacing w:before="120" w:after="40" w:line="240" w:lineRule="auto"/>
              <w:ind w:left="346"/>
              <w:rPr>
                <w:rFonts w:eastAsia="Times New Roman" w:cs="Arial"/>
              </w:rPr>
            </w:pPr>
            <w:r w:rsidRPr="00E83944">
              <w:rPr>
                <w:rFonts w:eastAsia="Times New Roman" w:cs="Arial"/>
              </w:rPr>
              <w:t>Komplementarne usługi wsparcia ekonomii społecznej składające się z następujących typów operacji:</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color w:val="000000"/>
                <w:sz w:val="20"/>
              </w:rPr>
            </w:pPr>
            <w:r w:rsidRPr="00E83944">
              <w:rPr>
                <w:rFonts w:ascii="Myriad Pro" w:eastAsia="Times New Roman"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t>
            </w:r>
            <w:r w:rsidRPr="00E83944">
              <w:rPr>
                <w:rFonts w:ascii="Myriad Pro" w:hAnsi="Myriad Pro" w:cs="Arial"/>
                <w:sz w:val="20"/>
              </w:rPr>
              <w:t>W ramach usług możliwe jest przyznawanie dodatkowego wsparcia związanego z wdrażaniem innowacji lub planów rozwoju.</w:t>
            </w:r>
          </w:p>
          <w:p w:rsidR="00BD6BA6" w:rsidRPr="00E83944" w:rsidRDefault="00BD6BA6" w:rsidP="00912095">
            <w:pPr>
              <w:pStyle w:val="Akapitzlist"/>
              <w:numPr>
                <w:ilvl w:val="0"/>
                <w:numId w:val="77"/>
              </w:numPr>
              <w:spacing w:before="60" w:after="60" w:line="240" w:lineRule="auto"/>
              <w:ind w:left="346"/>
              <w:rPr>
                <w:rFonts w:eastAsia="Times New Roman" w:cs="Arial"/>
              </w:rPr>
            </w:pPr>
            <w:r w:rsidRPr="00E83944">
              <w:rPr>
                <w:rFonts w:eastAsia="Times New Roman" w:cs="Arial"/>
              </w:rPr>
              <w:t>Tworzenie miejsc pracy w sektorze ekonomii społecznej m.in. poprzez wsparcie na tworzenie przedsiębiorstw społecznych (w szczególności spółdzielni socjalnych)</w:t>
            </w:r>
          </w:p>
          <w:p w:rsidR="00BD6BA6" w:rsidRPr="00E83944" w:rsidRDefault="00BD6BA6" w:rsidP="00912095">
            <w:pPr>
              <w:pStyle w:val="Akapitzlist"/>
              <w:numPr>
                <w:ilvl w:val="0"/>
                <w:numId w:val="76"/>
              </w:numPr>
              <w:spacing w:before="60" w:after="60" w:line="240" w:lineRule="auto"/>
              <w:rPr>
                <w:rFonts w:eastAsia="Times New Roman" w:cs="Arial"/>
              </w:rPr>
            </w:pPr>
            <w:r w:rsidRPr="00E83944">
              <w:rPr>
                <w:rFonts w:eastAsia="Times New Roman" w:cs="Arial"/>
              </w:rPr>
              <w:t>Szkolenia, warsztaty, doradztwo, mentoring, coaching, tutoring, współpraca, wizyty studyjne umożliwiające podnoszenie wiedzy i umiejętności potrzebnych do założenia i/lub prowadzenia i/lub rozwijania</w:t>
            </w:r>
            <w:r w:rsidRPr="00E83944" w:rsidDel="00240413">
              <w:rPr>
                <w:rFonts w:eastAsia="Times New Roman" w:cs="Arial"/>
              </w:rPr>
              <w:t xml:space="preserve"> </w:t>
            </w:r>
            <w:r w:rsidRPr="00E83944">
              <w:rPr>
                <w:rFonts w:eastAsia="Times New Roman" w:cs="Arial"/>
              </w:rPr>
              <w:t>spółdzielni socjalnej lub przedsiębiorstwa społecznego (w tym nabycie i rozwijanie kompetencji i kwalifikacji zawodowych potrzebnych do pracy w przedsiębiorstwie społecznym i/lub spółdzielni socjalnej, adekwatnie do potrzeb i roli danej osoby w przedsiębiorstwie społecznym),</w:t>
            </w:r>
          </w:p>
          <w:p w:rsidR="00BD6BA6" w:rsidRPr="00E83944" w:rsidRDefault="00BD6BA6" w:rsidP="00912095">
            <w:pPr>
              <w:numPr>
                <w:ilvl w:val="0"/>
                <w:numId w:val="76"/>
              </w:numPr>
              <w:spacing w:before="60" w:after="60" w:line="240" w:lineRule="auto"/>
              <w:ind w:left="772" w:hanging="415"/>
              <w:rPr>
                <w:rFonts w:ascii="Myriad Pro" w:eastAsia="Times New Roman" w:hAnsi="Myriad Pro" w:cs="Arial"/>
                <w:sz w:val="20"/>
              </w:rPr>
            </w:pPr>
            <w:r w:rsidRPr="00E83944">
              <w:rPr>
                <w:rFonts w:ascii="Myriad Pro" w:eastAsia="Times New Roman" w:hAnsi="Myriad Pro" w:cs="Arial"/>
                <w:sz w:val="20"/>
              </w:rPr>
              <w:t xml:space="preserve">Przyznanie środków finansowych dla spółdzielni socjalnej lub przedsiębiorstwa społecznego na stworzenie miejsca pracy – zgodnie </w:t>
            </w:r>
            <w:r w:rsidRPr="00E83944">
              <w:rPr>
                <w:rFonts w:ascii="Myriad Pro" w:eastAsia="Times New Roman" w:hAnsi="Myriad Pro" w:cs="Arial"/>
                <w:i/>
                <w:sz w:val="20"/>
              </w:rPr>
              <w:t>Wytycznymi w zakresie realizacji przedsięwzięć w obszarze włączenia społecznego i zwalczania ubóstwa z wykorzystaniem środków EFS i EFRR na lata 2014-202</w:t>
            </w:r>
            <w:r w:rsidRPr="00E83944">
              <w:rPr>
                <w:rFonts w:ascii="Myriad Pro" w:eastAsia="Times New Roman" w:hAnsi="Myriad Pro" w:cs="Arial"/>
                <w:sz w:val="20"/>
              </w:rPr>
              <w:t>0,</w:t>
            </w:r>
          </w:p>
          <w:p w:rsidR="00BD6BA6" w:rsidRPr="00E83944" w:rsidRDefault="00BD6BA6" w:rsidP="00912095">
            <w:pPr>
              <w:numPr>
                <w:ilvl w:val="0"/>
                <w:numId w:val="76"/>
              </w:numPr>
              <w:spacing w:before="60" w:after="60" w:line="240" w:lineRule="auto"/>
              <w:ind w:left="772" w:hanging="426"/>
              <w:rPr>
                <w:rFonts w:ascii="Myriad Pro" w:eastAsia="Times New Roman" w:hAnsi="Myriad Pro" w:cs="Arial"/>
                <w:sz w:val="20"/>
              </w:rPr>
            </w:pPr>
            <w:r w:rsidRPr="00E83944">
              <w:rPr>
                <w:rFonts w:ascii="Myriad Pro" w:eastAsia="Times New Roman" w:hAnsi="Myriad Pro" w:cs="Arial"/>
                <w:sz w:val="20"/>
              </w:rPr>
              <w:t>Wsparcie pomostowe –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BD6BA6" w:rsidRPr="008E2D6A" w:rsidRDefault="00BD6BA6" w:rsidP="00BD6BA6">
            <w:pPr>
              <w:autoSpaceDE w:val="0"/>
              <w:autoSpaceDN w:val="0"/>
              <w:adjustRightInd w:val="0"/>
              <w:spacing w:after="0" w:line="240" w:lineRule="auto"/>
              <w:rPr>
                <w:rFonts w:ascii="Myriad Pro" w:eastAsia="MyriadPro-Regular" w:hAnsi="Myriad Pro" w:cs="Arial"/>
                <w:sz w:val="20"/>
              </w:rPr>
            </w:pPr>
            <w:r w:rsidRPr="008E2D6A">
              <w:rPr>
                <w:rFonts w:ascii="Myriad Pro" w:eastAsia="Times New Roman" w:hAnsi="Myriad Pro" w:cs="Arial"/>
                <w:sz w:val="20"/>
              </w:rPr>
              <w:t>Przyznanie dotacji jest powiązane z innymi usługami służącymi nabyciu wiedzy i umiejętności potrzebnych do założenia, prowadzenia i rozwijania przedsiębiorstwa społecznego.</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612636" w:rsidTr="00BD6BA6">
        <w:trPr>
          <w:jc w:val="center"/>
        </w:trPr>
        <w:tc>
          <w:tcPr>
            <w:tcW w:w="14175" w:type="dxa"/>
            <w:gridSpan w:val="4"/>
            <w:shd w:val="pct10" w:color="auto" w:fill="auto"/>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dopuszczalności</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L.p.</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celem szczegółowym i rezultatami Działania</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Projekty niespełniające kryterium są odrzucane.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w:t>
            </w:r>
            <w:r w:rsidRPr="00612636">
              <w:rPr>
                <w:rFonts w:ascii="Myriad Pro" w:hAnsi="Myriad Pro" w:cs="Arial"/>
                <w:i/>
                <w:sz w:val="20"/>
              </w:rPr>
              <w:t xml:space="preserve"> </w:t>
            </w:r>
            <w:r w:rsidRPr="00612636">
              <w:rPr>
                <w:rFonts w:ascii="Myriad Pro" w:hAnsi="Myriad Pro" w:cs="Arial"/>
                <w:sz w:val="20"/>
              </w:rPr>
              <w:t>typem projektu</w:t>
            </w:r>
          </w:p>
          <w:p w:rsidR="00BD6BA6" w:rsidRPr="00612636" w:rsidRDefault="00BD6BA6" w:rsidP="00BD6BA6">
            <w:pPr>
              <w:spacing w:before="40" w:after="40" w:line="276" w:lineRule="auto"/>
              <w:rPr>
                <w:rFonts w:ascii="Myriad Pro" w:hAnsi="Myriad Pro" w:cs="Arial"/>
                <w:sz w:val="20"/>
              </w:rPr>
            </w:pPr>
          </w:p>
          <w:p w:rsidR="00BD6BA6" w:rsidRPr="00612636" w:rsidRDefault="00BD6BA6" w:rsidP="00BD6BA6">
            <w:pPr>
              <w:spacing w:before="40" w:after="40" w:line="276" w:lineRule="auto"/>
              <w:rPr>
                <w:rFonts w:ascii="Myriad Pro" w:hAnsi="Myriad Pro" w:cs="Arial"/>
                <w:sz w:val="20"/>
              </w:rPr>
            </w:pP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 jest zgodny z typem projektu oraz grupą docelową wskazaną w  </w:t>
            </w:r>
            <w:r w:rsidRPr="00612636">
              <w:rPr>
                <w:rFonts w:ascii="Myriad Pro" w:hAnsi="Myriad Pro" w:cs="Arial"/>
                <w:i/>
                <w:sz w:val="20"/>
              </w:rPr>
              <w:t xml:space="preserve">SOOP RPO WZ 2014-2020 </w:t>
            </w:r>
            <w:r w:rsidRPr="00612636">
              <w:rPr>
                <w:rFonts w:ascii="Myriad Pro" w:hAnsi="Myriad Pro" w:cs="Arial"/>
                <w:sz w:val="20"/>
              </w:rPr>
              <w:t xml:space="preserve">oraz </w:t>
            </w:r>
            <w:r w:rsidRPr="00612636">
              <w:rPr>
                <w:rFonts w:ascii="Myriad Pro" w:hAnsi="Myriad Pro" w:cs="Arial"/>
                <w:i/>
                <w:sz w:val="20"/>
              </w:rPr>
              <w:t>Regulaminie konkursu.</w:t>
            </w:r>
            <w:r w:rsidRPr="00612636">
              <w:rPr>
                <w:rFonts w:ascii="Myriad Pro" w:hAnsi="Myriad Pro" w:cs="Arial"/>
                <w:sz w:val="20"/>
              </w:rPr>
              <w:t xml:space="preserve"> </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612636">
              <w:rPr>
                <w:rFonts w:ascii="Myriad Pro" w:hAnsi="Myriad Pro" w:cs="Arial"/>
                <w:i/>
                <w:sz w:val="20"/>
              </w:rPr>
              <w:t>RPO WZ 2014-2020</w:t>
            </w:r>
            <w:r w:rsidRPr="00612636">
              <w:rPr>
                <w:rFonts w:ascii="Myriad Pro" w:hAnsi="Myriad Pro" w:cs="Arial"/>
                <w:sz w:val="20"/>
              </w:rPr>
              <w:t xml:space="preserve">, </w:t>
            </w:r>
            <w:r w:rsidRPr="00612636">
              <w:rPr>
                <w:rFonts w:ascii="Myriad Pro" w:hAnsi="Myriad Pro" w:cs="Arial"/>
                <w:i/>
                <w:sz w:val="20"/>
              </w:rPr>
              <w:t>SOOP RPO WZ 2014-2020</w:t>
            </w:r>
            <w:r w:rsidR="001F4DC7">
              <w:rPr>
                <w:rFonts w:ascii="Myriad Pro" w:hAnsi="Myriad Pro" w:cs="Arial"/>
                <w:sz w:val="20"/>
              </w:rPr>
              <w:t xml:space="preserve">, przepisów prawa </w:t>
            </w:r>
            <w:r w:rsidRPr="00612636">
              <w:rPr>
                <w:rFonts w:ascii="Myriad Pro" w:hAnsi="Myriad Pro" w:cs="Arial"/>
                <w:sz w:val="20"/>
              </w:rPr>
              <w:t xml:space="preserve">mających wpływ na założenia dotyczące grupy docelowej i/lub typu projektu.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Kwalifikowalność Beneficjenta/Partnera</w:t>
            </w:r>
          </w:p>
        </w:tc>
        <w:tc>
          <w:tcPr>
            <w:tcW w:w="5101" w:type="dxa"/>
          </w:tcPr>
          <w:p w:rsidR="00BD6BA6" w:rsidRPr="00612636" w:rsidRDefault="00BD6BA6" w:rsidP="00BD6BA6">
            <w:pPr>
              <w:autoSpaceDE w:val="0"/>
              <w:autoSpaceDN w:val="0"/>
              <w:adjustRightInd w:val="0"/>
              <w:spacing w:after="200" w:line="276" w:lineRule="auto"/>
              <w:jc w:val="both"/>
              <w:rPr>
                <w:rFonts w:ascii="Myriad Pro" w:eastAsia="Malgun Gothic" w:hAnsi="Myriad Pro" w:cs="Arial"/>
                <w:sz w:val="20"/>
              </w:rPr>
            </w:pPr>
            <w:r w:rsidRPr="00612636">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612636">
              <w:rPr>
                <w:rFonts w:ascii="Myriad Pro" w:eastAsia="Malgun Gothic" w:hAnsi="Myriad Pro" w:cs="Arial"/>
                <w:sz w:val="20"/>
              </w:rPr>
              <w:t>o dofinansowanie, w tym wykluczeniu, o którym mowa w art. 207 ust. 4 usta</w:t>
            </w:r>
            <w:r w:rsidR="001F4DC7">
              <w:rPr>
                <w:rFonts w:ascii="Myriad Pro" w:eastAsia="Malgun Gothic" w:hAnsi="Myriad Pro" w:cs="Arial"/>
                <w:sz w:val="20"/>
              </w:rPr>
              <w:t xml:space="preserve">wy z dnia 27 sierpnia 2009 r., </w:t>
            </w:r>
            <w:r w:rsidRPr="00612636">
              <w:rPr>
                <w:rFonts w:ascii="Myriad Pro" w:eastAsia="Malgun Gothic" w:hAnsi="Myriad Pro" w:cs="Arial"/>
                <w:sz w:val="20"/>
              </w:rPr>
              <w:t>o finansach publicznych.</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Beneficjent, zgodnie z </w:t>
            </w:r>
            <w:r w:rsidRPr="00612636">
              <w:rPr>
                <w:rFonts w:ascii="Myriad Pro" w:eastAsia="MyriadPro-Regular" w:hAnsi="Myriad Pro" w:cs="Arial"/>
                <w:i/>
                <w:sz w:val="20"/>
              </w:rPr>
              <w:t>SOOP RPO WZ 2014-2020</w:t>
            </w:r>
            <w:r w:rsidRPr="00612636">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Projekty niespełniające kryterium są odrzucane.</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hAnsi="Myriad Pro" w:cs="Arial"/>
                <w:sz w:val="20"/>
              </w:rPr>
              <w:t xml:space="preserve">Kryterium będzie weryfikowane na etapie KOP, na dzień podpisania umowy oraz w przypadku zmiany Partnera (jeśli dotyczy). </w:t>
            </w:r>
          </w:p>
          <w:p w:rsidR="00BD6BA6" w:rsidRPr="00612636" w:rsidRDefault="00BD6BA6" w:rsidP="00BD6BA6">
            <w:pPr>
              <w:spacing w:before="40" w:line="276" w:lineRule="auto"/>
              <w:ind w:left="36"/>
              <w:contextualSpacing/>
              <w:jc w:val="both"/>
              <w:rPr>
                <w:rFonts w:ascii="Myriad Pro" w:eastAsia="Malgun Gothic" w:hAnsi="Myriad Pro" w:cs="Arial"/>
                <w:sz w:val="20"/>
              </w:rPr>
            </w:pPr>
            <w:r w:rsidRPr="00612636">
              <w:rPr>
                <w:rFonts w:ascii="Myriad Pro" w:eastAsia="Malgun Gothic"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zasadami horyzontalnymi.</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zasadą rów</w:t>
            </w:r>
            <w:r>
              <w:rPr>
                <w:rFonts w:cs="Arial"/>
              </w:rPr>
              <w:t xml:space="preserve">ności szans kobiet i mężczyzn, </w:t>
            </w:r>
            <w:r w:rsidRPr="00612636">
              <w:rPr>
                <w:rFonts w:cs="Arial"/>
              </w:rPr>
              <w:t xml:space="preserve">w oparciu o </w:t>
            </w:r>
            <w:r w:rsidRPr="00612636">
              <w:rPr>
                <w:rFonts w:cs="Arial"/>
                <w:i/>
              </w:rPr>
              <w:t>standard minimum</w:t>
            </w:r>
            <w:r w:rsidRPr="00612636">
              <w:rPr>
                <w:rFonts w:cs="Arial"/>
              </w:rPr>
              <w:t>,</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 xml:space="preserve">właściwymi politykami i zasadami wspólnotowymi: </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zrównoważonego rozwoju,</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promowania i realizacji zasady równości szans i niedyskryminacji, w tym. m. in. koniecznością stosowania zasady uniwersalnego projektowania.</w:t>
            </w:r>
          </w:p>
          <w:p w:rsidR="00BD6BA6" w:rsidRPr="00A105F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b/>
                <w:sz w:val="20"/>
              </w:rPr>
              <w:t>Kryteria wykonalności</w:t>
            </w:r>
          </w:p>
        </w:tc>
      </w:tr>
      <w:tr w:rsidR="00BD6BA6" w:rsidRPr="00612636" w:rsidTr="00BD6BA6">
        <w:trPr>
          <w:jc w:val="center"/>
        </w:trPr>
        <w:tc>
          <w:tcPr>
            <w:tcW w:w="512" w:type="dxa"/>
          </w:tcPr>
          <w:p w:rsidR="00BD6BA6" w:rsidRPr="00612636" w:rsidRDefault="00BD6BA6" w:rsidP="00BD6BA6">
            <w:pPr>
              <w:spacing w:before="40" w:after="40" w:line="240" w:lineRule="auto"/>
              <w:ind w:left="-22"/>
              <w:rPr>
                <w:rFonts w:ascii="Myriad Pro" w:hAnsi="Myriad Pro" w:cs="Arial"/>
                <w:sz w:val="20"/>
              </w:rPr>
            </w:pPr>
            <w:r w:rsidRPr="00612636">
              <w:rPr>
                <w:rFonts w:ascii="Myriad Pro" w:hAnsi="Myriad Pro" w:cs="Arial"/>
                <w:sz w:val="20"/>
              </w:rPr>
              <w:t>L.p.</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Nazwa kryterium</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Definicja kryterium</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12" w:type="dxa"/>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1</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2</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3</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before="40" w:after="4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Zgodność prawna</w:t>
            </w:r>
          </w:p>
        </w:tc>
        <w:tc>
          <w:tcPr>
            <w:tcW w:w="6804" w:type="dxa"/>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hAnsi="Myriad Pro" w:cs="Arial"/>
                <w:sz w:val="20"/>
              </w:rPr>
              <w:t xml:space="preserve">Projekt jest zgodny z prawodawstwem wspólnotowym i krajowym, </w:t>
            </w:r>
            <w:r w:rsidRPr="00612636">
              <w:rPr>
                <w:rFonts w:ascii="Myriad Pro" w:hAnsi="Myriad Pro" w:cs="Arial"/>
                <w:sz w:val="20"/>
              </w:rPr>
              <w:br/>
              <w:t>w tym przepisami ustawy z dnia 29 stycznia 2004 r.</w:t>
            </w:r>
            <w:r w:rsidRPr="00612636">
              <w:rPr>
                <w:rFonts w:ascii="Myriad Pro" w:hAnsi="Myriad Pro" w:cs="Arial"/>
                <w:i/>
                <w:sz w:val="20"/>
              </w:rPr>
              <w:t xml:space="preserve"> Prawo zamówień publicznych</w:t>
            </w:r>
            <w:r w:rsidRPr="00612636">
              <w:rPr>
                <w:rFonts w:ascii="Myriad Pro" w:hAnsi="Myriad Pro" w:cs="Arial"/>
                <w:sz w:val="20"/>
              </w:rPr>
              <w:t>.</w:t>
            </w:r>
            <w:r w:rsidRPr="00612636">
              <w:rPr>
                <w:rFonts w:ascii="Myriad Pro" w:eastAsia="MyriadPro-Regular" w:hAnsi="Myriad Pro" w:cs="Arial"/>
                <w:sz w:val="20"/>
              </w:rPr>
              <w:t xml:space="preserve"> </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Zgodność</w:t>
            </w:r>
          </w:p>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 wymogami pomocy</w:t>
            </w:r>
          </w:p>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publicznej</w:t>
            </w:r>
          </w:p>
        </w:tc>
        <w:tc>
          <w:tcPr>
            <w:tcW w:w="6804" w:type="dxa"/>
          </w:tcPr>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 xml:space="preserve">Projekt jest zgodny regułami pomocy publicznej i/lub pomocy </w:t>
            </w:r>
            <w:r w:rsidRPr="00612636">
              <w:rPr>
                <w:rFonts w:ascii="Myriad Pro" w:eastAsia="Malgun Gothic" w:hAnsi="Myriad Pro" w:cs="Arial"/>
                <w:i/>
                <w:sz w:val="20"/>
              </w:rPr>
              <w:t>de minimis</w:t>
            </w:r>
            <w:r w:rsidRPr="00612636">
              <w:rPr>
                <w:rFonts w:ascii="Myriad Pro" w:eastAsia="Malgun Gothic" w:hAnsi="Myriad Pro" w:cs="Arial"/>
                <w:sz w:val="20"/>
              </w:rPr>
              <w:t>.</w:t>
            </w:r>
          </w:p>
        </w:tc>
        <w:tc>
          <w:tcPr>
            <w:tcW w:w="4733" w:type="dxa"/>
          </w:tcPr>
          <w:p w:rsidR="00BD6BA6" w:rsidRPr="00612636" w:rsidRDefault="00BD6BA6" w:rsidP="00BD6BA6">
            <w:pPr>
              <w:spacing w:before="40" w:after="40"/>
              <w:rPr>
                <w:rFonts w:ascii="Myriad Pro" w:hAnsi="Myriad Pro" w:cs="Arial"/>
                <w:sz w:val="20"/>
              </w:rPr>
            </w:pPr>
            <w:r w:rsidRPr="00612636">
              <w:rPr>
                <w:rFonts w:ascii="Myriad Pro" w:hAnsi="Myriad Pro" w:cs="Arial"/>
                <w:sz w:val="20"/>
              </w:rPr>
              <w:t>Jeżeli dotyczy: spełnienie kryterium jest konieczne do przyznania dofinansowania.</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autoSpaceDE w:val="0"/>
              <w:autoSpaceDN w:val="0"/>
              <w:adjustRightInd w:val="0"/>
              <w:jc w:val="both"/>
              <w:rPr>
                <w:rFonts w:ascii="Myriad Pro" w:hAnsi="Myriad Pro" w:cs="Arial"/>
                <w:sz w:val="20"/>
              </w:rPr>
            </w:pPr>
            <w:r w:rsidRPr="00612636">
              <w:rPr>
                <w:rFonts w:ascii="Myriad Pro" w:hAnsi="Myriad Pro" w:cs="Arial"/>
                <w:sz w:val="20"/>
              </w:rPr>
              <w:t>Ocena spełniania kryterium polega na przypisaniu wartości logicznych „tak”, „nie”, „nie dotyczy”.</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Zdolność finansowa</w:t>
            </w:r>
          </w:p>
        </w:tc>
        <w:tc>
          <w:tcPr>
            <w:tcW w:w="6804" w:type="dxa"/>
          </w:tcPr>
          <w:p w:rsidR="00BD6BA6" w:rsidRPr="00612636" w:rsidRDefault="00BD6BA6" w:rsidP="00BD6BA6">
            <w:pPr>
              <w:spacing w:before="40" w:after="40"/>
              <w:jc w:val="both"/>
              <w:rPr>
                <w:rFonts w:ascii="Myriad Pro" w:hAnsi="Myriad Pro" w:cs="Arial"/>
                <w:sz w:val="20"/>
              </w:rPr>
            </w:pPr>
            <w:r w:rsidRPr="00612636">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Beneficjent oraz Partner/rzy krajowi (o ile dotyczy), ponoszący wydatki</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w danym projekcie z EFS, posiadają </w:t>
            </w:r>
            <w:r w:rsidRPr="00612636">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612636">
              <w:rPr>
                <w:rFonts w:ascii="Myriad Pro" w:eastAsia="MyriadPro-Regular" w:hAnsi="Myriad Pro" w:cs="Arial"/>
                <w:sz w:val="20"/>
              </w:rPr>
              <w:t>równy lub wyższy od łącznych rocznych wydatków w danym projekcie z roku, w którym wydatki są najwyższe.</w:t>
            </w:r>
          </w:p>
          <w:p w:rsidR="00BD6BA6" w:rsidRPr="00612636" w:rsidRDefault="00BD6BA6" w:rsidP="00BD6BA6">
            <w:pPr>
              <w:spacing w:before="40" w:after="0"/>
              <w:jc w:val="both"/>
              <w:rPr>
                <w:rFonts w:ascii="Myriad Pro" w:hAnsi="Myriad Pro" w:cs="Arial"/>
                <w:sz w:val="20"/>
              </w:rPr>
            </w:pPr>
            <w:r w:rsidRPr="00612636">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Spełnienie kryterium jest konieczne do przyznania dofinansowania. Projekty niespełniające kryterium są odrzucane.</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Kryterium weryfikowane będzie na etapie KOP.</w:t>
            </w:r>
          </w:p>
          <w:p w:rsidR="00BD6BA6" w:rsidRPr="00612636" w:rsidRDefault="00BD6BA6" w:rsidP="00BD6BA6">
            <w:pPr>
              <w:spacing w:before="40" w:after="40"/>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612636" w:rsidTr="00BD6BA6">
        <w:trPr>
          <w:trHeight w:val="384"/>
        </w:trPr>
        <w:tc>
          <w:tcPr>
            <w:tcW w:w="14220" w:type="dxa"/>
            <w:gridSpan w:val="4"/>
            <w:shd w:val="clear" w:color="auto" w:fill="BFBFBF" w:themeFill="background1" w:themeFillShade="BF"/>
            <w:vAlign w:val="center"/>
          </w:tcPr>
          <w:p w:rsidR="00BD6BA6" w:rsidRPr="00612636" w:rsidRDefault="00BD6BA6" w:rsidP="00BD6BA6">
            <w:pPr>
              <w:spacing w:before="40" w:after="40" w:line="240" w:lineRule="auto"/>
              <w:contextualSpacing/>
              <w:jc w:val="center"/>
              <w:rPr>
                <w:rFonts w:ascii="Myriad Pro" w:hAnsi="Myriad Pro" w:cs="Arial"/>
                <w:b/>
                <w:sz w:val="20"/>
              </w:rPr>
            </w:pPr>
            <w:r w:rsidRPr="00612636">
              <w:rPr>
                <w:rFonts w:ascii="Myriad Pro" w:hAnsi="Myriad Pro" w:cs="Arial"/>
                <w:b/>
                <w:sz w:val="20"/>
              </w:rPr>
              <w:t>Kryteria jakości</w:t>
            </w:r>
          </w:p>
        </w:tc>
      </w:tr>
      <w:tr w:rsidR="00BD6BA6" w:rsidRPr="00612636" w:rsidTr="00BD6BA6">
        <w:trPr>
          <w:trHeight w:val="387"/>
        </w:trPr>
        <w:tc>
          <w:tcPr>
            <w:tcW w:w="536" w:type="dxa"/>
            <w:vAlign w:val="center"/>
          </w:tcPr>
          <w:p w:rsidR="00BD6BA6" w:rsidRPr="00612636" w:rsidRDefault="00BD6BA6" w:rsidP="00BD6BA6">
            <w:pPr>
              <w:spacing w:before="40" w:after="40" w:line="240" w:lineRule="auto"/>
              <w:ind w:left="-15"/>
              <w:contextualSpacing/>
              <w:jc w:val="center"/>
              <w:rPr>
                <w:rFonts w:ascii="Myriad Pro" w:hAnsi="Myriad Pro" w:cs="Arial"/>
                <w:sz w:val="20"/>
              </w:rPr>
            </w:pPr>
            <w:r w:rsidRPr="00612636">
              <w:rPr>
                <w:rFonts w:ascii="Myriad Pro" w:hAnsi="Myriad Pro" w:cs="Arial"/>
                <w:sz w:val="20"/>
              </w:rPr>
              <w:t>L.p.</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Nazwa kryterium</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Definicja kryterium</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c>
          <w:tcPr>
            <w:tcW w:w="536" w:type="dxa"/>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1</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2</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3</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4</w:t>
            </w:r>
          </w:p>
        </w:tc>
      </w:tr>
      <w:tr w:rsidR="00BD6BA6" w:rsidRPr="00612636" w:rsidTr="00BD6BA6">
        <w:trPr>
          <w:trHeight w:val="41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0" w:line="240" w:lineRule="auto"/>
              <w:contextualSpacing/>
              <w:rPr>
                <w:rFonts w:ascii="Myriad Pro" w:hAnsi="Myriad Pro" w:cs="Arial"/>
                <w:sz w:val="20"/>
              </w:rPr>
            </w:pPr>
            <w:r w:rsidRPr="00612636">
              <w:rPr>
                <w:rFonts w:ascii="Myriad Pro" w:hAnsi="Myriad Pro" w:cs="Arial"/>
                <w:sz w:val="20"/>
              </w:rPr>
              <w:t>Odpowiedniość/Adekwatność/Trafność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612636" w:rsidRDefault="00BD6BA6" w:rsidP="00BD6BA6">
            <w:pPr>
              <w:spacing w:before="4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zostaną przyznane minimum 24 punkty.</w:t>
            </w:r>
          </w:p>
        </w:tc>
      </w:tr>
      <w:tr w:rsidR="00BD6BA6" w:rsidRPr="00612636" w:rsidTr="00BD6BA6">
        <w:trPr>
          <w:trHeight w:val="83"/>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autoSpaceDE w:val="0"/>
              <w:autoSpaceDN w:val="0"/>
              <w:adjustRightInd w:val="0"/>
              <w:rPr>
                <w:rFonts w:ascii="Myriad Pro" w:eastAsia="MyriadPro-Regular" w:hAnsi="Myriad Pro" w:cs="Arial"/>
                <w:sz w:val="20"/>
              </w:rPr>
            </w:pPr>
            <w:r w:rsidRPr="00612636">
              <w:rPr>
                <w:rFonts w:ascii="Myriad Pro" w:eastAsia="MyriadPro-Regular" w:hAnsi="Myriad Pro" w:cs="Arial"/>
                <w:sz w:val="20"/>
              </w:rPr>
              <w:t>Skuteczność/Efektywność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Stopnień, w jakim projekt przyczyni się do rozwiązania/złagodzenia sytuacji problemowej wskazanej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Stopień/poziom osiągnięcia zakładanych wskaźnikó</w:t>
            </w:r>
            <w:r w:rsidR="001F4DC7">
              <w:rPr>
                <w:rFonts w:ascii="Myriad Pro" w:eastAsia="MyriadPro-Regular" w:hAnsi="Myriad Pro" w:cs="Arial"/>
                <w:sz w:val="20"/>
              </w:rPr>
              <w:t xml:space="preserve">w </w:t>
            </w:r>
            <w:r w:rsidRPr="00612636">
              <w:rPr>
                <w:rFonts w:ascii="Myriad Pro" w:eastAsia="MyriadPro-Regular" w:hAnsi="Myriad Pro" w:cs="Arial"/>
                <w:sz w:val="20"/>
              </w:rPr>
              <w:t>w odniesieniu do zaplanowanych kosztów.</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relacji nakład/rezultat.</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0-30.</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18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hAnsi="Myriad Pro" w:cs="Arial"/>
                <w:sz w:val="20"/>
              </w:rPr>
              <w:t>Trwałość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hAnsi="Myriad Pro" w:cs="Arial"/>
                <w:sz w:val="20"/>
              </w:rPr>
              <w:t xml:space="preserve">Ocena spełniania kryterium dokonywana jest </w:t>
            </w:r>
            <w:r w:rsidRPr="00612636">
              <w:rPr>
                <w:rFonts w:ascii="Myriad Pro"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Skala punktów 0-10 </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eastAsia="MyriadPro-Regular" w:hAnsi="Myriad Pro" w:cs="Arial"/>
                <w:sz w:val="20"/>
              </w:rPr>
              <w:t>Doświadczenie wnioskodawcy i partnera (jeśli dotyczy)</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Doświadczenie w realizacji podobnych przedsięwzięć realizowanych:</w:t>
            </w:r>
          </w:p>
          <w:p w:rsidR="00BD6BA6" w:rsidRPr="00612636"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612636">
              <w:rPr>
                <w:rFonts w:cs="Arial"/>
              </w:rPr>
              <w:t xml:space="preserve">w obszarze wsparcia projektu: maksymalnie </w:t>
            </w:r>
            <w:r w:rsidRPr="00612636">
              <w:rPr>
                <w:rFonts w:cs="Arial"/>
                <w:b/>
              </w:rPr>
              <w:t>4 pkt</w:t>
            </w:r>
            <w:r w:rsidRPr="00612636">
              <w:rPr>
                <w:rFonts w:cs="Arial"/>
              </w:rPr>
              <w:t xml:space="preserve">; </w:t>
            </w:r>
          </w:p>
          <w:p w:rsidR="00BD6BA6" w:rsidRPr="00612636" w:rsidRDefault="00BD6BA6" w:rsidP="00912095">
            <w:pPr>
              <w:pStyle w:val="Default"/>
              <w:numPr>
                <w:ilvl w:val="0"/>
                <w:numId w:val="41"/>
              </w:numPr>
              <w:ind w:left="175" w:hanging="141"/>
              <w:jc w:val="both"/>
              <w:rPr>
                <w:rFonts w:ascii="Myriad Pro" w:hAnsi="Myriad Pro"/>
                <w:sz w:val="20"/>
                <w:szCs w:val="20"/>
              </w:rPr>
            </w:pPr>
            <w:r w:rsidRPr="00612636">
              <w:rPr>
                <w:rFonts w:ascii="Myriad Pro" w:hAnsi="Myriad Pro"/>
                <w:sz w:val="20"/>
                <w:szCs w:val="20"/>
              </w:rPr>
              <w:t xml:space="preserve">na rzecz grupy docelowej, do której skierowany będzie projekt: maksymalnie </w:t>
            </w:r>
            <w:r w:rsidRPr="00612636">
              <w:rPr>
                <w:rFonts w:ascii="Myriad Pro" w:hAnsi="Myriad Pro"/>
                <w:b/>
                <w:sz w:val="20"/>
                <w:szCs w:val="20"/>
              </w:rPr>
              <w:t>4 pkt</w:t>
            </w:r>
            <w:r w:rsidRPr="00612636">
              <w:rPr>
                <w:rFonts w:ascii="Myriad Pro" w:hAnsi="Myriad Pro"/>
                <w:sz w:val="20"/>
                <w:szCs w:val="20"/>
              </w:rPr>
              <w:t>;</w:t>
            </w:r>
          </w:p>
          <w:p w:rsidR="00BD6BA6" w:rsidRPr="00612636" w:rsidRDefault="00BD6BA6" w:rsidP="00912095">
            <w:pPr>
              <w:pStyle w:val="Default"/>
              <w:numPr>
                <w:ilvl w:val="0"/>
                <w:numId w:val="41"/>
              </w:numPr>
              <w:spacing w:after="240"/>
              <w:ind w:left="175" w:hanging="141"/>
              <w:jc w:val="both"/>
              <w:rPr>
                <w:rFonts w:ascii="Myriad Pro" w:hAnsi="Myriad Pro"/>
                <w:b/>
                <w:sz w:val="20"/>
                <w:szCs w:val="20"/>
              </w:rPr>
            </w:pPr>
            <w:r w:rsidRPr="00612636">
              <w:rPr>
                <w:rFonts w:ascii="Myriad Pro" w:hAnsi="Myriad Pro"/>
                <w:sz w:val="20"/>
                <w:szCs w:val="20"/>
              </w:rPr>
              <w:t xml:space="preserve">na określonym terytorium, którego będzie dotyczyć realizacja projektu: maksymalnie </w:t>
            </w:r>
            <w:r w:rsidRPr="00612636">
              <w:rPr>
                <w:rFonts w:ascii="Myriad Pro" w:hAnsi="Myriad Pro"/>
                <w:b/>
                <w:sz w:val="20"/>
                <w:szCs w:val="20"/>
              </w:rPr>
              <w:t xml:space="preserve">2 pkt. </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rPr>
                <w:rFonts w:ascii="Myriad Pro" w:eastAsia="MyriadPro-Regular" w:hAnsi="Myriad Pro" w:cs="Arial"/>
                <w:sz w:val="20"/>
              </w:rPr>
            </w:pPr>
            <w:r w:rsidRPr="00612636">
              <w:rPr>
                <w:rFonts w:ascii="Myriad Pro" w:eastAsia="MyriadPro-Regular" w:hAnsi="Myriad Pro" w:cs="Arial"/>
                <w:sz w:val="20"/>
              </w:rPr>
              <w:t>Zaplecze realizacji projektu</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samodzielnej realizacji projektu:</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maksymalnie </w:t>
            </w:r>
            <w:r w:rsidRPr="00612636">
              <w:rPr>
                <w:rFonts w:ascii="Myriad Pro" w:eastAsia="MyriadPro-Regular" w:hAnsi="Myriad Pro" w:cs="Arial"/>
                <w:b/>
                <w:sz w:val="20"/>
              </w:rPr>
              <w:t>10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2 pkt.</w:t>
            </w:r>
          </w:p>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realizacji projektu w partnerstwie:</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i partnera/ów: maksymalnie </w:t>
            </w:r>
            <w:r w:rsidRPr="00612636">
              <w:rPr>
                <w:rFonts w:ascii="Myriad Pro" w:eastAsia="MyriadPro-Regular" w:hAnsi="Myriad Pro" w:cs="Arial"/>
                <w:b/>
                <w:sz w:val="20"/>
              </w:rPr>
              <w:t>5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1 pkt.</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zasadności partnerstwa zawiązanego w celu wspólnej realizacji projektu, w tym sposób podziału realizacji zadań: maksymalnie </w:t>
            </w:r>
            <w:r w:rsidRPr="00612636">
              <w:rPr>
                <w:rFonts w:ascii="Myriad Pro" w:eastAsia="MyriadPro-Regular" w:hAnsi="Myriad Pro" w:cs="Arial"/>
                <w:b/>
                <w:sz w:val="20"/>
              </w:rPr>
              <w:t>5  pkt</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administracyjności</w:t>
            </w:r>
          </w:p>
        </w:tc>
      </w:tr>
      <w:tr w:rsidR="00BD6BA6" w:rsidRPr="00612636" w:rsidTr="00BD6BA6">
        <w:trPr>
          <w:jc w:val="center"/>
        </w:trPr>
        <w:tc>
          <w:tcPr>
            <w:tcW w:w="536" w:type="dxa"/>
          </w:tcPr>
          <w:p w:rsidR="00BD6BA6" w:rsidRPr="00612636" w:rsidRDefault="00BD6BA6" w:rsidP="00BD6BA6">
            <w:pPr>
              <w:spacing w:before="40" w:after="40" w:line="276" w:lineRule="auto"/>
              <w:ind w:left="-22"/>
              <w:rPr>
                <w:rFonts w:ascii="Myriad Pro" w:hAnsi="Myriad Pro" w:cs="Arial"/>
                <w:sz w:val="20"/>
              </w:rPr>
            </w:pPr>
            <w:r w:rsidRPr="00612636">
              <w:rPr>
                <w:rFonts w:ascii="Myriad Pro" w:hAnsi="Myriad Pro" w:cs="Arial"/>
                <w:sz w:val="20"/>
              </w:rPr>
              <w:t>L.p.</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6"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Intensywność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Wnioskowana kwota i poziom wsparcia są zgodne z zapisami </w:t>
            </w:r>
            <w:r w:rsidRPr="00612636">
              <w:rPr>
                <w:rFonts w:ascii="Myriad Pro" w:hAnsi="Myriad Pro" w:cs="Arial"/>
                <w:i/>
                <w:sz w:val="20"/>
              </w:rPr>
              <w:t>Regulaminu konkursu</w:t>
            </w:r>
            <w:r w:rsidRPr="00612636">
              <w:rPr>
                <w:rFonts w:ascii="Myriad Pro" w:hAnsi="Myriad Pro" w:cs="Arial"/>
                <w:sz w:val="20"/>
              </w:rPr>
              <w:t>.</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kwalifikowalnością wydatków.</w:t>
            </w:r>
          </w:p>
        </w:tc>
        <w:tc>
          <w:tcPr>
            <w:tcW w:w="4803" w:type="dxa"/>
          </w:tcPr>
          <w:p w:rsidR="00BD6BA6" w:rsidRPr="00612636" w:rsidRDefault="00BD6BA6" w:rsidP="00BD6BA6">
            <w:pPr>
              <w:autoSpaceDE w:val="0"/>
              <w:autoSpaceDN w:val="0"/>
              <w:adjustRightInd w:val="0"/>
              <w:jc w:val="both"/>
              <w:rPr>
                <w:rFonts w:ascii="Myriad Pro" w:hAnsi="Myriad Pro" w:cs="MyriadPro-It"/>
                <w:i/>
                <w:sz w:val="20"/>
              </w:rPr>
            </w:pPr>
            <w:r w:rsidRPr="00612636">
              <w:rPr>
                <w:rFonts w:ascii="Myriad Pro" w:eastAsia="MyriadPro-Regular" w:hAnsi="Myriad Pro" w:cs="Arial"/>
                <w:sz w:val="20"/>
              </w:rPr>
              <w:t xml:space="preserve">Wydatki w projekcie są zgodne z </w:t>
            </w:r>
            <w:r w:rsidRPr="00612636">
              <w:rPr>
                <w:rFonts w:ascii="Myriad Pro" w:eastAsia="MyriadPro-Regular" w:hAnsi="Myriad Pro" w:cs="Arial"/>
                <w:i/>
                <w:sz w:val="20"/>
              </w:rPr>
              <w:t xml:space="preserve">Wytycznymi </w:t>
            </w:r>
            <w:r w:rsidRPr="00612636">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612636">
              <w:rPr>
                <w:rFonts w:ascii="Myriad Pro" w:eastAsia="MyriadPro-Regular" w:hAnsi="Myriad Pro" w:cs="Arial"/>
                <w:sz w:val="20"/>
              </w:rPr>
              <w:t>z</w:t>
            </w:r>
            <w:r w:rsidRPr="00612636">
              <w:rPr>
                <w:rFonts w:ascii="Myriad Pro" w:eastAsia="MyriadPro-Regular" w:hAnsi="Myriad Pro" w:cs="Arial"/>
                <w:i/>
                <w:sz w:val="20"/>
              </w:rPr>
              <w:t xml:space="preserve"> </w:t>
            </w:r>
            <w:r w:rsidRPr="00612636">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Planowane wydatki są uzasadnione, niezbędne, racjonalne i adekwatne do zakresu merytorycznego</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612636">
              <w:rPr>
                <w:rFonts w:ascii="Myriad Pro" w:eastAsia="MyriadPro-Regular" w:hAnsi="Myriad Pro" w:cs="Arial"/>
                <w:sz w:val="20"/>
              </w:rPr>
              <w:t>i planowanego wsparcia.</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612636">
              <w:rPr>
                <w:rFonts w:ascii="Myriad Pro" w:eastAsia="MyriadPro-Regular" w:hAnsi="Myriad Pro" w:cs="Arial"/>
                <w:sz w:val="20"/>
              </w:rPr>
              <w:t>z</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katalogiem wydatków,</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612636">
              <w:rPr>
                <w:rFonts w:ascii="Myriad Pro" w:hAnsi="Myriad Pro" w:cs="Arial"/>
                <w:i/>
                <w:sz w:val="20"/>
              </w:rPr>
              <w:t>SOOP RPO WZ 2014-2020</w:t>
            </w:r>
            <w:r w:rsidRPr="00612636">
              <w:rPr>
                <w:rFonts w:ascii="Myriad Pro" w:hAnsi="Myriad Pro" w:cs="Arial"/>
                <w:sz w:val="20"/>
              </w:rPr>
              <w:t xml:space="preserve">, </w:t>
            </w:r>
            <w:r w:rsidR="001F4DC7">
              <w:rPr>
                <w:rFonts w:ascii="Myriad Pro" w:eastAsia="MyriadPro-Regular" w:hAnsi="Myriad Pro" w:cs="Arial"/>
                <w:i/>
                <w:sz w:val="20"/>
              </w:rPr>
              <w:t xml:space="preserve">Wytycznych </w:t>
            </w:r>
            <w:r w:rsidRPr="00612636">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612636">
              <w:rPr>
                <w:rFonts w:ascii="Myriad Pro" w:eastAsia="MyriadPro-Regular" w:hAnsi="Myriad Pro" w:cs="Arial"/>
                <w:sz w:val="20"/>
              </w:rPr>
              <w:t xml:space="preserve"> </w:t>
            </w:r>
            <w:r w:rsidRPr="00612636">
              <w:rPr>
                <w:rFonts w:ascii="Myriad Pro" w:hAnsi="Myriad Pro" w:cs="Arial"/>
                <w:sz w:val="20"/>
              </w:rPr>
              <w:t xml:space="preserve"> właściwych </w:t>
            </w:r>
            <w:r w:rsidRPr="00612636">
              <w:rPr>
                <w:rFonts w:ascii="Myriad Pro" w:eastAsia="MyriadPro-Regular" w:hAnsi="Myriad Pro" w:cs="Arial"/>
                <w:i/>
                <w:sz w:val="20"/>
              </w:rPr>
              <w:t xml:space="preserve">Wytycznych obszarowych, </w:t>
            </w:r>
            <w:r w:rsidRPr="00612636">
              <w:rPr>
                <w:rFonts w:ascii="Myriad Pro" w:hAnsi="Myriad Pro" w:cs="Arial"/>
                <w:sz w:val="20"/>
              </w:rPr>
              <w:t>mających wpływ na założenia dotyczące kwalifikowalności wydatków.</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eastAsia="MyriadPro-Regular" w:hAnsi="Myriad Pro" w:cs="Arial"/>
                <w:sz w:val="20"/>
              </w:rPr>
              <w:t>Zgodność z warunkami realizacji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eastAsia="MyriadPro-Regular" w:hAnsi="Myriad Pro" w:cs="Arial"/>
                <w:sz w:val="20"/>
              </w:rPr>
              <w:t xml:space="preserve">Wniosek został sporządzony zgodnie </w:t>
            </w:r>
            <w:r w:rsidRPr="00612636">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612636">
              <w:rPr>
                <w:rFonts w:ascii="Myriad Pro" w:eastAsia="MyriadPro-Regular" w:hAnsi="Myriad Pro" w:cs="Arial"/>
                <w:i/>
                <w:sz w:val="20"/>
              </w:rPr>
              <w:t xml:space="preserve">Regulaminu konkursu </w:t>
            </w:r>
            <w:r w:rsidRPr="00612636">
              <w:rPr>
                <w:rFonts w:ascii="Myriad Pro" w:eastAsia="MyriadPro-Regular" w:hAnsi="Myriad Pro" w:cs="Arial"/>
                <w:sz w:val="20"/>
              </w:rPr>
              <w:t>(np. zasady realizacji danej formy wsparcia)</w:t>
            </w:r>
            <w:r w:rsidRPr="00612636">
              <w:rPr>
                <w:rFonts w:ascii="Myriad Pro" w:eastAsia="MyriadPro-Regular" w:hAnsi="Myriad Pro" w:cs="Arial"/>
                <w:i/>
                <w:sz w:val="20"/>
              </w:rPr>
              <w:t>.</w:t>
            </w:r>
          </w:p>
        </w:tc>
        <w:tc>
          <w:tcPr>
            <w:tcW w:w="6012" w:type="dxa"/>
          </w:tcPr>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Projekty niespełniające kryterium kierowane są do poprawy lub uzupełnienia.</w:t>
            </w:r>
          </w:p>
          <w:p w:rsidR="00BD6BA6" w:rsidRPr="00612636" w:rsidRDefault="00BD6BA6" w:rsidP="00BD6BA6">
            <w:pPr>
              <w:autoSpaceDE w:val="0"/>
              <w:autoSpaceDN w:val="0"/>
              <w:adjustRightInd w:val="0"/>
              <w:jc w:val="both"/>
              <w:rPr>
                <w:rFonts w:ascii="Myriad Pro" w:eastAsia="MyriadPro-Regular" w:hAnsi="Myriad Pro" w:cs="Arial"/>
                <w:i/>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612636">
              <w:rPr>
                <w:rFonts w:ascii="Myriad Pro" w:hAnsi="Myriad Pro" w:cs="Arial"/>
                <w:i/>
                <w:sz w:val="20"/>
              </w:rPr>
              <w:t>RPO WZ 2014-2020</w:t>
            </w:r>
            <w:r w:rsidRPr="00612636">
              <w:rPr>
                <w:rFonts w:ascii="Myriad Pro" w:hAnsi="Myriad Pro" w:cs="Arial"/>
                <w:sz w:val="20"/>
              </w:rPr>
              <w:t xml:space="preserve">, przepisów prawa, </w:t>
            </w:r>
            <w:r w:rsidRPr="00612636">
              <w:rPr>
                <w:rFonts w:ascii="Myriad Pro" w:hAnsi="Myriad Pro" w:cs="Arial"/>
                <w:i/>
                <w:sz w:val="20"/>
              </w:rPr>
              <w:t>SOOP RPO WZ 2014-2020</w:t>
            </w:r>
            <w:r w:rsidRPr="00612636">
              <w:rPr>
                <w:rFonts w:ascii="Myriad Pro" w:hAnsi="Myriad Pro" w:cs="Arial"/>
                <w:sz w:val="20"/>
              </w:rPr>
              <w:t xml:space="preserve">, </w:t>
            </w:r>
            <w:r w:rsidRPr="00612636">
              <w:rPr>
                <w:rFonts w:ascii="Myriad Pro" w:eastAsia="MyriadPro-Regular" w:hAnsi="Myriad Pro" w:cs="Arial"/>
                <w:sz w:val="20"/>
              </w:rPr>
              <w:t>właściwych</w:t>
            </w:r>
            <w:r w:rsidRPr="00612636">
              <w:rPr>
                <w:rFonts w:ascii="Myriad Pro" w:eastAsia="MyriadPro-Regular" w:hAnsi="Myriad Pro" w:cs="Arial"/>
                <w:i/>
                <w:sz w:val="20"/>
              </w:rPr>
              <w:t xml:space="preserve"> Wytycznych obszarowych, </w:t>
            </w:r>
            <w:r w:rsidRPr="00612636">
              <w:rPr>
                <w:rFonts w:ascii="Myriad Pro" w:hAnsi="Myriad Pro" w:cs="Arial"/>
                <w:sz w:val="20"/>
              </w:rPr>
              <w:t xml:space="preserve">mających wpływ na założenia dotyczące uwarunkowań realizacji wsparcia.    </w:t>
            </w:r>
          </w:p>
          <w:p w:rsidR="00BD6BA6" w:rsidRPr="00612636" w:rsidRDefault="00BD6BA6" w:rsidP="00BD6BA6">
            <w:pPr>
              <w:spacing w:before="40" w:line="276" w:lineRule="auto"/>
              <w:jc w:val="both"/>
              <w:rPr>
                <w:rFonts w:ascii="Myriad Pro" w:hAnsi="Myriad Pro" w:cs="Arial"/>
                <w:sz w:val="20"/>
              </w:rPr>
            </w:pPr>
            <w:r w:rsidRPr="00612636">
              <w:rPr>
                <w:rFonts w:ascii="Myriad Pro" w:eastAsia="MyriadPro-Regular"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Spójność i kompletność zapisów </w:t>
            </w:r>
          </w:p>
        </w:tc>
        <w:tc>
          <w:tcPr>
            <w:tcW w:w="4803" w:type="dxa"/>
          </w:tcPr>
          <w:p w:rsidR="00BD6BA6" w:rsidRPr="00612636" w:rsidRDefault="00BD6BA6" w:rsidP="00BD6BA6">
            <w:pPr>
              <w:autoSpaceDE w:val="0"/>
              <w:autoSpaceDN w:val="0"/>
              <w:adjustRightInd w:val="0"/>
              <w:jc w:val="both"/>
              <w:rPr>
                <w:rFonts w:ascii="Myriad Pro" w:hAnsi="Myriad Pro" w:cs="Arial"/>
                <w:sz w:val="20"/>
              </w:rPr>
            </w:pPr>
            <w:r w:rsidRPr="00612636">
              <w:rPr>
                <w:rFonts w:ascii="Myriad Pro" w:eastAsia="MyriadPro-Regular" w:hAnsi="Myriad Pro" w:cs="Arial"/>
                <w:sz w:val="20"/>
              </w:rPr>
              <w:t xml:space="preserve">Wniosek jest spójny i kompletny w odniesieniu do dokonanej oceny. </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740F15" w:rsidRDefault="00740F15" w:rsidP="00933288">
      <w:pP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C052B4" w:rsidRPr="00C405F0" w:rsidRDefault="00C052B4" w:rsidP="00C052B4">
      <w:pPr>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Pr>
          <w:rFonts w:ascii="Myriad Pro" w:hAnsi="Myriad Pro" w:cs="Arial"/>
          <w:b/>
          <w:bCs/>
          <w:sz w:val="20"/>
        </w:rPr>
        <w:t>33</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22 maja 2018</w:t>
      </w:r>
      <w:r w:rsidRPr="00E779C9">
        <w:rPr>
          <w:rFonts w:ascii="Myriad Pro" w:hAnsi="Myriad Pro" w:cs="Arial"/>
          <w:b/>
          <w:bCs/>
          <w:sz w:val="20"/>
        </w:rPr>
        <w:t xml:space="preserve"> r.</w:t>
      </w:r>
      <w:r w:rsidRPr="003F7915">
        <w:rPr>
          <w:rFonts w:ascii="Myriad Pro" w:hAnsi="Myriad Pro"/>
          <w:b/>
          <w:sz w:val="20"/>
        </w:rPr>
        <w:t xml:space="preserve">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Oś priorytetowa</w:t>
            </w:r>
          </w:p>
        </w:tc>
        <w:tc>
          <w:tcPr>
            <w:tcW w:w="1231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eastAsia="MyriadPro-Regular" w:hAnsi="Myriad Pro" w:cs="Arial"/>
                <w:sz w:val="20"/>
              </w:rPr>
              <w:t>VII Włączenie społeczne</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Priorytet Inwestycyjny</w:t>
            </w:r>
          </w:p>
        </w:tc>
        <w:tc>
          <w:tcPr>
            <w:tcW w:w="12315" w:type="dxa"/>
            <w:shd w:val="clear" w:color="auto" w:fill="B6DDE8"/>
          </w:tcPr>
          <w:p w:rsidR="00C052B4" w:rsidRPr="0044674D" w:rsidRDefault="00C052B4" w:rsidP="00A84C38">
            <w:pPr>
              <w:spacing w:before="40" w:after="40" w:line="240" w:lineRule="auto"/>
              <w:rPr>
                <w:rFonts w:ascii="Myriad Pro" w:hAnsi="Myriad Pro" w:cs="Arial"/>
                <w:iCs/>
                <w:sz w:val="20"/>
              </w:rPr>
            </w:pPr>
            <w:r w:rsidRPr="0044674D">
              <w:rPr>
                <w:rFonts w:ascii="Myriad Pro" w:eastAsia="MyriadPro-Regular" w:hAnsi="Myriad Pro" w:cs="Arial"/>
                <w:sz w:val="20"/>
              </w:rPr>
              <w:t>9v Wspieranie przedsiębiorczości społecznej i integracji zawodowej w przedsiębiorstwach społecznych oraz ekonomii społecznej i solidarnej w celu ułatwienia dostępu do zatrudnienia</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Działanie</w:t>
            </w:r>
          </w:p>
        </w:tc>
        <w:tc>
          <w:tcPr>
            <w:tcW w:w="12315" w:type="dxa"/>
            <w:shd w:val="clear" w:color="auto" w:fill="B6DDE8"/>
          </w:tcPr>
          <w:p w:rsidR="00C052B4" w:rsidRPr="00C405F0" w:rsidRDefault="00C052B4" w:rsidP="00A84C38">
            <w:pPr>
              <w:autoSpaceDE w:val="0"/>
              <w:autoSpaceDN w:val="0"/>
              <w:adjustRightInd w:val="0"/>
              <w:spacing w:after="0" w:line="240" w:lineRule="auto"/>
              <w:rPr>
                <w:rFonts w:ascii="Myriad Pro" w:eastAsia="MyriadPro-Regular" w:hAnsi="Myriad Pro" w:cs="Arial"/>
                <w:sz w:val="20"/>
              </w:rPr>
            </w:pPr>
            <w:r w:rsidRPr="00C405F0">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Typ projektu</w:t>
            </w:r>
          </w:p>
        </w:tc>
        <w:tc>
          <w:tcPr>
            <w:tcW w:w="12315" w:type="dxa"/>
            <w:shd w:val="clear" w:color="auto" w:fill="B6DDE8"/>
          </w:tcPr>
          <w:p w:rsidR="00C052B4" w:rsidRPr="00C405F0" w:rsidRDefault="00C052B4" w:rsidP="00912095">
            <w:pPr>
              <w:numPr>
                <w:ilvl w:val="0"/>
                <w:numId w:val="218"/>
              </w:numPr>
              <w:spacing w:before="120" w:after="40"/>
              <w:ind w:left="357" w:hanging="1"/>
              <w:jc w:val="both"/>
              <w:rPr>
                <w:rFonts w:ascii="Myriad Pro" w:hAnsi="Myriad Pro" w:cs="Arial"/>
                <w:sz w:val="20"/>
              </w:rPr>
            </w:pPr>
            <w:r w:rsidRPr="00C405F0">
              <w:rPr>
                <w:rFonts w:ascii="Myriad Pro" w:hAnsi="Myriad Pro" w:cs="Arial"/>
                <w:sz w:val="20"/>
              </w:rPr>
              <w:t>Komplementarne usługi wsparcia ekonomii społecznej składające się z następujących typów operacji:</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C052B4" w:rsidRPr="00C405F0" w:rsidRDefault="00C052B4" w:rsidP="00912095">
            <w:pPr>
              <w:numPr>
                <w:ilvl w:val="0"/>
                <w:numId w:val="224"/>
              </w:numPr>
              <w:spacing w:before="60" w:after="60"/>
              <w:ind w:left="681" w:hanging="324"/>
              <w:jc w:val="both"/>
              <w:rPr>
                <w:rFonts w:ascii="Myriad Pro" w:hAnsi="Myriad Pro" w:cs="Arial"/>
                <w:color w:val="000000"/>
                <w:sz w:val="20"/>
              </w:rPr>
            </w:pPr>
            <w:r w:rsidRPr="00C405F0">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C052B4" w:rsidRPr="00C405F0" w:rsidRDefault="00C052B4" w:rsidP="00912095">
            <w:pPr>
              <w:numPr>
                <w:ilvl w:val="0"/>
                <w:numId w:val="219"/>
              </w:numPr>
              <w:spacing w:before="60" w:after="60"/>
              <w:ind w:left="681" w:hanging="321"/>
              <w:contextualSpacing/>
              <w:jc w:val="both"/>
              <w:rPr>
                <w:rFonts w:ascii="Myriad Pro" w:hAnsi="Myriad Pro" w:cs="Arial"/>
                <w:sz w:val="20"/>
              </w:rPr>
            </w:pPr>
            <w:r w:rsidRPr="00C405F0">
              <w:rPr>
                <w:rFonts w:ascii="Myriad Pro" w:hAnsi="Myriad Pro" w:cs="Arial"/>
                <w:sz w:val="20"/>
              </w:rPr>
              <w:t xml:space="preserve">Tworzenie miejsc pracy w sektorze ekonomii społecznej m.in. poprzez wsparcie na tworzenie przedsiębiorstw społecznych: </w:t>
            </w:r>
          </w:p>
          <w:p w:rsidR="00195CE9" w:rsidRDefault="00C052B4" w:rsidP="00912095">
            <w:pPr>
              <w:pStyle w:val="Akapitzlist"/>
              <w:numPr>
                <w:ilvl w:val="0"/>
                <w:numId w:val="227"/>
              </w:numPr>
              <w:spacing w:before="60" w:after="60"/>
              <w:ind w:left="630" w:hanging="284"/>
              <w:jc w:val="both"/>
              <w:rPr>
                <w:rFonts w:cs="Arial"/>
              </w:rPr>
            </w:pPr>
            <w:r w:rsidRPr="00C052B4">
              <w:rPr>
                <w:rFonts w:cs="Arial"/>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195CE9" w:rsidRDefault="00C052B4" w:rsidP="00912095">
            <w:pPr>
              <w:pStyle w:val="Akapitzlist"/>
              <w:numPr>
                <w:ilvl w:val="0"/>
                <w:numId w:val="227"/>
              </w:numPr>
              <w:spacing w:before="60" w:after="60"/>
              <w:ind w:left="630" w:hanging="284"/>
              <w:jc w:val="both"/>
              <w:rPr>
                <w:rFonts w:cs="Arial"/>
              </w:rPr>
            </w:pPr>
            <w:r w:rsidRPr="00195CE9">
              <w:rPr>
                <w:rFonts w:cs="Arial"/>
              </w:rPr>
              <w:t>Przyznanie środków finansowych przedsiębiorstwa społecznego na stworzenie miejsca pracy,</w:t>
            </w:r>
          </w:p>
          <w:p w:rsidR="00C052B4" w:rsidRPr="00195CE9" w:rsidRDefault="00C052B4" w:rsidP="00912095">
            <w:pPr>
              <w:pStyle w:val="Akapitzlist"/>
              <w:numPr>
                <w:ilvl w:val="0"/>
                <w:numId w:val="227"/>
              </w:numPr>
              <w:spacing w:before="60" w:after="60"/>
              <w:ind w:left="630" w:hanging="284"/>
              <w:jc w:val="both"/>
              <w:rPr>
                <w:rFonts w:cs="Arial"/>
              </w:rPr>
            </w:pPr>
            <w:r w:rsidRPr="00195CE9">
              <w:rPr>
                <w:rFonts w:cs="Arial"/>
              </w:rPr>
              <w:t xml:space="preserve">Wsparcie pomostowe (w formie finansowej lub w formie zindywidualizowanych usług). </w:t>
            </w:r>
          </w:p>
        </w:tc>
      </w:tr>
    </w:tbl>
    <w:p w:rsidR="00C052B4" w:rsidRDefault="00C052B4" w:rsidP="00C052B4">
      <w:pPr>
        <w:spacing w:before="120" w:after="120" w:line="240" w:lineRule="auto"/>
        <w:rPr>
          <w:rFonts w:ascii="Myriad Pro" w:hAnsi="Myriad Pro"/>
          <w:sz w:val="20"/>
        </w:rPr>
      </w:pPr>
    </w:p>
    <w:p w:rsidR="008E5700" w:rsidRDefault="008E5700" w:rsidP="00C052B4">
      <w:pPr>
        <w:spacing w:before="120" w:after="120" w:line="240" w:lineRule="auto"/>
        <w:rPr>
          <w:rFonts w:ascii="Myriad Pro" w:hAnsi="Myriad Pro"/>
          <w:sz w:val="20"/>
        </w:rPr>
      </w:pPr>
    </w:p>
    <w:p w:rsidR="008E5700" w:rsidRPr="00C405F0" w:rsidRDefault="008E5700" w:rsidP="00C052B4">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C052B4" w:rsidRPr="00C405F0" w:rsidTr="00A84C38">
        <w:trPr>
          <w:jc w:val="center"/>
        </w:trPr>
        <w:tc>
          <w:tcPr>
            <w:tcW w:w="14600" w:type="dxa"/>
            <w:gridSpan w:val="4"/>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dopuszczalności</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Nazwa kryterium</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2</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3</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4</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Wymogi organizacyjne</w:t>
            </w:r>
          </w:p>
        </w:tc>
        <w:tc>
          <w:tcPr>
            <w:tcW w:w="6804" w:type="dxa"/>
            <w:shd w:val="clear" w:color="auto" w:fill="auto"/>
          </w:tcPr>
          <w:p w:rsidR="00C052B4" w:rsidRPr="00C405F0" w:rsidRDefault="00C052B4" w:rsidP="00A84C38">
            <w:pPr>
              <w:spacing w:before="40" w:after="40" w:line="240" w:lineRule="auto"/>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Projektodawca w wyniku realizacji projektu, zasięgiem swojego działania obejmuje jeden z subregionów województwa zachodniopomorskiego: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szczeciński </w:t>
            </w:r>
            <w:r w:rsidRPr="00C405F0">
              <w:rPr>
                <w:rFonts w:ascii="Myriad Pro" w:eastAsiaTheme="majorEastAsia" w:hAnsi="Myriad Pro" w:cs="Arial"/>
                <w:bCs/>
                <w:sz w:val="20"/>
              </w:rPr>
              <w:t xml:space="preserve">(obejmujący powiaty: gryficki, kamieński, goleniowski, policki, Miasto Świnoujście, Miasto Szczecin);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koszaliński</w:t>
            </w:r>
            <w:r w:rsidRPr="00C405F0">
              <w:rPr>
                <w:rFonts w:ascii="Myriad Pro" w:eastAsiaTheme="majorEastAsia" w:hAnsi="Myriad Pro" w:cs="Arial"/>
                <w:bCs/>
                <w:sz w:val="20"/>
              </w:rPr>
              <w:t xml:space="preserve"> (obejmujący powiaty: sławieński, koszaliński, białogardzki, kołobrzeski, Miasto Koszalin);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stargardzki </w:t>
            </w:r>
            <w:r w:rsidRPr="00C405F0">
              <w:rPr>
                <w:rFonts w:ascii="Myriad Pro" w:eastAsiaTheme="majorEastAsia" w:hAnsi="Myriad Pro" w:cs="Arial"/>
                <w:bCs/>
                <w:sz w:val="20"/>
              </w:rPr>
              <w:t xml:space="preserve">(obejmujący powiaty: stargardzki, choszczeński, pyrzycki, myśliborski, gryfiński);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szczecinecki</w:t>
            </w:r>
            <w:r w:rsidRPr="00C405F0">
              <w:rPr>
                <w:rFonts w:ascii="Myriad Pro" w:eastAsiaTheme="majorEastAsia" w:hAnsi="Myriad Pro" w:cs="Arial"/>
                <w:bCs/>
                <w:sz w:val="20"/>
              </w:rPr>
              <w:t xml:space="preserve"> (obejmujący powiaty: szczecinecki, wałecki, drawski, świdwiński, łobeski), </w:t>
            </w:r>
          </w:p>
          <w:p w:rsidR="00C052B4" w:rsidRPr="00C405F0" w:rsidRDefault="00C052B4" w:rsidP="00A84C38">
            <w:pPr>
              <w:spacing w:before="40" w:after="40"/>
              <w:contextualSpacing/>
              <w:jc w:val="both"/>
              <w:rPr>
                <w:rFonts w:ascii="Myriad Pro" w:eastAsiaTheme="majorEastAsia" w:hAnsi="Myriad Pro" w:cs="Arial"/>
                <w:bCs/>
                <w:sz w:val="20"/>
              </w:rPr>
            </w:pPr>
            <w:r w:rsidRPr="00C405F0">
              <w:rPr>
                <w:rFonts w:ascii="Myriad Pro" w:eastAsiaTheme="majorEastAsia" w:hAnsi="Myriad Pro" w:cs="Arial"/>
                <w:bCs/>
                <w:sz w:val="20"/>
              </w:rPr>
              <w:t>oraz zapewnia na terenie subregionu możliwość osobistego kontaktu z</w:t>
            </w:r>
            <w:r w:rsidRPr="00C405F0">
              <w:rPr>
                <w:rFonts w:ascii="Myriad Pro" w:hAnsi="Myriad Pro" w:cs="Arial"/>
                <w:sz w:val="20"/>
              </w:rPr>
              <w:t xml:space="preserve"> kadrą projektu np. poprzez dyżury w każdym powiecie objętym wsparciem.</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Zgodność wsparcia</w:t>
            </w:r>
          </w:p>
        </w:tc>
        <w:tc>
          <w:tcPr>
            <w:tcW w:w="6804" w:type="dxa"/>
            <w:shd w:val="clear" w:color="auto" w:fill="auto"/>
          </w:tcPr>
          <w:p w:rsidR="00C052B4" w:rsidRPr="00C405F0" w:rsidRDefault="00C052B4" w:rsidP="00912095">
            <w:pPr>
              <w:pStyle w:val="Akapitzlist"/>
              <w:numPr>
                <w:ilvl w:val="0"/>
                <w:numId w:val="222"/>
              </w:numPr>
              <w:spacing w:before="40" w:after="40"/>
              <w:jc w:val="both"/>
              <w:rPr>
                <w:rFonts w:cs="Arial"/>
              </w:rPr>
            </w:pPr>
            <w:r w:rsidRPr="00C405F0">
              <w:rPr>
                <w:rFonts w:cs="Arial"/>
              </w:rPr>
              <w:t>Projektodawca składa nie więcej niż jeden wniosek o dofinansowanie w ramach jednego z następujących subregionów: szczecińskiego, koszalińskiego, stargardzkiego, szczecineckiego.</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 jest skierowany do osób zamieszkujących konkretny subregion dla którego składany jest wniosek o dofinansowanie (w przypadku osób fizycznych, które zamieszkują na obszarze województwa zachodniopomorskiego w rozumieniu przepisów Kodeksu Cywilnego) oraz  podmiotów posiadających jednostkę organizacyjną na jego obszarze.</w:t>
            </w:r>
          </w:p>
          <w:p w:rsidR="00C052B4" w:rsidRPr="00C405F0" w:rsidRDefault="00C052B4" w:rsidP="00A66265">
            <w:pPr>
              <w:pStyle w:val="Akapitzlist"/>
              <w:numPr>
                <w:ilvl w:val="0"/>
                <w:numId w:val="0"/>
              </w:numPr>
              <w:spacing w:before="40" w:after="40"/>
              <w:ind w:left="714"/>
              <w:jc w:val="both"/>
              <w:rPr>
                <w:rFonts w:cs="Arial"/>
              </w:rPr>
            </w:pPr>
            <w:r w:rsidRPr="00C405F0">
              <w:rPr>
                <w:rFonts w:cs="Arial"/>
              </w:rPr>
              <w:t xml:space="preserve">Na etapie realizacji projektu dopuszcza się możliwość  odstępstwa w zakresie spełnienia przedmiotowego kryterium w uzasadnionych przypadkach i za zgodą IP na rzecz umożliwienia udziału w projekcie również osobom spoza konkretnego subregionu jednakże zamieszkujących obszar województwa zachodniopomorskiego.  </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Projektodawca zaplanował wniesienie wkładu własnego w wysokości nie mniejszej niż określona w Szczegółowym Opisie Osi Priorytetowych RPO WZ 2014 -2020.</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rozpoczyna się nie później niż 8 miesięcy od daty zakończenia naboru i trwa nie krócej niż 36 miesięcy i nie dłużej niż 48 miesięcy.  </w:t>
            </w:r>
          </w:p>
          <w:p w:rsidR="00C052B4" w:rsidRPr="00A400AD" w:rsidRDefault="00C052B4" w:rsidP="00A66265">
            <w:pPr>
              <w:pStyle w:val="Akapitzlist"/>
              <w:numPr>
                <w:ilvl w:val="0"/>
                <w:numId w:val="0"/>
              </w:numPr>
              <w:spacing w:before="40" w:after="40"/>
              <w:ind w:left="714"/>
              <w:jc w:val="both"/>
              <w:rPr>
                <w:rFonts w:cs="Arial"/>
                <w:iCs/>
              </w:rPr>
            </w:pPr>
            <w:r w:rsidRPr="00C405F0">
              <w:rPr>
                <w:rFonts w:cs="Arial"/>
                <w:iCs/>
              </w:rPr>
              <w:t xml:space="preserve">W szczególnie uzasadnionych sytuacjach, za zgodą Instytucji Pośredniczącej RPO WZ, dopuszcza się możliwość zmiany terminu rozpoczęcia projektu. </w:t>
            </w:r>
          </w:p>
          <w:p w:rsidR="00C052B4" w:rsidRPr="00C405F0" w:rsidRDefault="00C052B4" w:rsidP="00912095">
            <w:pPr>
              <w:pStyle w:val="Akapitzlist"/>
              <w:numPr>
                <w:ilvl w:val="0"/>
                <w:numId w:val="222"/>
              </w:numPr>
              <w:spacing w:before="40" w:after="40"/>
              <w:jc w:val="both"/>
              <w:rPr>
                <w:rFonts w:cs="Arial"/>
                <w:iCs/>
              </w:rPr>
            </w:pPr>
            <w:r w:rsidRPr="00C405F0">
              <w:rPr>
                <w:rFonts w:cs="Arial"/>
              </w:rPr>
              <w:t>Maksymalna kwota dofinansowania w zależności od subregionu wynosi:</w:t>
            </w:r>
          </w:p>
          <w:p w:rsidR="00C052B4" w:rsidRPr="00C405F0" w:rsidRDefault="00C052B4" w:rsidP="00912095">
            <w:pPr>
              <w:pStyle w:val="Akapitzlist"/>
              <w:numPr>
                <w:ilvl w:val="0"/>
                <w:numId w:val="223"/>
              </w:numPr>
              <w:autoSpaceDE w:val="0"/>
              <w:autoSpaceDN w:val="0"/>
              <w:adjustRightInd w:val="0"/>
              <w:spacing w:after="0" w:line="240" w:lineRule="auto"/>
              <w:contextualSpacing w:val="0"/>
              <w:jc w:val="both"/>
              <w:rPr>
                <w:rFonts w:cs="Arial"/>
              </w:rPr>
            </w:pPr>
            <w:r w:rsidRPr="00C405F0">
              <w:rPr>
                <w:rFonts w:cs="Arial"/>
              </w:rPr>
              <w:t xml:space="preserve">dla subregionu </w:t>
            </w:r>
            <w:r w:rsidRPr="00C405F0">
              <w:rPr>
                <w:rFonts w:cs="Arial"/>
                <w:b/>
              </w:rPr>
              <w:t>szczecińskiego – 18 534 397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koszalińskiego - 11 194 794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stargardzkiego - 11 935 833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szczecineckiego - 11 357 055 zł</w:t>
            </w:r>
          </w:p>
          <w:p w:rsidR="00C052B4" w:rsidRPr="00221F42" w:rsidRDefault="00C052B4" w:rsidP="00221F42">
            <w:pPr>
              <w:autoSpaceDE w:val="0"/>
              <w:autoSpaceDN w:val="0"/>
              <w:spacing w:after="0" w:line="240" w:lineRule="auto"/>
              <w:rPr>
                <w:rFonts w:cs="Arial"/>
              </w:rPr>
            </w:pPr>
          </w:p>
          <w:p w:rsidR="00C052B4" w:rsidRPr="00C405F0" w:rsidRDefault="00C052B4" w:rsidP="00912095">
            <w:pPr>
              <w:pStyle w:val="Akapitzlist"/>
              <w:numPr>
                <w:ilvl w:val="0"/>
                <w:numId w:val="222"/>
              </w:numPr>
              <w:autoSpaceDE w:val="0"/>
              <w:autoSpaceDN w:val="0"/>
              <w:adjustRightInd w:val="0"/>
              <w:jc w:val="both"/>
              <w:rPr>
                <w:rFonts w:cs="Arial"/>
              </w:rPr>
            </w:pPr>
            <w:r w:rsidRPr="00C405F0">
              <w:rPr>
                <w:rFonts w:cs="Arial"/>
              </w:rPr>
              <w:t xml:space="preserve">Projektodawca zapewnia osiągnięcie wskaźników efektywnościowych na poziomie nie mniejszym niż: </w:t>
            </w:r>
          </w:p>
          <w:p w:rsidR="00C052B4" w:rsidRPr="00C405F0" w:rsidRDefault="00C052B4" w:rsidP="00A84C38">
            <w:pPr>
              <w:autoSpaceDE w:val="0"/>
              <w:autoSpaceDN w:val="0"/>
              <w:adjustRightInd w:val="0"/>
              <w:jc w:val="both"/>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szczecińskiego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- 35;</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- 31;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PS- 96;</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koszalińskiego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PS- 58;</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stargardzkiego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- 23;</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- 20;</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PS- 62;</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- 20;</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dla subregionu</w:t>
            </w:r>
            <w:r w:rsidRPr="00C405F0">
              <w:rPr>
                <w:rFonts w:ascii="Myriad Pro" w:hAnsi="Myriad Pro" w:cs="Arial"/>
                <w:b/>
                <w:sz w:val="20"/>
              </w:rPr>
              <w:t xml:space="preserve"> szczecineckiego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912095">
            <w:pPr>
              <w:pStyle w:val="Akapitzlist"/>
              <w:numPr>
                <w:ilvl w:val="0"/>
                <w:numId w:val="222"/>
              </w:numPr>
              <w:rPr>
                <w:rFonts w:cs="Arial"/>
              </w:rPr>
            </w:pPr>
            <w:r w:rsidRPr="00C405F0">
              <w:rPr>
                <w:rFonts w:cs="Arial"/>
              </w:rPr>
              <w:t>Projektodawca obligatoryjnie realizuje 2 typy projektu.</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p w:rsidR="00C052B4" w:rsidRPr="00C405F0" w:rsidRDefault="00C052B4" w:rsidP="00A84C38">
            <w:pPr>
              <w:spacing w:before="40" w:after="40" w:line="240" w:lineRule="auto"/>
              <w:rPr>
                <w:rFonts w:ascii="Myriad Pro" w:hAnsi="Myriad Pro"/>
                <w:sz w:val="20"/>
              </w:rPr>
            </w:pPr>
          </w:p>
          <w:p w:rsidR="00C052B4" w:rsidRPr="00C405F0" w:rsidRDefault="00C052B4" w:rsidP="00A84C38">
            <w:pPr>
              <w:spacing w:before="40" w:after="40"/>
              <w:jc w:val="both"/>
              <w:rPr>
                <w:rFonts w:ascii="Myriad Pro" w:hAnsi="Myriad Pro"/>
                <w:sz w:val="20"/>
              </w:rPr>
            </w:pPr>
          </w:p>
        </w:tc>
      </w:tr>
    </w:tbl>
    <w:p w:rsidR="00C052B4" w:rsidRPr="00C405F0" w:rsidRDefault="00C052B4" w:rsidP="00C052B4">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052B4" w:rsidRPr="00C405F0" w:rsidTr="00A84C38">
        <w:trPr>
          <w:jc w:val="center"/>
        </w:trPr>
        <w:tc>
          <w:tcPr>
            <w:tcW w:w="14175" w:type="dxa"/>
            <w:gridSpan w:val="3"/>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premiujące</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8505"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8505"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2</w:t>
            </w:r>
          </w:p>
        </w:tc>
        <w:tc>
          <w:tcPr>
            <w:tcW w:w="4733"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3</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1.</w:t>
            </w:r>
          </w:p>
        </w:tc>
        <w:tc>
          <w:tcPr>
            <w:tcW w:w="8505" w:type="dxa"/>
          </w:tcPr>
          <w:p w:rsidR="00C052B4" w:rsidRPr="00C405F0" w:rsidRDefault="00C052B4" w:rsidP="00A84C38">
            <w:pPr>
              <w:tabs>
                <w:tab w:val="left" w:pos="-5273"/>
              </w:tabs>
              <w:spacing w:before="40" w:after="40"/>
              <w:ind w:left="681" w:hanging="708"/>
              <w:jc w:val="both"/>
              <w:rPr>
                <w:rFonts w:ascii="Myriad Pro" w:hAnsi="Myriad Pro" w:cs="Arial"/>
                <w:sz w:val="20"/>
              </w:rPr>
            </w:pPr>
            <w:r w:rsidRPr="00C405F0">
              <w:rPr>
                <w:rFonts w:ascii="Myriad Pro" w:hAnsi="Myriad Pro" w:cs="Arial"/>
                <w:sz w:val="20"/>
              </w:rPr>
              <w:t>Projekt skierowany jest do osób:</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 xml:space="preserve">o znacznym lub umiarkowanym stopniu niepełnosprawności; </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z niepełnosprawnościami sprzężonymi, z niepełnosprawnością intelektualną oraz osób z zaburzeniami psychicznymi</w:t>
            </w:r>
          </w:p>
          <w:p w:rsidR="00C052B4" w:rsidRPr="00C405F0" w:rsidRDefault="00C052B4" w:rsidP="00A84C38">
            <w:pPr>
              <w:adjustRightInd w:val="0"/>
              <w:jc w:val="both"/>
              <w:rPr>
                <w:rFonts w:ascii="Myriad Pro" w:hAnsi="Myriad Pro" w:cs="Arial"/>
                <w:bCs/>
                <w:sz w:val="20"/>
              </w:rPr>
            </w:pPr>
            <w:r w:rsidRPr="00C405F0">
              <w:rPr>
                <w:rFonts w:ascii="Myriad Pro" w:hAnsi="Myriad Pro" w:cs="Arial"/>
                <w:sz w:val="20"/>
              </w:rPr>
              <w:t>na poziomie minimum 10% z ogółu uczestników projektu.</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2.</w:t>
            </w:r>
          </w:p>
        </w:tc>
        <w:tc>
          <w:tcPr>
            <w:tcW w:w="8505" w:type="dxa"/>
          </w:tcPr>
          <w:p w:rsidR="00C052B4" w:rsidRPr="00C405F0" w:rsidRDefault="00C052B4" w:rsidP="00A84C38">
            <w:pPr>
              <w:autoSpaceDE w:val="0"/>
              <w:autoSpaceDN w:val="0"/>
              <w:spacing w:after="0" w:line="240" w:lineRule="auto"/>
              <w:jc w:val="both"/>
              <w:rPr>
                <w:rFonts w:ascii="Myriad Pro" w:hAnsi="Myriad Pro" w:cs="Arial"/>
                <w:sz w:val="20"/>
              </w:rPr>
            </w:pPr>
            <w:r w:rsidRPr="00C405F0">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do 20% (włącznie) ogółu utworzonych miejsc pracy w projekcie – 5 pkt.;</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 xml:space="preserve"> powyżej 20% ogółu utworzonych miejsc pracy w projekcie - 10 pkt.</w:t>
            </w:r>
          </w:p>
          <w:p w:rsidR="00C052B4" w:rsidRPr="00C405F0" w:rsidRDefault="00C052B4" w:rsidP="00A84C38">
            <w:pPr>
              <w:autoSpaceDE w:val="0"/>
              <w:autoSpaceDN w:val="0"/>
              <w:adjustRightInd w:val="0"/>
              <w:spacing w:after="0" w:line="240" w:lineRule="auto"/>
              <w:jc w:val="both"/>
              <w:rPr>
                <w:rFonts w:ascii="Myriad Pro" w:hAnsi="Myriad Pro" w:cs="Arial"/>
                <w:bCs/>
                <w:sz w:val="20"/>
              </w:rPr>
            </w:pP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5/10</w:t>
            </w:r>
          </w:p>
        </w:tc>
      </w:tr>
      <w:tr w:rsidR="00C052B4" w:rsidRPr="00C405F0" w:rsidTr="00A84C38">
        <w:trPr>
          <w:trHeight w:val="708"/>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3.</w:t>
            </w:r>
          </w:p>
        </w:tc>
        <w:tc>
          <w:tcPr>
            <w:tcW w:w="8505" w:type="dxa"/>
          </w:tcPr>
          <w:p w:rsidR="00C052B4" w:rsidRPr="00C405F0" w:rsidRDefault="00C052B4" w:rsidP="00A84C38">
            <w:pPr>
              <w:spacing w:before="40" w:after="40" w:line="240" w:lineRule="auto"/>
              <w:jc w:val="both"/>
              <w:rPr>
                <w:rFonts w:ascii="Myriad Pro" w:eastAsia="Times New Roman" w:hAnsi="Myriad Pro" w:cs="Arial"/>
                <w:sz w:val="20"/>
              </w:rPr>
            </w:pPr>
            <w:r w:rsidRPr="00C405F0">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C405F0">
              <w:rPr>
                <w:rFonts w:ascii="Myriad Pro" w:hAnsi="Myriad Pro" w:cs="Arial"/>
                <w:i/>
                <w:sz w:val="20"/>
              </w:rPr>
              <w:t>Wytycznych Ministra Infrastruktury i Rozwoju w zakresie rewitalizacji w programach operacyjnych na lata 2014-2020.</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bl>
    <w:p w:rsidR="00C052B4" w:rsidRPr="00C405F0" w:rsidRDefault="00C052B4" w:rsidP="00C052B4">
      <w:pPr>
        <w:spacing w:before="120" w:after="120" w:line="240" w:lineRule="auto"/>
        <w:rPr>
          <w:rFonts w:ascii="Myriad Pro" w:hAnsi="Myriad Pro"/>
          <w:sz w:val="20"/>
        </w:rPr>
      </w:pPr>
    </w:p>
    <w:p w:rsidR="007A7516" w:rsidRPr="007A7516" w:rsidRDefault="00CD4E9C" w:rsidP="00221F42">
      <w:pPr>
        <w:spacing w:after="0"/>
        <w:jc w:val="center"/>
        <w:rPr>
          <w:rFonts w:ascii="Myriad Pro" w:hAnsi="Myriad Pro"/>
          <w:b/>
          <w:sz w:val="20"/>
        </w:rPr>
      </w:pPr>
      <w:r w:rsidRPr="002A20B8">
        <w:rPr>
          <w:rFonts w:ascii="Myriad Pro" w:eastAsiaTheme="majorEastAsia" w:hAnsi="Myriad Pro" w:cs="Arial"/>
          <w:b/>
          <w:bCs/>
          <w:sz w:val="20"/>
        </w:rPr>
        <w:t>Kryteria szczegółowe</w:t>
      </w:r>
      <w:r w:rsidRPr="002A20B8">
        <w:rPr>
          <w:rFonts w:ascii="Myriad Pro" w:hAnsi="Myriad Pro"/>
          <w:b/>
          <w:sz w:val="20"/>
        </w:rPr>
        <w:t xml:space="preserve"> przyjęte Uchwałą Nr </w:t>
      </w:r>
      <w:r w:rsidR="00025DFE" w:rsidRPr="002A20B8">
        <w:rPr>
          <w:rFonts w:ascii="Myriad Pro" w:hAnsi="Myriad Pro"/>
          <w:b/>
          <w:sz w:val="20"/>
        </w:rPr>
        <w:t>27/19</w:t>
      </w:r>
      <w:r w:rsidRPr="002A20B8">
        <w:rPr>
          <w:rFonts w:ascii="Myriad Pro" w:hAnsi="Myriad Pro"/>
          <w:b/>
          <w:sz w:val="20"/>
        </w:rPr>
        <w:t xml:space="preserve"> Komitetu Monitorującego RPO WZ 2014-2020 z dnia </w:t>
      </w:r>
      <w:r w:rsidRPr="002A20B8">
        <w:rPr>
          <w:rFonts w:ascii="Myriad Pro" w:hAnsi="Myriad Pro" w:cs="Arial"/>
          <w:b/>
          <w:bCs/>
          <w:sz w:val="20"/>
        </w:rPr>
        <w:t>25 czerwca 2019 r.</w:t>
      </w:r>
      <w:r w:rsidRPr="002A20B8">
        <w:rPr>
          <w:rFonts w:ascii="Myriad Pro" w:hAnsi="Myriad Pro"/>
          <w:b/>
          <w:sz w:val="20"/>
        </w:rPr>
        <w:t xml:space="preserve"> (tryb konkursowy)</w:t>
      </w:r>
      <w:r w:rsidRPr="002A20B8">
        <w:rPr>
          <w:rFonts w:ascii="Myriad Pro" w:hAnsi="Myriad Pro"/>
          <w:b/>
          <w:sz w:val="20"/>
        </w:rPr>
        <w:br/>
        <w:t>- subregion szczeciński</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Oś priorytetowa</w:t>
            </w:r>
          </w:p>
        </w:tc>
        <w:tc>
          <w:tcPr>
            <w:tcW w:w="1231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eastAsia="MyriadPro-Regular" w:hAnsi="Myriad Pro" w:cs="Arial"/>
                <w:sz w:val="20"/>
              </w:rPr>
              <w:t>VII Włączenie społeczne</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Priorytet Inwestycyjny</w:t>
            </w:r>
          </w:p>
        </w:tc>
        <w:tc>
          <w:tcPr>
            <w:tcW w:w="12315" w:type="dxa"/>
            <w:shd w:val="clear" w:color="auto" w:fill="B6DDE8"/>
          </w:tcPr>
          <w:p w:rsidR="002A20B8" w:rsidRPr="007A7516" w:rsidRDefault="002A20B8" w:rsidP="009E5A72">
            <w:pPr>
              <w:spacing w:before="40" w:after="40" w:line="240" w:lineRule="auto"/>
              <w:rPr>
                <w:rFonts w:ascii="Myriad Pro" w:hAnsi="Myriad Pro" w:cs="Arial"/>
                <w:iCs/>
                <w:sz w:val="20"/>
              </w:rPr>
            </w:pPr>
            <w:r w:rsidRPr="0044674D">
              <w:rPr>
                <w:rFonts w:ascii="Myriad Pro" w:eastAsia="MyriadPro-Regular" w:hAnsi="Myriad Pro" w:cs="Arial"/>
                <w:sz w:val="20"/>
              </w:rPr>
              <w:t>9v</w:t>
            </w:r>
            <w:r w:rsidRPr="007A7516">
              <w:rPr>
                <w:rFonts w:ascii="Myriad Pro" w:eastAsia="MyriadPro-Regular" w:hAnsi="Myriad Pro" w:cs="Arial"/>
                <w:sz w:val="20"/>
              </w:rPr>
              <w:t xml:space="preserve"> Wspieranie przedsiębiorczości społecznej i integracji zawodowej w przedsiębiorstwach społecznych oraz ekonomii społecznej i solidarnej w celu ułatwienia dostępu do zatrudnienia</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Działanie</w:t>
            </w:r>
          </w:p>
        </w:tc>
        <w:tc>
          <w:tcPr>
            <w:tcW w:w="12315" w:type="dxa"/>
            <w:shd w:val="clear" w:color="auto" w:fill="B6DDE8"/>
          </w:tcPr>
          <w:p w:rsidR="002A20B8" w:rsidRPr="007A7516" w:rsidRDefault="002A20B8" w:rsidP="009E5A72">
            <w:pPr>
              <w:autoSpaceDE w:val="0"/>
              <w:autoSpaceDN w:val="0"/>
              <w:adjustRightInd w:val="0"/>
              <w:spacing w:after="0" w:line="240" w:lineRule="auto"/>
              <w:rPr>
                <w:rFonts w:ascii="Myriad Pro" w:eastAsia="MyriadPro-Regular" w:hAnsi="Myriad Pro" w:cs="Arial"/>
                <w:sz w:val="20"/>
              </w:rPr>
            </w:pPr>
            <w:r w:rsidRPr="007A7516">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Typ projektu</w:t>
            </w:r>
          </w:p>
        </w:tc>
        <w:tc>
          <w:tcPr>
            <w:tcW w:w="12315" w:type="dxa"/>
            <w:shd w:val="clear" w:color="auto" w:fill="B6DDE8"/>
          </w:tcPr>
          <w:p w:rsidR="002A20B8" w:rsidRPr="007A7516" w:rsidRDefault="002A20B8" w:rsidP="001B0A9F">
            <w:pPr>
              <w:numPr>
                <w:ilvl w:val="0"/>
                <w:numId w:val="339"/>
              </w:numPr>
              <w:spacing w:before="120" w:after="40"/>
              <w:ind w:left="357" w:hanging="1"/>
              <w:jc w:val="both"/>
              <w:rPr>
                <w:rFonts w:ascii="Myriad Pro" w:hAnsi="Myriad Pro" w:cs="Arial"/>
                <w:sz w:val="20"/>
              </w:rPr>
            </w:pPr>
            <w:r w:rsidRPr="007A7516">
              <w:rPr>
                <w:rFonts w:ascii="Myriad Pro" w:hAnsi="Myriad Pro" w:cs="Arial"/>
                <w:sz w:val="20"/>
              </w:rPr>
              <w:t>Komplementarne usługi wsparcia ekonomii społecznej składające się z następujących typów operacji:</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2A20B8" w:rsidRPr="007A7516" w:rsidRDefault="002A20B8" w:rsidP="001B0A9F">
            <w:pPr>
              <w:numPr>
                <w:ilvl w:val="0"/>
                <w:numId w:val="340"/>
              </w:numPr>
              <w:spacing w:before="60" w:after="60"/>
              <w:ind w:left="681" w:hanging="324"/>
              <w:jc w:val="both"/>
              <w:rPr>
                <w:rFonts w:ascii="Myriad Pro" w:hAnsi="Myriad Pro" w:cs="Arial"/>
                <w:color w:val="000000"/>
                <w:sz w:val="20"/>
              </w:rPr>
            </w:pPr>
            <w:r w:rsidRPr="007A7516">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2A20B8" w:rsidRPr="007A7516" w:rsidRDefault="002A20B8" w:rsidP="001B0A9F">
            <w:pPr>
              <w:numPr>
                <w:ilvl w:val="0"/>
                <w:numId w:val="341"/>
              </w:numPr>
              <w:spacing w:before="60" w:after="60"/>
              <w:ind w:left="681" w:hanging="321"/>
              <w:contextualSpacing/>
              <w:jc w:val="both"/>
              <w:rPr>
                <w:rFonts w:ascii="Myriad Pro" w:hAnsi="Myriad Pro" w:cs="Arial"/>
                <w:sz w:val="20"/>
              </w:rPr>
            </w:pPr>
            <w:r w:rsidRPr="007A7516">
              <w:rPr>
                <w:rFonts w:ascii="Myriad Pro" w:hAnsi="Myriad Pro" w:cs="Arial"/>
                <w:sz w:val="20"/>
              </w:rPr>
              <w:t xml:space="preserve">Tworzenie miejsc pracy w sektorze ekonomii społecznej m.in. poprzez wsparcie na tworzenie przedsiębiorstw społecznych: </w:t>
            </w:r>
          </w:p>
          <w:p w:rsidR="002A20B8" w:rsidRPr="007A7516" w:rsidRDefault="002A20B8" w:rsidP="001B0A9F">
            <w:pPr>
              <w:pStyle w:val="Akapitzlist"/>
              <w:numPr>
                <w:ilvl w:val="0"/>
                <w:numId w:val="342"/>
              </w:numPr>
              <w:spacing w:before="60" w:after="60"/>
              <w:jc w:val="both"/>
              <w:rPr>
                <w:rFonts w:cs="Arial"/>
              </w:rPr>
            </w:pPr>
            <w:r w:rsidRPr="007A7516">
              <w:rPr>
                <w:rFonts w:cs="Arial"/>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2A20B8" w:rsidRPr="007A7516" w:rsidRDefault="002A20B8" w:rsidP="001B0A9F">
            <w:pPr>
              <w:pStyle w:val="Akapitzlist"/>
              <w:numPr>
                <w:ilvl w:val="0"/>
                <w:numId w:val="342"/>
              </w:numPr>
              <w:spacing w:before="60" w:after="60"/>
              <w:jc w:val="both"/>
              <w:rPr>
                <w:rFonts w:cs="Arial"/>
              </w:rPr>
            </w:pPr>
            <w:r w:rsidRPr="007A7516">
              <w:rPr>
                <w:rFonts w:cs="Arial"/>
              </w:rPr>
              <w:t>Przyznanie środków finansowych przedsiębiorstwa społecznego na stworzenie miejsca pracy,</w:t>
            </w:r>
          </w:p>
          <w:p w:rsidR="002A20B8" w:rsidRPr="007A7516" w:rsidRDefault="002A20B8" w:rsidP="001B0A9F">
            <w:pPr>
              <w:pStyle w:val="Akapitzlist"/>
              <w:numPr>
                <w:ilvl w:val="0"/>
                <w:numId w:val="342"/>
              </w:numPr>
              <w:spacing w:before="60" w:after="60"/>
              <w:jc w:val="both"/>
              <w:rPr>
                <w:rFonts w:cs="Arial"/>
              </w:rPr>
            </w:pPr>
            <w:r w:rsidRPr="007A7516">
              <w:rPr>
                <w:rFonts w:cs="Arial"/>
              </w:rPr>
              <w:t>Wsparcie pomostowe (w formie finansowej lub w formie zindywidualizowanych usług).</w:t>
            </w:r>
          </w:p>
        </w:tc>
      </w:tr>
    </w:tbl>
    <w:p w:rsidR="002A20B8" w:rsidRPr="007A7516" w:rsidRDefault="002A20B8" w:rsidP="002A20B8">
      <w:pPr>
        <w:spacing w:before="120" w:after="120" w:line="240" w:lineRule="auto"/>
        <w:rPr>
          <w:rFonts w:ascii="Myriad Pro" w:hAnsi="Myriad Pro"/>
          <w:sz w:val="20"/>
        </w:rPr>
      </w:pP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2A20B8" w:rsidRPr="007A7516" w:rsidTr="009E5A72">
        <w:trPr>
          <w:jc w:val="center"/>
        </w:trPr>
        <w:tc>
          <w:tcPr>
            <w:tcW w:w="14600" w:type="dxa"/>
            <w:gridSpan w:val="4"/>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dopuszczalności</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Nazwa kryterium</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2</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3</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4</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Wymogi organizacyjne</w:t>
            </w:r>
          </w:p>
        </w:tc>
        <w:tc>
          <w:tcPr>
            <w:tcW w:w="6804" w:type="dxa"/>
            <w:shd w:val="clear" w:color="auto" w:fill="auto"/>
          </w:tcPr>
          <w:p w:rsidR="002A20B8" w:rsidRPr="007A7516" w:rsidRDefault="002A20B8" w:rsidP="009E5A72">
            <w:pPr>
              <w:spacing w:before="40" w:after="40" w:line="240" w:lineRule="auto"/>
              <w:contextualSpacing/>
              <w:jc w:val="both"/>
              <w:rPr>
                <w:rFonts w:ascii="Myriad Pro" w:eastAsiaTheme="majorEastAsia" w:hAnsi="Myriad Pro" w:cs="Arial"/>
                <w:bCs/>
                <w:sz w:val="20"/>
              </w:rPr>
            </w:pPr>
            <w:r w:rsidRPr="007A7516">
              <w:rPr>
                <w:rFonts w:ascii="Myriad Pro" w:eastAsiaTheme="majorEastAsia" w:hAnsi="Myriad Pro" w:cs="Arial"/>
                <w:bCs/>
                <w:sz w:val="20"/>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w:t>
            </w:r>
            <w:r w:rsidRPr="007A7516">
              <w:rPr>
                <w:rFonts w:ascii="Myriad Pro" w:hAnsi="Myriad Pro" w:cs="Arial"/>
                <w:sz w:val="20"/>
              </w:rPr>
              <w:t xml:space="preserve"> kadrą projektu np. poprzez dyżury w każdym powiecie objętym wsparciem.</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ind w:left="720"/>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Zgodność wsparcia</w:t>
            </w:r>
          </w:p>
        </w:tc>
        <w:tc>
          <w:tcPr>
            <w:tcW w:w="6804" w:type="dxa"/>
            <w:shd w:val="clear" w:color="auto" w:fill="auto"/>
          </w:tcPr>
          <w:p w:rsidR="002A20B8" w:rsidRPr="007A7516" w:rsidRDefault="002A20B8" w:rsidP="001B0A9F">
            <w:pPr>
              <w:pStyle w:val="Akapitzlist"/>
              <w:numPr>
                <w:ilvl w:val="0"/>
                <w:numId w:val="343"/>
              </w:numPr>
              <w:spacing w:before="40" w:after="40"/>
              <w:jc w:val="both"/>
              <w:rPr>
                <w:rFonts w:cs="Arial"/>
              </w:rPr>
            </w:pPr>
            <w:r w:rsidRPr="007A7516">
              <w:rPr>
                <w:rFonts w:cs="Arial"/>
              </w:rPr>
              <w:t xml:space="preserve">Projektodawca składa nie więcej niż jeden wniosek o dofinansowanie w ramach konkursu. </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Projektodawca zaplanował wniesienie wkładu własnego w wysokości nie mniejszej, niż określona w Szczegółowym Opisie Osi Priorytetowych RPO WZ 2014 -2020.</w:t>
            </w:r>
          </w:p>
          <w:p w:rsidR="002A20B8" w:rsidRPr="007A7516" w:rsidRDefault="002A20B8" w:rsidP="001B0A9F">
            <w:pPr>
              <w:pStyle w:val="Akapitzlist"/>
              <w:numPr>
                <w:ilvl w:val="0"/>
                <w:numId w:val="343"/>
              </w:numPr>
              <w:spacing w:before="40" w:after="40"/>
              <w:jc w:val="both"/>
              <w:rPr>
                <w:rFonts w:cs="Arial"/>
              </w:rPr>
            </w:pPr>
            <w:r w:rsidRPr="007A7516">
              <w:rPr>
                <w:rFonts w:cs="Arial"/>
              </w:rPr>
              <w:t xml:space="preserve">Projekt rozpoczyna się nie później niż 8 miesięcy od daty zakończenia naboru i trwa nie krócej niż 36 miesięcy i nie dłużej niż 48 miesięcy.  </w:t>
            </w:r>
          </w:p>
          <w:p w:rsidR="002A20B8" w:rsidRPr="007A7516" w:rsidRDefault="002A20B8" w:rsidP="001B0A9F">
            <w:pPr>
              <w:pStyle w:val="Akapitzlist"/>
              <w:numPr>
                <w:ilvl w:val="0"/>
                <w:numId w:val="343"/>
              </w:numPr>
              <w:spacing w:before="40" w:after="40"/>
              <w:jc w:val="both"/>
              <w:rPr>
                <w:rFonts w:cs="Arial"/>
              </w:rPr>
            </w:pPr>
            <w:r w:rsidRPr="007A7516">
              <w:rPr>
                <w:rFonts w:cs="Arial"/>
              </w:rPr>
              <w:t>Maksymalna kwota dofinansowania dla subregionu szczecińskiego wynosi:</w:t>
            </w:r>
            <w:r w:rsidRPr="007A7516">
              <w:rPr>
                <w:rFonts w:cs="Arial"/>
                <w:b/>
              </w:rPr>
              <w:t xml:space="preserve"> 18 534 397 zł.</w:t>
            </w:r>
          </w:p>
          <w:p w:rsidR="002A20B8" w:rsidRPr="007A7516" w:rsidRDefault="002A20B8" w:rsidP="001B0A9F">
            <w:pPr>
              <w:pStyle w:val="Akapitzlist"/>
              <w:numPr>
                <w:ilvl w:val="0"/>
                <w:numId w:val="343"/>
              </w:numPr>
              <w:autoSpaceDE w:val="0"/>
              <w:autoSpaceDN w:val="0"/>
              <w:adjustRightInd w:val="0"/>
              <w:jc w:val="both"/>
              <w:rPr>
                <w:rFonts w:cs="Arial"/>
              </w:rPr>
            </w:pPr>
            <w:r w:rsidRPr="007A7516">
              <w:rPr>
                <w:rFonts w:cs="Arial"/>
              </w:rPr>
              <w:t xml:space="preserve">Projektodawca zapewnia dla subregionu szczecińskiego osiągnięcie wskaźników efektywnościowych na poziomie nie mniejszym niż: </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a</w:t>
            </w:r>
            <w:r w:rsidRPr="007A7516">
              <w:rPr>
                <w:rFonts w:ascii="Myriad Pro" w:hAnsi="Myriad Pro" w:cs="Arial"/>
                <w:sz w:val="20"/>
              </w:rPr>
              <w:t>. liczba grup inicjatywnych, które w wyniku działalności OWES wypracowały założenia co do utworzenia PES - 35;</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b.</w:t>
            </w:r>
            <w:r w:rsidRPr="007A7516">
              <w:rPr>
                <w:rFonts w:ascii="Myriad Pro" w:hAnsi="Myriad Pro" w:cs="Arial"/>
                <w:sz w:val="20"/>
              </w:rPr>
              <w:t xml:space="preserve"> liczba środowisk, które w wyniku działalności OWES przystąpiły do wspólnej realizacji przedsięwzięcia mającego na celu rozwój ekonomii społecznej - 31;</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c.</w:t>
            </w:r>
            <w:r w:rsidRPr="007A7516">
              <w:rPr>
                <w:rFonts w:ascii="Myriad Pro" w:hAnsi="Myriad Pro" w:cs="Arial"/>
                <w:sz w:val="20"/>
              </w:rPr>
              <w:t xml:space="preserve"> liczba miejsc pracy utworzonych w wyniku działalności OWES dla osób, wskazanych w definicji PS- 96;</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d.</w:t>
            </w:r>
            <w:r w:rsidRPr="007A7516">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2A20B8" w:rsidRPr="007A7516" w:rsidRDefault="002A20B8" w:rsidP="009E5A72">
            <w:pPr>
              <w:ind w:left="398"/>
              <w:rPr>
                <w:rFonts w:ascii="Myriad Pro" w:hAnsi="Myriad Pro" w:cs="Arial"/>
                <w:sz w:val="20"/>
              </w:rPr>
            </w:pPr>
            <w:r w:rsidRPr="007A7516">
              <w:rPr>
                <w:rFonts w:ascii="Myriad Pro" w:hAnsi="Myriad Pro" w:cs="Arial"/>
                <w:b/>
                <w:sz w:val="20"/>
              </w:rPr>
              <w:t>e.</w:t>
            </w:r>
            <w:r w:rsidRPr="007A7516">
              <w:rPr>
                <w:rFonts w:ascii="Myriad Pro" w:hAnsi="Myriad Pro" w:cs="Arial"/>
                <w:sz w:val="20"/>
              </w:rPr>
              <w:t xml:space="preserve"> procent wzrostu obrotów u minimum 50%  PS objętych wsparciem – 5%;</w:t>
            </w:r>
          </w:p>
          <w:p w:rsidR="002A20B8" w:rsidRPr="007A7516" w:rsidRDefault="002A20B8" w:rsidP="001B0A9F">
            <w:pPr>
              <w:pStyle w:val="Akapitzlist"/>
              <w:numPr>
                <w:ilvl w:val="0"/>
                <w:numId w:val="343"/>
              </w:numPr>
              <w:rPr>
                <w:rFonts w:cs="Arial"/>
              </w:rPr>
            </w:pPr>
            <w:r w:rsidRPr="007A7516">
              <w:rPr>
                <w:rFonts w:cs="Arial"/>
              </w:rPr>
              <w:t>Projektodawca obligatoryjnie realizuje 2 typy projektu.</w:t>
            </w:r>
          </w:p>
          <w:p w:rsidR="002A20B8" w:rsidRPr="007A7516" w:rsidRDefault="002A20B8" w:rsidP="001B0A9F">
            <w:pPr>
              <w:pStyle w:val="Akapitzlist"/>
              <w:numPr>
                <w:ilvl w:val="0"/>
                <w:numId w:val="343"/>
              </w:numPr>
              <w:jc w:val="both"/>
              <w:rPr>
                <w:rFonts w:cs="Arial"/>
              </w:rPr>
            </w:pPr>
            <w:r w:rsidRPr="007A7516">
              <w:rPr>
                <w:rFonts w:cs="Arial"/>
              </w:rPr>
              <w:t xml:space="preserve">Projektodawca jest zobligowany do stosowania stawek jednostkowych zgodnie z zapisami Szczegółowego Opisu Osi Priorytetowych Regionalnego Programu Operacyjnego Województwa Zachodniopomorskiego 2014 - 2020. </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pStyle w:val="Akapitzlist"/>
              <w:spacing w:before="40" w:after="40"/>
              <w:ind w:left="0"/>
              <w:jc w:val="both"/>
              <w:rPr>
                <w:rFonts w:cs="Arial"/>
              </w:rPr>
            </w:pPr>
            <w:r w:rsidRPr="007A7516">
              <w:rPr>
                <w:rFonts w:cs="Arial"/>
              </w:rPr>
              <w:t>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 dotyczy kryterium nr 2.</w:t>
            </w:r>
          </w:p>
          <w:p w:rsidR="002A20B8" w:rsidRPr="007A7516" w:rsidRDefault="002A20B8" w:rsidP="009E5A72">
            <w:pPr>
              <w:pStyle w:val="Akapitzlist"/>
              <w:spacing w:before="40" w:after="40"/>
              <w:ind w:left="0"/>
              <w:jc w:val="both"/>
              <w:rPr>
                <w:rFonts w:cs="Arial"/>
              </w:rPr>
            </w:pPr>
          </w:p>
          <w:p w:rsidR="002A20B8" w:rsidRPr="007A7516" w:rsidRDefault="002A20B8" w:rsidP="009E5A72">
            <w:pPr>
              <w:pStyle w:val="Akapitzlist"/>
              <w:spacing w:before="40" w:after="40"/>
              <w:ind w:left="0"/>
              <w:jc w:val="both"/>
              <w:rPr>
                <w:rFonts w:cs="Arial"/>
                <w:iCs/>
              </w:rPr>
            </w:pPr>
            <w:r w:rsidRPr="007A7516">
              <w:rPr>
                <w:rFonts w:cs="Arial"/>
              </w:rPr>
              <w:t xml:space="preserve">  </w:t>
            </w:r>
            <w:r w:rsidRPr="007A7516">
              <w:rPr>
                <w:rFonts w:cs="Arial"/>
                <w:iCs/>
              </w:rPr>
              <w:t>W szczególnie uzasadnionych sytuacjach, za zgodą Instytucji Pośredniczącej RPO WZ, dopuszcza się możliwość zmiany terminu rozpoczęcia projektu - dotyczy kryterium nr 4</w:t>
            </w:r>
          </w:p>
          <w:p w:rsidR="002A20B8" w:rsidRPr="007A7516" w:rsidRDefault="002A20B8" w:rsidP="009E5A72">
            <w:pPr>
              <w:pStyle w:val="Akapitzlist"/>
              <w:spacing w:before="40" w:after="40"/>
              <w:ind w:left="0"/>
              <w:jc w:val="both"/>
              <w:rPr>
                <w:rFonts w:cs="Arial"/>
              </w:rPr>
            </w:pP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jc w:val="both"/>
              <w:rPr>
                <w:rFonts w:ascii="Myriad Pro" w:hAnsi="Myriad Pro"/>
                <w:sz w:val="20"/>
              </w:rPr>
            </w:pPr>
          </w:p>
        </w:tc>
      </w:tr>
    </w:tbl>
    <w:p w:rsidR="00740F15" w:rsidRPr="007A7516" w:rsidRDefault="00740F15" w:rsidP="002A20B8">
      <w:pPr>
        <w:spacing w:before="120" w:after="120" w:line="240" w:lineRule="auto"/>
        <w:rPr>
          <w:rFonts w:ascii="Myriad Pro" w:hAnsi="Myriad Pro"/>
          <w:sz w:val="20"/>
        </w:rPr>
      </w:pP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8789"/>
        <w:gridCol w:w="4755"/>
      </w:tblGrid>
      <w:tr w:rsidR="002A20B8" w:rsidRPr="007A7516" w:rsidTr="009E5A72">
        <w:trPr>
          <w:jc w:val="center"/>
        </w:trPr>
        <w:tc>
          <w:tcPr>
            <w:tcW w:w="14502" w:type="dxa"/>
            <w:gridSpan w:val="3"/>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premiujące</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8789"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55"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8789"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2</w:t>
            </w:r>
          </w:p>
        </w:tc>
        <w:tc>
          <w:tcPr>
            <w:tcW w:w="4755"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3</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1.</w:t>
            </w:r>
          </w:p>
        </w:tc>
        <w:tc>
          <w:tcPr>
            <w:tcW w:w="8789" w:type="dxa"/>
          </w:tcPr>
          <w:p w:rsidR="002A20B8" w:rsidRPr="007A7516" w:rsidRDefault="002A20B8" w:rsidP="009E5A72">
            <w:pPr>
              <w:tabs>
                <w:tab w:val="left" w:pos="-5273"/>
              </w:tabs>
              <w:spacing w:before="40" w:after="40"/>
              <w:ind w:left="681" w:hanging="708"/>
              <w:jc w:val="both"/>
              <w:rPr>
                <w:rFonts w:ascii="Myriad Pro" w:hAnsi="Myriad Pro" w:cs="Arial"/>
                <w:sz w:val="20"/>
              </w:rPr>
            </w:pPr>
            <w:r w:rsidRPr="007A7516">
              <w:rPr>
                <w:rFonts w:ascii="Myriad Pro" w:hAnsi="Myriad Pro" w:cs="Arial"/>
                <w:sz w:val="20"/>
              </w:rPr>
              <w:t>Projekt skierowany jest do osób:</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 xml:space="preserve">o znacznym lub umiarkowanym stopniu niepełnosprawności; </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z niepełnosprawnościami sprzężonymi, z niepełnosprawnością intelektualną oraz osób z zaburzeniami psychicznymi</w:t>
            </w:r>
          </w:p>
          <w:p w:rsidR="002A20B8" w:rsidRPr="007A7516" w:rsidRDefault="002A20B8" w:rsidP="009E5A72">
            <w:pPr>
              <w:adjustRightInd w:val="0"/>
              <w:jc w:val="both"/>
              <w:rPr>
                <w:rFonts w:ascii="Myriad Pro" w:hAnsi="Myriad Pro" w:cs="Arial"/>
                <w:bCs/>
                <w:sz w:val="20"/>
              </w:rPr>
            </w:pPr>
            <w:r w:rsidRPr="007A7516">
              <w:rPr>
                <w:rFonts w:ascii="Myriad Pro" w:hAnsi="Myriad Pro" w:cs="Arial"/>
                <w:sz w:val="20"/>
              </w:rPr>
              <w:t>na poziomie minimum 10% z ogółu uczestników projektu.</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2.</w:t>
            </w:r>
          </w:p>
        </w:tc>
        <w:tc>
          <w:tcPr>
            <w:tcW w:w="8789" w:type="dxa"/>
          </w:tcPr>
          <w:p w:rsidR="002A20B8" w:rsidRPr="007A7516" w:rsidRDefault="002A20B8" w:rsidP="009E5A72">
            <w:pPr>
              <w:autoSpaceDE w:val="0"/>
              <w:autoSpaceDN w:val="0"/>
              <w:spacing w:after="0" w:line="240" w:lineRule="auto"/>
              <w:jc w:val="both"/>
              <w:rPr>
                <w:rFonts w:ascii="Myriad Pro" w:hAnsi="Myriad Pro" w:cs="Arial"/>
                <w:sz w:val="20"/>
              </w:rPr>
            </w:pPr>
            <w:r w:rsidRPr="007A7516">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do 20% (włącznie) ogółu utworzonych miejsc pracy w projekcie – 5 pkt;</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powyżej 20% ogółu utworzonych miejsc pracy w projekcie - 10 pkt.</w:t>
            </w:r>
          </w:p>
          <w:p w:rsidR="002A20B8" w:rsidRPr="007A7516" w:rsidRDefault="002A20B8" w:rsidP="009E5A72">
            <w:pPr>
              <w:autoSpaceDE w:val="0"/>
              <w:autoSpaceDN w:val="0"/>
              <w:adjustRightInd w:val="0"/>
              <w:spacing w:after="0" w:line="240" w:lineRule="auto"/>
              <w:jc w:val="both"/>
              <w:rPr>
                <w:rFonts w:ascii="Myriad Pro" w:hAnsi="Myriad Pro" w:cs="Arial"/>
                <w:bCs/>
                <w:sz w:val="20"/>
              </w:rPr>
            </w:pP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5/10</w:t>
            </w:r>
          </w:p>
        </w:tc>
      </w:tr>
      <w:tr w:rsidR="002A20B8" w:rsidRPr="007A7516" w:rsidTr="009E5A72">
        <w:trPr>
          <w:trHeight w:val="708"/>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3.</w:t>
            </w:r>
          </w:p>
        </w:tc>
        <w:tc>
          <w:tcPr>
            <w:tcW w:w="8789" w:type="dxa"/>
          </w:tcPr>
          <w:p w:rsidR="002A20B8" w:rsidRPr="007A7516" w:rsidRDefault="002A20B8" w:rsidP="009E5A72">
            <w:pPr>
              <w:spacing w:before="40" w:after="40" w:line="240" w:lineRule="auto"/>
              <w:jc w:val="both"/>
              <w:rPr>
                <w:rFonts w:ascii="Myriad Pro" w:eastAsia="Times New Roman" w:hAnsi="Myriad Pro" w:cs="Arial"/>
                <w:sz w:val="20"/>
              </w:rPr>
            </w:pPr>
            <w:r w:rsidRPr="007A7516">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7A7516">
              <w:rPr>
                <w:rFonts w:ascii="Myriad Pro" w:hAnsi="Myriad Pro" w:cs="Arial"/>
                <w:i/>
                <w:sz w:val="20"/>
              </w:rPr>
              <w:t>Wytycznych Ministra Infrastruktury i Rozwoju w zakresie rewitalizacji w programach operacyjnych na lata 2014-2020.</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bl>
    <w:p w:rsidR="002A20B8" w:rsidRPr="007A7516" w:rsidRDefault="002A20B8" w:rsidP="002A20B8">
      <w:pPr>
        <w:spacing w:before="120" w:after="120" w:line="240" w:lineRule="auto"/>
        <w:rPr>
          <w:rFonts w:ascii="Myriad Pro" w:hAnsi="Myriad Pro"/>
          <w:sz w:val="20"/>
        </w:rPr>
      </w:pPr>
    </w:p>
    <w:p w:rsidR="00CD4E9C" w:rsidRDefault="00CD4E9C" w:rsidP="00CD4E9C">
      <w:pPr>
        <w:spacing w:after="0"/>
        <w:jc w:val="center"/>
        <w:rPr>
          <w:rFonts w:ascii="Myriad Pro" w:hAnsi="Myriad Pro"/>
          <w:b/>
          <w:sz w:val="20"/>
        </w:rPr>
      </w:pPr>
    </w:p>
    <w:p w:rsidR="00CD4E9C" w:rsidRDefault="00CD4E9C" w:rsidP="00CD4E9C">
      <w:pPr>
        <w:spacing w:after="0"/>
        <w:jc w:val="center"/>
        <w:rPr>
          <w:rFonts w:ascii="Myriad Pro" w:hAnsi="Myriad Pro"/>
          <w:sz w:val="20"/>
        </w:rPr>
      </w:pPr>
    </w:p>
    <w:p w:rsidR="00BD6BA6" w:rsidRDefault="00BD6BA6" w:rsidP="00BD6BA6">
      <w:pPr>
        <w:spacing w:after="0"/>
        <w:rPr>
          <w:rFonts w:ascii="Myriad Pro" w:hAnsi="Myriad Pro"/>
          <w:sz w:val="20"/>
        </w:rPr>
      </w:pPr>
    </w:p>
    <w:p w:rsidR="00BD6BA6" w:rsidRDefault="000218B4" w:rsidP="000218B4">
      <w:pPr>
        <w:rPr>
          <w:rFonts w:ascii="Myriad Pro" w:hAnsi="Myriad Pro"/>
          <w:sz w:val="20"/>
        </w:rPr>
      </w:pPr>
      <w:r>
        <w:rPr>
          <w:rFonts w:ascii="Myriad Pro" w:hAnsi="Myriad Pro"/>
          <w:sz w:val="20"/>
        </w:rPr>
        <w:br w:type="page"/>
      </w:r>
    </w:p>
    <w:p w:rsidR="00BD6BA6" w:rsidRPr="00791FB6" w:rsidRDefault="00BD6BA6" w:rsidP="00606993">
      <w:pPr>
        <w:pStyle w:val="Podtytu"/>
      </w:pPr>
      <w:bookmarkStart w:id="36" w:name="_Toc64633786"/>
      <w:r w:rsidRPr="00791FB6">
        <w:t>7.5 Koordynacja rozwoju sektora ekonomii społecznej oraz wsparcie rozwoju sieci kooperacji i partnerstw ekonomii społecznej w województwie</w:t>
      </w:r>
      <w:bookmarkEnd w:id="36"/>
    </w:p>
    <w:p w:rsidR="00BD6BA6" w:rsidRDefault="00BD6BA6" w:rsidP="00BD6BA6">
      <w:pPr>
        <w:spacing w:after="0"/>
        <w:rPr>
          <w:rFonts w:ascii="Myriad Pro" w:hAnsi="Myriad Pro" w:cs="Arial"/>
          <w:sz w:val="20"/>
        </w:rPr>
      </w:pPr>
    </w:p>
    <w:p w:rsidR="005F2B28" w:rsidRPr="00221F42" w:rsidRDefault="00BD6BA6" w:rsidP="00221F42">
      <w:pPr>
        <w:spacing w:after="0" w:line="360" w:lineRule="auto"/>
        <w:jc w:val="center"/>
        <w:rPr>
          <w:rFonts w:ascii="Myriad Pro" w:hAnsi="Myriad Pro"/>
          <w:b/>
          <w:sz w:val="20"/>
        </w:rPr>
      </w:pPr>
      <w:r w:rsidRPr="002D5928">
        <w:rPr>
          <w:rFonts w:ascii="Myriad Pro" w:hAnsi="Myriad Pro"/>
          <w:b/>
          <w:sz w:val="20"/>
        </w:rPr>
        <w:t>Kryter</w:t>
      </w:r>
      <w:r w:rsidR="00A80225" w:rsidRPr="002D5928">
        <w:rPr>
          <w:rFonts w:ascii="Myriad Pro" w:hAnsi="Myriad Pro"/>
          <w:b/>
          <w:sz w:val="20"/>
        </w:rPr>
        <w:t xml:space="preserve">ia ogólne przyjęte Uchwałą Nr </w:t>
      </w:r>
      <w:r w:rsidR="00FD2AD8">
        <w:rPr>
          <w:rFonts w:ascii="Myriad Pro" w:hAnsi="Myriad Pro" w:cs="Arial"/>
          <w:b/>
          <w:bCs/>
          <w:sz w:val="20"/>
        </w:rPr>
        <w:t>4</w:t>
      </w:r>
      <w:r w:rsidR="00C56561" w:rsidRPr="002D5928">
        <w:rPr>
          <w:rFonts w:ascii="Myriad Pro" w:hAnsi="Myriad Pro" w:cs="Arial"/>
          <w:b/>
          <w:bCs/>
          <w:sz w:val="20"/>
        </w:rPr>
        <w:t>9/19</w:t>
      </w:r>
      <w:r w:rsidRPr="002D5928">
        <w:rPr>
          <w:rFonts w:ascii="Myriad Pro" w:hAnsi="Myriad Pro"/>
          <w:b/>
          <w:sz w:val="20"/>
        </w:rPr>
        <w:t xml:space="preserve"> Komitetu Monitoruj</w:t>
      </w:r>
      <w:r w:rsidR="00A80225" w:rsidRPr="002D5928">
        <w:rPr>
          <w:rFonts w:ascii="Myriad Pro" w:hAnsi="Myriad Pro"/>
          <w:b/>
          <w:sz w:val="20"/>
        </w:rPr>
        <w:t xml:space="preserve">ącego RPO WZ 2014-2020 z dnia 25 </w:t>
      </w:r>
      <w:r w:rsidR="00FD2AD8">
        <w:rPr>
          <w:rFonts w:ascii="Myriad Pro" w:hAnsi="Myriad Pro"/>
          <w:b/>
          <w:sz w:val="20"/>
        </w:rPr>
        <w:t>października</w:t>
      </w:r>
      <w:r w:rsidR="00A80225" w:rsidRPr="002D5928">
        <w:rPr>
          <w:rFonts w:ascii="Myriad Pro" w:hAnsi="Myriad Pro"/>
          <w:b/>
          <w:sz w:val="20"/>
        </w:rPr>
        <w:t xml:space="preserve"> 2019</w:t>
      </w:r>
      <w:r w:rsidRPr="002D5928">
        <w:rPr>
          <w:rFonts w:ascii="Myriad Pro" w:hAnsi="Myriad Pro"/>
          <w:b/>
          <w:sz w:val="20"/>
        </w:rPr>
        <w:t xml:space="preserve"> r. (tryb pozakonkursowy)</w:t>
      </w:r>
      <w:r w:rsidR="00FD2AD8">
        <w:rPr>
          <w:rFonts w:ascii="Myriad Pro" w:hAnsi="Myriad Pro"/>
          <w:b/>
          <w:sz w:val="20"/>
        </w:rPr>
        <w:t xml:space="preserve">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F2B28" w:rsidRPr="00C928A5" w:rsidTr="00105A10">
        <w:trPr>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Oś priorytetowa</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VII Włączenie społeczne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Priorytet Inwestycyjny</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eastAsia="Times New Roman" w:hAnsi="Myriad Pro" w:cs="Arial"/>
                <w:sz w:val="20"/>
                <w:lang w:eastAsia="pl-PL"/>
              </w:rPr>
              <w:t>9v Wspieranie przedsiębiorczości społecznej i integracji zawodowej w przedsiębiorstwach społecznych oraz ekonomii społecznej i solidarnej w celu ułatwiania dostępu do zatrudnienia</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Działanie</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7.5 Koordynacja rozwoju sektora ekonomii społecznej oraz wsparcie rozwoju sieci kooperacji i partnerstw ekonomii społecznej w województwie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Typ projektu</w:t>
            </w:r>
          </w:p>
        </w:tc>
        <w:tc>
          <w:tcPr>
            <w:tcW w:w="12275" w:type="dxa"/>
            <w:shd w:val="clear" w:color="auto" w:fill="B6DDE8" w:themeFill="accent5" w:themeFillTint="66"/>
          </w:tcPr>
          <w:p w:rsidR="005F2B28" w:rsidRPr="00C928A5" w:rsidRDefault="005F2B28" w:rsidP="001B0A9F">
            <w:pPr>
              <w:pStyle w:val="Akapitzlist"/>
              <w:numPr>
                <w:ilvl w:val="0"/>
                <w:numId w:val="346"/>
              </w:numPr>
              <w:spacing w:before="40" w:after="40"/>
              <w:ind w:left="357" w:hanging="357"/>
              <w:contextualSpacing w:val="0"/>
              <w:rPr>
                <w:rFonts w:cs="Arial"/>
              </w:rPr>
            </w:pPr>
            <w:r w:rsidRPr="00C928A5">
              <w:rPr>
                <w:rFonts w:cs="Arial"/>
              </w:rPr>
              <w:t xml:space="preserve">Koordynacja rozwoju sektora ekonomii społecznej oraz wsparcie rozwoju sieci kooperacji i partnerstw ekonomii społecznej </w:t>
            </w:r>
            <w:r w:rsidRPr="00C928A5">
              <w:rPr>
                <w:rFonts w:cs="Arial"/>
              </w:rPr>
              <w:br/>
              <w:t>w województwie możliwa jedynie poprzez realizację działań wymienionych poniżej: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5F2B28" w:rsidRPr="00C928A5" w:rsidRDefault="00E416BF" w:rsidP="001B0A9F">
            <w:pPr>
              <w:pStyle w:val="Akapitzlist"/>
              <w:numPr>
                <w:ilvl w:val="0"/>
                <w:numId w:val="345"/>
              </w:numPr>
              <w:spacing w:before="40" w:after="40"/>
              <w:ind w:left="714" w:hanging="357"/>
              <w:contextualSpacing w:val="0"/>
              <w:rPr>
                <w:rFonts w:cs="Arial"/>
              </w:rPr>
            </w:pPr>
            <w:r>
              <w:rPr>
                <w:rFonts w:cs="Arial"/>
              </w:rPr>
              <w:t xml:space="preserve">tworzenie, wspieranie lub dofinansowywanie wspólnych przedsięwzięć </w:t>
            </w:r>
            <w:r w:rsidR="005F2B28" w:rsidRPr="00C928A5">
              <w:rPr>
                <w:rFonts w:cs="Arial"/>
              </w:rPr>
              <w:t>regionalnych sieci podmiotów ekonomii społecznej (klastry, franczyzy) oraz włączanie podmiotów ekonomii społecznej do istniejących na poziomie regionalnym organizacji branżowych (sieci, klastry),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tworzenie regionalnych sieci kooperacji podmiotów ekonomii społecznej o charakterze reintegracyjnym (CIS, KIS, ZAZ, WTZ), mających umożliwić wzajemne uczenie się i wymianę informacji oraz wsparcie tych podmiotów w osiąganiu standardów usług,</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w:t>
            </w:r>
            <w:r w:rsidR="00E416BF">
              <w:rPr>
                <w:rFonts w:cs="Arial"/>
              </w:rPr>
              <w:t xml:space="preserve"> np. porzez inicjowanie staży i praktyk kandydatów do założenia i pracy w PES/u przedsiębiorców/ przedsiębiorców społecznych,</w:t>
            </w:r>
            <w:r w:rsidRPr="00C928A5">
              <w:rPr>
                <w:rFonts w:cs="Arial"/>
              </w:rPr>
              <w:t xml:space="preserve"> a także współpracy ww. podmiotów z innymi podmiotami takimi jak szkoły, uczelnie wyższe, instytucje rynku pracy, przedsiębiorstwa m.in. w celu zwiększenia liczby staży i praktyk w podmiotach ekonomii społecznej czy też w przedsiębiorstwach,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budowanie powiązań pomiędzy nauką, biznesem i ekonomią społeczną na poziomie regionalnym (</w:t>
            </w:r>
            <w:r w:rsidR="00E416BF">
              <w:rPr>
                <w:rFonts w:cs="Arial"/>
              </w:rPr>
              <w:t xml:space="preserve">branżowe </w:t>
            </w:r>
            <w:r w:rsidRPr="00C928A5">
              <w:rPr>
                <w:rFonts w:cs="Arial"/>
              </w:rPr>
              <w:t xml:space="preserve">spotkania, warsztaty, </w:t>
            </w:r>
            <w:r w:rsidR="00E416BF">
              <w:rPr>
                <w:rFonts w:cs="Arial"/>
              </w:rPr>
              <w:t xml:space="preserve">szkolenia, </w:t>
            </w:r>
            <w:r w:rsidRPr="00C928A5">
              <w:rPr>
                <w:rFonts w:cs="Arial"/>
              </w:rPr>
              <w:t>doradztwo, wymiana informacji) w celu nawiązania stałej współpracy,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wspieranie realizacji usług użyteczności publicznej przez podmioty ekonomii społecznej i współpraca z OWES w tym zakresie,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wyznaczanie kierunków rozwoju ekonomii społecznej, aktualizacja </w:t>
            </w:r>
            <w:r w:rsidR="00E416BF">
              <w:rPr>
                <w:rFonts w:cs="Arial"/>
              </w:rPr>
              <w:t xml:space="preserve">lub opracowanie nowego </w:t>
            </w:r>
            <w:r w:rsidRPr="00C928A5">
              <w:rPr>
                <w:rFonts w:cs="Arial"/>
              </w:rPr>
              <w:t>regionalnego programu rozwoju ekonomii społecznej,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ewaluacja działań OWES,</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weryfikację statusu przedsiębiorstw społecznych i prowadzenie ich spisu.</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dopuszczalności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celem szczegółowym i rezultatami  Działania</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właściwym celem szczegółowym </w:t>
            </w:r>
            <w:r w:rsidRPr="00C928A5">
              <w:rPr>
                <w:rFonts w:ascii="Myriad Pro" w:hAnsi="Myriad Pro" w:cs="Arial"/>
                <w:i/>
                <w:sz w:val="20"/>
              </w:rPr>
              <w:t>RPO WZ 2014-2020</w:t>
            </w:r>
            <w:r w:rsidRPr="00C928A5">
              <w:rPr>
                <w:rFonts w:ascii="Myriad Pro" w:hAnsi="Myriad Pro" w:cs="Arial"/>
                <w:sz w:val="20"/>
              </w:rPr>
              <w:t xml:space="preserve"> oraz koresponduje ze wskaźnikami dla danego Działania/typu projektu.</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typem projektu</w:t>
            </w:r>
          </w:p>
          <w:p w:rsidR="005F2B28" w:rsidRPr="00C928A5" w:rsidRDefault="005F2B28" w:rsidP="005F2B28">
            <w:pPr>
              <w:spacing w:before="40" w:after="40"/>
              <w:rPr>
                <w:rFonts w:ascii="Myriad Pro" w:hAnsi="Myriad Pro" w:cs="Arial"/>
                <w:sz w:val="20"/>
              </w:rPr>
            </w:pPr>
          </w:p>
          <w:p w:rsidR="005F2B28" w:rsidRPr="00C928A5" w:rsidRDefault="005F2B28" w:rsidP="005F2B28">
            <w:pPr>
              <w:spacing w:before="40" w:after="40"/>
              <w:rPr>
                <w:rFonts w:ascii="Myriad Pro" w:hAnsi="Myriad Pro" w:cs="Arial"/>
                <w:sz w:val="20"/>
              </w:rPr>
            </w:pP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typem projektu oraz grupą docelową wskazanymi w </w:t>
            </w:r>
            <w:r w:rsidRPr="00C928A5">
              <w:rPr>
                <w:rFonts w:ascii="Myriad Pro" w:hAnsi="Myriad Pro" w:cs="Arial"/>
                <w:i/>
                <w:sz w:val="20"/>
              </w:rPr>
              <w:t>SOOP RPO WZ 2014-2020</w:t>
            </w:r>
            <w:r w:rsidRPr="00C928A5">
              <w:rPr>
                <w:rFonts w:ascii="Myriad Pro" w:hAnsi="Myriad Pro" w:cs="Arial"/>
                <w:sz w:val="20"/>
              </w:rPr>
              <w:t xml:space="preserve"> oraz Regulaminie naboru.</w:t>
            </w:r>
          </w:p>
          <w:p w:rsidR="005F2B28" w:rsidRPr="00C928A5" w:rsidRDefault="005F2B28" w:rsidP="005F2B28">
            <w:pPr>
              <w:spacing w:before="40" w:after="40"/>
              <w:rPr>
                <w:rFonts w:ascii="Myriad Pro" w:hAnsi="Myriad Pro" w:cs="Arial"/>
                <w:sz w:val="20"/>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FD2AD8" w:rsidRPr="00FD2AD8" w:rsidRDefault="005F2B28" w:rsidP="00FD2AD8">
            <w:pPr>
              <w:spacing w:before="40" w:after="40"/>
              <w:rPr>
                <w:rFonts w:ascii="Myriad Pro" w:hAnsi="Myriad Pro" w:cs="Arial"/>
                <w:sz w:val="20"/>
              </w:rPr>
            </w:pPr>
            <w:r w:rsidRPr="00FD2AD8">
              <w:rPr>
                <w:rFonts w:ascii="Myriad Pro" w:hAnsi="Myriad Pro" w:cs="Arial"/>
                <w:sz w:val="20"/>
              </w:rPr>
              <w:t>Projekty niespełniające kryterium kierowane są do poprawy lub uzupełnienia.</w:t>
            </w:r>
            <w:r w:rsidR="00FD2AD8" w:rsidRPr="00FD2AD8">
              <w:rPr>
                <w:rFonts w:ascii="Myriad Pro" w:hAnsi="Myriad Pro" w:cs="Arial"/>
                <w:sz w:val="20"/>
              </w:rPr>
              <w:br/>
              <w:t>Za zgodą IP, na etapie realizacji projektu, dopuszcza się możliwość odstępstwa od zapisów Regulaminu naboru w zakresie spełnienia przedmiotowego kryterium z uwagi na zmiany dokumentów nadrzędnych tj. RPO WZ 2014-2020, SOOP RPO WZ 2014-2020, przepisów prawa - mających wpływ na założenia dotyczące grupy docelowej i/lub typu projektu.</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Kwalifikowalność Beneficjenta/Partnera (jeśli dotyczy)</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zgodnie z SOOP RPO WZ 2014-2020, jest    podmiotem uprawnionym do ubiegania się o dofinansowanie w ramach Działania/ typu/ów projektu/ów, w którym ogłoszony został nabór. Partner/rzy nie podlega/ją wykluczeniu z możliwości ubiegania się o dofinansowanie, w tym wykluczeniu, o którym mowa w art. 207 ust. 4 ustawy z dnia 27 sierpnia 2009 r., o finansach publicznych.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zasadami horyzontalnymi</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zasadą równości szans kobiet i mężczyzn, w oparciu o standard minimum,</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właściwymi politykami i zasadami wspólnotowym:</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zrównoważonego rozwoju, ,</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promowania i realizacji zasady równości szans i niedyskryminacji, w tym m.in. koniecznością stosowania zasady uniwersalnego projektowania.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F2B28" w:rsidRPr="00C928A5" w:rsidRDefault="005F2B28" w:rsidP="00341784">
            <w:pPr>
              <w:pStyle w:val="Akapitzlist"/>
              <w:numPr>
                <w:ilvl w:val="0"/>
                <w:numId w:val="0"/>
              </w:numPr>
              <w:spacing w:before="40" w:after="40"/>
              <w:ind w:left="714"/>
              <w:contextualSpacing w:val="0"/>
              <w:rPr>
                <w:rFonts w:cs="Arial"/>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administracyjności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Intensywność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Wnioskowana kwota i poziom wsparcia są zgodne z zapisami </w:t>
            </w:r>
            <w:r w:rsidRPr="00C928A5">
              <w:rPr>
                <w:rFonts w:ascii="Myriad Pro" w:hAnsi="Myriad Pro" w:cs="Arial"/>
                <w:i/>
                <w:sz w:val="20"/>
              </w:rPr>
              <w:t>Regulaminu naboru</w:t>
            </w:r>
            <w:r w:rsidRPr="00C928A5">
              <w:rPr>
                <w:rFonts w:ascii="Myriad Pro" w:hAnsi="Myriad Pro" w:cs="Arial"/>
                <w:sz w:val="20"/>
              </w:rPr>
              <w:t>.</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kwalifikowalnością wydatków</w:t>
            </w:r>
          </w:p>
        </w:tc>
        <w:tc>
          <w:tcPr>
            <w:tcW w:w="6216" w:type="dxa"/>
          </w:tcPr>
          <w:p w:rsidR="005F2B28" w:rsidRPr="00C928A5" w:rsidRDefault="005F2B28" w:rsidP="005F2B28">
            <w:pPr>
              <w:spacing w:before="40" w:after="40"/>
              <w:rPr>
                <w:rFonts w:ascii="Myriad Pro" w:hAnsi="Myriad Pro" w:cs="Arial"/>
                <w:i/>
                <w:sz w:val="20"/>
              </w:rPr>
            </w:pPr>
            <w:r w:rsidRPr="00C928A5">
              <w:rPr>
                <w:rFonts w:ascii="Myriad Pro" w:hAnsi="Myriad Pro" w:cs="Arial"/>
                <w:sz w:val="20"/>
              </w:rPr>
              <w:t xml:space="preserve">Wydatki w projekcie są zgodne z </w:t>
            </w:r>
            <w:r w:rsidRPr="00C928A5">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C928A5">
              <w:rPr>
                <w:rFonts w:ascii="Myriad Pro" w:hAnsi="Myriad Pro" w:cs="Arial"/>
                <w:sz w:val="20"/>
              </w:rPr>
              <w:t xml:space="preserve">oraz z </w:t>
            </w:r>
            <w:r w:rsidRPr="00C928A5">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Regulaminie naboru (jeśli dotyczy). Poziom wydatków w ramach cross -financingu oraz środków trwałych jest  zgodny  z  poziomem tych wydatków wskazanym w Regulaminie naboru.</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warunkami realizacji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Wniosek został sporządzony zgodnie z uwarunkowaniami realizacji wsparcia określonymi we właściwych wytycznych obszarowych oraz z zasadami realizacji wsparcia wskazanymi przez IP w Regulaminie naboru (np. zasady realizacji danej formy wsparcia).</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Spójność wniosku </w:t>
            </w:r>
            <w:r w:rsidRPr="00C928A5">
              <w:rPr>
                <w:rFonts w:ascii="Myriad Pro" w:hAnsi="Myriad Pro" w:cs="Arial"/>
                <w:sz w:val="20"/>
              </w:rPr>
              <w:br/>
              <w:t>i załączników</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b/>
                <w:sz w:val="20"/>
              </w:rPr>
            </w:pPr>
            <w:r w:rsidRPr="00C928A5">
              <w:rPr>
                <w:rFonts w:ascii="Myriad Pro" w:hAnsi="Myriad Pro" w:cs="Arial"/>
                <w:sz w:val="20"/>
              </w:rPr>
              <w:t>Ocena spełniania kryterium polega na przypisaniu wartości logicznych „tak”, „nie”.</w:t>
            </w:r>
          </w:p>
        </w:tc>
      </w:tr>
    </w:tbl>
    <w:p w:rsidR="00AD4E20" w:rsidRPr="00C928A5" w:rsidRDefault="00AD4E20"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F2B28" w:rsidRPr="00C928A5" w:rsidTr="00105A10">
        <w:trPr>
          <w:jc w:val="center"/>
        </w:trPr>
        <w:tc>
          <w:tcPr>
            <w:tcW w:w="14220"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wykonalności</w:t>
            </w:r>
          </w:p>
        </w:tc>
      </w:tr>
      <w:tr w:rsidR="005F2B28" w:rsidRPr="00C928A5" w:rsidTr="005F2B28">
        <w:trPr>
          <w:jc w:val="center"/>
        </w:trPr>
        <w:tc>
          <w:tcPr>
            <w:tcW w:w="53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3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37"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614"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6"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33"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37"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614"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trHeight w:val="861"/>
          <w:jc w:val="center"/>
        </w:trPr>
        <w:tc>
          <w:tcPr>
            <w:tcW w:w="536" w:type="dxa"/>
            <w:tcBorders>
              <w:bottom w:val="single" w:sz="4" w:space="0" w:color="auto"/>
            </w:tcBorders>
          </w:tcPr>
          <w:p w:rsidR="005F2B28" w:rsidRPr="00C928A5" w:rsidRDefault="005F2B28" w:rsidP="005F2B28">
            <w:pPr>
              <w:pStyle w:val="Akapitzlist"/>
              <w:spacing w:before="40" w:after="40"/>
              <w:ind w:left="0"/>
              <w:contextualSpacing w:val="0"/>
              <w:rPr>
                <w:rFonts w:cs="Arial"/>
              </w:rPr>
            </w:pPr>
            <w:r w:rsidRPr="00C928A5">
              <w:rPr>
                <w:rFonts w:cs="Arial"/>
              </w:rPr>
              <w:t>1.</w:t>
            </w:r>
          </w:p>
        </w:tc>
        <w:tc>
          <w:tcPr>
            <w:tcW w:w="2833"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prawna</w:t>
            </w:r>
          </w:p>
        </w:tc>
        <w:tc>
          <w:tcPr>
            <w:tcW w:w="6237"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prawodawstwem wspólnotowym oraz krajowym, w tym przepisami ustawy z dnia 29 stycznia 2004 r. </w:t>
            </w:r>
            <w:r w:rsidRPr="00C928A5">
              <w:rPr>
                <w:rFonts w:ascii="Myriad Pro" w:hAnsi="Myriad Pro" w:cs="Arial"/>
                <w:i/>
                <w:sz w:val="20"/>
              </w:rPr>
              <w:t>Prawo zamówień publicznych</w:t>
            </w:r>
            <w:r w:rsidRPr="00C928A5">
              <w:rPr>
                <w:rFonts w:ascii="Myriad Pro" w:hAnsi="Myriad Pro" w:cs="Arial"/>
                <w:sz w:val="20"/>
              </w:rPr>
              <w:t xml:space="preserv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2.</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wymogami pomocy publicznej</w:t>
            </w:r>
          </w:p>
        </w:tc>
        <w:tc>
          <w:tcPr>
            <w:tcW w:w="6237" w:type="dxa"/>
          </w:tcPr>
          <w:p w:rsidR="005F2B28" w:rsidRPr="00C928A5" w:rsidDel="004E6EE3" w:rsidRDefault="005F2B28" w:rsidP="005F2B28">
            <w:pPr>
              <w:spacing w:before="40" w:after="40"/>
              <w:rPr>
                <w:rFonts w:ascii="Myriad Pro" w:hAnsi="Myriad Pro" w:cs="Arial"/>
                <w:i/>
                <w:sz w:val="20"/>
              </w:rPr>
            </w:pPr>
            <w:r w:rsidRPr="00C928A5">
              <w:rPr>
                <w:rFonts w:ascii="Myriad Pro" w:hAnsi="Myriad Pro" w:cs="Arial"/>
                <w:sz w:val="20"/>
              </w:rPr>
              <w:t xml:space="preserve">Projekt jest zgodny z regułami pomocy publicznej i/lub pomocy </w:t>
            </w:r>
            <w:r w:rsidRPr="00C928A5">
              <w:rPr>
                <w:rFonts w:ascii="Myriad Pro" w:hAnsi="Myriad Pro" w:cs="Arial"/>
                <w:i/>
                <w:sz w:val="20"/>
              </w:rPr>
              <w:t>de minimis</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Jeżeli dotyczy: 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 „nie dotyczy”.</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3.</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organizacyjno-operacyjna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zapewni do realizacji projektu odpowiednio wykwalifikowaną kadrę, zarówno do jego obsługi, jak i realizacji przedsięwzięć merytorycznych.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dysponuje odpowiednim potencjałem organizacyjnym i technicznym.</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4.</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finansowa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uznane za spełnione.</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AD4E20" w:rsidRDefault="00AD4E20" w:rsidP="00105A10">
      <w:pPr>
        <w:spacing w:after="0" w:line="360" w:lineRule="auto"/>
        <w:rPr>
          <w:rFonts w:ascii="Myriad Pro" w:hAnsi="Myriad Pro"/>
          <w:b/>
          <w:sz w:val="20"/>
        </w:rPr>
      </w:pPr>
    </w:p>
    <w:p w:rsidR="0044674D" w:rsidRPr="00746CCC" w:rsidRDefault="00F077EA" w:rsidP="00221F42">
      <w:pPr>
        <w:spacing w:after="0" w:line="360" w:lineRule="auto"/>
        <w:jc w:val="center"/>
        <w:rPr>
          <w:rFonts w:ascii="Myriad Pro" w:hAnsi="Myriad Pro"/>
          <w:b/>
          <w:sz w:val="20"/>
        </w:rPr>
      </w:pPr>
      <w:r w:rsidRPr="00EF23C1">
        <w:rPr>
          <w:rFonts w:ascii="Myriad Pro" w:hAnsi="Myriad Pro"/>
          <w:b/>
          <w:sz w:val="20"/>
        </w:rPr>
        <w:t xml:space="preserve">Kryteria szczegółowe przyjęte Uchwałą Nr </w:t>
      </w:r>
      <w:r w:rsidR="00C56561" w:rsidRPr="00EF23C1">
        <w:rPr>
          <w:rFonts w:ascii="Myriad Pro" w:hAnsi="Myriad Pro"/>
          <w:b/>
          <w:sz w:val="20"/>
        </w:rPr>
        <w:t>28/19</w:t>
      </w:r>
      <w:r w:rsidRPr="00EF23C1">
        <w:rPr>
          <w:rFonts w:ascii="Myriad Pro" w:hAnsi="Myriad Pro"/>
          <w:b/>
          <w:sz w:val="20"/>
        </w:rPr>
        <w:t xml:space="preserve"> Komitetu Monitorującego RPO WZ 2014-2020 z dnia 25 czerwca 2019 r. (tryb pozakonkursowy)</w:t>
      </w:r>
    </w:p>
    <w:tbl>
      <w:tblPr>
        <w:tblStyle w:val="Tabela-Siatka"/>
        <w:tblW w:w="0" w:type="auto"/>
        <w:jc w:val="center"/>
        <w:tblInd w:w="-602" w:type="dxa"/>
        <w:tblLook w:val="04A0" w:firstRow="1" w:lastRow="0" w:firstColumn="1" w:lastColumn="0" w:noHBand="0" w:noVBand="1"/>
      </w:tblPr>
      <w:tblGrid>
        <w:gridCol w:w="2327"/>
        <w:gridCol w:w="11737"/>
      </w:tblGrid>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Oś priorytetowa</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VII Włączenie społeczne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Priorytet Inwestycyjny</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9v Wspieranie przedsiębiorczości społecznej i integracji zawodowej w przedsiębiorstwach społecznych oraz ekonomii społecznej i solidarnej w celu ułatwienia dostępu do zatrudnienia.</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Działanie</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7.5 Koordynacja rozwoju sektora ekonomii społecznej oraz wsparcie rozwoju sieci kooperacji i partnerstw ekonomii społecznej w województwie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Typ projektu</w:t>
            </w:r>
          </w:p>
        </w:tc>
        <w:tc>
          <w:tcPr>
            <w:tcW w:w="11737" w:type="dxa"/>
            <w:shd w:val="clear" w:color="auto" w:fill="B6DDE8" w:themeFill="accent5" w:themeFillTint="66"/>
          </w:tcPr>
          <w:p w:rsidR="00746CCC" w:rsidRPr="00DD5B29" w:rsidRDefault="00746CCC" w:rsidP="001B0A9F">
            <w:pPr>
              <w:numPr>
                <w:ilvl w:val="0"/>
                <w:numId w:val="352"/>
              </w:numPr>
              <w:spacing w:before="60" w:after="60" w:line="276" w:lineRule="auto"/>
              <w:ind w:left="357" w:hanging="357"/>
              <w:rPr>
                <w:rFonts w:ascii="Myriad Pro" w:hAnsi="Myriad Pro" w:cs="Arial"/>
                <w:sz w:val="20"/>
              </w:rPr>
            </w:pPr>
            <w:r w:rsidRPr="00DD5B29">
              <w:rPr>
                <w:rFonts w:ascii="Myriad Pro" w:hAnsi="Myriad Pro" w:cs="Arial"/>
                <w:sz w:val="20"/>
              </w:rPr>
              <w:t>Koordynacja rozwoju sektora ekonomii społecznej oraz wsparcie rozwoju sieci kooperacji i partnerstw ekonomii społecznej w województwie możliwa jedynie poprzez realizację działań wymienionych poniżej: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tworzenie regionalnych sieci podmiotów ekonomii społecznej (klastry, franczyzy) oraz włączanie podmiotów ekonomii społecznej do istniejących na poziomie regionalnym organizacji branżowych (sieci, klastry),</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tworzenie regionalnych sieci kooperacji podmiotów ekonomii społecznej o charakterze reintegracyjnym (CIS, KIS, ZAZ, WTZ), mających umożliwić wzajemne uczenie się i wymianę informacji oraz wsparcie tych podmiotów w osiąganiu standardów usług,</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a także współpracy ww. podmiotów z innymi podmiotami takimi jak szkoły, uczelnie wyższe, instytucje rynku pracy, przedsiębiorstwa m.in. w celu zwiększenia liczby staży i praktyk w podmiotach ekonomii społecznej czy też w przedsiębiorstwach,</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budowanie powiązań pomiędzy nauką, biznesem i ekonomią społeczną na poziomie regionalnym (spotkania, warsztaty, doradztwo, wymiana informacji) w celu nawiązania stałej współpracy,</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 </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wspieranie realizacji usług użyteczności publicznej przez podmioty ekonomii społecznej i współpraca z OWES w tym zakresie,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wyznaczanie kierunków rozwoju ekonomii społecznej, aktualizacja regionalnego programu rozwoju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ewaluacja działań OWES,</w:t>
            </w:r>
          </w:p>
          <w:p w:rsidR="00746CCC" w:rsidRPr="00DD5B29" w:rsidRDefault="00746CCC" w:rsidP="00341784">
            <w:pPr>
              <w:spacing w:before="60" w:after="60"/>
              <w:contextualSpacing/>
              <w:jc w:val="both"/>
              <w:rPr>
                <w:rFonts w:ascii="Myriad Pro" w:hAnsi="Myriad Pro" w:cs="Arial"/>
                <w:sz w:val="20"/>
              </w:rPr>
            </w:pPr>
            <w:r w:rsidRPr="00DD5B29">
              <w:rPr>
                <w:rFonts w:ascii="Myriad Pro" w:hAnsi="Myriad Pro" w:cs="Arial"/>
                <w:sz w:val="20"/>
              </w:rPr>
              <w:t xml:space="preserve">  m) weryfikację statusu przedsiębiorstw społecznych i prowadzenie ich spisu</w:t>
            </w:r>
          </w:p>
        </w:tc>
      </w:tr>
    </w:tbl>
    <w:p w:rsidR="00740F15" w:rsidRDefault="00740F15"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Pr="00DD5B29" w:rsidRDefault="00260496" w:rsidP="00746CCC">
      <w:pPr>
        <w:jc w:val="center"/>
        <w:rPr>
          <w:rFonts w:ascii="Myriad Pro" w:hAnsi="Myriad Pro" w:cs="Arial"/>
          <w:sz w:val="20"/>
        </w:rPr>
      </w:pPr>
    </w:p>
    <w:tbl>
      <w:tblPr>
        <w:tblStyle w:val="Tabela-Siatka"/>
        <w:tblW w:w="0" w:type="auto"/>
        <w:tblLook w:val="04A0" w:firstRow="1" w:lastRow="0" w:firstColumn="1" w:lastColumn="0" w:noHBand="0" w:noVBand="1"/>
      </w:tblPr>
      <w:tblGrid>
        <w:gridCol w:w="551"/>
        <w:gridCol w:w="2138"/>
        <w:gridCol w:w="6378"/>
        <w:gridCol w:w="5075"/>
      </w:tblGrid>
      <w:tr w:rsidR="00746CCC" w:rsidRPr="00DD5B29" w:rsidTr="00FD2AD8">
        <w:tc>
          <w:tcPr>
            <w:tcW w:w="14142" w:type="dxa"/>
            <w:gridSpan w:val="4"/>
            <w:shd w:val="clear" w:color="auto" w:fill="EEECE1" w:themeFill="background2"/>
          </w:tcPr>
          <w:p w:rsidR="00746CCC" w:rsidRPr="00DD5B29" w:rsidRDefault="00746CCC" w:rsidP="00341784">
            <w:pPr>
              <w:jc w:val="center"/>
              <w:rPr>
                <w:rFonts w:ascii="Myriad Pro" w:hAnsi="Myriad Pro" w:cs="Arial"/>
                <w:sz w:val="20"/>
              </w:rPr>
            </w:pPr>
            <w:r w:rsidRPr="00DD5B29">
              <w:rPr>
                <w:rFonts w:ascii="Myriad Pro" w:hAnsi="Myriad Pro" w:cs="Arial"/>
                <w:sz w:val="20"/>
              </w:rPr>
              <w:t>Kryteria dopuszczalności</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L.p.</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Nazwa kryterium</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Definicja kryterium</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Opis znaczenia kryterium</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2</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3</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4</w:t>
            </w:r>
          </w:p>
        </w:tc>
      </w:tr>
      <w:tr w:rsidR="00746CCC" w:rsidRPr="00DD5B29" w:rsidTr="00C921C7">
        <w:trPr>
          <w:trHeight w:val="3474"/>
        </w:trPr>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p w:rsidR="00746CCC" w:rsidRPr="00DD5B29" w:rsidRDefault="00746CCC" w:rsidP="00341784">
            <w:pPr>
              <w:jc w:val="center"/>
              <w:rPr>
                <w:rFonts w:ascii="Myriad Pro" w:hAnsi="Myriad Pro" w:cs="Arial"/>
                <w:sz w:val="20"/>
              </w:rPr>
            </w:pP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Zgodność wsparcia</w:t>
            </w:r>
          </w:p>
        </w:tc>
        <w:tc>
          <w:tcPr>
            <w:tcW w:w="6378" w:type="dxa"/>
            <w:vAlign w:val="center"/>
          </w:tcPr>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1. Projekt jest skierowany do grup docelowych z obszaru województwa zachodniopomorskiego (podmioty  posiadające jednostkę organizacyjną na obszarze woje</w:t>
            </w:r>
            <w:r w:rsidR="00221F42">
              <w:rPr>
                <w:rFonts w:ascii="Myriad Pro" w:hAnsi="Myriad Pro" w:cs="Arial"/>
                <w:sz w:val="20"/>
              </w:rPr>
              <w:t xml:space="preserve">wództwa zachodniopomorskiego).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2. Beneficjent wniesie wkład własny w wysokości nie mniejszej niż 15% wartości projektu, zgodnie z zapisami zawartymi w Szczegółowym Opisie Osi Priorytetowych Regionalnego Programu Operacyjnego Województwa Zachodniopomorskiego 2014-2020</w:t>
            </w:r>
            <w:r w:rsidRPr="00DD5B29" w:rsidDel="00094346">
              <w:rPr>
                <w:rFonts w:ascii="Myriad Pro" w:hAnsi="Myriad Pro" w:cs="Arial"/>
                <w:sz w:val="20"/>
              </w:rPr>
              <w:t>.</w:t>
            </w:r>
            <w:r w:rsidR="00221F42">
              <w:rPr>
                <w:rFonts w:ascii="Myriad Pro" w:hAnsi="Myriad Pro" w:cs="Arial"/>
                <w:sz w:val="20"/>
              </w:rPr>
              <w:t xml:space="preserve">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3. Okres realizacji proje</w:t>
            </w:r>
            <w:r w:rsidR="00221F42">
              <w:rPr>
                <w:rFonts w:ascii="Myriad Pro" w:hAnsi="Myriad Pro" w:cs="Arial"/>
                <w:sz w:val="20"/>
              </w:rPr>
              <w:t>ktu nie przekracza 36 miesięcy.</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4. Wnioskodawca zobowiązany jest do osiągnięcia wskaźników wskazanych w SOOP zgodnie z wartościami wskazanymi w</w:t>
            </w:r>
            <w:r w:rsidR="00221F42">
              <w:rPr>
                <w:rFonts w:ascii="Myriad Pro" w:hAnsi="Myriad Pro" w:cs="Arial"/>
                <w:sz w:val="20"/>
              </w:rPr>
              <w:t xml:space="preserve"> wezwaniu do złożenia projektu.</w:t>
            </w:r>
          </w:p>
        </w:tc>
        <w:tc>
          <w:tcPr>
            <w:tcW w:w="5075" w:type="dxa"/>
          </w:tcPr>
          <w:p w:rsidR="00746CCC" w:rsidRPr="00DD5B29" w:rsidRDefault="00746CCC" w:rsidP="00341784">
            <w:pPr>
              <w:rPr>
                <w:rFonts w:ascii="Myriad Pro" w:hAnsi="Myriad Pro" w:cs="Arial"/>
                <w:sz w:val="20"/>
              </w:rPr>
            </w:pPr>
            <w:r w:rsidRPr="00DD5B29">
              <w:rPr>
                <w:rFonts w:ascii="Myriad Pro" w:hAnsi="Myriad Pro" w:cs="Arial"/>
                <w:sz w:val="20"/>
              </w:rPr>
              <w:t>Spełnienie kryterium jest konieczne do przyznania dofinansowania.</w:t>
            </w:r>
          </w:p>
          <w:p w:rsidR="00746CCC" w:rsidRPr="00DD5B29" w:rsidRDefault="00746CCC" w:rsidP="00341784">
            <w:pPr>
              <w:rPr>
                <w:rFonts w:ascii="Myriad Pro" w:hAnsi="Myriad Pro" w:cs="Arial"/>
                <w:sz w:val="20"/>
              </w:rPr>
            </w:pPr>
            <w:r w:rsidRPr="00DD5B29">
              <w:rPr>
                <w:rFonts w:ascii="Myriad Pro" w:hAnsi="Myriad Pro" w:cs="Arial"/>
                <w:sz w:val="20"/>
              </w:rPr>
              <w:t>Projekty niespełniające kryterium kierowane są do poprawy lub uzupełnienia.</w:t>
            </w:r>
          </w:p>
          <w:p w:rsidR="00746CCC" w:rsidRPr="00DD5B29" w:rsidRDefault="00746CCC" w:rsidP="00341784">
            <w:pPr>
              <w:rPr>
                <w:rFonts w:ascii="Myriad Pro" w:hAnsi="Myriad Pro" w:cs="Arial"/>
                <w:sz w:val="20"/>
              </w:rPr>
            </w:pPr>
            <w:r w:rsidRPr="00DD5B29">
              <w:rPr>
                <w:rFonts w:ascii="Myriad Pro" w:hAnsi="Myriad Pro" w:cs="Arial"/>
                <w:sz w:val="20"/>
              </w:rPr>
              <w:t>Ocena spełniania kryterium polega na przypisaniu wartości logicznych „tak”, „nie”.</w:t>
            </w:r>
          </w:p>
          <w:p w:rsidR="00746CCC" w:rsidRPr="00DD5B29" w:rsidRDefault="00746CCC" w:rsidP="00341784">
            <w:pPr>
              <w:jc w:val="center"/>
              <w:rPr>
                <w:rFonts w:ascii="Myriad Pro" w:hAnsi="Myriad Pro" w:cs="Arial"/>
                <w:sz w:val="20"/>
              </w:rPr>
            </w:pPr>
          </w:p>
        </w:tc>
      </w:tr>
    </w:tbl>
    <w:p w:rsidR="00746CCC" w:rsidRPr="00DD5B29" w:rsidRDefault="00746CCC" w:rsidP="00746CCC">
      <w:pPr>
        <w:jc w:val="center"/>
        <w:rPr>
          <w:rFonts w:ascii="Myriad Pro" w:hAnsi="Myriad Pro"/>
          <w:sz w:val="20"/>
        </w:rPr>
      </w:pPr>
    </w:p>
    <w:p w:rsidR="00AD4E20" w:rsidRDefault="00AD4E20">
      <w:pPr>
        <w:rPr>
          <w:rFonts w:ascii="Myriad Pro" w:hAnsi="Myriad Pro"/>
          <w:b/>
          <w:sz w:val="20"/>
        </w:rPr>
        <w:sectPr w:rsidR="00AD4E20" w:rsidSect="00666E30">
          <w:pgSz w:w="16838" w:h="11906" w:orient="landscape"/>
          <w:pgMar w:top="1417" w:right="1417" w:bottom="1417" w:left="1417" w:header="708" w:footer="708" w:gutter="0"/>
          <w:cols w:space="708"/>
          <w:docGrid w:linePitch="360"/>
        </w:sectPr>
      </w:pPr>
    </w:p>
    <w:p w:rsidR="00BD6BA6" w:rsidRPr="00791FB6" w:rsidRDefault="00BD6BA6" w:rsidP="00606993">
      <w:pPr>
        <w:pStyle w:val="Podtytu"/>
      </w:pPr>
      <w:bookmarkStart w:id="37" w:name="_Toc64633787"/>
      <w:r w:rsidRPr="00791FB6">
        <w:t>7.6 Wsparcie rozwoju usług społecznych świadczonych w interesie ogólnym</w:t>
      </w:r>
      <w:bookmarkEnd w:id="37"/>
    </w:p>
    <w:p w:rsidR="00BD6BA6" w:rsidRPr="00791FB6" w:rsidRDefault="00BD6BA6" w:rsidP="00BD6BA6">
      <w:pPr>
        <w:spacing w:after="0"/>
        <w:rPr>
          <w:rFonts w:ascii="Myriad Pro" w:hAnsi="Myriad Pro"/>
          <w:sz w:val="20"/>
        </w:rPr>
      </w:pPr>
    </w:p>
    <w:p w:rsidR="00BD6BA6" w:rsidRPr="00D60295"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91/17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D60295">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Oś priorytetowa</w:t>
            </w:r>
          </w:p>
        </w:tc>
        <w:tc>
          <w:tcPr>
            <w:tcW w:w="12275"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eastAsia="MyriadPro-Regular" w:hAnsi="Myriad Pro" w:cs="Arial"/>
                <w:sz w:val="20"/>
              </w:rPr>
              <w:t>VII Włączenie społeczne</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Priorytet Inwestycyjny</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Ułatwianie dostępu do przystępnych cenowo, trwałych oraz wysokiej jakości usług, w tym opieki zdrowotnej i usług socjalnych świadczonych</w:t>
            </w:r>
          </w:p>
          <w:p w:rsidR="00BD6BA6" w:rsidRPr="00AE1BCA" w:rsidRDefault="00BD6BA6" w:rsidP="00BD6BA6">
            <w:pPr>
              <w:spacing w:before="40" w:after="40" w:line="240" w:lineRule="auto"/>
              <w:rPr>
                <w:rFonts w:ascii="Myriad Pro" w:hAnsi="Myriad Pro" w:cs="Arial"/>
                <w:iCs/>
                <w:sz w:val="20"/>
              </w:rPr>
            </w:pPr>
            <w:r w:rsidRPr="00AE1BCA">
              <w:rPr>
                <w:rFonts w:ascii="Myriad Pro" w:eastAsia="MyriadPro-Regular" w:hAnsi="Myriad Pro" w:cs="Arial"/>
                <w:sz w:val="20"/>
              </w:rPr>
              <w:t>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Działanie</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Typ projektu</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Świadczenie usług społecznych (m.in. pomocy społecznej, wsparcia rodziny i pieczy zastępczej, opiekuńczych) w celu zwiększenia ich</w:t>
            </w:r>
          </w:p>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dostępności w tym:</w:t>
            </w:r>
          </w:p>
          <w:p w:rsidR="00BD6BA6" w:rsidRPr="00AE1BCA" w:rsidRDefault="00BD6BA6" w:rsidP="00912095">
            <w:pPr>
              <w:pStyle w:val="Akapitzlist"/>
              <w:numPr>
                <w:ilvl w:val="0"/>
                <w:numId w:val="83"/>
              </w:numPr>
              <w:autoSpaceDE w:val="0"/>
              <w:autoSpaceDN w:val="0"/>
              <w:adjustRightInd w:val="0"/>
              <w:spacing w:after="0" w:line="240" w:lineRule="auto"/>
              <w:rPr>
                <w:rFonts w:eastAsia="MyriadPro-Regular" w:cs="Arial"/>
              </w:rPr>
            </w:pPr>
            <w:r w:rsidRPr="00AE1BCA">
              <w:rPr>
                <w:rFonts w:eastAsia="MyriadPro-Regular" w:cs="Arial"/>
              </w:rPr>
              <w:t>Rozwój usług asystenckich (skierowanych do osób z niepełnosprawnościami) i opiekuńczych (skierowanych do osób niesamodzielnych), w tym:</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wsparcie działalności lub tworzenie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inne usługi zwiększające mobilność, autonomię i bezpieczeństwo osób niesamodzielnych (np. likwidowanie barier architektonicznych w miejscu zamieszkania, dowożenie posiłków, przewóz osoby niesamodzielnej lub personelu sprawującego opiekę związane bezpośrednio z usługami świadczonymi osobie nie</w:t>
            </w:r>
            <w:r>
              <w:rPr>
                <w:rFonts w:eastAsia="MyriadPro-Regular" w:cs="Arial"/>
              </w:rPr>
              <w:t>samodzielnej w ramach projektu);</w:t>
            </w:r>
          </w:p>
          <w:p w:rsidR="00BD6BA6" w:rsidRPr="00580243"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wykorzystanie nowoczesnych technologii informacyjno-komunikacyjnych np. teleopieki, systemów przywoławczych, systemów</w:t>
            </w:r>
            <w:r>
              <w:rPr>
                <w:rFonts w:eastAsia="MyriadPro-Regular" w:cs="Arial"/>
              </w:rPr>
              <w:t xml:space="preserve"> </w:t>
            </w:r>
            <w:r w:rsidRPr="00580243">
              <w:rPr>
                <w:rFonts w:eastAsia="MyriadPro-Regular" w:cs="Arial"/>
              </w:rPr>
              <w:t>informacyjnych na temat dostępności usług społecznych;</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Wsparcie faktycznych opiekunów osób niesamodzielnych (w tym pomocników domowych, szkolenia, doradztwo, pomoc psychologiczna, opieka wytchnieniowa, grupy samopomocowe, wsparcie za pośrednictwem instytucji w zakresie zdiagnozowanych potrzeb opiekunów).</w:t>
            </w:r>
          </w:p>
          <w:p w:rsidR="00BD6BA6" w:rsidRPr="00AE1BCA" w:rsidRDefault="00BD6BA6" w:rsidP="00BD6BA6">
            <w:pPr>
              <w:autoSpaceDE w:val="0"/>
              <w:autoSpaceDN w:val="0"/>
              <w:adjustRightInd w:val="0"/>
              <w:spacing w:after="0" w:line="240" w:lineRule="auto"/>
              <w:ind w:left="1055" w:hanging="283"/>
              <w:jc w:val="both"/>
              <w:rPr>
                <w:rFonts w:ascii="Myriad Pro" w:eastAsia="MyriadPro-Regular" w:hAnsi="Myriad Pro" w:cs="Arial"/>
                <w:sz w:val="20"/>
              </w:rPr>
            </w:pPr>
            <w:r w:rsidRPr="00AE1BCA">
              <w:rPr>
                <w:rFonts w:ascii="Myriad Pro" w:eastAsia="MyriadPro-Regular" w:hAnsi="Myriad Pro" w:cs="Arial"/>
                <w:sz w:val="20"/>
              </w:rPr>
              <w:t>Wsparcie w ramach projektu nie spowoduje:</w:t>
            </w:r>
          </w:p>
          <w:p w:rsidR="00BD6BA6" w:rsidRPr="00AE1BCA" w:rsidRDefault="00BD6BA6" w:rsidP="00912095">
            <w:pPr>
              <w:pStyle w:val="Akapitzlist"/>
              <w:numPr>
                <w:ilvl w:val="0"/>
                <w:numId w:val="85"/>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zmniejszenia dotychczasowego finansowania usług asystenckich lub opiekuńczych przez beneficjenta oraz</w:t>
            </w:r>
          </w:p>
          <w:p w:rsidR="00BD6BA6" w:rsidRDefault="00BD6BA6" w:rsidP="00912095">
            <w:pPr>
              <w:pStyle w:val="Akapitzlist"/>
              <w:numPr>
                <w:ilvl w:val="0"/>
                <w:numId w:val="85"/>
              </w:numPr>
              <w:autoSpaceDE w:val="0"/>
              <w:autoSpaceDN w:val="0"/>
              <w:adjustRightInd w:val="0"/>
              <w:spacing w:line="240" w:lineRule="auto"/>
              <w:ind w:left="1055" w:hanging="283"/>
              <w:jc w:val="both"/>
              <w:rPr>
                <w:rFonts w:eastAsia="MyriadPro-Regular" w:cs="Arial"/>
              </w:rPr>
            </w:pPr>
            <w:r w:rsidRPr="00AE1BCA">
              <w:rPr>
                <w:rFonts w:eastAsia="MyriadPro-Regular" w:cs="Arial"/>
              </w:rPr>
              <w:t>zastąpienia środkami projektu dotychczasowego finansowania usług ze środków innych niż europejskie.</w:t>
            </w:r>
          </w:p>
          <w:p w:rsidR="00BD6BA6" w:rsidRPr="00CE301F" w:rsidRDefault="00BD6BA6" w:rsidP="00BD6BA6">
            <w:pPr>
              <w:pStyle w:val="Akapitzlist"/>
              <w:numPr>
                <w:ilvl w:val="0"/>
                <w:numId w:val="0"/>
              </w:numPr>
              <w:autoSpaceDE w:val="0"/>
              <w:autoSpaceDN w:val="0"/>
              <w:adjustRightInd w:val="0"/>
              <w:spacing w:line="240" w:lineRule="auto"/>
              <w:ind w:left="1055"/>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line="240" w:lineRule="auto"/>
              <w:jc w:val="both"/>
              <w:rPr>
                <w:rFonts w:eastAsia="MyriadPro-Regular" w:cs="Arial"/>
              </w:rPr>
            </w:pPr>
            <w:r w:rsidRPr="00AE1BCA">
              <w:rPr>
                <w:rFonts w:eastAsia="MyriadPro-Regular" w:cs="Arial"/>
              </w:rPr>
              <w:t>Rozwój usług wspierania rodziny i pieczy zastępczej w tym:</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działania profilaktyczne mające na celu ograniczyć umieszcz</w:t>
            </w:r>
            <w:r>
              <w:rPr>
                <w:rFonts w:eastAsia="MyriadPro-Regular" w:cs="Arial"/>
              </w:rPr>
              <w:t>anie dzieci w pieczy zastępczej;</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działania prowadzące do odejścia od opieki instytucjonalnej, tj. od opieki świadczonej w placówkach opiekuńczo-wychowawczych powyżej 14 osób do usług świadczonych w społeczności lokalnej poprzez tworzenie rodzinnych form pieczy zastępczej oraz placówek piekuńczo-wychowawczych typu rodzinnego do 8 dzieci i placówek opiekuńczo-wychowawczych typu socjalizacyjnego, interwencyjnego lub specjalisty</w:t>
            </w:r>
            <w:r>
              <w:rPr>
                <w:rFonts w:eastAsia="MyriadPro-Regular" w:cs="Arial"/>
              </w:rPr>
              <w:t>czno-interwencyjnego do 14 osób;</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rozwój placówek wsparcia dziennego poprzez tworzenie nowych miejsc opieki i wychowania w ramach nowych placówek wsparcia dziennego, jak również w ramach istniejących placówek rozwój istniejąc</w:t>
            </w:r>
            <w:r>
              <w:rPr>
                <w:rFonts w:eastAsia="MyriadPro-Regular" w:cs="Arial"/>
              </w:rPr>
              <w:t>ych placówek wsparcia dziennego;</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kompleksowe wsparcie w procesie usamodzielniania się wychowanków rodzin zastępczych lub placówek opiekuńczo – wychowawczych </w:t>
            </w:r>
            <w:r w:rsidRPr="00AE1BCA">
              <w:rPr>
                <w:rFonts w:eastAsia="Times New Roman" w:cs="Arial"/>
                <w:lang w:eastAsia="pl-PL"/>
              </w:rPr>
              <w:t xml:space="preserve">w tym m.in.: </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mieszkanie wspomagane – koszty utworzenia, wyposażenia/doposażania, opłaty i usługi dostarczane do mieszkań, opłaty stałe utrzymania mieszkania (m.in. media), usługi (np. opiekuńcze, wspierające, </w:t>
            </w:r>
            <w:r>
              <w:rPr>
                <w:rFonts w:eastAsia="Times New Roman" w:cs="Arial"/>
                <w:lang w:eastAsia="pl-PL"/>
              </w:rPr>
              <w:t>doradcze, treningowe),</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w:t>
            </w:r>
            <w:r>
              <w:rPr>
                <w:rFonts w:eastAsia="Times New Roman" w:cs="Arial"/>
                <w:lang w:eastAsia="pl-PL"/>
              </w:rPr>
              <w:t>ie wkładu własnego do projektu,</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usługi aktywnej integracji o charakterze zawodowym w systemie edukacj</w:t>
            </w:r>
            <w:r>
              <w:rPr>
                <w:rFonts w:eastAsia="Times New Roman" w:cs="Arial"/>
                <w:lang w:eastAsia="pl-PL"/>
              </w:rPr>
              <w:t>i pozaformalnej i nieformalnej,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budowanie kompetencji społeczno - kulturowych w naturalnym otwartym środowisku (udział w wydarzeniach kulturalnych, sportowych, edukacyjnych w formie stacjonarnej lu</w:t>
            </w:r>
            <w:r>
              <w:rPr>
                <w:rFonts w:eastAsia="Times New Roman" w:cs="Arial"/>
                <w:lang w:eastAsia="pl-PL"/>
              </w:rPr>
              <w:t>b wyjazdowej),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kursy, szkolenia, superwizje, konsultacje, trening facylitacji, mediacje, coaching dla trenerów i opiekunów dla osób usamodzielnianych. </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kształcenie kandydatów na rodziny zastępcze, na prowadzących rodzinne domy dziecka i na dyrektorów placówek opiekuńczo wychowawczych typu rodzinnego (wraz z działaniami mającymi na celu pozyskanie nowych kandydatów) oraz doskonalenie osób </w:t>
            </w:r>
            <w:r>
              <w:rPr>
                <w:rFonts w:eastAsia="MyriadPro-Regular" w:cs="Arial"/>
              </w:rPr>
              <w:t>sprawujących pieczę zastępczą;</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w:t>
            </w:r>
            <w:r>
              <w:rPr>
                <w:rFonts w:eastAsia="MyriadPro-Regular" w:cs="Arial"/>
              </w:rPr>
              <w:t>biologicznych;</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rozwój poradnictwa rodzinnego i specjalistycznego poradnictwa rodzinnego obejmującego minimum jedną z poniższych form:</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pedagogiczne i psychologiczne mające na celu wzmocnienie kompetencji rodzicielskich, poprawę relacji rodzic – dziecko, wspomaganie rozwoju dziecka,</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prawne, w szczególności z obszaru prawa rodzinnego i opiekuńczego,</w:t>
            </w:r>
          </w:p>
          <w:p w:rsidR="00BD6BA6"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działania, które zmierzają do zażegnania problemów, których źródło tkwi w sposobie funkcjonowania rodziny oraz rodzaju więzi rodzinnych.</w:t>
            </w:r>
          </w:p>
          <w:p w:rsidR="00BD6BA6" w:rsidRPr="00CE301F" w:rsidRDefault="00BD6BA6" w:rsidP="00BD6BA6">
            <w:pPr>
              <w:pStyle w:val="Akapitzlist"/>
              <w:numPr>
                <w:ilvl w:val="0"/>
                <w:numId w:val="0"/>
              </w:numPr>
              <w:autoSpaceDE w:val="0"/>
              <w:autoSpaceDN w:val="0"/>
              <w:adjustRightInd w:val="0"/>
              <w:spacing w:after="0" w:line="240" w:lineRule="auto"/>
              <w:ind w:left="1480"/>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after="0" w:line="240" w:lineRule="auto"/>
              <w:jc w:val="both"/>
              <w:rPr>
                <w:rFonts w:eastAsia="MyriadPro-Regular" w:cs="Arial"/>
              </w:rPr>
            </w:pPr>
            <w:r w:rsidRPr="00AE1BCA">
              <w:rPr>
                <w:rFonts w:eastAsia="MyriadPro-Regular" w:cs="Aria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 W mieszkaniach chronionych i mieszkaniach wspomaganych w ramach wsparcia zapewnia się m.in.:</w:t>
            </w:r>
          </w:p>
          <w:p w:rsidR="00BD6BA6" w:rsidRPr="00AE1BCA"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pobyt osoby w mieszkaniu, w tym usługi opiekuńcze, usługi asystenckie;</w:t>
            </w:r>
          </w:p>
          <w:p w:rsidR="00BD6BA6" w:rsidRPr="00884B8E"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aktywność osoby w mieszkaniu, w tym trening samodzielności, praca socjalna, poradnictwo specjalistyczne, integracja osoby ze społecznością lokalną.</w:t>
            </w:r>
          </w:p>
        </w:tc>
      </w:tr>
    </w:tbl>
    <w:p w:rsidR="00BD6BA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AE1BCA" w:rsidTr="00BD6BA6">
        <w:trPr>
          <w:jc w:val="center"/>
        </w:trPr>
        <w:tc>
          <w:tcPr>
            <w:tcW w:w="14175" w:type="dxa"/>
            <w:gridSpan w:val="4"/>
            <w:shd w:val="pct10" w:color="auto" w:fill="auto"/>
          </w:tcPr>
          <w:p w:rsidR="00BD6BA6" w:rsidRPr="00AE1BCA" w:rsidRDefault="00BD6BA6" w:rsidP="00BD6BA6">
            <w:pPr>
              <w:spacing w:before="40" w:after="40" w:line="276" w:lineRule="auto"/>
              <w:jc w:val="center"/>
              <w:rPr>
                <w:rFonts w:ascii="Myriad Pro" w:hAnsi="Myriad Pro" w:cs="Arial"/>
                <w:b/>
                <w:sz w:val="20"/>
              </w:rPr>
            </w:pPr>
            <w:r w:rsidRPr="00AE1BCA">
              <w:rPr>
                <w:rFonts w:ascii="Myriad Pro" w:hAnsi="Myriad Pro" w:cs="Arial"/>
                <w:b/>
                <w:sz w:val="20"/>
              </w:rPr>
              <w:t>Kryteria dopuszczalności</w:t>
            </w:r>
          </w:p>
        </w:tc>
      </w:tr>
      <w:tr w:rsidR="00BD6BA6" w:rsidRPr="00AE1BCA" w:rsidTr="00BD6BA6">
        <w:trPr>
          <w:jc w:val="center"/>
        </w:trPr>
        <w:tc>
          <w:tcPr>
            <w:tcW w:w="539" w:type="dxa"/>
          </w:tcPr>
          <w:p w:rsidR="00BD6BA6" w:rsidRPr="00AE1BCA" w:rsidRDefault="00BD6BA6" w:rsidP="00BD6BA6">
            <w:pPr>
              <w:spacing w:before="40" w:after="40" w:line="276" w:lineRule="auto"/>
              <w:ind w:right="-81"/>
              <w:jc w:val="center"/>
              <w:rPr>
                <w:rFonts w:ascii="Myriad Pro" w:hAnsi="Myriad Pro" w:cs="Arial"/>
                <w:sz w:val="20"/>
              </w:rPr>
            </w:pPr>
            <w:r w:rsidRPr="00AE1BCA">
              <w:rPr>
                <w:rFonts w:ascii="Myriad Pro" w:hAnsi="Myriad Pro" w:cs="Arial"/>
                <w:sz w:val="20"/>
              </w:rPr>
              <w:t>L.p.</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Nazwa kryterium</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Definicja kryterium</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39"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1</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2</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3</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celem szczegółowym i rezultatami Działania</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Projekty niespełniające kryterium są odrzucane.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w:t>
            </w:r>
            <w:r w:rsidRPr="00AE1BCA">
              <w:rPr>
                <w:rFonts w:ascii="Myriad Pro" w:hAnsi="Myriad Pro" w:cs="Arial"/>
                <w:i/>
                <w:sz w:val="20"/>
              </w:rPr>
              <w:t xml:space="preserve"> </w:t>
            </w:r>
            <w:r w:rsidRPr="00AE1BCA">
              <w:rPr>
                <w:rFonts w:ascii="Myriad Pro" w:hAnsi="Myriad Pro" w:cs="Arial"/>
                <w:sz w:val="20"/>
              </w:rPr>
              <w:t>typem projektu</w:t>
            </w:r>
          </w:p>
          <w:p w:rsidR="00BD6BA6" w:rsidRPr="00AE1BCA" w:rsidRDefault="00BD6BA6" w:rsidP="00BD6BA6">
            <w:pPr>
              <w:spacing w:before="40" w:after="40" w:line="276" w:lineRule="auto"/>
              <w:rPr>
                <w:rFonts w:ascii="Myriad Pro" w:hAnsi="Myriad Pro" w:cs="Arial"/>
                <w:sz w:val="20"/>
              </w:rPr>
            </w:pPr>
          </w:p>
          <w:p w:rsidR="00BD6BA6" w:rsidRPr="00AE1BCA" w:rsidRDefault="00BD6BA6" w:rsidP="00BD6BA6">
            <w:pPr>
              <w:spacing w:before="40" w:after="40" w:line="276" w:lineRule="auto"/>
              <w:rPr>
                <w:rFonts w:ascii="Myriad Pro" w:hAnsi="Myriad Pro" w:cs="Arial"/>
                <w:sz w:val="20"/>
              </w:rPr>
            </w:pP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 jest zgodny z typem projektu oraz grupą docelową wskazaną w  </w:t>
            </w:r>
            <w:r w:rsidRPr="00AE1BCA">
              <w:rPr>
                <w:rFonts w:ascii="Myriad Pro" w:hAnsi="Myriad Pro" w:cs="Arial"/>
                <w:i/>
                <w:sz w:val="20"/>
              </w:rPr>
              <w:t xml:space="preserve">SOOP RPO WZ 2014-2020 </w:t>
            </w:r>
            <w:r w:rsidRPr="00AE1BCA">
              <w:rPr>
                <w:rFonts w:ascii="Myriad Pro" w:hAnsi="Myriad Pro" w:cs="Arial"/>
                <w:sz w:val="20"/>
              </w:rPr>
              <w:t xml:space="preserve">oraz </w:t>
            </w:r>
            <w:r w:rsidRPr="00AE1BCA">
              <w:rPr>
                <w:rFonts w:ascii="Myriad Pro" w:hAnsi="Myriad Pro" w:cs="Arial"/>
                <w:i/>
                <w:sz w:val="20"/>
              </w:rPr>
              <w:t>Regulaminie konkursu.</w:t>
            </w:r>
            <w:r w:rsidRPr="00AE1BCA">
              <w:rPr>
                <w:rFonts w:ascii="Myriad Pro" w:hAnsi="Myriad Pro" w:cs="Arial"/>
                <w:sz w:val="20"/>
              </w:rPr>
              <w:t xml:space="preserve"> </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AE1BCA">
              <w:rPr>
                <w:rFonts w:ascii="Myriad Pro" w:hAnsi="Myriad Pro" w:cs="Arial"/>
                <w:i/>
                <w:sz w:val="20"/>
              </w:rPr>
              <w:t>RPO WZ 2014-2020</w:t>
            </w:r>
            <w:r w:rsidRPr="00AE1BCA">
              <w:rPr>
                <w:rFonts w:ascii="Myriad Pro" w:hAnsi="Myriad Pro" w:cs="Arial"/>
                <w:sz w:val="20"/>
              </w:rPr>
              <w:t xml:space="preserve">, </w:t>
            </w:r>
            <w:r w:rsidRPr="00AE1BCA">
              <w:rPr>
                <w:rFonts w:ascii="Myriad Pro" w:hAnsi="Myriad Pro" w:cs="Arial"/>
                <w:i/>
                <w:sz w:val="20"/>
              </w:rPr>
              <w:t>SOOP RPO WZ 2014-2020</w:t>
            </w:r>
            <w:r w:rsidR="001F4DC7">
              <w:rPr>
                <w:rFonts w:ascii="Myriad Pro" w:hAnsi="Myriad Pro" w:cs="Arial"/>
                <w:sz w:val="20"/>
              </w:rPr>
              <w:t xml:space="preserve">, przepisów prawa </w:t>
            </w:r>
            <w:r w:rsidRPr="00AE1BCA">
              <w:rPr>
                <w:rFonts w:ascii="Myriad Pro" w:hAnsi="Myriad Pro" w:cs="Arial"/>
                <w:sz w:val="20"/>
              </w:rPr>
              <w:t xml:space="preserve">mających wpływ na założenia dotyczące grupy docelowej i/lub typu projektu.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Kwalifikowalność Beneficjenta/Partnera</w:t>
            </w:r>
          </w:p>
        </w:tc>
        <w:tc>
          <w:tcPr>
            <w:tcW w:w="5101" w:type="dxa"/>
          </w:tcPr>
          <w:p w:rsidR="00BD6BA6" w:rsidRPr="00AE1BCA" w:rsidRDefault="00BD6BA6" w:rsidP="00AD5D70">
            <w:pPr>
              <w:autoSpaceDE w:val="0"/>
              <w:autoSpaceDN w:val="0"/>
              <w:adjustRightInd w:val="0"/>
              <w:spacing w:after="200" w:line="276" w:lineRule="auto"/>
              <w:jc w:val="both"/>
              <w:rPr>
                <w:rFonts w:ascii="Myriad Pro" w:eastAsia="Malgun Gothic" w:hAnsi="Myriad Pro" w:cs="Arial"/>
                <w:sz w:val="20"/>
              </w:rPr>
            </w:pPr>
            <w:r w:rsidRPr="00AE1BCA">
              <w:rPr>
                <w:rFonts w:ascii="Myriad Pro" w:eastAsia="Malgun Gothic" w:hAnsi="Myriad Pro" w:cs="Arial"/>
                <w:sz w:val="20"/>
              </w:rPr>
              <w:t>Beneficjent oraz Partner/rzy (o ile dotyczy) nie podlega/ją wyklucze</w:t>
            </w:r>
            <w:r w:rsidR="001F4DC7">
              <w:rPr>
                <w:rFonts w:ascii="Myriad Pro" w:eastAsia="Malgun Gothic" w:hAnsi="Myriad Pro" w:cs="Arial"/>
                <w:sz w:val="20"/>
              </w:rPr>
              <w:t xml:space="preserve">niu z możliwości ubiegania się </w:t>
            </w:r>
            <w:r w:rsidRPr="00AE1BCA">
              <w:rPr>
                <w:rFonts w:ascii="Myriad Pro" w:eastAsia="Malgun Gothic" w:hAnsi="Myriad Pro" w:cs="Arial"/>
                <w:sz w:val="20"/>
              </w:rPr>
              <w:t xml:space="preserve">o dofinansowanie, w tym wykluczeniu, o którym mowa w art. 207 ust. 4 ustawy z dnia 27 sierpnia 2009 r., </w:t>
            </w:r>
            <w:r w:rsidRPr="00AE1BCA">
              <w:rPr>
                <w:rFonts w:ascii="Myriad Pro" w:eastAsia="Malgun Gothic" w:hAnsi="Myriad Pro" w:cs="Arial"/>
                <w:sz w:val="20"/>
              </w:rPr>
              <w:br/>
              <w:t>o finansach publicznych.</w:t>
            </w:r>
          </w:p>
          <w:p w:rsidR="00BD6BA6" w:rsidRPr="00884B8E" w:rsidRDefault="00BD6BA6" w:rsidP="00AD5D70">
            <w:pPr>
              <w:autoSpaceDE w:val="0"/>
              <w:autoSpaceDN w:val="0"/>
              <w:adjustRightInd w:val="0"/>
              <w:spacing w:line="276" w:lineRule="auto"/>
              <w:jc w:val="both"/>
              <w:rPr>
                <w:rFonts w:ascii="Myriad Pro" w:eastAsia="MyriadPro-Regular" w:hAnsi="Myriad Pro" w:cs="Arial"/>
                <w:sz w:val="20"/>
              </w:rPr>
            </w:pPr>
            <w:r w:rsidRPr="00AE1BCA">
              <w:rPr>
                <w:rFonts w:ascii="Myriad Pro" w:eastAsia="MyriadPro-Regular" w:hAnsi="Myriad Pro" w:cs="Arial"/>
                <w:sz w:val="20"/>
              </w:rPr>
              <w:t xml:space="preserve">Beneficjent, zgodnie z </w:t>
            </w:r>
            <w:r w:rsidRPr="00AE1BCA">
              <w:rPr>
                <w:rFonts w:ascii="Myriad Pro" w:eastAsia="MyriadPro-Regular" w:hAnsi="Myriad Pro" w:cs="Arial"/>
                <w:i/>
                <w:sz w:val="20"/>
              </w:rPr>
              <w:t>SOOP RPO WZ 2014-2020</w:t>
            </w:r>
            <w:r w:rsidRPr="00AE1BCA">
              <w:rPr>
                <w:rFonts w:ascii="Myriad Pro" w:eastAsia="MyriadPro-Regular" w:hAnsi="Myriad Pro" w:cs="Arial"/>
                <w:sz w:val="20"/>
              </w:rPr>
              <w:t xml:space="preserve">, jest podmiotem uprawnionym do ubiegania się </w:t>
            </w:r>
            <w:r w:rsidRPr="00AE1BCA">
              <w:rPr>
                <w:rFonts w:ascii="Myriad Pro" w:eastAsia="MyriadPro-Regular" w:hAnsi="Myriad Pro" w:cs="Arial"/>
                <w:sz w:val="20"/>
              </w:rPr>
              <w:br/>
              <w:t>o dofinansowanie w ramach Działania typu/ów projektu/ów, w którym ogłoszony został konkurs.</w:t>
            </w:r>
          </w:p>
        </w:tc>
        <w:tc>
          <w:tcPr>
            <w:tcW w:w="6011" w:type="dxa"/>
          </w:tcPr>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Spełnienie kryterium jest konieczne do przyznania dofinansowania.</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Projekty niespełniające kryterium są odrzucane.</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hAnsi="Myriad Pro" w:cs="Arial"/>
                <w:sz w:val="20"/>
              </w:rPr>
              <w:t>Kryterium będzie weryfikowane na etapie KOP, na dzień podpisania umowy oraz w przypadku zmiany Partnera (jeśli dotyczy).</w:t>
            </w:r>
          </w:p>
          <w:p w:rsidR="00BD6BA6" w:rsidRPr="00AE1BCA" w:rsidRDefault="00BD6BA6" w:rsidP="00AD5D70">
            <w:pPr>
              <w:spacing w:before="40" w:line="276" w:lineRule="auto"/>
              <w:contextualSpacing/>
              <w:jc w:val="both"/>
              <w:rPr>
                <w:rFonts w:ascii="Myriad Pro" w:eastAsia="Malgun Gothic" w:hAnsi="Myriad Pro" w:cs="Arial"/>
                <w:sz w:val="20"/>
              </w:rPr>
            </w:pPr>
            <w:r w:rsidRPr="00AE1BCA">
              <w:rPr>
                <w:rFonts w:ascii="Myriad Pro" w:eastAsia="Malgun Gothic"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zasadami horyzontalnymi.</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w:t>
            </w:r>
          </w:p>
          <w:p w:rsidR="00BD6BA6" w:rsidRPr="00AE1BCA" w:rsidRDefault="00BD6BA6" w:rsidP="00912095">
            <w:pPr>
              <w:pStyle w:val="Akapitzlist"/>
              <w:numPr>
                <w:ilvl w:val="0"/>
                <w:numId w:val="91"/>
              </w:numPr>
              <w:spacing w:before="40" w:after="40" w:line="276" w:lineRule="auto"/>
              <w:ind w:left="315" w:hanging="284"/>
              <w:contextualSpacing w:val="0"/>
              <w:jc w:val="both"/>
              <w:rPr>
                <w:rFonts w:cs="Arial"/>
              </w:rPr>
            </w:pPr>
            <w:r w:rsidRPr="00AE1BCA">
              <w:rPr>
                <w:rFonts w:cs="Arial"/>
              </w:rPr>
              <w:t>zasadą rów</w:t>
            </w:r>
            <w:r w:rsidR="00AD5D70">
              <w:rPr>
                <w:rFonts w:cs="Arial"/>
              </w:rPr>
              <w:t xml:space="preserve">ności szans kobiet i mężczyzn, </w:t>
            </w:r>
            <w:r w:rsidRPr="00AE1BCA">
              <w:rPr>
                <w:rFonts w:cs="Arial"/>
              </w:rPr>
              <w:t xml:space="preserve">w oparciu o </w:t>
            </w:r>
            <w:r w:rsidRPr="00AE1BCA">
              <w:rPr>
                <w:rFonts w:cs="Arial"/>
                <w:i/>
              </w:rPr>
              <w:t>standard minimum</w:t>
            </w:r>
            <w:r w:rsidRPr="00AE1BCA">
              <w:rPr>
                <w:rFonts w:cs="Arial"/>
              </w:rPr>
              <w:t>,</w:t>
            </w:r>
          </w:p>
          <w:p w:rsidR="00BD6BA6" w:rsidRPr="00AE1BCA" w:rsidRDefault="00BD6BA6" w:rsidP="00912095">
            <w:pPr>
              <w:pStyle w:val="Akapitzlist"/>
              <w:numPr>
                <w:ilvl w:val="0"/>
                <w:numId w:val="91"/>
              </w:numPr>
              <w:spacing w:before="40" w:line="276" w:lineRule="auto"/>
              <w:ind w:left="315" w:hanging="284"/>
              <w:contextualSpacing w:val="0"/>
              <w:jc w:val="both"/>
              <w:rPr>
                <w:rFonts w:cs="Arial"/>
              </w:rPr>
            </w:pPr>
            <w:r w:rsidRPr="00AE1BCA">
              <w:rPr>
                <w:rFonts w:cs="Arial"/>
              </w:rPr>
              <w:t xml:space="preserve">właściwymi politykami i zasadami wspólnotowymi: </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t>zrównoważonego rozwoju,</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t>promowania i realizacji zasady równości szans i niedyskryminacji, w tym. m. in. koniecznością stosowania zasady uniwersalnego projektowania.</w:t>
            </w:r>
          </w:p>
          <w:p w:rsidR="00BD6BA6" w:rsidRPr="00884B8E" w:rsidRDefault="00BD6BA6" w:rsidP="00AD5D70">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AE1BCA" w:rsidTr="00BD6BA6">
        <w:trPr>
          <w:jc w:val="center"/>
        </w:trPr>
        <w:tc>
          <w:tcPr>
            <w:tcW w:w="14175" w:type="dxa"/>
            <w:gridSpan w:val="4"/>
            <w:shd w:val="clear" w:color="auto" w:fill="D9D9D9" w:themeFill="background1" w:themeFillShade="D9"/>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b/>
                <w:sz w:val="20"/>
              </w:rPr>
              <w:t>Kryteria wykonalności</w:t>
            </w:r>
          </w:p>
        </w:tc>
      </w:tr>
      <w:tr w:rsidR="00BD6BA6" w:rsidRPr="00AE1BCA" w:rsidTr="00BD6BA6">
        <w:trPr>
          <w:jc w:val="center"/>
        </w:trPr>
        <w:tc>
          <w:tcPr>
            <w:tcW w:w="512" w:type="dxa"/>
          </w:tcPr>
          <w:p w:rsidR="00BD6BA6" w:rsidRPr="00AE1BCA" w:rsidRDefault="00BD6BA6" w:rsidP="00BD6BA6">
            <w:pPr>
              <w:spacing w:before="40" w:after="40" w:line="240" w:lineRule="auto"/>
              <w:ind w:left="-22" w:right="-108"/>
              <w:rPr>
                <w:rFonts w:ascii="Myriad Pro" w:hAnsi="Myriad Pro" w:cs="Arial"/>
                <w:sz w:val="20"/>
              </w:rPr>
            </w:pPr>
            <w:r w:rsidRPr="00AE1BCA">
              <w:rPr>
                <w:rFonts w:ascii="Myriad Pro" w:hAnsi="Myriad Pro" w:cs="Arial"/>
                <w:sz w:val="20"/>
              </w:rPr>
              <w:t>L.p.</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Nazwa kryterium</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Definicja kryterium</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12"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1</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2</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3</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before="40" w:after="4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Zgodność prawna</w:t>
            </w:r>
          </w:p>
        </w:tc>
        <w:tc>
          <w:tcPr>
            <w:tcW w:w="6804" w:type="dxa"/>
          </w:tcPr>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hAnsi="Myriad Pro" w:cs="Arial"/>
                <w:sz w:val="20"/>
              </w:rPr>
              <w:t xml:space="preserve">Projekt jest zgodny z prawodawstwem wspólnotowym i krajowym, </w:t>
            </w:r>
            <w:r w:rsidRPr="00AE1BCA">
              <w:rPr>
                <w:rFonts w:ascii="Myriad Pro" w:hAnsi="Myriad Pro" w:cs="Arial"/>
                <w:sz w:val="20"/>
              </w:rPr>
              <w:br/>
              <w:t xml:space="preserve">w tym przepisami ustawy z dnia 29 stycznia 2004 r. </w:t>
            </w:r>
            <w:r w:rsidRPr="00AE1BCA">
              <w:rPr>
                <w:rFonts w:ascii="Myriad Pro" w:hAnsi="Myriad Pro" w:cs="Arial"/>
                <w:i/>
                <w:sz w:val="20"/>
              </w:rPr>
              <w:t>Prawo zamówień publicznych</w:t>
            </w:r>
            <w:r w:rsidRPr="00AE1BCA">
              <w:rPr>
                <w:rFonts w:ascii="Myriad Pro" w:hAnsi="Myriad Pro" w:cs="Arial"/>
                <w:sz w:val="20"/>
              </w:rPr>
              <w:t>.</w:t>
            </w:r>
            <w:r w:rsidRPr="00AE1BCA">
              <w:rPr>
                <w:rFonts w:ascii="Myriad Pro" w:eastAsia="MyriadPro-Regular" w:hAnsi="Myriad Pro" w:cs="Arial"/>
                <w:sz w:val="20"/>
              </w:rPr>
              <w:t xml:space="preserve"> </w:t>
            </w:r>
          </w:p>
          <w:p w:rsidR="00BD6BA6" w:rsidRPr="00AE1BCA" w:rsidRDefault="00BD6BA6" w:rsidP="00BD6BA6">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 xml:space="preserve">Projekt spełnia wymogi utworzenia partnerstwa zgodnie z art. 33 ust. 2-4a ustawy z dnia 11 lipca 2014 r. o zasadach realizacji programów </w:t>
            </w:r>
            <w:r w:rsidRPr="00AE1BCA">
              <w:rPr>
                <w:rFonts w:ascii="Myriad Pro" w:eastAsia="MyriadPro-Regular" w:hAnsi="Myriad Pro" w:cs="Arial"/>
                <w:sz w:val="20"/>
              </w:rPr>
              <w:br/>
              <w:t>w zakresie polityki spójności finansowanych w perspektywie finansowej 2014-2020 (jeśli dotyczy).</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autoSpaceDE w:val="0"/>
              <w:autoSpaceDN w:val="0"/>
              <w:adjustRightInd w:val="0"/>
              <w:spacing w:after="0"/>
              <w:rPr>
                <w:rFonts w:ascii="Myriad Pro" w:eastAsia="Malgun Gothic" w:hAnsi="Myriad Pro" w:cs="Arial"/>
                <w:sz w:val="20"/>
              </w:rPr>
            </w:pPr>
            <w:r w:rsidRPr="00AE1BCA">
              <w:rPr>
                <w:rFonts w:ascii="Myriad Pro" w:eastAsia="Malgun Gothic" w:hAnsi="Myriad Pro" w:cs="Arial"/>
                <w:sz w:val="20"/>
              </w:rPr>
              <w:t>Zgodność</w:t>
            </w:r>
            <w:r>
              <w:rPr>
                <w:rFonts w:ascii="Myriad Pro" w:eastAsia="Malgun Gothic" w:hAnsi="Myriad Pro" w:cs="Arial"/>
                <w:sz w:val="20"/>
              </w:rPr>
              <w:t xml:space="preserve"> </w:t>
            </w:r>
            <w:r w:rsidRPr="00AE1BCA">
              <w:rPr>
                <w:rFonts w:ascii="Myriad Pro" w:eastAsia="Malgun Gothic" w:hAnsi="Myriad Pro" w:cs="Arial"/>
                <w:sz w:val="20"/>
              </w:rPr>
              <w:t>z wymogami pomocy</w:t>
            </w:r>
          </w:p>
          <w:p w:rsidR="00BD6BA6" w:rsidRPr="00AE1BCA" w:rsidRDefault="00BD6BA6" w:rsidP="00BD6BA6">
            <w:pPr>
              <w:spacing w:after="0" w:line="240" w:lineRule="auto"/>
              <w:rPr>
                <w:rFonts w:ascii="Myriad Pro" w:eastAsia="Malgun Gothic" w:hAnsi="Myriad Pro" w:cs="Arial"/>
                <w:sz w:val="20"/>
              </w:rPr>
            </w:pPr>
            <w:r w:rsidRPr="00AE1BCA">
              <w:rPr>
                <w:rFonts w:ascii="Myriad Pro" w:eastAsia="Malgun Gothic" w:hAnsi="Myriad Pro" w:cs="Arial"/>
                <w:sz w:val="20"/>
              </w:rPr>
              <w:t>publicznej</w:t>
            </w:r>
          </w:p>
        </w:tc>
        <w:tc>
          <w:tcPr>
            <w:tcW w:w="6804" w:type="dxa"/>
          </w:tcPr>
          <w:p w:rsidR="00BD6BA6" w:rsidRPr="00AE1BCA" w:rsidRDefault="00BD6BA6" w:rsidP="00BD6BA6">
            <w:pPr>
              <w:spacing w:after="0" w:line="240" w:lineRule="auto"/>
              <w:jc w:val="both"/>
              <w:rPr>
                <w:rFonts w:ascii="Myriad Pro" w:eastAsia="Malgun Gothic" w:hAnsi="Myriad Pro" w:cs="Arial"/>
                <w:sz w:val="20"/>
              </w:rPr>
            </w:pPr>
            <w:r w:rsidRPr="00AE1BCA">
              <w:rPr>
                <w:rFonts w:ascii="Myriad Pro" w:eastAsia="Malgun Gothic" w:hAnsi="Myriad Pro" w:cs="Arial"/>
                <w:sz w:val="20"/>
              </w:rPr>
              <w:t xml:space="preserve">Projekt jest zgodny regułami pomocy publicznej i/lub pomocy </w:t>
            </w:r>
            <w:r w:rsidRPr="00AE1BCA">
              <w:rPr>
                <w:rFonts w:ascii="Myriad Pro" w:eastAsia="Malgun Gothic" w:hAnsi="Myriad Pro" w:cs="Arial"/>
                <w:i/>
                <w:sz w:val="20"/>
              </w:rPr>
              <w:t>de minimis</w:t>
            </w:r>
            <w:r w:rsidRPr="00AE1BCA">
              <w:rPr>
                <w:rFonts w:ascii="Myriad Pro" w:eastAsia="Malgun Gothic" w:hAnsi="Myriad Pro" w:cs="Arial"/>
                <w:sz w:val="20"/>
              </w:rPr>
              <w:t>.</w:t>
            </w:r>
          </w:p>
        </w:tc>
        <w:tc>
          <w:tcPr>
            <w:tcW w:w="4733"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Jeżeli dotyczy: spełnienie kryterium jest konieczne do przyznania dofinansowania.</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jc w:val="both"/>
              <w:rPr>
                <w:rFonts w:ascii="Myriad Pro" w:hAnsi="Myriad Pro" w:cs="Arial"/>
                <w:sz w:val="20"/>
              </w:rPr>
            </w:pPr>
            <w:r w:rsidRPr="00AE1BCA">
              <w:rPr>
                <w:rFonts w:ascii="Myriad Pro" w:hAnsi="Myriad Pro" w:cs="Arial"/>
                <w:sz w:val="20"/>
              </w:rPr>
              <w:t>Ocena spełniania kryterium polega na przypisaniu wartości logicznych „tak”, „nie”, „nie dotyczy”.</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Zdolność finansowa</w:t>
            </w:r>
          </w:p>
        </w:tc>
        <w:tc>
          <w:tcPr>
            <w:tcW w:w="6804"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Beneficjent oraz Partner/rzy krajowi (o ile dotyczy), ponoszący wydatki</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 xml:space="preserve">w danym projekcie z EFS, posiadają </w:t>
            </w:r>
            <w:r w:rsidRPr="00AE1BCA">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AE1BCA">
              <w:rPr>
                <w:rFonts w:ascii="Myriad Pro" w:eastAsia="MyriadPro-Regular" w:hAnsi="Myriad Pro" w:cs="Arial"/>
                <w:sz w:val="20"/>
              </w:rPr>
              <w:t>równy lub wyższy od łącznych rocznych wydatków w danym projekcie z roku, w którym wydatki są najwyższe.</w:t>
            </w:r>
          </w:p>
          <w:p w:rsidR="00BD6BA6" w:rsidRPr="00AE1BCA" w:rsidRDefault="00BD6BA6" w:rsidP="00BD6BA6">
            <w:pPr>
              <w:spacing w:before="40" w:after="0"/>
              <w:jc w:val="both"/>
              <w:rPr>
                <w:rFonts w:ascii="Myriad Pro" w:hAnsi="Myriad Pro" w:cs="Arial"/>
                <w:sz w:val="20"/>
              </w:rPr>
            </w:pPr>
            <w:r w:rsidRPr="00AE1BCA">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 xml:space="preserve">Spełnienie kryterium jest konieczne do przyznania dofinansowania. </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Kryterium weryfikowane będzie na etapie KOP.</w:t>
            </w:r>
          </w:p>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A863E5" w:rsidTr="00BD6BA6">
        <w:trPr>
          <w:trHeight w:val="336"/>
        </w:trPr>
        <w:tc>
          <w:tcPr>
            <w:tcW w:w="14220" w:type="dxa"/>
            <w:gridSpan w:val="4"/>
            <w:shd w:val="clear" w:color="auto" w:fill="BFBFBF" w:themeFill="background1" w:themeFillShade="BF"/>
            <w:vAlign w:val="center"/>
          </w:tcPr>
          <w:p w:rsidR="00BD6BA6" w:rsidRPr="00A863E5" w:rsidRDefault="00BD6BA6" w:rsidP="00BD6BA6">
            <w:pPr>
              <w:spacing w:before="40" w:after="40" w:line="240" w:lineRule="auto"/>
              <w:contextualSpacing/>
              <w:jc w:val="center"/>
              <w:rPr>
                <w:rFonts w:ascii="Myriad Pro" w:hAnsi="Myriad Pro" w:cs="Arial"/>
                <w:b/>
                <w:sz w:val="20"/>
              </w:rPr>
            </w:pPr>
            <w:r w:rsidRPr="00A863E5">
              <w:rPr>
                <w:rFonts w:ascii="Myriad Pro" w:hAnsi="Myriad Pro" w:cs="Arial"/>
                <w:b/>
                <w:sz w:val="20"/>
              </w:rPr>
              <w:t>Kryteria jakości</w:t>
            </w:r>
          </w:p>
        </w:tc>
      </w:tr>
      <w:tr w:rsidR="00BD6BA6" w:rsidRPr="00A863E5" w:rsidTr="00BD6BA6">
        <w:trPr>
          <w:trHeight w:val="387"/>
        </w:trPr>
        <w:tc>
          <w:tcPr>
            <w:tcW w:w="536" w:type="dxa"/>
          </w:tcPr>
          <w:p w:rsidR="00BD6BA6" w:rsidRPr="00A863E5" w:rsidRDefault="00BD6BA6" w:rsidP="00BD6BA6">
            <w:pPr>
              <w:spacing w:before="40" w:after="40" w:line="240" w:lineRule="auto"/>
              <w:ind w:left="-15"/>
              <w:contextualSpacing/>
              <w:jc w:val="center"/>
              <w:rPr>
                <w:rFonts w:ascii="Myriad Pro" w:hAnsi="Myriad Pro" w:cs="Arial"/>
                <w:sz w:val="20"/>
              </w:rPr>
            </w:pPr>
            <w:r w:rsidRPr="00A863E5">
              <w:rPr>
                <w:rFonts w:ascii="Myriad Pro" w:hAnsi="Myriad Pro" w:cs="Arial"/>
                <w:sz w:val="20"/>
              </w:rPr>
              <w:t>L.p.</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Nazwa kryterium</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Definicja kryterium</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c>
          <w:tcPr>
            <w:tcW w:w="536" w:type="dxa"/>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1</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2</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3</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4</w:t>
            </w:r>
          </w:p>
        </w:tc>
      </w:tr>
      <w:tr w:rsidR="00BD6BA6" w:rsidRPr="00A863E5" w:rsidTr="00BD6BA6">
        <w:trPr>
          <w:trHeight w:val="41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0" w:line="240" w:lineRule="auto"/>
              <w:contextualSpacing/>
              <w:rPr>
                <w:rFonts w:ascii="Myriad Pro" w:hAnsi="Myriad Pro" w:cs="Arial"/>
                <w:sz w:val="20"/>
              </w:rPr>
            </w:pPr>
            <w:r w:rsidRPr="00A863E5">
              <w:rPr>
                <w:rFonts w:ascii="Myriad Pro" w:hAnsi="Myriad Pro" w:cs="Arial"/>
                <w:sz w:val="20"/>
              </w:rPr>
              <w:t>Odpowiedniość/Adekwatność/Trafność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A863E5">
              <w:rPr>
                <w:rFonts w:ascii="Myriad Pro" w:eastAsia="MyriadPro-Regular" w:hAnsi="Myriad Pro" w:cs="Arial"/>
                <w:sz w:val="20"/>
              </w:rPr>
              <w:br/>
              <w:t>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A863E5" w:rsidRDefault="00BD6BA6" w:rsidP="00BD6BA6">
            <w:pPr>
              <w:spacing w:before="4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zostaną przyznane minimum 24 punkty.</w:t>
            </w:r>
          </w:p>
        </w:tc>
      </w:tr>
      <w:tr w:rsidR="00BD6BA6" w:rsidRPr="00A863E5" w:rsidTr="00BD6BA6">
        <w:trPr>
          <w:trHeight w:val="83"/>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autoSpaceDE w:val="0"/>
              <w:autoSpaceDN w:val="0"/>
              <w:adjustRightInd w:val="0"/>
              <w:rPr>
                <w:rFonts w:ascii="Myriad Pro" w:eastAsia="MyriadPro-Regular" w:hAnsi="Myriad Pro" w:cs="Arial"/>
                <w:sz w:val="20"/>
              </w:rPr>
            </w:pPr>
            <w:r w:rsidRPr="00A863E5">
              <w:rPr>
                <w:rFonts w:ascii="Myriad Pro" w:eastAsia="MyriadPro-Regular" w:hAnsi="Myriad Pro" w:cs="Arial"/>
                <w:sz w:val="20"/>
              </w:rPr>
              <w:t>Skuteczność/Efektywność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Stopnień, w jakim projekt przyczyni się do rozwiązania/złagodzenia sytuacji problemowej wskazanej we wniosku 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Stopień/poziom osiągnięcia zakładanych wskaźników </w:t>
            </w:r>
            <w:r w:rsidRPr="00A863E5">
              <w:rPr>
                <w:rFonts w:ascii="Myriad Pro" w:eastAsia="MyriadPro-Regular" w:hAnsi="Myriad Pro" w:cs="Arial"/>
                <w:sz w:val="20"/>
              </w:rPr>
              <w:br/>
              <w:t>w odniesieniu do zaplanowanych kosztów.</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relacji nakład/rezultat.</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18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hAnsi="Myriad Pro" w:cs="Arial"/>
                <w:sz w:val="20"/>
              </w:rPr>
              <w:t>Trwałość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hAnsi="Myriad Pro" w:cs="Arial"/>
                <w:sz w:val="20"/>
              </w:rPr>
              <w:t xml:space="preserve">Ocena spełniania kryterium dokonywana jest </w:t>
            </w:r>
            <w:r w:rsidRPr="00A863E5">
              <w:rPr>
                <w:rFonts w:ascii="Myriad Pro"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Skala punktów 0-10 </w:t>
            </w:r>
          </w:p>
          <w:p w:rsidR="00BD6BA6" w:rsidRPr="00884B8E"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r w:rsidR="00BD6BA6" w:rsidRPr="00A863E5" w:rsidTr="00BD6BA6">
        <w:trPr>
          <w:trHeight w:val="425"/>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eastAsia="MyriadPro-Regular" w:hAnsi="Myriad Pro" w:cs="Arial"/>
                <w:sz w:val="20"/>
              </w:rPr>
              <w:t>Doświadczenie wnioskodawcy i partnera (jeśli dotyczy)</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Doświadczenie w realizacji podobnych przedsięwzięć realizowanych:</w:t>
            </w:r>
          </w:p>
          <w:p w:rsidR="00BD6BA6" w:rsidRPr="00A863E5"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A863E5">
              <w:rPr>
                <w:rFonts w:cs="Arial"/>
              </w:rPr>
              <w:t xml:space="preserve">w obszarze wsparcia projektu: maksymalnie </w:t>
            </w:r>
            <w:r w:rsidRPr="00A863E5">
              <w:rPr>
                <w:rFonts w:cs="Arial"/>
                <w:b/>
              </w:rPr>
              <w:t>4 pkt</w:t>
            </w:r>
            <w:r w:rsidRPr="00A863E5">
              <w:rPr>
                <w:rFonts w:cs="Arial"/>
              </w:rPr>
              <w:t xml:space="preserve">; </w:t>
            </w:r>
          </w:p>
          <w:p w:rsidR="00BD6BA6" w:rsidRPr="00A863E5" w:rsidRDefault="00BD6BA6" w:rsidP="00912095">
            <w:pPr>
              <w:pStyle w:val="Default"/>
              <w:numPr>
                <w:ilvl w:val="0"/>
                <w:numId w:val="41"/>
              </w:numPr>
              <w:ind w:left="175" w:hanging="141"/>
              <w:jc w:val="both"/>
              <w:rPr>
                <w:rFonts w:ascii="Myriad Pro" w:hAnsi="Myriad Pro"/>
                <w:sz w:val="20"/>
                <w:szCs w:val="20"/>
              </w:rPr>
            </w:pPr>
            <w:r w:rsidRPr="00A863E5">
              <w:rPr>
                <w:rFonts w:ascii="Myriad Pro" w:hAnsi="Myriad Pro"/>
                <w:sz w:val="20"/>
                <w:szCs w:val="20"/>
              </w:rPr>
              <w:t xml:space="preserve">na rzecz grupy docelowej, do której skierowany będzie projekt: maksymalnie </w:t>
            </w:r>
            <w:r w:rsidRPr="00A863E5">
              <w:rPr>
                <w:rFonts w:ascii="Myriad Pro" w:hAnsi="Myriad Pro"/>
                <w:b/>
                <w:sz w:val="20"/>
                <w:szCs w:val="20"/>
              </w:rPr>
              <w:t>4 pkt</w:t>
            </w:r>
            <w:r w:rsidRPr="00A863E5">
              <w:rPr>
                <w:rFonts w:ascii="Myriad Pro" w:hAnsi="Myriad Pro"/>
                <w:sz w:val="20"/>
                <w:szCs w:val="20"/>
              </w:rPr>
              <w:t>;</w:t>
            </w:r>
          </w:p>
          <w:p w:rsidR="00BD6BA6" w:rsidRPr="00A863E5"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A863E5">
              <w:rPr>
                <w:rFonts w:ascii="Myriad Pro" w:hAnsi="Myriad Pro"/>
                <w:sz w:val="20"/>
                <w:szCs w:val="20"/>
              </w:rPr>
              <w:t xml:space="preserve">na określonym terytorium, którego będzie dotyczyć realizacja projektu: maksymalnie </w:t>
            </w:r>
            <w:r w:rsidRPr="00A863E5">
              <w:rPr>
                <w:rFonts w:ascii="Myriad Pro" w:hAnsi="Myriad Pro"/>
                <w:b/>
                <w:sz w:val="20"/>
                <w:szCs w:val="20"/>
              </w:rPr>
              <w:t xml:space="preserve">2 pkt. </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rPr>
                <w:rFonts w:ascii="Myriad Pro" w:eastAsia="MyriadPro-Regular" w:hAnsi="Myriad Pro" w:cs="Arial"/>
                <w:sz w:val="20"/>
              </w:rPr>
            </w:pPr>
            <w:r w:rsidRPr="00A863E5">
              <w:rPr>
                <w:rFonts w:ascii="Myriad Pro" w:eastAsia="MyriadPro-Regular" w:hAnsi="Myriad Pro" w:cs="Arial"/>
                <w:sz w:val="20"/>
              </w:rPr>
              <w:t>Zaplecze realizacji projektu</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samodzielnej realizacji projektu:</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maksymalnie </w:t>
            </w:r>
            <w:r w:rsidRPr="00A863E5">
              <w:rPr>
                <w:rFonts w:ascii="Myriad Pro" w:eastAsia="MyriadPro-Regular" w:hAnsi="Myriad Pro" w:cs="Arial"/>
                <w:b/>
                <w:sz w:val="20"/>
              </w:rPr>
              <w:t>10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2 pkt.</w:t>
            </w:r>
          </w:p>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realizacji projektu w partnerstwie:</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i partnera/ów: maksymalnie </w:t>
            </w:r>
            <w:r w:rsidRPr="00A863E5">
              <w:rPr>
                <w:rFonts w:ascii="Myriad Pro" w:eastAsia="MyriadPro-Regular" w:hAnsi="Myriad Pro" w:cs="Arial"/>
                <w:b/>
                <w:sz w:val="20"/>
              </w:rPr>
              <w:t>5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1 pkt.</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zasadności partnerstwa zawiązanego w celu wspólnej realizacji projektu, w tym sposób podziału realizacji zadań: maksymalnie </w:t>
            </w:r>
            <w:r w:rsidRPr="00A863E5">
              <w:rPr>
                <w:rFonts w:ascii="Myriad Pro" w:eastAsia="MyriadPro-Regular" w:hAnsi="Myriad Pro" w:cs="Arial"/>
                <w:b/>
                <w:sz w:val="20"/>
              </w:rPr>
              <w:t>5  pkt</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bl>
    <w:p w:rsidR="005E1DBE" w:rsidRDefault="005E1DBE" w:rsidP="00BD6BA6">
      <w:pPr>
        <w:spacing w:after="0"/>
        <w:rPr>
          <w:rFonts w:ascii="Myriad Pro" w:hAnsi="Myriad Pro"/>
          <w:sz w:val="20"/>
        </w:rPr>
      </w:pPr>
    </w:p>
    <w:p w:rsidR="005E1DBE" w:rsidRPr="00A863E5" w:rsidRDefault="005E1DBE"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A863E5" w:rsidTr="00BD6BA6">
        <w:trPr>
          <w:jc w:val="center"/>
        </w:trPr>
        <w:tc>
          <w:tcPr>
            <w:tcW w:w="14175" w:type="dxa"/>
            <w:gridSpan w:val="4"/>
            <w:shd w:val="clear" w:color="auto" w:fill="D9D9D9" w:themeFill="background1" w:themeFillShade="D9"/>
            <w:vAlign w:val="center"/>
          </w:tcPr>
          <w:p w:rsidR="00BD6BA6" w:rsidRPr="00A863E5" w:rsidRDefault="00BD6BA6" w:rsidP="00BD6BA6">
            <w:pPr>
              <w:spacing w:before="40" w:after="40" w:line="276" w:lineRule="auto"/>
              <w:jc w:val="center"/>
              <w:rPr>
                <w:rFonts w:ascii="Myriad Pro" w:hAnsi="Myriad Pro" w:cs="Arial"/>
                <w:b/>
                <w:sz w:val="20"/>
              </w:rPr>
            </w:pPr>
            <w:r w:rsidRPr="00A863E5">
              <w:rPr>
                <w:rFonts w:ascii="Myriad Pro" w:hAnsi="Myriad Pro" w:cs="Arial"/>
                <w:b/>
                <w:sz w:val="20"/>
              </w:rPr>
              <w:t>Kryteria administracyjności</w:t>
            </w:r>
          </w:p>
        </w:tc>
      </w:tr>
      <w:tr w:rsidR="00BD6BA6" w:rsidRPr="00A863E5" w:rsidTr="00BD6BA6">
        <w:trPr>
          <w:jc w:val="center"/>
        </w:trPr>
        <w:tc>
          <w:tcPr>
            <w:tcW w:w="536" w:type="dxa"/>
          </w:tcPr>
          <w:p w:rsidR="00BD6BA6" w:rsidRPr="00A863E5" w:rsidRDefault="00BD6BA6" w:rsidP="00BD6BA6">
            <w:pPr>
              <w:spacing w:before="40" w:after="40" w:line="276" w:lineRule="auto"/>
              <w:ind w:left="-22"/>
              <w:rPr>
                <w:rFonts w:ascii="Myriad Pro" w:hAnsi="Myriad Pro" w:cs="Arial"/>
                <w:sz w:val="20"/>
              </w:rPr>
            </w:pPr>
            <w:r w:rsidRPr="00A863E5">
              <w:rPr>
                <w:rFonts w:ascii="Myriad Pro" w:hAnsi="Myriad Pro" w:cs="Arial"/>
                <w:sz w:val="20"/>
              </w:rPr>
              <w:t>L.p.</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Nazwa kryterium</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Definicja kryterium</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rPr>
          <w:jc w:val="center"/>
        </w:trPr>
        <w:tc>
          <w:tcPr>
            <w:tcW w:w="536" w:type="dxa"/>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1</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2</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3</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4</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Intensywność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Wnioskowana kwota i poziom wsparcia są zgodne z zapisami </w:t>
            </w:r>
            <w:r w:rsidRPr="00A863E5">
              <w:rPr>
                <w:rFonts w:ascii="Myriad Pro" w:hAnsi="Myriad Pro" w:cs="Arial"/>
                <w:i/>
                <w:sz w:val="20"/>
              </w:rPr>
              <w:t>Regulaminu konkursu</w:t>
            </w:r>
            <w:r w:rsidRPr="00A863E5">
              <w:rPr>
                <w:rFonts w:ascii="Myriad Pro"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Zgodność z kwalifikowalnością wydatków.</w:t>
            </w:r>
          </w:p>
        </w:tc>
        <w:tc>
          <w:tcPr>
            <w:tcW w:w="4803" w:type="dxa"/>
          </w:tcPr>
          <w:p w:rsidR="00BD6BA6" w:rsidRPr="00A863E5" w:rsidRDefault="00BD6BA6" w:rsidP="00BD6BA6">
            <w:pPr>
              <w:autoSpaceDE w:val="0"/>
              <w:autoSpaceDN w:val="0"/>
              <w:adjustRightInd w:val="0"/>
              <w:jc w:val="both"/>
              <w:rPr>
                <w:rFonts w:ascii="Myriad Pro" w:hAnsi="Myriad Pro" w:cs="MyriadPro-It"/>
                <w:i/>
                <w:sz w:val="20"/>
              </w:rPr>
            </w:pPr>
            <w:r w:rsidRPr="00A863E5">
              <w:rPr>
                <w:rFonts w:ascii="Myriad Pro" w:eastAsia="MyriadPro-Regular" w:hAnsi="Myriad Pro" w:cs="Arial"/>
                <w:sz w:val="20"/>
              </w:rPr>
              <w:t xml:space="preserve">Wydatki w projekcie są zgodne z </w:t>
            </w:r>
            <w:r w:rsidRPr="00A863E5">
              <w:rPr>
                <w:rFonts w:ascii="Myriad Pro" w:eastAsia="MyriadPro-Regular" w:hAnsi="Myriad Pro" w:cs="Arial"/>
                <w:i/>
                <w:sz w:val="20"/>
              </w:rPr>
              <w:t xml:space="preserve">Wytycznymi </w:t>
            </w:r>
            <w:r w:rsidRPr="00A863E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A863E5">
              <w:rPr>
                <w:rFonts w:ascii="Myriad Pro" w:eastAsia="MyriadPro-Regular" w:hAnsi="Myriad Pro" w:cs="Arial"/>
                <w:sz w:val="20"/>
              </w:rPr>
              <w:t>z</w:t>
            </w:r>
            <w:r w:rsidRPr="00A863E5">
              <w:rPr>
                <w:rFonts w:ascii="Myriad Pro" w:eastAsia="MyriadPro-Regular" w:hAnsi="Myriad Pro" w:cs="Arial"/>
                <w:i/>
                <w:sz w:val="20"/>
              </w:rPr>
              <w:t xml:space="preserve"> Wytycznymi w zakresie re</w:t>
            </w:r>
            <w:r>
              <w:rPr>
                <w:rFonts w:ascii="Myriad Pro" w:eastAsia="MyriadPro-Regular" w:hAnsi="Myriad Pro" w:cs="Arial"/>
                <w:i/>
                <w:sz w:val="20"/>
              </w:rPr>
              <w:t xml:space="preserve">alizacji przedsięwzięć </w:t>
            </w:r>
            <w:r w:rsidRPr="00A863E5">
              <w:rPr>
                <w:rFonts w:ascii="Myriad Pro" w:eastAsia="Times New Roman" w:hAnsi="Myriad Pro" w:cs="Arial"/>
                <w:i/>
                <w:sz w:val="20"/>
                <w:lang w:eastAsia="pl-PL"/>
              </w:rPr>
              <w:t xml:space="preserve">w obszarze </w:t>
            </w:r>
            <w:r>
              <w:rPr>
                <w:rFonts w:ascii="Myriad Pro" w:hAnsi="Myriad Pro" w:cs="MyriadPro-It"/>
                <w:i/>
                <w:sz w:val="20"/>
              </w:rPr>
              <w:t xml:space="preserve">włączenia społecznego </w:t>
            </w:r>
            <w:r w:rsidRPr="00A863E5">
              <w:rPr>
                <w:rFonts w:ascii="Myriad Pro" w:hAnsi="Myriad Pro" w:cs="MyriadPro-It"/>
                <w:i/>
                <w:sz w:val="20"/>
              </w:rPr>
              <w:t>i zwalczania ubóstwa z wykorzystaniem środków Europ</w:t>
            </w:r>
            <w:r>
              <w:rPr>
                <w:rFonts w:ascii="Myriad Pro" w:hAnsi="Myriad Pro" w:cs="MyriadPro-It"/>
                <w:i/>
                <w:sz w:val="20"/>
              </w:rPr>
              <w:t xml:space="preserve">ejskiego Funduszu Społecznego i </w:t>
            </w:r>
            <w:r w:rsidRPr="00A863E5">
              <w:rPr>
                <w:rFonts w:ascii="Myriad Pro" w:hAnsi="Myriad Pro" w:cs="MyriadPro-It"/>
                <w:i/>
                <w:sz w:val="20"/>
              </w:rPr>
              <w:t>Europejskiego Funduszu Rozwoju Regionalnego</w:t>
            </w:r>
            <w:r w:rsidRPr="00A863E5" w:rsidDel="00C772DC">
              <w:rPr>
                <w:rFonts w:ascii="Myriad Pro" w:eastAsia="Times New Roman" w:hAnsi="Myriad Pro" w:cs="Arial"/>
                <w:i/>
                <w:sz w:val="20"/>
                <w:lang w:eastAsia="pl-PL"/>
              </w:rPr>
              <w:t xml:space="preserve"> </w:t>
            </w:r>
            <w:r w:rsidRPr="00A863E5">
              <w:rPr>
                <w:rFonts w:ascii="Myriad Pro" w:hAnsi="Myriad Pro" w:cs="MyriadPro-It"/>
                <w:i/>
                <w:sz w:val="20"/>
              </w:rPr>
              <w:t>na lata 2014-2020.</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Planowane wydatki są uzasadnione, niezbędne, racjonalne i adekwatne do zakresu merytorycznego</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projek</w:t>
            </w:r>
            <w:r w:rsidR="00AD5D70">
              <w:rPr>
                <w:rFonts w:ascii="Myriad Pro" w:eastAsia="MyriadPro-Regular" w:hAnsi="Myriad Pro" w:cs="Arial"/>
                <w:sz w:val="20"/>
              </w:rPr>
              <w:t xml:space="preserve">tu w tym opisu grupy docelowej </w:t>
            </w:r>
            <w:r w:rsidRPr="00A863E5">
              <w:rPr>
                <w:rFonts w:ascii="Myriad Pro" w:eastAsia="MyriadPro-Regular" w:hAnsi="Myriad Pro" w:cs="Arial"/>
                <w:sz w:val="20"/>
              </w:rPr>
              <w:t>i planowanego wsparcia.</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A863E5">
              <w:rPr>
                <w:rFonts w:ascii="Myriad Pro" w:eastAsia="MyriadPro-Regular" w:hAnsi="Myriad Pro" w:cs="Arial"/>
                <w:sz w:val="20"/>
              </w:rPr>
              <w:t>z</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katalogiem wydatków,</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 xml:space="preserve">limitami (w tym stawką ryczałtową dla kosztów pośrednich) oraz zasadami kwalifikowalności określonymi w </w:t>
            </w:r>
            <w:r w:rsidRPr="00A863E5">
              <w:rPr>
                <w:rFonts w:ascii="Myriad Pro" w:eastAsia="MyriadPro-Regular" w:hAnsi="Myriad Pro" w:cs="Arial"/>
                <w:i/>
                <w:sz w:val="20"/>
              </w:rPr>
              <w:t xml:space="preserve">Regulaminie konkursu </w:t>
            </w:r>
            <w:r w:rsidRPr="00A863E5">
              <w:rPr>
                <w:rFonts w:ascii="Myriad Pro" w:eastAsia="MyriadPro-Regular" w:hAnsi="Myriad Pro" w:cs="Arial"/>
                <w:sz w:val="20"/>
              </w:rPr>
              <w:t>(jeśli dotyczy).</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Poziom wydatków w ramach cross financingu oraz środków trwałych jest zgodny z poziomem tych wydatków wskazanym w </w:t>
            </w:r>
            <w:r w:rsidRPr="00A863E5">
              <w:rPr>
                <w:rFonts w:ascii="Myriad Pro" w:eastAsia="MyriadPro-Regular" w:hAnsi="Myriad Pro" w:cs="Arial"/>
                <w:i/>
                <w:sz w:val="20"/>
              </w:rPr>
              <w:t>Regulaminie konkursu</w:t>
            </w:r>
            <w:r w:rsidRPr="00A863E5">
              <w:rPr>
                <w:rFonts w:ascii="Myriad Pro" w:eastAsia="MyriadPro-Regular"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A863E5">
              <w:rPr>
                <w:rFonts w:ascii="Myriad Pro" w:hAnsi="Myriad Pro" w:cs="Arial"/>
                <w:i/>
                <w:sz w:val="20"/>
              </w:rPr>
              <w:t>SOOP RPO WZ 2014-2020</w:t>
            </w:r>
            <w:r w:rsidRPr="00A863E5">
              <w:rPr>
                <w:rFonts w:ascii="Myriad Pro" w:hAnsi="Myriad Pro" w:cs="Arial"/>
                <w:sz w:val="20"/>
              </w:rPr>
              <w:t xml:space="preserve">, </w:t>
            </w:r>
            <w:r>
              <w:rPr>
                <w:rFonts w:ascii="Myriad Pro" w:eastAsia="MyriadPro-Regular" w:hAnsi="Myriad Pro" w:cs="Arial"/>
                <w:i/>
                <w:sz w:val="20"/>
              </w:rPr>
              <w:t xml:space="preserve">Wytycznych </w:t>
            </w:r>
            <w:r w:rsidRPr="00A863E5">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A863E5">
              <w:rPr>
                <w:rFonts w:ascii="Myriad Pro" w:eastAsia="MyriadPro-Regular" w:hAnsi="Myriad Pro" w:cs="Arial"/>
                <w:sz w:val="20"/>
              </w:rPr>
              <w:t xml:space="preserve"> </w:t>
            </w:r>
            <w:r w:rsidRPr="00A863E5">
              <w:rPr>
                <w:rFonts w:ascii="Myriad Pro" w:hAnsi="Myriad Pro" w:cs="Arial"/>
                <w:sz w:val="20"/>
              </w:rPr>
              <w:t xml:space="preserve"> właściwych </w:t>
            </w:r>
            <w:r w:rsidRPr="00A863E5">
              <w:rPr>
                <w:rFonts w:ascii="Myriad Pro" w:eastAsia="MyriadPro-Regular" w:hAnsi="Myriad Pro" w:cs="Arial"/>
                <w:i/>
                <w:sz w:val="20"/>
              </w:rPr>
              <w:t xml:space="preserve">Wytycznych obszarowych, </w:t>
            </w:r>
            <w:r w:rsidRPr="00A863E5">
              <w:rPr>
                <w:rFonts w:ascii="Myriad Pro" w:hAnsi="Myriad Pro" w:cs="Arial"/>
                <w:sz w:val="20"/>
              </w:rPr>
              <w:t>mających wpływ na założenia dotyczące kwalifikowalności wydatków.</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eastAsia="MyriadPro-Regular" w:hAnsi="Myriad Pro" w:cs="Arial"/>
                <w:sz w:val="20"/>
              </w:rPr>
              <w:t>Zgodność z warunkami realizacji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A863E5">
              <w:rPr>
                <w:rFonts w:ascii="Myriad Pro" w:eastAsia="MyriadPro-Regular" w:hAnsi="Myriad Pro" w:cs="Arial"/>
                <w:i/>
                <w:sz w:val="20"/>
              </w:rPr>
              <w:t xml:space="preserve">Regulaminu konkursu </w:t>
            </w:r>
            <w:r w:rsidRPr="00A863E5">
              <w:rPr>
                <w:rFonts w:ascii="Myriad Pro" w:eastAsia="MyriadPro-Regular" w:hAnsi="Myriad Pro" w:cs="Arial"/>
                <w:sz w:val="20"/>
              </w:rPr>
              <w:t>(np. zasady realizacji danej formy wsparcia)</w:t>
            </w:r>
            <w:r w:rsidRPr="00A863E5">
              <w:rPr>
                <w:rFonts w:ascii="Myriad Pro" w:eastAsia="MyriadPro-Regular" w:hAnsi="Myriad Pro" w:cs="Arial"/>
                <w:i/>
                <w:sz w:val="20"/>
              </w:rPr>
              <w:t>.</w:t>
            </w:r>
          </w:p>
        </w:tc>
        <w:tc>
          <w:tcPr>
            <w:tcW w:w="6012" w:type="dxa"/>
          </w:tcPr>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Spełnienie kryterium jest konieczne do przyznania dofinansowania.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Projekty niespełniające kryterium kierowane są do poprawy lub uzupełnienia.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A863E5">
              <w:rPr>
                <w:rFonts w:ascii="Myriad Pro" w:hAnsi="Myriad Pro" w:cs="Arial"/>
                <w:i/>
                <w:sz w:val="20"/>
              </w:rPr>
              <w:t>RPO WZ 2014-2020</w:t>
            </w:r>
            <w:r w:rsidRPr="00A863E5">
              <w:rPr>
                <w:rFonts w:ascii="Myriad Pro" w:hAnsi="Myriad Pro" w:cs="Arial"/>
                <w:sz w:val="20"/>
              </w:rPr>
              <w:t xml:space="preserve">, przepisów prawa, </w:t>
            </w:r>
            <w:r w:rsidRPr="00A863E5">
              <w:rPr>
                <w:rFonts w:ascii="Myriad Pro" w:hAnsi="Myriad Pro" w:cs="Arial"/>
                <w:i/>
                <w:sz w:val="20"/>
              </w:rPr>
              <w:t>SOOP RPO WZ 2014-2020</w:t>
            </w:r>
            <w:r w:rsidRPr="00A863E5">
              <w:rPr>
                <w:rFonts w:ascii="Myriad Pro" w:hAnsi="Myriad Pro" w:cs="Arial"/>
                <w:sz w:val="20"/>
              </w:rPr>
              <w:t xml:space="preserve">, </w:t>
            </w:r>
            <w:r w:rsidRPr="00A863E5">
              <w:rPr>
                <w:rFonts w:ascii="Myriad Pro" w:eastAsia="MyriadPro-Regular" w:hAnsi="Myriad Pro" w:cs="Arial"/>
                <w:sz w:val="20"/>
              </w:rPr>
              <w:t>właściwych</w:t>
            </w:r>
            <w:r w:rsidRPr="00A863E5">
              <w:rPr>
                <w:rFonts w:ascii="Myriad Pro" w:eastAsia="MyriadPro-Regular" w:hAnsi="Myriad Pro" w:cs="Arial"/>
                <w:i/>
                <w:sz w:val="20"/>
              </w:rPr>
              <w:t xml:space="preserve"> Wytycznych obszarowych, </w:t>
            </w:r>
            <w:r w:rsidRPr="00A863E5">
              <w:rPr>
                <w:rFonts w:ascii="Myriad Pro" w:hAnsi="Myriad Pro" w:cs="Arial"/>
                <w:sz w:val="20"/>
              </w:rPr>
              <w:t xml:space="preserve">mających wpływ na założenia dotyczące uwarunkowań realizacji wsparcia.    </w:t>
            </w:r>
          </w:p>
          <w:p w:rsidR="00BD6BA6" w:rsidRPr="00A863E5" w:rsidRDefault="00BD6BA6" w:rsidP="00BD6BA6">
            <w:pPr>
              <w:spacing w:before="40" w:line="276" w:lineRule="auto"/>
              <w:rPr>
                <w:rFonts w:ascii="Myriad Pro" w:hAnsi="Myriad Pro" w:cs="Arial"/>
                <w:sz w:val="20"/>
              </w:rPr>
            </w:pPr>
            <w:r w:rsidRPr="00A863E5">
              <w:rPr>
                <w:rFonts w:ascii="Myriad Pro" w:eastAsia="MyriadPro-Regular" w:hAnsi="Myriad Pro" w:cs="Arial"/>
                <w:sz w:val="20"/>
              </w:rPr>
              <w:t>Ocena spełniania kryterium polega na przypisaniu wartości logicznych „tak”, „nie”.</w:t>
            </w:r>
          </w:p>
        </w:tc>
      </w:tr>
      <w:tr w:rsidR="00BD6BA6" w:rsidRPr="00AE1BCA"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 xml:space="preserve">Spójność i kompletność zapisów </w:t>
            </w:r>
          </w:p>
        </w:tc>
        <w:tc>
          <w:tcPr>
            <w:tcW w:w="4803" w:type="dxa"/>
          </w:tcPr>
          <w:p w:rsidR="00BD6BA6" w:rsidRPr="00A863E5" w:rsidRDefault="00BD6BA6" w:rsidP="00BD6BA6">
            <w:pPr>
              <w:autoSpaceDE w:val="0"/>
              <w:autoSpaceDN w:val="0"/>
              <w:adjustRightInd w:val="0"/>
              <w:jc w:val="both"/>
              <w:rPr>
                <w:rFonts w:ascii="Myriad Pro" w:hAnsi="Myriad Pro" w:cs="Arial"/>
                <w:sz w:val="20"/>
              </w:rPr>
            </w:pPr>
            <w:r w:rsidRPr="00A863E5">
              <w:rPr>
                <w:rFonts w:ascii="Myriad Pro" w:eastAsia="MyriadPro-Regular" w:hAnsi="Myriad Pro" w:cs="Arial"/>
                <w:sz w:val="20"/>
              </w:rPr>
              <w:t xml:space="preserve">Wniosek jest spójny i kompletny w odniesieniu do dokonanej oceny. </w:t>
            </w:r>
          </w:p>
        </w:tc>
        <w:tc>
          <w:tcPr>
            <w:tcW w:w="6012"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E1BCA" w:rsidRDefault="00BD6BA6" w:rsidP="00BD6BA6">
            <w:pPr>
              <w:spacing w:before="40" w:after="40" w:line="276" w:lineRule="auto"/>
              <w:rPr>
                <w:rFonts w:ascii="Myriad Pro" w:hAnsi="Myriad Pro" w:cs="Arial"/>
                <w:sz w:val="20"/>
              </w:rPr>
            </w:pPr>
            <w:r w:rsidRPr="00A863E5">
              <w:rPr>
                <w:rFonts w:ascii="Myriad Pro" w:hAnsi="Myriad Pro" w:cs="Arial"/>
                <w:sz w:val="20"/>
              </w:rPr>
              <w:t>Ocena spełniania kryterium polega na przypisaniu wartości logicznych „tak”, „nie.</w:t>
            </w:r>
          </w:p>
        </w:tc>
      </w:tr>
    </w:tbl>
    <w:p w:rsidR="007B57DA" w:rsidRDefault="007B57DA" w:rsidP="007B57DA">
      <w:pPr>
        <w:pStyle w:val="Nagwek"/>
        <w:spacing w:after="200" w:line="276" w:lineRule="auto"/>
        <w:rPr>
          <w:rFonts w:eastAsiaTheme="majorEastAsia" w:cs="Arial"/>
          <w:b/>
          <w:bCs/>
          <w:sz w:val="20"/>
        </w:rPr>
        <w:sectPr w:rsidR="007B57DA" w:rsidSect="00666E30">
          <w:pgSz w:w="16838" w:h="11906" w:orient="landscape"/>
          <w:pgMar w:top="1417" w:right="1417" w:bottom="1417" w:left="1417" w:header="708" w:footer="708" w:gutter="0"/>
          <w:cols w:space="708"/>
          <w:docGrid w:linePitch="360"/>
        </w:sectPr>
      </w:pPr>
    </w:p>
    <w:p w:rsidR="000C3288" w:rsidRPr="000C3288" w:rsidRDefault="000C3288" w:rsidP="000C3288">
      <w:pPr>
        <w:jc w:val="center"/>
        <w:rPr>
          <w:rFonts w:ascii="Myriad Pro" w:hAnsi="Myriad Pro"/>
          <w:b/>
          <w:sz w:val="20"/>
        </w:rPr>
      </w:pPr>
      <w:r w:rsidRPr="000C3288">
        <w:rPr>
          <w:rFonts w:ascii="Myriad Pro" w:eastAsiaTheme="majorEastAsia" w:hAnsi="Myriad Pro"/>
          <w:b/>
          <w:sz w:val="20"/>
        </w:rPr>
        <w:t xml:space="preserve">Kryteria ogólne przyjęte Uchwałą </w:t>
      </w:r>
      <w:r w:rsidRPr="000C3288">
        <w:rPr>
          <w:rFonts w:ascii="Myriad Pro" w:hAnsi="Myriad Pro"/>
          <w:b/>
          <w:sz w:val="20"/>
        </w:rPr>
        <w:t>Nr 7/20 Komitetu Monitorującego RPO WZ 2014-2020 z dnia 26 lutego 2020 r. (tryb pozakonkursowy) typ 1 i 3</w:t>
      </w:r>
    </w:p>
    <w:tbl>
      <w:tblPr>
        <w:tblStyle w:val="Tabela-Siatka"/>
        <w:tblW w:w="14175" w:type="dxa"/>
        <w:jc w:val="center"/>
        <w:shd w:val="clear" w:color="auto" w:fill="B8E4E4"/>
        <w:tblLayout w:type="fixed"/>
        <w:tblLook w:val="04A0" w:firstRow="1" w:lastRow="0" w:firstColumn="1" w:lastColumn="0" w:noHBand="0" w:noVBand="1"/>
      </w:tblPr>
      <w:tblGrid>
        <w:gridCol w:w="1900"/>
        <w:gridCol w:w="12275"/>
      </w:tblGrid>
      <w:tr w:rsidR="000C3288" w:rsidRPr="00E64C13" w:rsidTr="00666E30">
        <w:trPr>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Oś priorytetowa</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VII Włączenie społeczne</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Priorytet Inwestycyjny</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9iv: Ułatwianie dostępu do przystępnych cenowo, trwałych oraz wysokiej jakości usług, w tym opieki zdrowotnej i usług socjalnych świadczonych w interesie ogólnym.</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Działanie</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7.6 </w:t>
            </w:r>
            <w:r w:rsidRPr="0069648B">
              <w:rPr>
                <w:rFonts w:ascii="Myriad Pro" w:eastAsia="Times New Roman" w:hAnsi="Myriad Pro" w:cs="Arial"/>
                <w:color w:val="000000"/>
                <w:sz w:val="20"/>
                <w:lang w:eastAsia="pl-PL"/>
              </w:rPr>
              <w:t>Wsparcie rozwoju usług społecznych świadczonych w interesie ogólnym</w:t>
            </w:r>
            <w:r w:rsidRPr="0069648B">
              <w:rPr>
                <w:rFonts w:ascii="Myriad Pro" w:hAnsi="Myriad Pro" w:cs="Arial"/>
                <w:sz w:val="20"/>
              </w:rPr>
              <w:t xml:space="preserve"> </w:t>
            </w:r>
          </w:p>
        </w:tc>
      </w:tr>
    </w:tbl>
    <w:p w:rsidR="000C3288" w:rsidRPr="00E64C13" w:rsidRDefault="000C3288" w:rsidP="000C3288">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dopuszczalności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celem szczegółowym i rezultatami  Działania</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właściwym celem szczegółowym </w:t>
            </w:r>
            <w:r w:rsidRPr="0069648B">
              <w:rPr>
                <w:rFonts w:ascii="Myriad Pro" w:hAnsi="Myriad Pro" w:cs="Arial"/>
                <w:i/>
                <w:sz w:val="20"/>
              </w:rPr>
              <w:t>RPO WZ 2014-2020</w:t>
            </w:r>
            <w:r w:rsidRPr="0069648B">
              <w:rPr>
                <w:rFonts w:ascii="Myriad Pro" w:hAnsi="Myriad Pro" w:cs="Arial"/>
                <w:sz w:val="20"/>
              </w:rPr>
              <w:t xml:space="preserve"> oraz koresponduje ze wskaźnikami dla danego Działania/typu projektu.</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typem projektu</w:t>
            </w:r>
          </w:p>
          <w:p w:rsidR="000C3288" w:rsidRPr="0069648B" w:rsidRDefault="000C3288" w:rsidP="00273C23">
            <w:pPr>
              <w:spacing w:before="40" w:after="40"/>
              <w:rPr>
                <w:rFonts w:ascii="Myriad Pro" w:hAnsi="Myriad Pro" w:cs="Arial"/>
                <w:sz w:val="20"/>
              </w:rPr>
            </w:pPr>
          </w:p>
          <w:p w:rsidR="000C3288" w:rsidRPr="0069648B" w:rsidRDefault="000C3288" w:rsidP="00273C23">
            <w:pPr>
              <w:spacing w:before="40" w:after="40"/>
              <w:rPr>
                <w:rFonts w:ascii="Myriad Pro" w:hAnsi="Myriad Pro" w:cs="Arial"/>
                <w:sz w:val="20"/>
              </w:rPr>
            </w:pP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typem projektu oraz grupą docelową wskazanymi w </w:t>
            </w:r>
            <w:r w:rsidRPr="0069648B">
              <w:rPr>
                <w:rFonts w:ascii="Myriad Pro" w:hAnsi="Myriad Pro" w:cs="Arial"/>
                <w:i/>
                <w:sz w:val="20"/>
              </w:rPr>
              <w:t>SOOP RPO WZ 2014-2020</w:t>
            </w:r>
            <w:r w:rsidRPr="0069648B">
              <w:rPr>
                <w:rFonts w:ascii="Myriad Pro" w:hAnsi="Myriad Pro" w:cs="Arial"/>
                <w:sz w:val="20"/>
              </w:rPr>
              <w:t xml:space="preserve"> oraz </w:t>
            </w:r>
            <w:r w:rsidRPr="0069648B">
              <w:rPr>
                <w:rFonts w:ascii="Myriad Pro" w:hAnsi="Myriad Pro" w:cs="Arial"/>
                <w:i/>
                <w:sz w:val="20"/>
              </w:rPr>
              <w:t>Wezwaniu do złożenia wniosku.</w:t>
            </w:r>
          </w:p>
          <w:p w:rsidR="000C3288" w:rsidRPr="0069648B" w:rsidRDefault="000C3288" w:rsidP="00273C23">
            <w:pPr>
              <w:spacing w:before="40" w:after="40"/>
              <w:rPr>
                <w:rFonts w:ascii="Myriad Pro" w:hAnsi="Myriad Pro" w:cs="Arial"/>
                <w:sz w:val="20"/>
              </w:rPr>
            </w:pP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t>
            </w:r>
            <w:r w:rsidRPr="0069648B">
              <w:rPr>
                <w:rFonts w:ascii="Myriad Pro" w:hAnsi="Myriad Pro" w:cs="Arial"/>
                <w:i/>
                <w:sz w:val="20"/>
              </w:rPr>
              <w:t>Wezwania do złożenia wniosku</w:t>
            </w:r>
            <w:r w:rsidRPr="0069648B" w:rsidDel="00B42223">
              <w:rPr>
                <w:rFonts w:ascii="Myriad Pro" w:hAnsi="Myriad Pro" w:cs="Arial"/>
                <w:sz w:val="20"/>
              </w:rPr>
              <w:t xml:space="preserve"> </w:t>
            </w:r>
            <w:r w:rsidRPr="0069648B">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Kwalifikowalność Beneficjenta/Partnera (jeśli dotyczy)</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zgodnie z SOOP RPO WZ 2014-2020, jest    podmiotem uprawnionym do ubiegania się o dofinansowanie w ramach Działania/ typu/ów projektu/ów, w którym ogłoszony został nabór. Partner/rzy nie podlega/ją wykluczeniu z możliwości ubiegania się o dofinansowanie, w tym wykluczeniu, o którym mowa w art. 207 ust. 4 ustawy z dnia 27 sierpnia 2009 r., o finansach publicznych.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zasadami horyzontalnymi</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zasadą równości szans kobiet i mężczyzn, w oparciu o standard minimum,</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właściwymi politykami i zasadami wspólnotowym:</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zrównoważonego rozwoju, ,</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promowania i realizacji zasady równości szans i niedyskryminacji, w tym m.in. koniecznością stosowania zasady uniwersalnego projektowania.</w:t>
            </w:r>
          </w:p>
          <w:p w:rsidR="000C3288" w:rsidRPr="000C3288" w:rsidRDefault="000C3288" w:rsidP="000C3288">
            <w:pPr>
              <w:spacing w:before="40" w:after="40"/>
              <w:rPr>
                <w:rFonts w:ascii="Myriad Pro" w:hAnsi="Myriad Pro" w:cs="Arial"/>
                <w:sz w:val="20"/>
              </w:rPr>
            </w:pPr>
            <w:r w:rsidRPr="0069648B">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administracyjności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Intensywność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Wnioskowana kwota i poziom wsparcia są zgodne z zapisami </w:t>
            </w:r>
            <w:r w:rsidRPr="0069648B">
              <w:rPr>
                <w:rFonts w:ascii="Myriad Pro" w:hAnsi="Myriad Pro" w:cs="Arial"/>
                <w:i/>
                <w:sz w:val="20"/>
              </w:rPr>
              <w:t>Wezwania do złożenia wniosku</w:t>
            </w:r>
            <w:r w:rsidRPr="0069648B">
              <w:rPr>
                <w:rFonts w:ascii="Myriad Pro" w:hAnsi="Myriad Pro" w:cs="Arial"/>
                <w:sz w:val="20"/>
              </w:rPr>
              <w:t>.</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kwalifikowalnością wydatków</w:t>
            </w:r>
          </w:p>
        </w:tc>
        <w:tc>
          <w:tcPr>
            <w:tcW w:w="6216" w:type="dxa"/>
          </w:tcPr>
          <w:p w:rsidR="000C3288" w:rsidRPr="0069648B" w:rsidRDefault="000C3288" w:rsidP="00273C23">
            <w:pPr>
              <w:spacing w:before="40" w:after="40"/>
              <w:rPr>
                <w:rFonts w:ascii="Myriad Pro" w:hAnsi="Myriad Pro" w:cs="Arial"/>
                <w:i/>
                <w:sz w:val="20"/>
              </w:rPr>
            </w:pPr>
            <w:r w:rsidRPr="0069648B">
              <w:rPr>
                <w:rFonts w:ascii="Myriad Pro" w:hAnsi="Myriad Pro" w:cs="Arial"/>
                <w:sz w:val="20"/>
              </w:rPr>
              <w:t xml:space="preserve">Wydatki w projekcie są zgodne z </w:t>
            </w:r>
            <w:r w:rsidRPr="0069648B">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69648B">
              <w:rPr>
                <w:rFonts w:ascii="Myriad Pro" w:hAnsi="Myriad Pro" w:cs="Arial"/>
                <w:sz w:val="20"/>
              </w:rPr>
              <w:t xml:space="preserve">oraz z </w:t>
            </w:r>
            <w:r w:rsidRPr="0069648B">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 xml:space="preserve">(jeśli dotyczy). </w:t>
            </w:r>
            <w:r w:rsidR="00F12571">
              <w:rPr>
                <w:rFonts w:ascii="Myriad Pro" w:hAnsi="Myriad Pro" w:cs="Arial"/>
                <w:sz w:val="20"/>
              </w:rPr>
              <w:t>Poziom wydatków w ramach cross-</w:t>
            </w:r>
            <w:r w:rsidRPr="0069648B">
              <w:rPr>
                <w:rFonts w:ascii="Myriad Pro" w:hAnsi="Myriad Pro" w:cs="Arial"/>
                <w:sz w:val="20"/>
              </w:rPr>
              <w:t xml:space="preserve">financingu oraz środków trwałych jest  zgodny  z  poziomem tych wydatków wskazanym w </w:t>
            </w:r>
            <w:r w:rsidRPr="0069648B">
              <w:rPr>
                <w:rFonts w:ascii="Myriad Pro" w:hAnsi="Myriad Pro" w:cs="Arial"/>
                <w:i/>
                <w:sz w:val="20"/>
              </w:rPr>
              <w:t>Wezwaniu do złożenia wniosku.</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warunkami realizacji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Wniosek został sporządzony zgodnie z uwarunkowaniami realizacji wsparcia określonymi we właściwych wytycznych obszarowych oraz z zasadami realizacji wsparcia wskazanymi przez IP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(np. zasady realizacji danej formy wsparcia).</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Spójność wniosku </w:t>
            </w:r>
            <w:r w:rsidRPr="0069648B">
              <w:rPr>
                <w:rFonts w:ascii="Myriad Pro" w:hAnsi="Myriad Pro" w:cs="Arial"/>
                <w:sz w:val="20"/>
              </w:rPr>
              <w:br/>
              <w:t>i załączników</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b/>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0C3288" w:rsidRPr="0069648B" w:rsidTr="000C3288">
        <w:trPr>
          <w:jc w:val="center"/>
        </w:trPr>
        <w:tc>
          <w:tcPr>
            <w:tcW w:w="14220"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wykonalności</w:t>
            </w:r>
          </w:p>
        </w:tc>
      </w:tr>
      <w:tr w:rsidR="000C3288" w:rsidRPr="0069648B" w:rsidTr="00273C23">
        <w:trPr>
          <w:jc w:val="center"/>
        </w:trPr>
        <w:tc>
          <w:tcPr>
            <w:tcW w:w="53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3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37"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614"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6"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33"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37"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614"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trHeight w:val="861"/>
          <w:jc w:val="center"/>
        </w:trPr>
        <w:tc>
          <w:tcPr>
            <w:tcW w:w="536" w:type="dxa"/>
            <w:tcBorders>
              <w:bottom w:val="single" w:sz="4" w:space="0" w:color="auto"/>
            </w:tcBorders>
          </w:tcPr>
          <w:p w:rsidR="000C3288" w:rsidRPr="0069648B" w:rsidRDefault="000C3288" w:rsidP="00273C23">
            <w:pPr>
              <w:pStyle w:val="Akapitzlist"/>
              <w:spacing w:before="40" w:after="40"/>
              <w:ind w:left="0"/>
              <w:contextualSpacing w:val="0"/>
              <w:rPr>
                <w:rFonts w:cs="Arial"/>
              </w:rPr>
            </w:pPr>
            <w:r w:rsidRPr="0069648B">
              <w:rPr>
                <w:rFonts w:cs="Arial"/>
              </w:rPr>
              <w:t>1.</w:t>
            </w:r>
          </w:p>
        </w:tc>
        <w:tc>
          <w:tcPr>
            <w:tcW w:w="2833"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prawna</w:t>
            </w:r>
          </w:p>
        </w:tc>
        <w:tc>
          <w:tcPr>
            <w:tcW w:w="6237"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prawodawstwem wspólnotowym oraz krajowym, w tym przepisami ustawy z dnia 29 stycznia 2004 r. </w:t>
            </w:r>
            <w:r w:rsidRPr="0069648B">
              <w:rPr>
                <w:rFonts w:ascii="Myriad Pro" w:hAnsi="Myriad Pro" w:cs="Arial"/>
                <w:i/>
                <w:sz w:val="20"/>
              </w:rPr>
              <w:t>Prawo zamówień publicznych</w:t>
            </w:r>
            <w:r w:rsidRPr="0069648B">
              <w:rPr>
                <w:rFonts w:ascii="Myriad Pro" w:hAnsi="Myriad Pro" w:cs="Arial"/>
                <w:sz w:val="20"/>
              </w:rPr>
              <w:t xml:space="preserv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2.</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wymogami pomocy publicznej</w:t>
            </w:r>
          </w:p>
        </w:tc>
        <w:tc>
          <w:tcPr>
            <w:tcW w:w="6237" w:type="dxa"/>
          </w:tcPr>
          <w:p w:rsidR="000C3288" w:rsidRPr="0069648B" w:rsidDel="004E6EE3" w:rsidRDefault="000C3288" w:rsidP="00273C23">
            <w:pPr>
              <w:spacing w:before="40" w:after="40"/>
              <w:rPr>
                <w:rFonts w:ascii="Myriad Pro" w:hAnsi="Myriad Pro" w:cs="Arial"/>
                <w:i/>
                <w:sz w:val="20"/>
              </w:rPr>
            </w:pPr>
            <w:r w:rsidRPr="0069648B">
              <w:rPr>
                <w:rFonts w:ascii="Myriad Pro" w:hAnsi="Myriad Pro" w:cs="Arial"/>
                <w:sz w:val="20"/>
              </w:rPr>
              <w:t xml:space="preserve">Projekt jest zgodny z regułami pomocy publicznej i/lub pomocy </w:t>
            </w:r>
            <w:r w:rsidRPr="0069648B">
              <w:rPr>
                <w:rFonts w:ascii="Myriad Pro" w:hAnsi="Myriad Pro" w:cs="Arial"/>
                <w:i/>
                <w:sz w:val="20"/>
              </w:rPr>
              <w:t>de minimis</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Jeżeli dotyczy: 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 „nie dotyczy”.</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3.</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organizacyjno-operacyjna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zapewni do realizacji projektu odpowiednio wykwalifikowaną kadrę, zarówno do jego obsługi, jak i realizacji przedsięwzięć merytorycznych.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dysponuje odpowiednim potencjałem organizacyjnym i technicznym.</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4.</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finansowa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uznane za spełnione.</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Default="000C3288" w:rsidP="000C3288">
      <w:pPr>
        <w:rPr>
          <w:rFonts w:ascii="Arial" w:hAnsi="Arial" w:cs="Arial"/>
          <w:sz w:val="20"/>
        </w:rPr>
      </w:pPr>
    </w:p>
    <w:p w:rsidR="000A5B1A" w:rsidRPr="00E64C13" w:rsidRDefault="000A5B1A" w:rsidP="000C3288">
      <w:pPr>
        <w:rPr>
          <w:rFonts w:ascii="Arial" w:hAnsi="Arial" w:cs="Arial"/>
          <w:sz w:val="20"/>
        </w:rPr>
      </w:pPr>
    </w:p>
    <w:p w:rsidR="00666E30" w:rsidRPr="004E56FF" w:rsidRDefault="00666E30" w:rsidP="00636770">
      <w:pPr>
        <w:jc w:val="center"/>
        <w:rPr>
          <w:rFonts w:ascii="Myriad Pro" w:eastAsiaTheme="majorEastAsia" w:hAnsi="Myriad Pro" w:cs="Arial"/>
          <w:b/>
          <w:bCs/>
        </w:rPr>
      </w:pPr>
      <w:r w:rsidRPr="004E56FF">
        <w:rPr>
          <w:rFonts w:ascii="Myriad Pro" w:eastAsiaTheme="majorEastAsia" w:hAnsi="Myriad Pro" w:cs="Arial"/>
          <w:b/>
          <w:bCs/>
          <w:sz w:val="20"/>
        </w:rPr>
        <w:t xml:space="preserve">Kryteria szczegółowe przyjęte Uchwałą </w:t>
      </w:r>
      <w:r w:rsidRPr="004E56FF">
        <w:rPr>
          <w:rFonts w:ascii="Myriad Pro" w:hAnsi="Myriad Pro" w:cs="Arial"/>
          <w:b/>
          <w:bCs/>
          <w:sz w:val="20"/>
        </w:rPr>
        <w:t xml:space="preserve">Nr 8/20 Komitetu Monitorującego RPO WZ 2014-2020 z dnia 26 lutego 2020 r. (tryb pozakonkursowy) </w:t>
      </w:r>
      <w:r w:rsidR="00636770">
        <w:rPr>
          <w:rFonts w:ascii="Myriad Pro" w:hAnsi="Myriad Pro" w:cs="Arial"/>
          <w:b/>
          <w:bCs/>
          <w:sz w:val="20"/>
        </w:rPr>
        <w:br/>
      </w:r>
      <w:r w:rsidRPr="004E56FF">
        <w:rPr>
          <w:rFonts w:ascii="Myriad Pro" w:hAnsi="Myriad Pro" w:cs="Arial"/>
          <w:b/>
          <w:bCs/>
          <w:sz w:val="20"/>
        </w:rPr>
        <w:t>typ 1 i 3</w:t>
      </w:r>
    </w:p>
    <w:tbl>
      <w:tblPr>
        <w:tblW w:w="14373"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098"/>
        <w:gridCol w:w="12275"/>
      </w:tblGrid>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Oś priorytetowa</w:t>
            </w:r>
          </w:p>
        </w:tc>
        <w:tc>
          <w:tcPr>
            <w:tcW w:w="12275"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VII  Włączenie Społeczne</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Priorytet Inwestycyjny</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9iv Ułatwianie dostępu do przystępnych cenowo, trwałych oraz wysokiej jakości usług, w tym opieki zdrowotnej i usług socjalnych świadczonych</w:t>
            </w:r>
          </w:p>
          <w:p w:rsidR="00666E30" w:rsidRPr="004E56FF" w:rsidRDefault="00666E30" w:rsidP="00630BE4">
            <w:pPr>
              <w:spacing w:before="40" w:after="40" w:line="240" w:lineRule="auto"/>
              <w:rPr>
                <w:rFonts w:ascii="Myriad Pro" w:hAnsi="Myriad Pro" w:cs="Arial"/>
                <w:iCs/>
                <w:sz w:val="20"/>
              </w:rPr>
            </w:pPr>
            <w:r w:rsidRPr="004E56FF">
              <w:rPr>
                <w:rFonts w:ascii="Myriad Pro" w:eastAsia="MyriadPro-Regular" w:hAnsi="Myriad Pro" w:cs="Arial"/>
                <w:sz w:val="20"/>
              </w:rPr>
              <w:t>w interesie ogólnym</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Działanie</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7.6 Wsparcie rozwoju usług społecznych świadczonych w interesie ogólnym</w:t>
            </w:r>
          </w:p>
        </w:tc>
      </w:tr>
    </w:tbl>
    <w:p w:rsidR="00666E30" w:rsidRPr="004E56FF" w:rsidRDefault="00666E30" w:rsidP="00666E30">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666E30" w:rsidRPr="004E56FF" w:rsidTr="00630BE4">
        <w:trPr>
          <w:jc w:val="center"/>
        </w:trPr>
        <w:tc>
          <w:tcPr>
            <w:tcW w:w="14600" w:type="dxa"/>
            <w:gridSpan w:val="4"/>
            <w:shd w:val="clear" w:color="auto" w:fill="D9D9D9" w:themeFill="background1" w:themeFillShade="D9"/>
          </w:tcPr>
          <w:p w:rsidR="00666E30" w:rsidRPr="004E56FF" w:rsidRDefault="00666E30" w:rsidP="00630BE4">
            <w:pPr>
              <w:spacing w:before="40" w:after="40" w:line="240" w:lineRule="auto"/>
              <w:jc w:val="center"/>
              <w:rPr>
                <w:rFonts w:ascii="Myriad Pro" w:hAnsi="Myriad Pro"/>
                <w:b/>
                <w:sz w:val="20"/>
              </w:rPr>
            </w:pPr>
            <w:r w:rsidRPr="004E56FF">
              <w:rPr>
                <w:rFonts w:ascii="Myriad Pro" w:hAnsi="Myriad Pro"/>
                <w:b/>
                <w:sz w:val="20"/>
              </w:rPr>
              <w:t>Kryteria dopuszczalności</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L.p.</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Nazwa kryterium</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Definicja kryterium</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Opis znaczenia kryterium</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1</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2</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3</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4</w:t>
            </w:r>
          </w:p>
        </w:tc>
      </w:tr>
      <w:tr w:rsidR="00666E30" w:rsidRPr="004E56FF" w:rsidTr="00630BE4">
        <w:trPr>
          <w:trHeight w:val="269"/>
          <w:jc w:val="center"/>
        </w:trPr>
        <w:tc>
          <w:tcPr>
            <w:tcW w:w="937" w:type="dxa"/>
          </w:tcPr>
          <w:p w:rsidR="00666E30" w:rsidRPr="004E56FF" w:rsidRDefault="00666E30" w:rsidP="001B0A9F">
            <w:pPr>
              <w:pStyle w:val="Akapitzlist"/>
              <w:numPr>
                <w:ilvl w:val="0"/>
                <w:numId w:val="452"/>
              </w:numPr>
              <w:spacing w:before="40" w:after="40" w:line="240" w:lineRule="auto"/>
              <w:ind w:left="720"/>
              <w:contextualSpacing w:val="0"/>
            </w:pPr>
          </w:p>
        </w:tc>
        <w:tc>
          <w:tcPr>
            <w:tcW w:w="2126"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Zgodność wsparcia</w:t>
            </w:r>
          </w:p>
        </w:tc>
        <w:tc>
          <w:tcPr>
            <w:tcW w:w="6804" w:type="dxa"/>
            <w:shd w:val="clear" w:color="auto" w:fill="auto"/>
          </w:tcPr>
          <w:p w:rsidR="00666E30" w:rsidRPr="004E56FF" w:rsidRDefault="00666E30" w:rsidP="001B0A9F">
            <w:pPr>
              <w:pStyle w:val="Akapitzlist"/>
              <w:numPr>
                <w:ilvl w:val="0"/>
                <w:numId w:val="450"/>
              </w:numPr>
              <w:tabs>
                <w:tab w:val="left" w:pos="246"/>
              </w:tabs>
              <w:autoSpaceDE w:val="0"/>
              <w:autoSpaceDN w:val="0"/>
              <w:adjustRightInd w:val="0"/>
              <w:spacing w:after="0"/>
              <w:ind w:left="0" w:firstLine="0"/>
              <w:jc w:val="both"/>
              <w:rPr>
                <w:rFonts w:cs="Arial"/>
              </w:rPr>
            </w:pPr>
            <w:r w:rsidRPr="004E56FF">
              <w:rPr>
                <w:rFonts w:cs="Arial"/>
              </w:rPr>
              <w:t>Projekt skierowany do grup docelowych z obszaru województwa</w:t>
            </w:r>
          </w:p>
          <w:p w:rsidR="00666E30" w:rsidRPr="00527B50" w:rsidRDefault="00666E30" w:rsidP="00527B50">
            <w:pPr>
              <w:pStyle w:val="Akapitzlist"/>
              <w:autoSpaceDE w:val="0"/>
              <w:autoSpaceDN w:val="0"/>
              <w:adjustRightInd w:val="0"/>
              <w:spacing w:after="0"/>
              <w:ind w:left="0"/>
              <w:contextualSpacing w:val="0"/>
              <w:jc w:val="both"/>
              <w:rPr>
                <w:rFonts w:cs="Arial"/>
              </w:rPr>
            </w:pPr>
            <w:r w:rsidRPr="004E56FF">
              <w:rPr>
                <w:rFonts w:cs="Arial"/>
              </w:rPr>
              <w:t>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666E30" w:rsidRPr="004E56FF" w:rsidRDefault="00666E30" w:rsidP="001B0A9F">
            <w:pPr>
              <w:pStyle w:val="Akapitzlist"/>
              <w:numPr>
                <w:ilvl w:val="0"/>
                <w:numId w:val="450"/>
              </w:numPr>
              <w:tabs>
                <w:tab w:val="left" w:pos="246"/>
              </w:tabs>
              <w:autoSpaceDE w:val="0"/>
              <w:autoSpaceDN w:val="0"/>
              <w:adjustRightInd w:val="0"/>
              <w:spacing w:after="0"/>
              <w:ind w:left="0" w:firstLine="0"/>
              <w:contextualSpacing w:val="0"/>
              <w:jc w:val="both"/>
              <w:rPr>
                <w:rFonts w:cs="Arial"/>
              </w:rPr>
            </w:pPr>
            <w:r w:rsidRPr="004E56FF">
              <w:rPr>
                <w:rFonts w:cs="Arial"/>
              </w:rPr>
              <w:t xml:space="preserve">Okres finansowania ze środków EFS w ramach danego projektu miejsc świadczenia usług opiekuńczych i asystenckich stworzonych przez danego beneficjenta trwa nie dłużej niż 36 miesięcy jednak nie dłużej niż do </w:t>
            </w:r>
            <w:r w:rsidRPr="004E56FF">
              <w:rPr>
                <w:rFonts w:cs="Arial"/>
                <w:bCs/>
              </w:rPr>
              <w:t>30 czerwca 2023 r.</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jc w:val="both"/>
              <w:rPr>
                <w:rFonts w:cs="Arial"/>
              </w:rPr>
            </w:pPr>
            <w:r w:rsidRPr="004E56FF">
              <w:rPr>
                <w:rFonts w:cs="Arial"/>
              </w:rPr>
              <w:t>Projektodawca wniesie wkład własny w wysokości nie mniejszej niż 8%wartości projektu, zgodnie z zapisami zawartymi w Szczegółowym Opisie Osi Priorytetowych Regionalnego Programu Operacyjnego Województwa Zachodniopomorskiego 2014 - 2020.</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W ramach projektu obligatoryjne jest realizowanie wskazanego w typie projektu wsparcia działalności lub tworzenia nowych miejsc opieki w formach zdeinstytucjonalizowanych poprzez wsparcie dla usług opiekuńczych i specjalistycznych usług opiekuńczych, o których mowa w ustawie z dnia 12 marca 2004 r. o pomocy społecznej oraz usług asystenckich.</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Projekt przewiduje zwiększenie liczby miejsc świadczenia usług opiekuńczych i/lub asystenckich w społeczności lokalnej oraz liczby osób objętych usługami opiekuńczymi i/lub asystenckimi w społeczności lokalnej przez dany podmiot, w którym będzie realizowane wsparcie w stosunku do stanu na dzień 31 grudnia 2019 r.</w:t>
            </w:r>
          </w:p>
          <w:p w:rsidR="00666E3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4E56FF">
              <w:rPr>
                <w:rFonts w:cs="Arial"/>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p>
          <w:p w:rsidR="00666E30" w:rsidRPr="00527B5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527B50">
              <w:rPr>
                <w:rFonts w:cs="Arial"/>
              </w:rPr>
              <w:t>Projektodawca zobowiązany jest do zachowania trwałości miejsc</w:t>
            </w:r>
          </w:p>
          <w:p w:rsidR="00EB7B04" w:rsidRDefault="00666E30" w:rsidP="00EF05C7">
            <w:pPr>
              <w:autoSpaceDE w:val="0"/>
              <w:autoSpaceDN w:val="0"/>
              <w:adjustRightInd w:val="0"/>
              <w:spacing w:before="40" w:afterLines="40" w:after="96"/>
              <w:ind w:hanging="51"/>
              <w:contextualSpacing/>
              <w:jc w:val="both"/>
              <w:rPr>
                <w:rFonts w:ascii="Myriad Pro" w:hAnsi="Myriad Pro" w:cs="Arial"/>
                <w:sz w:val="20"/>
              </w:rPr>
            </w:pPr>
            <w:r w:rsidRPr="004E56FF">
              <w:rPr>
                <w:rFonts w:ascii="Myriad Pro" w:hAnsi="Myriad Pro" w:cs="Arial"/>
                <w:sz w:val="20"/>
              </w:rPr>
              <w:t>świadczonych usług asystenckich i opiekuńczych oraz miejsc w mieszkaniach chronionych i wspomaganych utworzonych w ramach projektu po zakończeniu realizacji projektu co najmniej przez okres odpowiadający okresowi realizacji projektu, jednak nie krótszy niż 2 lata od momentu z</w:t>
            </w:r>
            <w:r w:rsidR="00527B50">
              <w:rPr>
                <w:rFonts w:ascii="Myriad Pro" w:hAnsi="Myriad Pro" w:cs="Arial"/>
                <w:sz w:val="20"/>
              </w:rPr>
              <w:t xml:space="preserve">akończenia realizacji projektu. </w:t>
            </w:r>
            <w:r w:rsidRPr="004E56FF">
              <w:rPr>
                <w:rFonts w:ascii="Myriad Pro" w:hAnsi="Myriad Pro" w:cs="Arial"/>
                <w:sz w:val="20"/>
              </w:rPr>
              <w:t>Obowiązek zachowania trwałości nie dotyczy miejsc świadczenia usług opiekuńczych w formie usług sąsiedzkich. Trwałość rozumiana jest jako instytucjonalna gotowość podmiotu do świadczenia usług</w:t>
            </w:r>
            <w:r w:rsidR="00527B50">
              <w:rPr>
                <w:rFonts w:ascii="Myriad Pro" w:hAnsi="Myriad Pro" w:cs="Arial"/>
                <w:sz w:val="20"/>
              </w:rPr>
              <w:t>.</w:t>
            </w:r>
          </w:p>
          <w:p w:rsidR="00EB7B04" w:rsidRDefault="00666E30" w:rsidP="00EF05C7">
            <w:pPr>
              <w:pStyle w:val="Akapitzlist"/>
              <w:numPr>
                <w:ilvl w:val="0"/>
                <w:numId w:val="451"/>
              </w:numPr>
              <w:tabs>
                <w:tab w:val="left" w:pos="246"/>
              </w:tabs>
              <w:autoSpaceDE w:val="0"/>
              <w:autoSpaceDN w:val="0"/>
              <w:adjustRightInd w:val="0"/>
              <w:spacing w:before="40" w:afterLines="40" w:after="96"/>
              <w:ind w:left="0" w:hanging="51"/>
              <w:jc w:val="both"/>
              <w:rPr>
                <w:rFonts w:cs="Arial"/>
              </w:rPr>
            </w:pPr>
            <w:r w:rsidRPr="004E56FF">
              <w:rPr>
                <w:rFonts w:cs="Arial"/>
              </w:rPr>
              <w:t>Pierwszeństwo w dostępie do usług asystenckich i opiekuńczych mają</w:t>
            </w:r>
          </w:p>
          <w:p w:rsidR="00EB7B04" w:rsidRDefault="00666E30" w:rsidP="00EF05C7">
            <w:pPr>
              <w:autoSpaceDE w:val="0"/>
              <w:autoSpaceDN w:val="0"/>
              <w:adjustRightInd w:val="0"/>
              <w:spacing w:before="40" w:afterLines="40" w:after="96"/>
              <w:ind w:hanging="49"/>
              <w:contextualSpacing/>
              <w:jc w:val="both"/>
              <w:rPr>
                <w:rFonts w:ascii="Myriad Pro" w:hAnsi="Myriad Pro" w:cs="Arial"/>
                <w:sz w:val="20"/>
              </w:rPr>
            </w:pPr>
            <w:r w:rsidRPr="004E56FF">
              <w:rPr>
                <w:rFonts w:ascii="Myriad Pro" w:hAnsi="Myriad Pro" w:cs="Arial"/>
                <w:sz w:val="20"/>
              </w:rPr>
              <w:t>osoby, których dochód nie przekracza 150% właściwego kryterium dochodowego (na osobę samotnie gospodarującą lub na osobę w rodzinie).</w:t>
            </w:r>
          </w:p>
          <w:p w:rsidR="00EB7B04" w:rsidRDefault="00666E30" w:rsidP="00EF05C7">
            <w:pPr>
              <w:pStyle w:val="Akapitzlist"/>
              <w:numPr>
                <w:ilvl w:val="0"/>
                <w:numId w:val="451"/>
              </w:numPr>
              <w:tabs>
                <w:tab w:val="left" w:pos="246"/>
              </w:tabs>
              <w:autoSpaceDE w:val="0"/>
              <w:autoSpaceDN w:val="0"/>
              <w:adjustRightInd w:val="0"/>
              <w:spacing w:before="40" w:afterLines="40" w:after="96"/>
              <w:ind w:left="0" w:hanging="49"/>
              <w:jc w:val="both"/>
              <w:rPr>
                <w:rFonts w:cs="Arial"/>
              </w:rPr>
            </w:pPr>
            <w:r w:rsidRPr="004E56FF">
              <w:rPr>
                <w:rFonts w:cs="Arial"/>
              </w:rPr>
              <w:t>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wytchnieniową, pod warunkiem zachowania zasad świadczenia usług w społeczności lokalnej.</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p w:rsidR="00666E30" w:rsidRPr="004E56FF"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 przypadku wsparcia dla świadczenia i rozwoju usług w mieszkaniach chronionych i wspomaganych, nie są one zlokalizowane na nieruchomości, na której znajduje się placówka opieki instytucjonalnej.</w:t>
            </w:r>
          </w:p>
        </w:tc>
        <w:tc>
          <w:tcPr>
            <w:tcW w:w="4733"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Spełnienie kryterium jest konieczne do przyznania dofinansowania.</w:t>
            </w:r>
          </w:p>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 xml:space="preserve">Projekty niespełniające kryterium są </w:t>
            </w:r>
            <w:r w:rsidRPr="004E56FF">
              <w:rPr>
                <w:rFonts w:ascii="Myriad Pro" w:hAnsi="Myriad Pro" w:cs="Arial"/>
                <w:sz w:val="20"/>
              </w:rPr>
              <w:t>kierowane są do poprawy lub uzupełnienia</w:t>
            </w:r>
            <w:r w:rsidRPr="004E56FF">
              <w:rPr>
                <w:rFonts w:ascii="Myriad Pro" w:hAnsi="Myriad Pro"/>
                <w:sz w:val="20"/>
              </w:rPr>
              <w:t>.</w:t>
            </w:r>
          </w:p>
          <w:p w:rsidR="00666E30" w:rsidRPr="004E56FF" w:rsidRDefault="00666E30" w:rsidP="00630BE4">
            <w:pPr>
              <w:autoSpaceDE w:val="0"/>
              <w:autoSpaceDN w:val="0"/>
              <w:spacing w:after="0" w:line="240" w:lineRule="auto"/>
              <w:jc w:val="both"/>
              <w:rPr>
                <w:rFonts w:ascii="Myriad Pro" w:hAnsi="Myriad Pro" w:cs="Arial"/>
                <w:sz w:val="20"/>
              </w:rPr>
            </w:pPr>
            <w:r w:rsidRPr="004E56FF">
              <w:rPr>
                <w:rFonts w:ascii="Myriad Pro" w:hAnsi="Myriad Pro"/>
                <w:sz w:val="20"/>
              </w:rPr>
              <w:t>Ocena spełniania kryterium polega na przypisaniu wartości logicznych „tak”, „nie”.</w:t>
            </w:r>
            <w:r w:rsidRPr="004E56FF">
              <w:rPr>
                <w:rFonts w:ascii="Myriad Pro" w:hAnsi="Myriad Pro" w:cs="Arial"/>
                <w:sz w:val="20"/>
              </w:rPr>
              <w:t xml:space="preserve"> </w:t>
            </w:r>
          </w:p>
          <w:p w:rsidR="00666E30" w:rsidRPr="004E56FF" w:rsidRDefault="00666E30" w:rsidP="00630BE4">
            <w:pPr>
              <w:autoSpaceDE w:val="0"/>
              <w:autoSpaceDN w:val="0"/>
              <w:spacing w:after="0" w:line="240" w:lineRule="auto"/>
              <w:jc w:val="both"/>
              <w:rPr>
                <w:rFonts w:ascii="Myriad Pro" w:hAnsi="Myriad Pro" w:cs="Arial"/>
                <w:sz w:val="20"/>
              </w:rPr>
            </w:pPr>
          </w:p>
          <w:p w:rsidR="00666E30" w:rsidRPr="004E56FF" w:rsidRDefault="00666E30" w:rsidP="00630BE4">
            <w:pPr>
              <w:spacing w:after="0" w:line="240" w:lineRule="auto"/>
              <w:rPr>
                <w:rFonts w:ascii="Myriad Pro" w:hAnsi="Myriad Pro" w:cs="Arial"/>
                <w:sz w:val="20"/>
              </w:rPr>
            </w:pPr>
            <w:r w:rsidRPr="004E56FF">
              <w:rPr>
                <w:rFonts w:ascii="Myriad Pro" w:hAnsi="Myriad Pro" w:cs="Arial"/>
                <w:sz w:val="20"/>
              </w:rPr>
              <w:t xml:space="preserve">Kryterium zostanie zweryfikowane na podstawie treści wniosku o dofinansowanie. </w:t>
            </w:r>
          </w:p>
          <w:p w:rsidR="00666E30" w:rsidRPr="004E56FF" w:rsidRDefault="00666E30" w:rsidP="00630BE4">
            <w:pPr>
              <w:spacing w:after="0" w:line="240" w:lineRule="auto"/>
              <w:rPr>
                <w:rFonts w:ascii="Myriad Pro" w:hAnsi="Myriad Pro" w:cs="Arial"/>
                <w:sz w:val="20"/>
              </w:rPr>
            </w:pPr>
          </w:p>
          <w:p w:rsidR="00666E30" w:rsidRPr="004E56FF" w:rsidRDefault="00666E30" w:rsidP="00630BE4">
            <w:pPr>
              <w:autoSpaceDE w:val="0"/>
              <w:autoSpaceDN w:val="0"/>
              <w:adjustRightInd w:val="0"/>
              <w:jc w:val="both"/>
              <w:rPr>
                <w:rFonts w:ascii="Myriad Pro" w:hAnsi="Myriad Pro" w:cs="Arial"/>
                <w:sz w:val="20"/>
              </w:rPr>
            </w:pPr>
            <w:r w:rsidRPr="004E56FF">
              <w:rPr>
                <w:rFonts w:ascii="Myriad Pro" w:hAnsi="Myriad Pro"/>
                <w:sz w:val="20"/>
              </w:rPr>
              <w:t xml:space="preserve"> W zakresie kryterium dostępu "Zgodność wsparcia" nr 2 </w:t>
            </w:r>
            <w:r w:rsidRPr="004E56FF">
              <w:rPr>
                <w:rFonts w:ascii="Myriad Pro" w:hAnsi="Myriad Pro"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warunku zakończenia projektu do 30 czerwca 2023 roku jednocześnie utrzymując warunek trwania projektu maksymalnie przez okres 36 miesięcy.</w:t>
            </w:r>
          </w:p>
          <w:p w:rsidR="00666E30" w:rsidRPr="004E56FF" w:rsidRDefault="00666E30" w:rsidP="00630BE4">
            <w:pPr>
              <w:spacing w:before="40" w:after="40" w:line="240" w:lineRule="auto"/>
              <w:rPr>
                <w:rFonts w:ascii="Myriad Pro" w:hAnsi="Myriad Pro"/>
                <w:sz w:val="20"/>
              </w:rPr>
            </w:pPr>
          </w:p>
        </w:tc>
      </w:tr>
    </w:tbl>
    <w:p w:rsidR="00C921C7" w:rsidRDefault="00C921C7" w:rsidP="003110E7">
      <w:pPr>
        <w:jc w:val="center"/>
        <w:rPr>
          <w:rFonts w:ascii="Myriad Pro" w:eastAsiaTheme="majorEastAsia" w:hAnsi="Myriad Pro" w:cs="Arial"/>
          <w:b/>
          <w:bCs/>
          <w:sz w:val="20"/>
        </w:rPr>
      </w:pPr>
    </w:p>
    <w:p w:rsidR="003110E7" w:rsidRPr="003745C4" w:rsidRDefault="003110E7" w:rsidP="003110E7">
      <w:pPr>
        <w:jc w:val="center"/>
        <w:rPr>
          <w:rFonts w:ascii="Myriad Pro" w:eastAsiaTheme="majorEastAsia" w:hAnsi="Myriad Pro" w:cs="Arial"/>
          <w:b/>
          <w:bCs/>
          <w:sz w:val="20"/>
        </w:rPr>
      </w:pPr>
      <w:r w:rsidRPr="003745C4">
        <w:rPr>
          <w:rFonts w:ascii="Myriad Pro" w:eastAsiaTheme="majorEastAsia" w:hAnsi="Myriad Pro" w:cs="Arial"/>
          <w:b/>
          <w:bCs/>
          <w:sz w:val="20"/>
        </w:rPr>
        <w:t xml:space="preserve">Kryteria szczegółowe przyjęte Uchwałą </w:t>
      </w:r>
      <w:r w:rsidRPr="003745C4">
        <w:rPr>
          <w:rFonts w:ascii="Myriad Pro" w:hAnsi="Myriad Pro" w:cs="Arial"/>
          <w:b/>
          <w:bCs/>
          <w:sz w:val="20"/>
        </w:rPr>
        <w:t>Nr 6/20 Komitetu Monitorującego RPO WZ 2014-2020 z dnia 26 lutego 2020 r. (tryb konkursowy) typ 2</w:t>
      </w:r>
    </w:p>
    <w:tbl>
      <w:tblPr>
        <w:tblW w:w="14515" w:type="dxa"/>
        <w:jc w:val="center"/>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240"/>
        <w:gridCol w:w="12275"/>
      </w:tblGrid>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Oś priorytetowa</w:t>
            </w:r>
          </w:p>
        </w:tc>
        <w:tc>
          <w:tcPr>
            <w:tcW w:w="12275"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VII  Włączenie Społeczne</w:t>
            </w:r>
          </w:p>
        </w:tc>
      </w:tr>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Priorytet Inwestycyjny</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9iv Ułatwianie dostępu do przystępnych cenowo, trwałych oraz wysokiej jakości usług, w tym opieki zdrowotnej i usług socjalnych świadczonych</w:t>
            </w:r>
          </w:p>
          <w:p w:rsidR="003110E7" w:rsidRPr="003745C4" w:rsidRDefault="003110E7" w:rsidP="00630BE4">
            <w:pPr>
              <w:spacing w:before="40" w:after="40" w:line="240" w:lineRule="auto"/>
              <w:rPr>
                <w:rFonts w:ascii="Myriad Pro" w:hAnsi="Myriad Pro" w:cs="Arial"/>
                <w:iCs/>
                <w:sz w:val="20"/>
              </w:rPr>
            </w:pPr>
            <w:r w:rsidRPr="003745C4">
              <w:rPr>
                <w:rFonts w:ascii="Myriad Pro" w:eastAsia="MyriadPro-Regular" w:hAnsi="Myriad Pro" w:cs="Arial"/>
                <w:sz w:val="20"/>
              </w:rPr>
              <w:t>w interesie ogólnym</w:t>
            </w:r>
          </w:p>
        </w:tc>
      </w:tr>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Działanie</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7.6 Wsparcie rozwoju usług społecznych świadczonych w interesie ogólnym</w:t>
            </w:r>
          </w:p>
        </w:tc>
      </w:tr>
    </w:tbl>
    <w:p w:rsidR="003110E7" w:rsidRPr="003745C4" w:rsidRDefault="003110E7" w:rsidP="003110E7">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3110E7" w:rsidRPr="003745C4" w:rsidTr="00630BE4">
        <w:trPr>
          <w:jc w:val="center"/>
        </w:trPr>
        <w:tc>
          <w:tcPr>
            <w:tcW w:w="14600" w:type="dxa"/>
            <w:gridSpan w:val="4"/>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dopuszczalności</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Nazwa kryterium</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4</w:t>
            </w:r>
          </w:p>
        </w:tc>
      </w:tr>
      <w:tr w:rsidR="003110E7" w:rsidRPr="003745C4" w:rsidTr="00630BE4">
        <w:trPr>
          <w:jc w:val="center"/>
        </w:trPr>
        <w:tc>
          <w:tcPr>
            <w:tcW w:w="937" w:type="dxa"/>
          </w:tcPr>
          <w:p w:rsidR="003110E7" w:rsidRPr="003745C4" w:rsidRDefault="003110E7" w:rsidP="001B0A9F">
            <w:pPr>
              <w:pStyle w:val="Akapitzlist"/>
              <w:numPr>
                <w:ilvl w:val="0"/>
                <w:numId w:val="454"/>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Wymogi organizacyjne</w:t>
            </w:r>
          </w:p>
        </w:tc>
        <w:tc>
          <w:tcPr>
            <w:tcW w:w="6804" w:type="dxa"/>
            <w:shd w:val="clear" w:color="auto" w:fill="auto"/>
          </w:tcPr>
          <w:p w:rsidR="003110E7" w:rsidRPr="003745C4" w:rsidRDefault="003110E7" w:rsidP="00630BE4">
            <w:pPr>
              <w:spacing w:before="40" w:after="40" w:line="240" w:lineRule="auto"/>
              <w:contextualSpacing/>
              <w:jc w:val="both"/>
              <w:rPr>
                <w:rFonts w:ascii="Myriad Pro" w:eastAsia="Times New Roman" w:hAnsi="Myriad Pro" w:cs="Arial"/>
                <w:sz w:val="20"/>
              </w:rPr>
            </w:pPr>
            <w:r w:rsidRPr="003745C4">
              <w:rPr>
                <w:rFonts w:ascii="Myriad Pro" w:eastAsia="Times New Roman" w:hAnsi="Myriad Pro" w:cs="Arial"/>
                <w:sz w:val="20"/>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 niespełniające kryterium są odrzucane.</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Ocena spełniania kryterium polega na przypisaniu wartości logicznych „tak”, „nie”.</w:t>
            </w:r>
          </w:p>
        </w:tc>
      </w:tr>
      <w:tr w:rsidR="003110E7" w:rsidRPr="003745C4" w:rsidTr="00630BE4">
        <w:trPr>
          <w:trHeight w:val="269"/>
          <w:jc w:val="center"/>
        </w:trPr>
        <w:tc>
          <w:tcPr>
            <w:tcW w:w="937" w:type="dxa"/>
          </w:tcPr>
          <w:p w:rsidR="003110E7" w:rsidRPr="003745C4" w:rsidRDefault="003110E7" w:rsidP="001B0A9F">
            <w:pPr>
              <w:pStyle w:val="Akapitzlist"/>
              <w:numPr>
                <w:ilvl w:val="0"/>
                <w:numId w:val="454"/>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Zgodność wsparcia</w:t>
            </w:r>
          </w:p>
        </w:tc>
        <w:tc>
          <w:tcPr>
            <w:tcW w:w="6804" w:type="dxa"/>
            <w:shd w:val="clear" w:color="auto" w:fill="auto"/>
          </w:tcPr>
          <w:p w:rsidR="003110E7" w:rsidRPr="003745C4"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110E7" w:rsidRPr="003745C4"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Projektodawca</w:t>
            </w:r>
            <w:r w:rsidRPr="003745C4" w:rsidDel="00094346">
              <w:rPr>
                <w:rFonts w:eastAsia="Times New Roman" w:cs="Arial"/>
              </w:rPr>
              <w:t xml:space="preserve"> wniesie wkład własn</w:t>
            </w:r>
            <w:r w:rsidRPr="003745C4">
              <w:rPr>
                <w:rFonts w:eastAsia="Times New Roman" w:cs="Arial"/>
              </w:rPr>
              <w:t>y</w:t>
            </w:r>
            <w:r w:rsidRPr="003745C4" w:rsidDel="00094346">
              <w:rPr>
                <w:rFonts w:eastAsia="Times New Roman" w:cs="Arial"/>
              </w:rPr>
              <w:t xml:space="preserve"> w wysokości </w:t>
            </w:r>
            <w:r w:rsidRPr="003745C4">
              <w:rPr>
                <w:rFonts w:eastAsia="Times New Roman" w:cs="Arial"/>
              </w:rPr>
              <w:t>nie mniejszej niż 10% wartości projektu, zgodnie z zapisami zawartymi w Szczegółowym Opisie Osi Priorytetowych Regionalnego Programu Operacyjnego Województwa Zachodniopomorskiego 2014 - 2020.</w:t>
            </w:r>
          </w:p>
          <w:p w:rsidR="00A7164F"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 xml:space="preserve">W projekcie obejmującym działania prowadzące do powstania rodzinnych form pieczy zastępczej obligatoryjnie realizowany jest typ operacji: </w:t>
            </w:r>
            <w:r w:rsidRPr="003745C4">
              <w:rPr>
                <w:rFonts w:cs="Arial"/>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p w:rsidR="00A7164F" w:rsidRPr="00A7164F"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A7164F">
              <w:rPr>
                <w:rFonts w:eastAsia="Times New Roman" w:cs="Arial"/>
              </w:rPr>
              <w:t xml:space="preserve"> Typy operacji: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t xml:space="preserve">działania profilaktyczne mające na celu ograniczyć umieszczanie dzieci w pieczy zastępczej,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t>rozwój poradnictwa rodzinnego i specjalistycznego poradnictwa rodzinnego  (w tym m.in. superwizja i doradztwo dla pracowników instytucji wspierających rodziny) obejmującego minimum jedną z poniższych form:</w:t>
            </w:r>
          </w:p>
          <w:p w:rsidR="00A7164F" w:rsidRPr="00A7164F" w:rsidRDefault="003110E7" w:rsidP="001B0A9F">
            <w:pPr>
              <w:pStyle w:val="Akapitzlist"/>
              <w:numPr>
                <w:ilvl w:val="0"/>
                <w:numId w:val="463"/>
              </w:numPr>
              <w:tabs>
                <w:tab w:val="left" w:pos="388"/>
              </w:tabs>
              <w:autoSpaceDE w:val="0"/>
              <w:autoSpaceDN w:val="0"/>
              <w:adjustRightInd w:val="0"/>
              <w:spacing w:after="0"/>
              <w:jc w:val="both"/>
              <w:rPr>
                <w:rFonts w:cs="Arial"/>
              </w:rPr>
            </w:pPr>
            <w:r w:rsidRPr="00A7164F">
              <w:rPr>
                <w:rFonts w:eastAsia="Times New Roman" w:cs="Arial"/>
              </w:rPr>
              <w:t>poradnictwo pedagogiczne i psychologiczne mające na celu wzmocnienie kompetencji rodzicielskich, poprawę relacji rodzic – dziecko, wspomaganie rozwoju dziecka,</w:t>
            </w:r>
          </w:p>
          <w:p w:rsidR="003110E7" w:rsidRPr="00A7164F" w:rsidRDefault="003110E7" w:rsidP="001B0A9F">
            <w:pPr>
              <w:pStyle w:val="Akapitzlist"/>
              <w:numPr>
                <w:ilvl w:val="0"/>
                <w:numId w:val="463"/>
              </w:numPr>
              <w:tabs>
                <w:tab w:val="left" w:pos="388"/>
              </w:tabs>
              <w:autoSpaceDE w:val="0"/>
              <w:autoSpaceDN w:val="0"/>
              <w:adjustRightInd w:val="0"/>
              <w:spacing w:after="0"/>
              <w:jc w:val="both"/>
              <w:rPr>
                <w:rFonts w:cs="Arial"/>
              </w:rPr>
            </w:pPr>
            <w:r w:rsidRPr="00A7164F">
              <w:rPr>
                <w:rFonts w:eastAsia="Times New Roman" w:cs="Arial"/>
              </w:rPr>
              <w:t>poradnictwo prawne, w szczególności z obszaru prawa rodzinnego i opiekuńczego,</w:t>
            </w:r>
          </w:p>
          <w:p w:rsidR="00A7164F" w:rsidRDefault="003110E7" w:rsidP="00A7164F">
            <w:pPr>
              <w:pStyle w:val="Tekstkomentarza"/>
              <w:rPr>
                <w:rFonts w:eastAsia="Times New Roman" w:cs="Arial"/>
              </w:rPr>
            </w:pPr>
            <w:r w:rsidRPr="003745C4">
              <w:rPr>
                <w:rFonts w:eastAsia="Times New Roman" w:cs="Arial"/>
              </w:rPr>
              <w:t>działania, które zmierzają do zażegnania problemów, których źródło tkwi w sposobie funkcjonowania rodziny oraz rodzaju więzi rodzinnych,</w:t>
            </w:r>
          </w:p>
          <w:p w:rsidR="003110E7" w:rsidRPr="00A7164F" w:rsidRDefault="003110E7" w:rsidP="001B0A9F">
            <w:pPr>
              <w:pStyle w:val="Tekstkomentarza"/>
              <w:numPr>
                <w:ilvl w:val="0"/>
                <w:numId w:val="462"/>
              </w:numPr>
              <w:rPr>
                <w:rFonts w:eastAsia="Times New Roman" w:cs="Arial"/>
              </w:rPr>
            </w:pPr>
            <w:r w:rsidRPr="00A7164F">
              <w:rPr>
                <w:rFonts w:eastAsia="Times New Roman" w:cs="Arial"/>
              </w:rPr>
              <w:t>obligatoryjnie są realizowane łącznie. Nie dotyczy przypadku, w którym projekt zakłada realizację innych typów operacji niż te wskazane w kryterium. W takim przypadku możliwa jest realizacja jednego z ww. typów operacji jako osobne wsparcie towarzyszące.</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W przypadku wsparcia udzielanego na tworzenie nowych miejsc w placówkach  wsparcia dziennego i mieszkań wspomaganych, projektodawca zobowiązany jest 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Tworzenie mieszkań wspomaganych możliwe jest tylko jako element kompleksowego wsparcia w procesie usamodzielniania się wychowanków rodzin zastępczych lub placówek opiekuńczo – wychowawczych lub wychowanków rodzinnych domów dziecka.</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cs="Arial"/>
              </w:rPr>
              <w:t>Koszty bezpośrednie projektu są/nie są rozliczane w całości kwotami ryczałtowymi określonymi przez beneficjenta.</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 trwa nie dłużej niż do 30 czerwca 2023 r.</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Projekty niespełniające kryterium są odrzucane.</w:t>
            </w:r>
          </w:p>
          <w:p w:rsidR="003110E7" w:rsidRPr="003745C4" w:rsidRDefault="003110E7" w:rsidP="00630BE4">
            <w:pPr>
              <w:autoSpaceDE w:val="0"/>
              <w:autoSpaceDN w:val="0"/>
              <w:spacing w:after="0" w:line="240" w:lineRule="auto"/>
              <w:jc w:val="both"/>
              <w:rPr>
                <w:rFonts w:ascii="Myriad Pro" w:hAnsi="Myriad Pro" w:cs="Arial"/>
                <w:sz w:val="20"/>
              </w:rPr>
            </w:pPr>
            <w:r w:rsidRPr="003745C4">
              <w:rPr>
                <w:rFonts w:ascii="Myriad Pro" w:hAnsi="Myriad Pro"/>
                <w:sz w:val="20"/>
              </w:rPr>
              <w:t>Ocena spełniania kryterium polega na przypisaniu wartości logicznych „tak”, „nie”.</w:t>
            </w:r>
            <w:r w:rsidRPr="003745C4">
              <w:rPr>
                <w:rFonts w:ascii="Myriad Pro" w:hAnsi="Myriad Pro" w:cs="Arial"/>
                <w:sz w:val="20"/>
              </w:rPr>
              <w:t xml:space="preserve"> </w:t>
            </w:r>
          </w:p>
          <w:p w:rsidR="003110E7" w:rsidRPr="003745C4" w:rsidRDefault="003110E7" w:rsidP="00630BE4">
            <w:pPr>
              <w:autoSpaceDE w:val="0"/>
              <w:autoSpaceDN w:val="0"/>
              <w:spacing w:after="0" w:line="240" w:lineRule="auto"/>
              <w:jc w:val="both"/>
              <w:rPr>
                <w:rFonts w:ascii="Myriad Pro" w:hAnsi="Myriad Pro" w:cs="Arial"/>
                <w:sz w:val="20"/>
              </w:rPr>
            </w:pP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 xml:space="preserve">W zakresie kryterium dostępu "Zgodność wsparcia" nr 7: </w:t>
            </w:r>
          </w:p>
          <w:p w:rsidR="003110E7" w:rsidRPr="003745C4" w:rsidRDefault="003110E7" w:rsidP="00630BE4">
            <w:pPr>
              <w:jc w:val="both"/>
              <w:rPr>
                <w:rFonts w:ascii="Myriad Pro" w:hAnsi="Myriad Pro" w:cs="Arial"/>
                <w:sz w:val="20"/>
              </w:rPr>
            </w:pPr>
            <w:r w:rsidRPr="003745C4">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482E07">
              <w:rPr>
                <w:rStyle w:val="Odwoanieprzypisudolnego"/>
                <w:rFonts w:ascii="Myriad Pro" w:hAnsi="Myriad Pro" w:cs="Arial"/>
                <w:sz w:val="20"/>
              </w:rPr>
              <w:footnoteReference w:id="10"/>
            </w:r>
            <w:r w:rsidRPr="003745C4">
              <w:rPr>
                <w:rFonts w:ascii="Myriad Pro" w:hAnsi="Myriad Pro" w:cs="Arial"/>
                <w:sz w:val="20"/>
              </w:rPr>
              <w:t xml:space="preserve"> i musi być stosowana dla wszystkich projektów składanych w ramach danego naboru</w:t>
            </w:r>
            <w:r w:rsidR="00482E07">
              <w:rPr>
                <w:rStyle w:val="Odwoanieprzypisudolnego"/>
                <w:rFonts w:ascii="Myriad Pro" w:hAnsi="Myriad Pro" w:cs="Arial"/>
                <w:sz w:val="20"/>
              </w:rPr>
              <w:footnoteReference w:id="11"/>
            </w:r>
            <w:r w:rsidR="006607C8">
              <w:rPr>
                <w:rFonts w:ascii="Myriad Pro" w:hAnsi="Myriad Pro"/>
                <w:sz w:val="20"/>
              </w:rPr>
              <w:t>.</w:t>
            </w:r>
          </w:p>
          <w:p w:rsidR="003110E7" w:rsidRPr="003745C4" w:rsidRDefault="003110E7" w:rsidP="00630BE4">
            <w:pPr>
              <w:jc w:val="both"/>
              <w:rPr>
                <w:rFonts w:ascii="Myriad Pro" w:hAnsi="Myriad Pro" w:cs="Arial"/>
                <w:sz w:val="20"/>
              </w:rPr>
            </w:pPr>
            <w:r w:rsidRPr="003745C4">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a)</w:t>
            </w:r>
            <w:r w:rsidRPr="003745C4">
              <w:rPr>
                <w:rFonts w:ascii="Myriad Pro" w:hAnsi="Myriad Pro" w:cs="Arial"/>
                <w:sz w:val="20"/>
              </w:rPr>
              <w:tab/>
              <w:t>wybór wariantu są – dla naborów, w których wartość dofinansowania projektu nie może przekroczyć wyrażonej w PLN równowartości 100 tys. EUR;</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b)</w:t>
            </w:r>
            <w:r w:rsidRPr="003745C4">
              <w:rPr>
                <w:rFonts w:ascii="Myriad Pro" w:hAnsi="Myriad Pro" w:cs="Arial"/>
                <w:sz w:val="20"/>
              </w:rPr>
              <w:tab/>
              <w:t>wybór wariantu nie są – dla naborów, w których wartość dofinansowania projektu musi być wyższa od wyrażonej w PLN równowartości 100 tys. EUR. Kryterium będzie weryfikowane na etapie KOP.</w:t>
            </w:r>
          </w:p>
          <w:p w:rsidR="003110E7" w:rsidRPr="003745C4" w:rsidRDefault="003110E7" w:rsidP="00630BE4">
            <w:pPr>
              <w:spacing w:after="0" w:line="240" w:lineRule="auto"/>
              <w:rPr>
                <w:rFonts w:ascii="Myriad Pro" w:hAnsi="Myriad Pro" w:cs="Arial"/>
                <w:sz w:val="20"/>
              </w:rPr>
            </w:pPr>
            <w:r w:rsidRPr="003745C4">
              <w:rPr>
                <w:rFonts w:ascii="Myriad Pro" w:hAnsi="Myriad Pro" w:cs="Arial"/>
                <w:sz w:val="20"/>
              </w:rPr>
              <w:t xml:space="preserve">Kryterium zostanie zweryfikowane na podstawie treści wniosku o dofinansowanie. </w:t>
            </w:r>
          </w:p>
          <w:p w:rsidR="003110E7" w:rsidRPr="003745C4" w:rsidRDefault="003110E7" w:rsidP="00630BE4">
            <w:pPr>
              <w:spacing w:after="0" w:line="240" w:lineRule="auto"/>
              <w:rPr>
                <w:rFonts w:ascii="Myriad Pro" w:hAnsi="Myriad Pro" w:cs="Arial"/>
                <w:sz w:val="20"/>
              </w:rPr>
            </w:pPr>
          </w:p>
          <w:p w:rsidR="003110E7" w:rsidRPr="003745C4" w:rsidRDefault="003110E7" w:rsidP="00630BE4">
            <w:pPr>
              <w:autoSpaceDE w:val="0"/>
              <w:autoSpaceDN w:val="0"/>
              <w:spacing w:after="0" w:line="240" w:lineRule="auto"/>
              <w:jc w:val="both"/>
              <w:rPr>
                <w:rFonts w:ascii="Myriad Pro" w:hAnsi="Myriad Pro"/>
                <w:sz w:val="20"/>
              </w:rPr>
            </w:pPr>
            <w:r w:rsidRPr="003745C4">
              <w:rPr>
                <w:rFonts w:ascii="Myriad Pro" w:hAnsi="Myriad Pro"/>
                <w:sz w:val="20"/>
              </w:rPr>
              <w:t xml:space="preserve">W zakresie kryterium dostępu "Zgodność wsparcia" nr 8 </w:t>
            </w:r>
            <w:r w:rsidRPr="003745C4">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3745C4">
              <w:rPr>
                <w:rFonts w:ascii="Myriad Pro" w:hAnsi="Myriad Pro"/>
                <w:sz w:val="20"/>
              </w:rPr>
              <w:t xml:space="preserve"> w</w:t>
            </w:r>
            <w:r w:rsidRPr="003745C4">
              <w:rPr>
                <w:rFonts w:ascii="Myriad Pro" w:eastAsia="Times New Roman" w:hAnsi="Myriad Pro" w:cs="Arial"/>
                <w:sz w:val="20"/>
              </w:rPr>
              <w:t xml:space="preserve"> </w:t>
            </w:r>
            <w:r w:rsidRPr="003745C4">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r w:rsidRPr="003745C4">
              <w:rPr>
                <w:rFonts w:ascii="Myriad Pro" w:eastAsia="Times New Roman" w:hAnsi="Myriad Pro" w:cs="Arial"/>
                <w:sz w:val="20"/>
              </w:rPr>
              <w:t>.</w:t>
            </w:r>
          </w:p>
          <w:p w:rsidR="003110E7" w:rsidRPr="003745C4" w:rsidRDefault="003110E7" w:rsidP="00630BE4">
            <w:pPr>
              <w:autoSpaceDE w:val="0"/>
              <w:autoSpaceDN w:val="0"/>
              <w:spacing w:after="0" w:line="240" w:lineRule="auto"/>
              <w:jc w:val="both"/>
              <w:rPr>
                <w:rFonts w:ascii="Myriad Pro" w:hAnsi="Myriad Pro"/>
                <w:sz w:val="20"/>
              </w:rPr>
            </w:pPr>
          </w:p>
          <w:p w:rsidR="003110E7" w:rsidRPr="003745C4" w:rsidRDefault="003110E7" w:rsidP="00630BE4">
            <w:pPr>
              <w:spacing w:after="0" w:line="240" w:lineRule="auto"/>
              <w:rPr>
                <w:rFonts w:ascii="Myriad Pro" w:hAnsi="Myriad Pro"/>
                <w:sz w:val="20"/>
              </w:rPr>
            </w:pPr>
          </w:p>
        </w:tc>
      </w:tr>
    </w:tbl>
    <w:p w:rsidR="003110E7" w:rsidRDefault="003110E7" w:rsidP="003110E7">
      <w:pPr>
        <w:rPr>
          <w:rFonts w:ascii="Myriad Pro" w:hAnsi="Myriad Pro"/>
          <w:sz w:val="20"/>
        </w:rPr>
      </w:pPr>
    </w:p>
    <w:p w:rsidR="00260496" w:rsidRPr="003745C4" w:rsidRDefault="00260496" w:rsidP="003110E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3110E7" w:rsidRPr="003745C4" w:rsidTr="00630BE4">
        <w:trPr>
          <w:jc w:val="center"/>
        </w:trPr>
        <w:tc>
          <w:tcPr>
            <w:tcW w:w="14175" w:type="dxa"/>
            <w:gridSpan w:val="3"/>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premiujące</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1.</w:t>
            </w:r>
          </w:p>
        </w:tc>
        <w:tc>
          <w:tcPr>
            <w:tcW w:w="8505" w:type="dxa"/>
          </w:tcPr>
          <w:p w:rsidR="003110E7" w:rsidRPr="003745C4" w:rsidRDefault="003110E7" w:rsidP="00630BE4">
            <w:pPr>
              <w:adjustRightInd w:val="0"/>
              <w:spacing w:line="240" w:lineRule="auto"/>
              <w:jc w:val="both"/>
              <w:rPr>
                <w:rFonts w:ascii="Myriad Pro" w:hAnsi="Myriad Pro" w:cs="Arial"/>
                <w:bCs/>
                <w:sz w:val="20"/>
              </w:rPr>
            </w:pPr>
            <w:r w:rsidRPr="003745C4">
              <w:rPr>
                <w:rFonts w:ascii="Myriad Pro" w:eastAsia="Times New Roman" w:hAnsi="Myriad Pro" w:cs="Arial"/>
                <w:sz w:val="20"/>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2.</w:t>
            </w:r>
          </w:p>
        </w:tc>
        <w:tc>
          <w:tcPr>
            <w:tcW w:w="8505" w:type="dxa"/>
          </w:tcPr>
          <w:p w:rsidR="00902E4B" w:rsidRDefault="003110E7" w:rsidP="00902E4B">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 realizowany jest na terenie:</w:t>
            </w:r>
          </w:p>
          <w:p w:rsidR="003110E7" w:rsidRPr="00902E4B" w:rsidRDefault="003110E7" w:rsidP="001B0A9F">
            <w:pPr>
              <w:pStyle w:val="Akapitzlist"/>
              <w:numPr>
                <w:ilvl w:val="0"/>
                <w:numId w:val="462"/>
              </w:numPr>
              <w:autoSpaceDE w:val="0"/>
              <w:autoSpaceDN w:val="0"/>
              <w:spacing w:after="0"/>
              <w:jc w:val="both"/>
              <w:rPr>
                <w:rFonts w:eastAsia="Times New Roman" w:cs="Arial"/>
              </w:rPr>
            </w:pPr>
            <w:r w:rsidRPr="00902E4B">
              <w:rPr>
                <w:rFonts w:eastAsia="Times New Roman" w:cs="Arial"/>
              </w:rPr>
              <w:t>minimum 2 powiatów</w:t>
            </w:r>
            <w:r w:rsidR="00902E4B" w:rsidRPr="00902E4B">
              <w:rPr>
                <w:rFonts w:eastAsia="Times New Roman" w:cs="Arial"/>
              </w:rPr>
              <w:t xml:space="preserve"> </w:t>
            </w:r>
            <w:r w:rsidRPr="00902E4B">
              <w:rPr>
                <w:rFonts w:eastAsia="Times New Roman" w:cs="Arial"/>
              </w:rPr>
              <w:t>- 10 punktów,</w:t>
            </w:r>
          </w:p>
          <w:p w:rsidR="00902E4B" w:rsidRDefault="003110E7" w:rsidP="00902E4B">
            <w:pPr>
              <w:spacing w:after="0"/>
              <w:jc w:val="both"/>
              <w:rPr>
                <w:rFonts w:ascii="Myriad Pro" w:eastAsia="Times New Roman" w:hAnsi="Myriad Pro" w:cs="Arial"/>
                <w:sz w:val="20"/>
              </w:rPr>
            </w:pPr>
            <w:r w:rsidRPr="003745C4">
              <w:rPr>
                <w:rFonts w:ascii="Myriad Pro" w:eastAsia="Times New Roman" w:hAnsi="Myriad Pro" w:cs="Arial"/>
                <w:sz w:val="20"/>
              </w:rPr>
              <w:t>lub</w:t>
            </w:r>
          </w:p>
          <w:p w:rsidR="003110E7" w:rsidRPr="00902E4B" w:rsidRDefault="003110E7" w:rsidP="001B0A9F">
            <w:pPr>
              <w:pStyle w:val="Akapitzlist"/>
              <w:numPr>
                <w:ilvl w:val="0"/>
                <w:numId w:val="462"/>
              </w:numPr>
              <w:spacing w:after="0"/>
              <w:jc w:val="both"/>
              <w:rPr>
                <w:rFonts w:eastAsia="Times New Roman" w:cs="Arial"/>
              </w:rPr>
            </w:pPr>
            <w:r w:rsidRPr="00902E4B">
              <w:rPr>
                <w:rFonts w:eastAsia="Times New Roman" w:cs="Arial"/>
              </w:rPr>
              <w:t>minimum 5 powiatów</w:t>
            </w:r>
            <w:r w:rsidR="00902E4B" w:rsidRPr="00902E4B">
              <w:rPr>
                <w:rFonts w:eastAsia="Times New Roman" w:cs="Arial"/>
              </w:rPr>
              <w:t xml:space="preserve"> </w:t>
            </w:r>
            <w:r w:rsidRPr="00902E4B">
              <w:rPr>
                <w:rFonts w:eastAsia="Times New Roman" w:cs="Arial"/>
              </w:rPr>
              <w:t>- 30 punktów.</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10/30</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3.</w:t>
            </w:r>
          </w:p>
        </w:tc>
        <w:tc>
          <w:tcPr>
            <w:tcW w:w="8505" w:type="dxa"/>
          </w:tcPr>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4.</w:t>
            </w:r>
          </w:p>
        </w:tc>
        <w:tc>
          <w:tcPr>
            <w:tcW w:w="8505" w:type="dxa"/>
          </w:tcPr>
          <w:p w:rsidR="00902E4B" w:rsidRDefault="003110E7" w:rsidP="00630BE4">
            <w:pPr>
              <w:spacing w:line="288" w:lineRule="auto"/>
              <w:rPr>
                <w:rFonts w:ascii="Myriad Pro" w:eastAsia="Times New Roman" w:hAnsi="Myriad Pro" w:cs="Arial"/>
                <w:sz w:val="20"/>
              </w:rPr>
            </w:pPr>
            <w:r w:rsidRPr="003745C4">
              <w:rPr>
                <w:rFonts w:ascii="Myriad Pro" w:hAnsi="Myriad Pro" w:cs="Arial"/>
                <w:sz w:val="20"/>
              </w:rPr>
              <w:t xml:space="preserve">W ramach usług pieczy zastępczej, dla projektów realizujących typ operacji: </w:t>
            </w:r>
          </w:p>
          <w:p w:rsidR="003110E7" w:rsidRPr="00902E4B" w:rsidRDefault="003110E7" w:rsidP="001B0A9F">
            <w:pPr>
              <w:pStyle w:val="Akapitzlist"/>
              <w:numPr>
                <w:ilvl w:val="0"/>
                <w:numId w:val="462"/>
              </w:numPr>
              <w:spacing w:line="288" w:lineRule="auto"/>
              <w:rPr>
                <w:rFonts w:eastAsia="Times New Roman" w:cs="Arial"/>
              </w:rPr>
            </w:pPr>
            <w:r w:rsidRPr="00902E4B">
              <w:rPr>
                <w:rFonts w:cs="Arial"/>
              </w:rPr>
              <w:t>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p>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hAnsi="Myriad Pro" w:cs="Arial"/>
                <w:sz w:val="20"/>
              </w:rPr>
              <w:t>wspierany jest rozwój rodzinnych form pieczy zastępczej, w tym rodzin zastępczych zawodowych i zastępczych zawodowych specjalistycznych dla dzieci z niepełnosprawnościami.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w:t>
            </w:r>
          </w:p>
        </w:tc>
      </w:tr>
    </w:tbl>
    <w:p w:rsidR="000D6D41" w:rsidRDefault="000D6D41" w:rsidP="00636770">
      <w:pPr>
        <w:pStyle w:val="Nagwek"/>
        <w:spacing w:after="200" w:line="276" w:lineRule="auto"/>
        <w:rPr>
          <w:rFonts w:eastAsiaTheme="majorEastAsia" w:cs="Arial"/>
          <w:b/>
          <w:bCs/>
          <w:sz w:val="20"/>
        </w:rPr>
      </w:pPr>
    </w:p>
    <w:p w:rsidR="005E1DBE" w:rsidRDefault="00F3193B" w:rsidP="00666E30">
      <w:pPr>
        <w:pStyle w:val="Nagwek"/>
        <w:spacing w:after="200" w:line="276" w:lineRule="auto"/>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w:t>
      </w:r>
      <w:r w:rsidR="008E5DF4" w:rsidRPr="008E5DF4">
        <w:rPr>
          <w:rFonts w:cs="Arial"/>
          <w:b/>
          <w:bCs/>
          <w:sz w:val="20"/>
        </w:rPr>
        <w:t>64</w:t>
      </w:r>
      <w:r w:rsidRPr="008E5DF4">
        <w:rPr>
          <w:rFonts w:cs="Arial"/>
          <w:b/>
          <w:bCs/>
          <w:sz w:val="20"/>
        </w:rPr>
        <w:t>/18</w:t>
      </w:r>
      <w:r>
        <w:rPr>
          <w:rFonts w:cs="Arial"/>
          <w:b/>
          <w:bCs/>
          <w:sz w:val="20"/>
        </w:rPr>
        <w:t xml:space="preserve"> Komitetu Monitorującego RPO WZ 2014-2020 </w:t>
      </w:r>
      <w:r w:rsidRPr="002456AE">
        <w:rPr>
          <w:rFonts w:cs="Arial"/>
          <w:b/>
          <w:bCs/>
          <w:sz w:val="20"/>
        </w:rPr>
        <w:t xml:space="preserve">z dnia </w:t>
      </w:r>
      <w:r w:rsidR="008B7C71">
        <w:rPr>
          <w:rFonts w:cs="Arial"/>
          <w:b/>
          <w:bCs/>
          <w:sz w:val="20"/>
        </w:rPr>
        <w:t>11 grudnia</w:t>
      </w:r>
      <w:r>
        <w:rPr>
          <w:rFonts w:cs="Arial"/>
          <w:b/>
          <w:bCs/>
          <w:sz w:val="20"/>
        </w:rPr>
        <w:t xml:space="preserve"> 2018</w:t>
      </w:r>
      <w:r w:rsidRPr="00BC2A19">
        <w:rPr>
          <w:rFonts w:cs="Arial"/>
          <w:b/>
          <w:bCs/>
          <w:sz w:val="20"/>
        </w:rPr>
        <w:t xml:space="preserve"> r.</w:t>
      </w:r>
      <w:r>
        <w:rPr>
          <w:rFonts w:cs="Arial"/>
          <w:b/>
          <w:bCs/>
          <w:sz w:val="20"/>
        </w:rPr>
        <w:t xml:space="preserve"> </w:t>
      </w:r>
      <w:r w:rsidR="008B7C71">
        <w:rPr>
          <w:rFonts w:cs="Arial"/>
          <w:b/>
          <w:bCs/>
          <w:sz w:val="20"/>
        </w:rPr>
        <w:t>(tryb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Oś priorytetowa</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sz w:val="20"/>
              </w:rPr>
              <w:t>VII Włączenie społeczne</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Priorytet Inwestycyjny</w:t>
            </w:r>
          </w:p>
        </w:tc>
        <w:tc>
          <w:tcPr>
            <w:tcW w:w="12275" w:type="dxa"/>
            <w:shd w:val="clear" w:color="auto" w:fill="92CDDC"/>
          </w:tcPr>
          <w:p w:rsidR="005E1DBE" w:rsidRPr="00D32CA3" w:rsidRDefault="005E1DBE" w:rsidP="001D3A9C">
            <w:pPr>
              <w:spacing w:line="240" w:lineRule="auto"/>
              <w:rPr>
                <w:rFonts w:ascii="Myriad Pro" w:hAnsi="Myriad Pro" w:cs="Arial"/>
                <w:sz w:val="20"/>
              </w:rPr>
            </w:pPr>
            <w:r w:rsidRPr="00D32CA3">
              <w:rPr>
                <w:rFonts w:ascii="Myriad Pro" w:hAnsi="Myriad Pro"/>
                <w:sz w:val="20"/>
              </w:rPr>
              <w:t>9iv: Ułatwianie dostępu do przystępnych cenowo, trwałych oraz wysokiej jakości usług, w tym opieki zdrowotnej i usług socjalnych świadczonych w interesie ogólnym.</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Działanie</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cs="Arial"/>
                <w:bCs/>
                <w:sz w:val="20"/>
              </w:rPr>
              <w:t xml:space="preserve">7.6 Wsparcie </w:t>
            </w:r>
            <w:r>
              <w:rPr>
                <w:rFonts w:ascii="Myriad Pro" w:hAnsi="Myriad Pro" w:cs="Arial"/>
                <w:bCs/>
                <w:sz w:val="20"/>
              </w:rPr>
              <w:t>rozwoju usług społecznych świadczonych w interesie ogólnym</w:t>
            </w:r>
          </w:p>
        </w:tc>
      </w:tr>
      <w:tr w:rsidR="005E1DBE" w:rsidRPr="0056632B"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Typ projektu</w:t>
            </w:r>
          </w:p>
        </w:tc>
        <w:tc>
          <w:tcPr>
            <w:tcW w:w="12275" w:type="dxa"/>
            <w:shd w:val="clear" w:color="auto" w:fill="92CDDC"/>
          </w:tcPr>
          <w:p w:rsidR="005E1DBE" w:rsidRPr="0056632B" w:rsidRDefault="005E1DBE" w:rsidP="001D3A9C">
            <w:pPr>
              <w:spacing w:before="60" w:after="60"/>
              <w:rPr>
                <w:rFonts w:ascii="Myriad Pro" w:hAnsi="Myriad Pro" w:cs="Arial"/>
                <w:sz w:val="20"/>
              </w:rPr>
            </w:pPr>
            <w:r w:rsidRPr="0056632B">
              <w:rPr>
                <w:rFonts w:ascii="Myriad Pro" w:hAnsi="Myriad Pro" w:cs="Arial"/>
                <w:sz w:val="20"/>
              </w:rPr>
              <w:t>Świadczenie usług społecznych (m.in. pomocy społecznej, wsparcia rodziny i pieczy zastępczej, opiekuńczych) w celu zwiększenia ich dostępności w tym:</w:t>
            </w:r>
          </w:p>
          <w:p w:rsidR="005E1DBE" w:rsidRPr="0056632B" w:rsidRDefault="005E1DBE" w:rsidP="001D3A9C">
            <w:pPr>
              <w:pStyle w:val="Akapitzlist"/>
              <w:numPr>
                <w:ilvl w:val="0"/>
                <w:numId w:val="0"/>
              </w:numPr>
              <w:tabs>
                <w:tab w:val="left" w:pos="284"/>
              </w:tabs>
              <w:autoSpaceDE w:val="0"/>
              <w:autoSpaceDN w:val="0"/>
              <w:spacing w:before="120" w:after="40"/>
              <w:ind w:left="243"/>
              <w:contextualSpacing w:val="0"/>
              <w:jc w:val="both"/>
              <w:rPr>
                <w:rFonts w:cs="Arial"/>
              </w:rPr>
            </w:pPr>
            <w:r w:rsidRPr="0056632B">
              <w:rPr>
                <w:rFonts w:cs="Arial"/>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w:t>
            </w:r>
            <w:r w:rsidRPr="0056632B" w:rsidDel="00D04C09">
              <w:rPr>
                <w:rFonts w:cs="Arial"/>
              </w:rPr>
              <w:t xml:space="preserve"> </w:t>
            </w:r>
            <w:r w:rsidRPr="0056632B">
              <w:rPr>
                <w:rFonts w:cs="Arial"/>
              </w:rPr>
              <w:t>W mieszkaniach chronionych i mieszkaniach wspomaganych w ramach wsparcia zapewnia się m.in.:</w:t>
            </w:r>
          </w:p>
          <w:p w:rsidR="005E1DBE" w:rsidRPr="0056632B" w:rsidRDefault="005E1DBE" w:rsidP="00912095">
            <w:pPr>
              <w:pStyle w:val="Akapitzlist"/>
              <w:numPr>
                <w:ilvl w:val="0"/>
                <w:numId w:val="241"/>
              </w:numPr>
              <w:tabs>
                <w:tab w:val="left" w:pos="284"/>
              </w:tabs>
              <w:spacing w:before="120" w:after="40"/>
              <w:jc w:val="both"/>
              <w:rPr>
                <w:rFonts w:cs="Arial"/>
              </w:rPr>
            </w:pPr>
            <w:r w:rsidRPr="0056632B">
              <w:rPr>
                <w:rFonts w:cs="Arial"/>
              </w:rPr>
              <w:t>usługi wspierające pobyt osoby w mieszkaniu, w tym usługi opiekuńcze, usługi asystenckie;</w:t>
            </w:r>
          </w:p>
          <w:p w:rsidR="005E1DBE" w:rsidRDefault="005E1DBE" w:rsidP="00912095">
            <w:pPr>
              <w:pStyle w:val="Akapitzlist"/>
              <w:numPr>
                <w:ilvl w:val="0"/>
                <w:numId w:val="241"/>
              </w:numPr>
              <w:spacing w:before="120" w:after="40"/>
              <w:jc w:val="both"/>
              <w:rPr>
                <w:rFonts w:cs="Arial"/>
              </w:rPr>
            </w:pPr>
            <w:r w:rsidRPr="0056632B">
              <w:rPr>
                <w:rFonts w:cs="Arial"/>
              </w:rPr>
              <w:t>usługi wspierające aktywność osoby w mieszkaniu, w tym trening samodzielności, praca socjalna, poradnictwo specjalistyczne, integracja osoby ze społecznością lokalną.</w:t>
            </w:r>
          </w:p>
          <w:p w:rsidR="005E1DBE" w:rsidRPr="0056632B" w:rsidRDefault="005E1DBE" w:rsidP="005E1DBE">
            <w:pPr>
              <w:pStyle w:val="Akapitzlist"/>
              <w:numPr>
                <w:ilvl w:val="0"/>
                <w:numId w:val="0"/>
              </w:numPr>
              <w:spacing w:before="120" w:after="40"/>
              <w:ind w:left="1080"/>
              <w:jc w:val="both"/>
              <w:rPr>
                <w:rFonts w:cs="Arial"/>
              </w:rPr>
            </w:pPr>
          </w:p>
        </w:tc>
      </w:tr>
    </w:tbl>
    <w:p w:rsidR="005E1DBE" w:rsidRPr="008B7C71" w:rsidRDefault="005E1DBE" w:rsidP="005E1DBE">
      <w:pPr>
        <w:pStyle w:val="Nagwek"/>
        <w:spacing w:after="200" w:line="276" w:lineRule="auto"/>
        <w:rPr>
          <w:rFonts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8B7C71" w:rsidRPr="009D4B73" w:rsidTr="00486238">
        <w:trPr>
          <w:jc w:val="center"/>
        </w:trPr>
        <w:tc>
          <w:tcPr>
            <w:tcW w:w="14175" w:type="dxa"/>
            <w:gridSpan w:val="4"/>
            <w:shd w:val="clear" w:color="auto" w:fill="D9D9D9"/>
          </w:tcPr>
          <w:p w:rsidR="008B7C71" w:rsidRPr="009D4B73" w:rsidRDefault="008B7C71" w:rsidP="00486238">
            <w:pPr>
              <w:spacing w:before="40" w:after="40" w:line="240" w:lineRule="auto"/>
              <w:jc w:val="center"/>
              <w:rPr>
                <w:rFonts w:ascii="Myriad Pro" w:hAnsi="Myriad Pro"/>
                <w:b/>
                <w:sz w:val="20"/>
              </w:rPr>
            </w:pPr>
            <w:r w:rsidRPr="009D4B73">
              <w:rPr>
                <w:rFonts w:ascii="Myriad Pro" w:hAnsi="Myriad Pro"/>
                <w:b/>
                <w:sz w:val="20"/>
              </w:rPr>
              <w:t>Kryteria dopuszczalności</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L.p.</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Nazwa kryterium</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1</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4</w:t>
            </w:r>
          </w:p>
        </w:tc>
      </w:tr>
      <w:tr w:rsidR="008B7C71" w:rsidRPr="009D4B73" w:rsidTr="00486238">
        <w:trPr>
          <w:jc w:val="center"/>
        </w:trPr>
        <w:tc>
          <w:tcPr>
            <w:tcW w:w="512" w:type="dxa"/>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highlight w:val="yellow"/>
              </w:rPr>
            </w:pPr>
            <w:r w:rsidRPr="009D4B73">
              <w:rPr>
                <w:rFonts w:ascii="Myriad Pro" w:hAnsi="Myriad Pro"/>
                <w:sz w:val="20"/>
              </w:rPr>
              <w:t>Wymogi organizacyjne</w:t>
            </w:r>
          </w:p>
        </w:tc>
        <w:tc>
          <w:tcPr>
            <w:tcW w:w="6804" w:type="dxa"/>
            <w:shd w:val="clear" w:color="auto" w:fill="auto"/>
          </w:tcPr>
          <w:p w:rsidR="008B7C71" w:rsidRPr="000850C7" w:rsidRDefault="008B7C71" w:rsidP="001B0A9F">
            <w:pPr>
              <w:pStyle w:val="Akapitzlist"/>
              <w:numPr>
                <w:ilvl w:val="0"/>
                <w:numId w:val="354"/>
              </w:numPr>
              <w:autoSpaceDE w:val="0"/>
              <w:autoSpaceDN w:val="0"/>
              <w:adjustRightInd w:val="0"/>
              <w:spacing w:before="40" w:after="40" w:line="240" w:lineRule="auto"/>
              <w:ind w:left="357" w:hanging="357"/>
              <w:contextualSpacing w:val="0"/>
              <w:jc w:val="both"/>
            </w:pPr>
            <w:r w:rsidRPr="000850C7">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8B7C71" w:rsidRPr="009D4B73" w:rsidTr="00486238">
        <w:trPr>
          <w:jc w:val="center"/>
        </w:trPr>
        <w:tc>
          <w:tcPr>
            <w:tcW w:w="512" w:type="dxa"/>
            <w:shd w:val="clear" w:color="auto" w:fill="auto"/>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Zgodność wsparcia</w:t>
            </w:r>
          </w:p>
        </w:tc>
        <w:tc>
          <w:tcPr>
            <w:tcW w:w="6804" w:type="dxa"/>
            <w:shd w:val="clear" w:color="auto" w:fill="auto"/>
          </w:tcPr>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bCs/>
              </w:rPr>
              <w:t>Projekt skierowany do grup docelowych z obszaru województwa zachodniopomorskiego (w przypadku osób fizycznych - pracujących, uczących się</w:t>
            </w:r>
            <w:r>
              <w:rPr>
                <w:rFonts w:cs="Arial"/>
                <w:bCs/>
              </w:rPr>
              <w:t xml:space="preserve"> </w:t>
            </w:r>
            <w:r w:rsidRPr="000850C7">
              <w:rPr>
                <w:rFonts w:cs="Arial"/>
                <w:bCs/>
              </w:rPr>
              <w:t>lub zamieszkujących na obszarze województwa zachodniopomorskiego w rozumieniu przepisów Kodeksu Cywilnego, a w przypadku innych podmiotów - posiadających jednostkę organizacyjną na obszarze województwa zachodniopomorskiego).</w:t>
            </w:r>
          </w:p>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rPr>
              <w:t>Projektodawca</w:t>
            </w:r>
            <w:r w:rsidRPr="000850C7" w:rsidDel="00094346">
              <w:rPr>
                <w:rFonts w:cs="Arial"/>
              </w:rPr>
              <w:t xml:space="preserve"> wniesie wkład własn</w:t>
            </w:r>
            <w:r w:rsidRPr="000850C7">
              <w:rPr>
                <w:rFonts w:cs="Arial"/>
              </w:rPr>
              <w:t xml:space="preserve">y </w:t>
            </w:r>
            <w:r w:rsidRPr="000850C7" w:rsidDel="00094346">
              <w:rPr>
                <w:rFonts w:cs="Arial"/>
              </w:rPr>
              <w:t xml:space="preserve">w wysokości </w:t>
            </w:r>
            <w:r w:rsidRPr="000850C7">
              <w:rPr>
                <w:rFonts w:cs="Arial"/>
              </w:rPr>
              <w:t>nie mniejszej niż określona w Szczegółowym Opisie Osi Priorytetowych Regionalnego Programu Operacyjnego Województwa Zachodniopomorskiego 2014 - 2020.</w:t>
            </w:r>
          </w:p>
          <w:p w:rsidR="008B7C71" w:rsidRPr="00EE1EEF" w:rsidRDefault="008B7C71" w:rsidP="001B0A9F">
            <w:pPr>
              <w:pStyle w:val="Akapitzlist"/>
              <w:numPr>
                <w:ilvl w:val="0"/>
                <w:numId w:val="355"/>
              </w:numPr>
              <w:autoSpaceDE w:val="0"/>
              <w:autoSpaceDN w:val="0"/>
              <w:spacing w:before="40" w:after="40" w:line="240" w:lineRule="auto"/>
              <w:ind w:left="357" w:hanging="357"/>
              <w:contextualSpacing w:val="0"/>
              <w:jc w:val="both"/>
            </w:pPr>
            <w:r w:rsidRPr="00EE1EEF">
              <w:rPr>
                <w:rFonts w:cs="Arial"/>
              </w:rPr>
              <w:t xml:space="preserve">Projekt przewiduje tworzenie nowych miejsc w mieszkaniach chronionych </w:t>
            </w:r>
            <w:r w:rsidRPr="00EE1EEF">
              <w:rPr>
                <w:rFonts w:cs="Arial"/>
              </w:rPr>
              <w:br/>
              <w:t xml:space="preserve">i/lub mieszkaniach wspomaganych. </w:t>
            </w:r>
            <w:r w:rsidRPr="00E9047B">
              <w:rPr>
                <w:rFonts w:cs="Arial"/>
              </w:rPr>
              <w:t>Mieszkania chronione i mieszkania wspomagane nie mogą być zlokalizowane na terenie placówki opieki instytucjonalnej.</w:t>
            </w:r>
            <w:r w:rsidRPr="00EE1EEF">
              <w:rPr>
                <w:rFonts w:cs="Arial"/>
              </w:rPr>
              <w:t xml:space="preserve"> Projekt przewiduje zwiększenie liczby miejsc w mieszkaniach chronionych i/lub w mieszkaniach wspomaganych w danym podmiocie realizującym wsparcie w stosunku do stanu na dzień 31 grudnia 2018 r.</w:t>
            </w:r>
          </w:p>
          <w:p w:rsidR="008B7C71" w:rsidRPr="00963D54" w:rsidRDefault="008B7C71" w:rsidP="001B0A9F">
            <w:pPr>
              <w:pStyle w:val="Akapitzlist"/>
              <w:numPr>
                <w:ilvl w:val="0"/>
                <w:numId w:val="355"/>
              </w:numPr>
              <w:spacing w:before="40" w:after="40" w:line="240" w:lineRule="auto"/>
              <w:ind w:left="357" w:hanging="357"/>
              <w:jc w:val="both"/>
            </w:pPr>
            <w:r w:rsidRPr="00963D54">
              <w:rPr>
                <w:rFonts w:cs="Arial"/>
              </w:rPr>
              <w:t>Beneficjent zobowiązany jest do zachowania trwałości utworzonych 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8B7C71" w:rsidRPr="006D5C75" w:rsidRDefault="008B7C71" w:rsidP="008B7C71">
            <w:pPr>
              <w:pStyle w:val="Akapitzlist"/>
              <w:numPr>
                <w:ilvl w:val="0"/>
                <w:numId w:val="0"/>
              </w:numPr>
              <w:spacing w:before="40" w:after="40" w:line="240" w:lineRule="auto"/>
              <w:ind w:left="357"/>
              <w:jc w:val="both"/>
            </w:pPr>
            <w:r w:rsidRPr="00963D54">
              <w:rPr>
                <w:rFonts w:cs="Arial"/>
              </w:rPr>
              <w:t>Trwałość rozumiana jest jako instytucjonalna gotowość podmiotu do świadczenia usług.</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bl>
    <w:p w:rsidR="005E1DBE" w:rsidRDefault="005E1DBE" w:rsidP="00F34DF4">
      <w:pPr>
        <w:pStyle w:val="Nagwek"/>
        <w:spacing w:after="200" w:line="276" w:lineRule="auto"/>
        <w:rPr>
          <w:rFonts w:cs="Arial"/>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8B7C71" w:rsidRPr="009D4B73" w:rsidTr="00486238">
        <w:trPr>
          <w:jc w:val="center"/>
        </w:trPr>
        <w:tc>
          <w:tcPr>
            <w:tcW w:w="14175" w:type="dxa"/>
            <w:gridSpan w:val="3"/>
            <w:shd w:val="clear" w:color="auto" w:fill="D9D9D9"/>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b/>
                <w:sz w:val="20"/>
              </w:rPr>
              <w:t>Kryteria premiujące</w:t>
            </w:r>
          </w:p>
        </w:tc>
      </w:tr>
      <w:tr w:rsidR="008B7C71" w:rsidRPr="009D4B73" w:rsidTr="00486238">
        <w:trPr>
          <w:jc w:val="center"/>
        </w:trPr>
        <w:tc>
          <w:tcPr>
            <w:tcW w:w="512" w:type="dxa"/>
          </w:tcPr>
          <w:p w:rsidR="008B7C71" w:rsidRPr="009D4B73" w:rsidRDefault="008B7C71" w:rsidP="00486238">
            <w:pPr>
              <w:pStyle w:val="Akapitzlist"/>
              <w:spacing w:before="40" w:after="40" w:line="240" w:lineRule="auto"/>
              <w:ind w:left="0"/>
              <w:contextualSpacing w:val="0"/>
              <w:jc w:val="center"/>
            </w:pPr>
            <w:r w:rsidRPr="009D4B73">
              <w:t>L.p.</w:t>
            </w:r>
          </w:p>
        </w:tc>
        <w:tc>
          <w:tcPr>
            <w:tcW w:w="8930"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Borders>
              <w:bottom w:val="single" w:sz="4" w:space="0" w:color="auto"/>
            </w:tcBorders>
          </w:tcPr>
          <w:p w:rsidR="008B7C71" w:rsidRPr="009D4B73" w:rsidRDefault="008B7C71" w:rsidP="00486238">
            <w:pPr>
              <w:pStyle w:val="Akapitzlist"/>
              <w:spacing w:before="40" w:after="40" w:line="240" w:lineRule="auto"/>
              <w:ind w:left="0"/>
              <w:contextualSpacing w:val="0"/>
              <w:jc w:val="center"/>
            </w:pPr>
            <w:r w:rsidRPr="009D4B73">
              <w:t>1</w:t>
            </w:r>
          </w:p>
        </w:tc>
        <w:tc>
          <w:tcPr>
            <w:tcW w:w="8930"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4733"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963D54" w:rsidRDefault="008B7C71" w:rsidP="00486238">
            <w:pPr>
              <w:spacing w:before="40" w:after="40" w:line="240" w:lineRule="auto"/>
              <w:jc w:val="both"/>
              <w:rPr>
                <w:rFonts w:ascii="Myriad Pro" w:hAnsi="Myriad Pro" w:cs="Arial"/>
                <w:sz w:val="20"/>
              </w:rPr>
            </w:pPr>
            <w:r w:rsidRPr="00963D54">
              <w:rPr>
                <w:rFonts w:ascii="Myriad Pro" w:hAnsi="Myriad Pro" w:cs="Arial"/>
                <w:sz w:val="20"/>
              </w:rPr>
              <w:t>Projekt realizowany jest na obszarze gmin, które znajdują się na Wykazie programów rewitalizacji gmin województwa zachodniopomorskiego, w tym na obszarach objętych rewitalizacją.</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8B7C71" w:rsidDel="002E02B7" w:rsidRDefault="008B7C71" w:rsidP="00486238">
            <w:pPr>
              <w:spacing w:before="40" w:after="40" w:line="240" w:lineRule="auto"/>
              <w:jc w:val="both"/>
              <w:rPr>
                <w:rFonts w:ascii="Myriad Pro" w:hAnsi="Myriad Pro" w:cs="Arial"/>
                <w:sz w:val="20"/>
              </w:rPr>
            </w:pPr>
            <w:r w:rsidRPr="008B7C71">
              <w:rPr>
                <w:rFonts w:ascii="Myriad Pro" w:hAnsi="Myriad Pro" w:cs="Arial"/>
                <w:sz w:val="20"/>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8B7C71">
              <w:rPr>
                <w:rFonts w:ascii="Myriad Pro" w:hAnsi="Myriad Pro" w:cs="Arial"/>
                <w:i/>
                <w:sz w:val="20"/>
              </w:rPr>
              <w:t xml:space="preserve">Wytycznych w zakresie realizacji przedsięwzięć w obszarze włączenia społecznego i zwalczania ubóstwa z wykorzystaniem środków EFS i EFRR na lata 2014 – 2020 </w:t>
            </w:r>
            <w:r w:rsidRPr="008B7C71">
              <w:rPr>
                <w:rFonts w:ascii="Myriad Pro" w:hAnsi="Myriad Pro" w:cs="Arial"/>
                <w:sz w:val="20"/>
              </w:rPr>
              <w:t>(współwystępowanie różnych przesłanek).</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0850C7" w:rsidDel="002E02B7" w:rsidRDefault="008B7C71" w:rsidP="00486238">
            <w:pPr>
              <w:spacing w:before="40" w:after="40" w:line="240" w:lineRule="auto"/>
              <w:jc w:val="both"/>
              <w:rPr>
                <w:rFonts w:ascii="Myriad Pro" w:hAnsi="Myriad Pro" w:cs="Arial"/>
              </w:rPr>
            </w:pPr>
            <w:r w:rsidRPr="00963D54">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r w:rsidRPr="000850C7">
              <w:rPr>
                <w:rFonts w:ascii="Myriad Pro" w:hAnsi="Myriad Pro" w:cs="Arial"/>
              </w:rPr>
              <w:t>.</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963D54" w:rsidRDefault="008B7C71" w:rsidP="00486238">
            <w:pPr>
              <w:spacing w:before="40" w:after="40" w:line="240" w:lineRule="auto"/>
              <w:jc w:val="both"/>
              <w:rPr>
                <w:rFonts w:ascii="Myriad Pro" w:hAnsi="Myriad Pro" w:cs="Arial"/>
                <w:sz w:val="20"/>
              </w:rPr>
            </w:pPr>
            <w:r>
              <w:rPr>
                <w:rFonts w:ascii="Myriad Pro" w:hAnsi="Myriad Pro" w:cs="Arial"/>
                <w:sz w:val="20"/>
              </w:rPr>
              <w:t>Projekt zakłada utworzenie mieszkań wspieranych stałego pobytu.</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bl>
    <w:p w:rsidR="006E73E4" w:rsidRDefault="006E73E4">
      <w:pPr>
        <w:rPr>
          <w:rFonts w:ascii="Myriad Pro" w:hAnsi="Myriad Pro" w:cs="Arial"/>
          <w:sz w:val="20"/>
        </w:rPr>
      </w:pPr>
    </w:p>
    <w:p w:rsidR="00C921C7" w:rsidRDefault="00C921C7">
      <w:pPr>
        <w:rPr>
          <w:rFonts w:ascii="Myriad Pro" w:hAnsi="Myriad Pro" w:cs="Arial"/>
          <w:sz w:val="20"/>
        </w:rPr>
      </w:pPr>
    </w:p>
    <w:p w:rsidR="00C921C7" w:rsidRPr="00F34DF4" w:rsidRDefault="00C921C7">
      <w:pPr>
        <w:rPr>
          <w:rFonts w:ascii="Myriad Pro" w:hAnsi="Myriad Pro" w:cs="Arial"/>
          <w:sz w:val="20"/>
        </w:rPr>
      </w:pPr>
    </w:p>
    <w:p w:rsidR="00377BBF" w:rsidRPr="00377BBF" w:rsidRDefault="0054777F" w:rsidP="00377BBF">
      <w:pPr>
        <w:jc w:val="center"/>
        <w:rPr>
          <w:rFonts w:ascii="Myriad Pro" w:hAnsi="Myriad Pro"/>
          <w:b/>
          <w:sz w:val="20"/>
        </w:rPr>
      </w:pPr>
      <w:r w:rsidRPr="00487163">
        <w:rPr>
          <w:rFonts w:ascii="Myriad Pro" w:hAnsi="Myriad Pro"/>
          <w:b/>
          <w:sz w:val="20"/>
        </w:rPr>
        <w:t>Kryteria szczegółowe przyjęte Uchwałą Nr 17/19 Komitetu Monitorującego RPO WZ 2014-2020 z dnia 14 lutego 2019 r. (tryb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Oś priorytetowa</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VII Włączenie społeczne</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Priorytet Inwestycyjny</w:t>
            </w:r>
          </w:p>
        </w:tc>
        <w:tc>
          <w:tcPr>
            <w:tcW w:w="12275" w:type="dxa"/>
            <w:shd w:val="clear" w:color="auto" w:fill="92CDDC"/>
          </w:tcPr>
          <w:p w:rsidR="00377BBF" w:rsidRPr="00130D30" w:rsidRDefault="00377BBF" w:rsidP="00915120">
            <w:pPr>
              <w:spacing w:line="240" w:lineRule="auto"/>
              <w:rPr>
                <w:rFonts w:ascii="Myriad Pro" w:hAnsi="Myriad Pro" w:cs="Arial"/>
                <w:sz w:val="20"/>
              </w:rPr>
            </w:pPr>
            <w:r w:rsidRPr="00130D30">
              <w:rPr>
                <w:rFonts w:ascii="Myriad Pro" w:hAnsi="Myriad Pro"/>
                <w:sz w:val="20"/>
              </w:rPr>
              <w:t>9iv: Ułatwianie dostępu do przystępnych cenowo, trwałych oraz wysokiej jakości usług, w tym opieki zdrowotnej i usług socjalnych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Działanie</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cs="Arial"/>
                <w:bCs/>
                <w:sz w:val="20"/>
              </w:rPr>
              <w:t>7.6 Wsparcie rozwoju usług społecznych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Typ projektu</w:t>
            </w:r>
          </w:p>
        </w:tc>
        <w:tc>
          <w:tcPr>
            <w:tcW w:w="12275" w:type="dxa"/>
            <w:shd w:val="clear" w:color="auto" w:fill="92CDDC"/>
          </w:tcPr>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Świadczenie usług społecznych (m.in. pomocy społecznej, wsparcia rodziny i pieczy zastępczej, opiekuńczych) w celu zwiększenia ich dostępności w tym:</w:t>
            </w:r>
          </w:p>
          <w:p w:rsidR="00377BBF" w:rsidRPr="00130D30" w:rsidRDefault="00377BBF" w:rsidP="001B0A9F">
            <w:pPr>
              <w:numPr>
                <w:ilvl w:val="0"/>
                <w:numId w:val="303"/>
              </w:numPr>
              <w:tabs>
                <w:tab w:val="left" w:pos="284"/>
              </w:tabs>
              <w:spacing w:before="60" w:after="60"/>
              <w:jc w:val="both"/>
              <w:rPr>
                <w:rFonts w:ascii="Myriad Pro" w:hAnsi="Myriad Pro" w:cs="Arial"/>
                <w:sz w:val="20"/>
              </w:rPr>
            </w:pPr>
            <w:r w:rsidRPr="00130D30">
              <w:rPr>
                <w:rFonts w:ascii="Myriad Pro" w:hAnsi="Myriad Pro" w:cs="Arial"/>
                <w:sz w:val="20"/>
              </w:rPr>
              <w:t>Rozwój usług asystenckich (skierowanych do osób z niepełnosprawnościami) i opiekuńczych (skierowanych do osób niesamodzielnych)</w:t>
            </w:r>
            <w:r w:rsidRPr="00130D30">
              <w:rPr>
                <w:rFonts w:ascii="Myriad Pro" w:hAnsi="Myriad Pro" w:cs="Arial"/>
                <w:sz w:val="20"/>
                <w:vertAlign w:val="superscript"/>
              </w:rPr>
              <w:t xml:space="preserve"> </w:t>
            </w:r>
            <w:r w:rsidRPr="00130D30">
              <w:rPr>
                <w:rFonts w:ascii="Myriad Pro" w:hAnsi="Myriad Pro" w:cs="Arial"/>
                <w:sz w:val="20"/>
              </w:rPr>
              <w:t xml:space="preserve"> w tym: </w:t>
            </w:r>
          </w:p>
          <w:p w:rsidR="00377BBF" w:rsidRPr="00130D30" w:rsidRDefault="00377BBF" w:rsidP="001B0A9F">
            <w:pPr>
              <w:pStyle w:val="Akapitzlist"/>
              <w:numPr>
                <w:ilvl w:val="0"/>
                <w:numId w:val="304"/>
              </w:numPr>
              <w:autoSpaceDE w:val="0"/>
              <w:autoSpaceDN w:val="0"/>
              <w:spacing w:before="60" w:after="60"/>
              <w:contextualSpacing w:val="0"/>
              <w:jc w:val="both"/>
              <w:rPr>
                <w:rFonts w:cs="Arial"/>
              </w:rPr>
            </w:pPr>
            <w:r w:rsidRPr="00130D30">
              <w:rPr>
                <w:rFonts w:cs="Arial"/>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130D30">
              <w:rPr>
                <w:rFonts w:eastAsia="Calibri" w:cs="Arial"/>
              </w:rPr>
              <w:t xml:space="preserve">oraz usług </w:t>
            </w:r>
            <w:r w:rsidRPr="00130D30">
              <w:rPr>
                <w:rFonts w:cs="Arial"/>
              </w:rPr>
              <w:t>asystenckich (wraz z działaniami mającymi na celu pozyskanie i szkolenie nowych opiekunów i asystentów);</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hAnsi="Myriad Pro" w:cs="Arial"/>
                <w:sz w:val="20"/>
              </w:rPr>
              <w:t xml:space="preserve">inne usługi zwiększające mobilność, autonomię i bezpieczeństwo osób niesamodzielnych (np. likwidowanie barier architektonicznych w miejscu zamieszkania, dowożenie posiłków, </w:t>
            </w:r>
            <w:r w:rsidRPr="00130D30">
              <w:rPr>
                <w:rFonts w:ascii="Myriad Pro" w:eastAsia="Calibri" w:hAnsi="Myriad Pro" w:cs="Arial"/>
                <w:sz w:val="20"/>
              </w:rPr>
              <w:t>przewóz osoby niesamodzielnej lub personelu sprawującego opiekę związane bezpośrednio z usługami świadczonymi osobie niesamodzielnej w ramach projektu</w:t>
            </w:r>
            <w:r>
              <w:rPr>
                <w:rFonts w:ascii="Myriad Pro" w:hAnsi="Myriad Pro" w:cs="Arial"/>
                <w:sz w:val="20"/>
              </w:rPr>
              <w:t>);</w:t>
            </w:r>
          </w:p>
          <w:p w:rsidR="00377BBF" w:rsidRPr="00130D30" w:rsidRDefault="00377BBF" w:rsidP="001B0A9F">
            <w:pPr>
              <w:numPr>
                <w:ilvl w:val="0"/>
                <w:numId w:val="304"/>
              </w:numPr>
              <w:spacing w:before="60" w:after="60"/>
              <w:ind w:left="714" w:hanging="357"/>
              <w:jc w:val="both"/>
              <w:rPr>
                <w:rFonts w:ascii="Myriad Pro" w:eastAsia="Calibri" w:hAnsi="Myriad Pro" w:cs="Arial"/>
                <w:sz w:val="20"/>
              </w:rPr>
            </w:pPr>
            <w:r w:rsidRPr="00130D30">
              <w:rPr>
                <w:rFonts w:ascii="Myriad Pro" w:eastAsia="Calibri" w:hAnsi="Myriad Pro" w:cs="Arial"/>
                <w:sz w:val="20"/>
              </w:rPr>
              <w:t xml:space="preserve">wykorzystanie nowoczesnych technologii informacyjno-komunikacyjnych np. teleopieki, systemów przywoławczych,  </w:t>
            </w:r>
            <w:r w:rsidRPr="00130D30">
              <w:rPr>
                <w:rFonts w:ascii="Myriad Pro" w:hAnsi="Myriad Pro" w:cs="Arial"/>
                <w:sz w:val="20"/>
              </w:rPr>
              <w:t>systemów informacyjnych na temat dostępności usług społecznych</w:t>
            </w:r>
            <w:r w:rsidRPr="00130D30">
              <w:rPr>
                <w:rFonts w:ascii="Myriad Pro" w:eastAsia="Calibri" w:hAnsi="Myriad Pro" w:cs="Arial"/>
                <w:sz w:val="20"/>
              </w:rPr>
              <w:t>;</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eastAsia="Calibri" w:hAnsi="Myriad Pro" w:cs="Arial"/>
                <w:sz w:val="20"/>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ascii="Myriad Pro" w:eastAsia="Calibri" w:hAnsi="Myriad Pro" w:cs="Arial"/>
                <w:sz w:val="20"/>
              </w:rPr>
              <w:t>;</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hAnsi="Myriad Pro" w:cs="Arial"/>
                <w:sz w:val="20"/>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w:t>
            </w:r>
            <w:r>
              <w:rPr>
                <w:rFonts w:ascii="Myriad Pro" w:hAnsi="Myriad Pro" w:cs="Arial"/>
                <w:sz w:val="20"/>
              </w:rPr>
              <w:t>ciążenia opiekunów faktycznych);</w:t>
            </w:r>
          </w:p>
          <w:p w:rsidR="00377BBF" w:rsidRPr="00130D30" w:rsidRDefault="00B502F8" w:rsidP="001B0A9F">
            <w:pPr>
              <w:numPr>
                <w:ilvl w:val="0"/>
                <w:numId w:val="304"/>
              </w:numPr>
              <w:spacing w:before="60" w:after="60"/>
              <w:ind w:left="714" w:hanging="357"/>
              <w:jc w:val="both"/>
              <w:rPr>
                <w:rFonts w:ascii="Myriad Pro" w:hAnsi="Myriad Pro" w:cs="Arial"/>
                <w:sz w:val="20"/>
              </w:rPr>
            </w:pPr>
            <w:r>
              <w:rPr>
                <w:rFonts w:ascii="Myriad Pro" w:hAnsi="Myriad Pro" w:cs="Arial"/>
                <w:sz w:val="20"/>
              </w:rPr>
              <w:t>w</w:t>
            </w:r>
            <w:r w:rsidR="00377BBF" w:rsidRPr="00130D30">
              <w:rPr>
                <w:rFonts w:ascii="Myriad Pro" w:hAnsi="Myriad Pro" w:cs="Arial"/>
                <w:sz w:val="20"/>
              </w:rPr>
              <w:t xml:space="preserve">sparcie faktycznych opiekunów osób niesamodzielnych (w tym pomocników domowych, szkolenia, doradztwo, pomoc psychologiczna, opieka wytchnieniowa, grupy samopomocowe, wsparcie za pośrednictwem instytucji w zakresie zdiagnozowanych potrzeb opiekunów). </w:t>
            </w:r>
          </w:p>
          <w:p w:rsidR="00377BBF" w:rsidRPr="00130D30" w:rsidRDefault="00377BBF" w:rsidP="00915120">
            <w:pPr>
              <w:spacing w:before="60" w:after="60"/>
              <w:jc w:val="both"/>
              <w:rPr>
                <w:rFonts w:ascii="Myriad Pro" w:hAnsi="Myriad Pro" w:cs="Arial"/>
                <w:sz w:val="20"/>
              </w:rPr>
            </w:pPr>
          </w:p>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Wsparcie w ramach projektu nie spowoduje:</w:t>
            </w:r>
          </w:p>
          <w:p w:rsidR="00377BBF" w:rsidRPr="00130D30" w:rsidRDefault="00377BBF" w:rsidP="001B0A9F">
            <w:pPr>
              <w:numPr>
                <w:ilvl w:val="1"/>
                <w:numId w:val="305"/>
              </w:numPr>
              <w:spacing w:before="60" w:after="60"/>
              <w:jc w:val="both"/>
              <w:rPr>
                <w:rFonts w:ascii="Myriad Pro" w:hAnsi="Myriad Pro" w:cs="Arial"/>
                <w:sz w:val="20"/>
              </w:rPr>
            </w:pPr>
            <w:r w:rsidRPr="00130D30">
              <w:rPr>
                <w:rFonts w:ascii="Myriad Pro" w:hAnsi="Myriad Pro" w:cs="Arial"/>
                <w:sz w:val="20"/>
              </w:rPr>
              <w:t xml:space="preserve">zmniejszenia dotychczasowego finansowania usług asystenckich lub opiekuńczych przez beneficjenta oraz </w:t>
            </w:r>
          </w:p>
          <w:p w:rsidR="00377BBF" w:rsidRPr="00C82525" w:rsidRDefault="00377BBF" w:rsidP="001B0A9F">
            <w:pPr>
              <w:numPr>
                <w:ilvl w:val="1"/>
                <w:numId w:val="305"/>
              </w:numPr>
              <w:spacing w:before="60" w:after="60"/>
              <w:jc w:val="both"/>
              <w:rPr>
                <w:rFonts w:ascii="Myriad Pro" w:hAnsi="Myriad Pro" w:cs="Arial"/>
                <w:sz w:val="20"/>
              </w:rPr>
            </w:pPr>
            <w:r w:rsidRPr="00130D30">
              <w:rPr>
                <w:rFonts w:ascii="Myriad Pro" w:hAnsi="Myriad Pro" w:cs="Arial"/>
                <w:sz w:val="20"/>
              </w:rPr>
              <w:t xml:space="preserve">zastąpienia środkami projektu dotychczasowego finansowania usług ze środków innych niż europejskie. </w:t>
            </w:r>
          </w:p>
        </w:tc>
      </w:tr>
    </w:tbl>
    <w:p w:rsidR="00377BBF" w:rsidRPr="00396337" w:rsidRDefault="00377BBF" w:rsidP="00377BBF">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377BBF" w:rsidRPr="00396337" w:rsidTr="00915120">
        <w:trPr>
          <w:jc w:val="center"/>
        </w:trPr>
        <w:tc>
          <w:tcPr>
            <w:tcW w:w="14175" w:type="dxa"/>
            <w:gridSpan w:val="4"/>
            <w:shd w:val="clear" w:color="auto" w:fill="D9D9D9"/>
          </w:tcPr>
          <w:p w:rsidR="00377BBF" w:rsidRPr="00396337" w:rsidRDefault="00377BBF" w:rsidP="00915120">
            <w:pPr>
              <w:spacing w:before="40" w:after="40" w:line="240" w:lineRule="auto"/>
              <w:jc w:val="center"/>
              <w:rPr>
                <w:rFonts w:ascii="Myriad Pro" w:hAnsi="Myriad Pro"/>
                <w:b/>
                <w:sz w:val="20"/>
              </w:rPr>
            </w:pPr>
            <w:r w:rsidRPr="00396337">
              <w:rPr>
                <w:rFonts w:ascii="Myriad Pro" w:hAnsi="Myriad Pro"/>
                <w:b/>
                <w:sz w:val="20"/>
              </w:rPr>
              <w:t>Kryteria dopuszczalności</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L.p.</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Nazwa kryterium</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1</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4</w:t>
            </w:r>
          </w:p>
        </w:tc>
      </w:tr>
      <w:tr w:rsidR="00377BBF" w:rsidRPr="00396337" w:rsidTr="00915120">
        <w:trPr>
          <w:jc w:val="center"/>
        </w:trPr>
        <w:tc>
          <w:tcPr>
            <w:tcW w:w="512" w:type="dxa"/>
          </w:tcPr>
          <w:p w:rsidR="00377BBF" w:rsidRPr="00396337" w:rsidRDefault="00377BBF" w:rsidP="001B0A9F">
            <w:pPr>
              <w:pStyle w:val="Akapitzlist"/>
              <w:numPr>
                <w:ilvl w:val="0"/>
                <w:numId w:val="309"/>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highlight w:val="yellow"/>
              </w:rPr>
            </w:pPr>
            <w:r w:rsidRPr="00396337">
              <w:rPr>
                <w:rFonts w:ascii="Myriad Pro" w:hAnsi="Myriad Pro"/>
                <w:sz w:val="20"/>
              </w:rPr>
              <w:t>Wymogi organizacyjne</w:t>
            </w:r>
          </w:p>
        </w:tc>
        <w:tc>
          <w:tcPr>
            <w:tcW w:w="6804" w:type="dxa"/>
            <w:shd w:val="clear" w:color="auto" w:fill="auto"/>
          </w:tcPr>
          <w:p w:rsidR="00377BBF" w:rsidRPr="00396337" w:rsidRDefault="00377BBF" w:rsidP="001B0A9F">
            <w:pPr>
              <w:pStyle w:val="Akapitzlist"/>
              <w:numPr>
                <w:ilvl w:val="6"/>
                <w:numId w:val="305"/>
              </w:numPr>
              <w:tabs>
                <w:tab w:val="clear" w:pos="2520"/>
                <w:tab w:val="num" w:pos="317"/>
              </w:tabs>
              <w:autoSpaceDE w:val="0"/>
              <w:autoSpaceDN w:val="0"/>
              <w:adjustRightInd w:val="0"/>
              <w:spacing w:before="40" w:after="40" w:line="240" w:lineRule="auto"/>
              <w:ind w:left="317" w:hanging="317"/>
              <w:jc w:val="both"/>
            </w:pPr>
            <w:r w:rsidRPr="00396337">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r w:rsidR="00377BBF" w:rsidRPr="00396337" w:rsidTr="00915120">
        <w:trPr>
          <w:jc w:val="center"/>
        </w:trPr>
        <w:tc>
          <w:tcPr>
            <w:tcW w:w="512" w:type="dxa"/>
            <w:shd w:val="clear" w:color="auto" w:fill="auto"/>
          </w:tcPr>
          <w:p w:rsidR="00377BBF" w:rsidRPr="00396337" w:rsidRDefault="00377BBF" w:rsidP="001B0A9F">
            <w:pPr>
              <w:pStyle w:val="Akapitzlist"/>
              <w:numPr>
                <w:ilvl w:val="0"/>
                <w:numId w:val="309"/>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Zgodność wsparcia</w:t>
            </w:r>
          </w:p>
        </w:tc>
        <w:tc>
          <w:tcPr>
            <w:tcW w:w="6804" w:type="dxa"/>
            <w:shd w:val="clear" w:color="auto" w:fill="auto"/>
          </w:tcPr>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Okres realizacji projektu rozpoczyna się nie później niż 8 miesięcy od daty zakończenia naboru.</w:t>
            </w:r>
          </w:p>
          <w:p w:rsidR="00377BBF" w:rsidRPr="00396337" w:rsidRDefault="00377BBF" w:rsidP="00915120">
            <w:pPr>
              <w:ind w:left="317"/>
              <w:jc w:val="both"/>
              <w:rPr>
                <w:rFonts w:ascii="Myriad Pro" w:hAnsi="Myriad Pro" w:cs="Arial"/>
                <w:sz w:val="20"/>
              </w:rPr>
            </w:pPr>
            <w:r w:rsidRPr="00396337">
              <w:rPr>
                <w:rFonts w:ascii="Myriad Pro" w:hAnsi="Myriad Pro" w:cs="Arial"/>
                <w:sz w:val="20"/>
              </w:rPr>
              <w:t>W szczególnie uzasadnionych przypadkach po rozstrzygnięciu konkursu, za zgodą Instytucji Pośredniczącej RPO WZ, dopuszcza się możliwość odstąpienia od kryterium.</w:t>
            </w: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Okres finansowania ze środków EFS w ramach danego projektu miejsc świadczenia usług opiekuńczych i asystenckich stworzonych przez danego beneficjenta trwa nie dłużej niż 36 miesięcy.</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Projektodawca</w:t>
            </w:r>
            <w:r w:rsidRPr="00396337" w:rsidDel="00094346">
              <w:rPr>
                <w:rFonts w:cs="Arial"/>
              </w:rPr>
              <w:t xml:space="preserve"> wniesie wkład własn</w:t>
            </w:r>
            <w:r w:rsidRPr="00396337">
              <w:rPr>
                <w:rFonts w:cs="Arial"/>
              </w:rPr>
              <w:t>y</w:t>
            </w:r>
            <w:r w:rsidRPr="00396337" w:rsidDel="00094346">
              <w:rPr>
                <w:rFonts w:cs="Arial"/>
              </w:rPr>
              <w:t xml:space="preserve"> w wysokości </w:t>
            </w:r>
            <w:r w:rsidRPr="00396337">
              <w:rPr>
                <w:rFonts w:cs="Arial"/>
              </w:rPr>
              <w:t>nie mniejszej niż 5% wartości projektu, zgodnie z zapisami zawartymi w Szczegółowym Opisie Osi Priorytetowych Regionalnego Programu Operacyjnego Województwa Zachodniopomorskiego 2014 - 2020.</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bCs/>
              </w:rPr>
              <w:t xml:space="preserve">W ramach projektu obligatoryjnie jest realizowanie wskazanego w typie projektu </w:t>
            </w:r>
            <w:r w:rsidRPr="00396337">
              <w:rPr>
                <w:rFonts w:cs="Arial"/>
              </w:rPr>
              <w:t xml:space="preserve">wsparcia działalności lub tworzenia nowych miejsc opieki w formach zdeinstytucjonalizowanych poprzez wsparcie dla usług opiekuńczych i specjalistycznych usług opiekuńczych, o których mowa w </w:t>
            </w:r>
            <w:r w:rsidRPr="00396337">
              <w:rPr>
                <w:rFonts w:cs="Arial"/>
                <w:i/>
              </w:rPr>
              <w:t xml:space="preserve">ustawie z dnia 12 marca 2004 r. o pomocy społecznej </w:t>
            </w:r>
            <w:r w:rsidRPr="00396337">
              <w:rPr>
                <w:rFonts w:eastAsia="Calibri" w:cs="Arial"/>
              </w:rPr>
              <w:t xml:space="preserve">oraz usług </w:t>
            </w:r>
            <w:r w:rsidRPr="00396337">
              <w:rPr>
                <w:rFonts w:cs="Arial"/>
              </w:rPr>
              <w:t>asystenckich (wraz z działaniami mającymi na celu pozyskanie i szkolenie nowych opiekunów i asystentów).</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Projekt przewiduje zwiększenie liczby miejsc świadczenia usług opiekuńczych i/lub asystenckich w społeczności lokalnej oraz liczby osób objętych usługami opiekuńczymi i/lub asystenckimi w społeczności lokalnej  przez dany podmiot  w stosunku do danych z roku 2018 r.</w:t>
            </w:r>
          </w:p>
          <w:p w:rsidR="00377BBF" w:rsidRPr="00396337" w:rsidRDefault="00377BBF" w:rsidP="00193DE0">
            <w:pPr>
              <w:pStyle w:val="Akapitzlist"/>
              <w:numPr>
                <w:ilvl w:val="0"/>
                <w:numId w:val="0"/>
              </w:numPr>
              <w:spacing w:before="40" w:after="40" w:line="240" w:lineRule="auto"/>
              <w:ind w:left="317"/>
              <w:jc w:val="both"/>
            </w:pPr>
          </w:p>
          <w:p w:rsidR="00377BBF" w:rsidRPr="0003280F" w:rsidRDefault="00377BBF" w:rsidP="001B0A9F">
            <w:pPr>
              <w:pStyle w:val="Akapitzlist"/>
              <w:numPr>
                <w:ilvl w:val="0"/>
                <w:numId w:val="306"/>
              </w:numPr>
              <w:spacing w:before="40" w:after="40" w:line="240" w:lineRule="auto"/>
              <w:ind w:left="317" w:hanging="283"/>
              <w:jc w:val="both"/>
            </w:pPr>
            <w:r w:rsidRPr="00396337">
              <w:rPr>
                <w:rFonts w:cs="Arial"/>
              </w:rPr>
              <w:t>Projektodawca zobowiązany jest do zachowania trwałości miejsc świadczonych usług asystenckich i opiekuńczych utworzonych w ramach projektu po zakończeniu realizacji projektu co najmniej przez okres odpowiadający okresowi realizacji projektu, jednak nie krótszy niż 2 lata od momentu zakończenia realizacji projektu. Trwałość rozumiana jest jako instytucjonalna gotowość podmiotu do świadczenia usług.</w:t>
            </w:r>
          </w:p>
          <w:p w:rsidR="00377BBF" w:rsidRPr="0003280F"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E358C1">
              <w:rPr>
                <w:rFonts w:cs="Arial"/>
              </w:rPr>
              <w:t>Pierwszeństwo w dostępie do usług asystenckich i opiekuńczych mają osoby, których dochód nie przekracza 150% właściwego kryterium dochodowego (na osobę samotnie gospodarującą lub na osobę w rodzinie).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bl>
    <w:p w:rsidR="00377BBF" w:rsidRPr="00396337" w:rsidRDefault="00377BBF" w:rsidP="00377BBF">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377BBF" w:rsidRPr="00396337" w:rsidTr="00915120">
        <w:trPr>
          <w:jc w:val="center"/>
        </w:trPr>
        <w:tc>
          <w:tcPr>
            <w:tcW w:w="14175" w:type="dxa"/>
            <w:gridSpan w:val="3"/>
            <w:shd w:val="clear" w:color="auto" w:fill="D9D9D9"/>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b/>
                <w:sz w:val="20"/>
              </w:rPr>
              <w:t>Kryteria premiujące</w:t>
            </w:r>
          </w:p>
        </w:tc>
      </w:tr>
      <w:tr w:rsidR="00377BBF" w:rsidRPr="00396337" w:rsidTr="00915120">
        <w:trPr>
          <w:jc w:val="center"/>
        </w:trPr>
        <w:tc>
          <w:tcPr>
            <w:tcW w:w="512" w:type="dxa"/>
          </w:tcPr>
          <w:p w:rsidR="00377BBF" w:rsidRPr="00396337" w:rsidRDefault="00377BBF" w:rsidP="00915120">
            <w:pPr>
              <w:pStyle w:val="Akapitzlist"/>
              <w:spacing w:before="40" w:after="40" w:line="240" w:lineRule="auto"/>
              <w:ind w:left="0"/>
              <w:contextualSpacing w:val="0"/>
              <w:jc w:val="center"/>
            </w:pPr>
            <w:r w:rsidRPr="00396337">
              <w:t>L.p.</w:t>
            </w:r>
          </w:p>
        </w:tc>
        <w:tc>
          <w:tcPr>
            <w:tcW w:w="8930"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Borders>
              <w:bottom w:val="single" w:sz="4" w:space="0" w:color="auto"/>
            </w:tcBorders>
          </w:tcPr>
          <w:p w:rsidR="00377BBF" w:rsidRPr="00396337" w:rsidRDefault="00377BBF" w:rsidP="00915120">
            <w:pPr>
              <w:pStyle w:val="Akapitzlist"/>
              <w:spacing w:before="40" w:after="40" w:line="240" w:lineRule="auto"/>
              <w:ind w:left="0"/>
              <w:contextualSpacing w:val="0"/>
              <w:jc w:val="center"/>
            </w:pPr>
            <w:r w:rsidRPr="00396337">
              <w:t>1</w:t>
            </w:r>
          </w:p>
        </w:tc>
        <w:tc>
          <w:tcPr>
            <w:tcW w:w="8930"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4733"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r>
      <w:tr w:rsidR="00377BBF" w:rsidRPr="00396337" w:rsidTr="00915120">
        <w:trPr>
          <w:jc w:val="center"/>
        </w:trPr>
        <w:tc>
          <w:tcPr>
            <w:tcW w:w="512" w:type="dxa"/>
            <w:tcBorders>
              <w:bottom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bottom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realizowany jest w partnerstwie pomiędzy:</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powiatem(-ami)/miastem(-ami) na prawach powiatu (PCPR) oraz</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gminą/gminami wchodzącą/wchodzącymi w skład danego powiatu (OPS z tego powiatu) oraz</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podmiotem/podmiotami ekonomii społecznej.</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30</w:t>
            </w:r>
          </w:p>
        </w:tc>
      </w:tr>
      <w:tr w:rsidR="00377BBF" w:rsidRPr="00396337" w:rsidTr="00915120">
        <w:trPr>
          <w:jc w:val="center"/>
        </w:trPr>
        <w:tc>
          <w:tcPr>
            <w:tcW w:w="512" w:type="dxa"/>
            <w:tcBorders>
              <w:bottom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bottom w:val="single" w:sz="4" w:space="0" w:color="auto"/>
            </w:tcBorders>
          </w:tcPr>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W projekcie założono realizację wskazanego w typie projektu wsparcia faktycznych opiekunów osób niesamodzielnych (w tym pomocników domowych, szkolenia, doradztwo, pomoc psychologiczna, opieka wytchnieniowa, grupy samopomocowe, wsparcie za pośrednictwem instytucji w zakresie zdiagnozowanych potrzeb opiekunów).</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5</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przewiduje wsparcie dla mieszkańców obszarów, dla których wskaźnik deprywacji lokalnej, jest wyższy  lub równy wartości 100 i są to obszary następujących powiatów:</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świdwińskiego;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drawskiego;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białogardzkiego;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szczecinecki</w:t>
            </w:r>
            <w:r>
              <w:rPr>
                <w:rFonts w:cs="Arial"/>
              </w:rPr>
              <w:t>ego</w:t>
            </w:r>
            <w:r w:rsidRPr="00396337">
              <w:rPr>
                <w:rFonts w:cs="Arial"/>
              </w:rPr>
              <w:t xml:space="preserve">; </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łobeskiego.</w:t>
            </w:r>
          </w:p>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W przypadku realizacji projektów partnerskich na więcej niż jednym obszarze punkty sumują się.</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tabs>
                <w:tab w:val="center" w:pos="2258"/>
              </w:tabs>
              <w:spacing w:before="40" w:after="40" w:line="240" w:lineRule="auto"/>
              <w:jc w:val="both"/>
              <w:rPr>
                <w:rFonts w:ascii="Myriad Pro" w:hAnsi="Myriad Pro" w:cs="Arial"/>
                <w:sz w:val="20"/>
              </w:rPr>
            </w:pPr>
            <w:r w:rsidRPr="00396337">
              <w:rPr>
                <w:rFonts w:ascii="Myriad Pro" w:hAnsi="Myriad Pro" w:cs="Arial"/>
                <w:sz w:val="20"/>
              </w:rPr>
              <w:t>Liczba punktów: 10</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10</w:t>
            </w:r>
          </w:p>
        </w:tc>
      </w:tr>
    </w:tbl>
    <w:p w:rsidR="00151054" w:rsidRDefault="00151054">
      <w:pPr>
        <w:rPr>
          <w:rFonts w:ascii="Myriad Pro" w:hAnsi="Myriad Pro" w:cs="Arial"/>
          <w:sz w:val="20"/>
        </w:rPr>
      </w:pPr>
    </w:p>
    <w:p w:rsidR="00563B66" w:rsidRDefault="00563B66" w:rsidP="00563B66">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17</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563B66" w:rsidRDefault="00563B66" w:rsidP="00563B6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63B66" w:rsidRPr="00E64C13" w:rsidTr="00855B0D">
        <w:trPr>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563B66" w:rsidRPr="00395FD5" w:rsidRDefault="00563B66" w:rsidP="00855B0D">
            <w:pPr>
              <w:spacing w:before="40" w:after="40"/>
              <w:rPr>
                <w:rFonts w:ascii="Arial" w:hAnsi="Arial" w:cs="Arial"/>
                <w:sz w:val="20"/>
              </w:rPr>
            </w:pPr>
            <w:r>
              <w:rPr>
                <w:rFonts w:ascii="Arial" w:hAnsi="Arial" w:cs="Arial"/>
                <w:sz w:val="20"/>
              </w:rPr>
              <w:t>VII Włączenie społeczne</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Priorytet Inwestycyjny</w:t>
            </w:r>
          </w:p>
        </w:tc>
        <w:tc>
          <w:tcPr>
            <w:tcW w:w="12275" w:type="dxa"/>
            <w:shd w:val="clear" w:color="auto" w:fill="B6DDE8" w:themeFill="accent5" w:themeFillTint="66"/>
          </w:tcPr>
          <w:p w:rsidR="00563B66" w:rsidRPr="00914971" w:rsidRDefault="00563B66"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563B66" w:rsidRPr="000E7FB6" w:rsidRDefault="00563B66"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3042DB" w:rsidRDefault="003042DB">
      <w:pPr>
        <w:rPr>
          <w:rFonts w:ascii="Myriad Pro" w:hAnsi="Myriad Pro" w:cs="Arial"/>
          <w:sz w:val="20"/>
        </w:rPr>
      </w:pPr>
    </w:p>
    <w:tbl>
      <w:tblPr>
        <w:tblStyle w:val="Tabela-Siatka"/>
        <w:tblW w:w="14306" w:type="dxa"/>
        <w:jc w:val="center"/>
        <w:tblLayout w:type="fixed"/>
        <w:tblLook w:val="04A0" w:firstRow="1" w:lastRow="0" w:firstColumn="1" w:lastColumn="0" w:noHBand="0" w:noVBand="1"/>
      </w:tblPr>
      <w:tblGrid>
        <w:gridCol w:w="669"/>
        <w:gridCol w:w="2823"/>
        <w:gridCol w:w="6216"/>
        <w:gridCol w:w="4598"/>
      </w:tblGrid>
      <w:tr w:rsidR="00563B66" w:rsidRPr="00E64C13" w:rsidTr="00563B66">
        <w:trPr>
          <w:jc w:val="center"/>
        </w:trPr>
        <w:tc>
          <w:tcPr>
            <w:tcW w:w="14306"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dopuszczalności</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hanging="72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celem szczegółowym i rezultatami </w:t>
            </w:r>
            <w:r>
              <w:rPr>
                <w:rFonts w:ascii="Arial" w:hAnsi="Arial" w:cs="Arial"/>
                <w:sz w:val="20"/>
              </w:rPr>
              <w:t xml:space="preserve"> Działania</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właściwym celem szczegółowym </w:t>
            </w:r>
            <w:r w:rsidRPr="00E64C13">
              <w:rPr>
                <w:rFonts w:ascii="Arial" w:hAnsi="Arial" w:cs="Arial"/>
                <w:i/>
                <w:sz w:val="20"/>
              </w:rPr>
              <w:t>RPO WZ 2014-2020</w:t>
            </w:r>
            <w:r w:rsidRPr="00E64C13">
              <w:rPr>
                <w:rFonts w:ascii="Arial" w:hAnsi="Arial" w:cs="Arial"/>
                <w:sz w:val="20"/>
              </w:rPr>
              <w:t xml:space="preserve"> oraz </w:t>
            </w:r>
            <w:r>
              <w:rPr>
                <w:rFonts w:ascii="Arial" w:hAnsi="Arial" w:cs="Arial"/>
                <w:sz w:val="20"/>
              </w:rPr>
              <w:t xml:space="preserve">koresponduje </w:t>
            </w:r>
            <w:r w:rsidRPr="00E64C13">
              <w:rPr>
                <w:rFonts w:ascii="Arial" w:hAnsi="Arial" w:cs="Arial"/>
                <w:sz w:val="20"/>
              </w:rPr>
              <w:t xml:space="preserve">ze wskaźnikami </w:t>
            </w:r>
            <w:r>
              <w:rPr>
                <w:rFonts w:ascii="Arial" w:hAnsi="Arial" w:cs="Arial"/>
                <w:sz w:val="20"/>
              </w:rPr>
              <w:t>dla danego Działania/typu projektu.</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p>
          <w:p w:rsidR="00563B66" w:rsidRPr="00E64C13" w:rsidRDefault="00563B66" w:rsidP="00855B0D">
            <w:pPr>
              <w:spacing w:before="40" w:after="40"/>
              <w:rPr>
                <w:rFonts w:ascii="Arial" w:hAnsi="Arial" w:cs="Arial"/>
                <w:sz w:val="20"/>
              </w:rPr>
            </w:pPr>
          </w:p>
          <w:p w:rsidR="00563B66" w:rsidRPr="00E64C13" w:rsidRDefault="00563B66" w:rsidP="00855B0D">
            <w:pPr>
              <w:spacing w:before="40" w:after="40"/>
              <w:rPr>
                <w:rFonts w:ascii="Arial" w:hAnsi="Arial" w:cs="Arial"/>
                <w:sz w:val="20"/>
              </w:rPr>
            </w:pP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typem projektu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563B66" w:rsidRPr="00E64C13" w:rsidRDefault="00563B66" w:rsidP="00855B0D">
            <w:pPr>
              <w:spacing w:before="40" w:after="40"/>
              <w:rPr>
                <w:rFonts w:ascii="Arial" w:hAnsi="Arial" w:cs="Arial"/>
                <w:sz w:val="20"/>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563B66" w:rsidRPr="00B80E7B" w:rsidRDefault="00563B66" w:rsidP="00855B0D">
            <w:pPr>
              <w:spacing w:before="40" w:after="40"/>
              <w:rPr>
                <w:rFonts w:ascii="Arial" w:hAnsi="Arial" w:cs="Arial"/>
                <w:sz w:val="20"/>
              </w:rPr>
            </w:pPr>
            <w:r>
              <w:rPr>
                <w:rFonts w:ascii="Arial" w:hAnsi="Arial" w:cs="Arial"/>
                <w:sz w:val="20"/>
              </w:rPr>
              <w:t xml:space="preserve">Beneficjent,  zgodnie z SOOP RPO WZ 2014-2020,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pu/ów projektu/ów, w którym ogłoszony został nabór. Partner/rzy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563B66" w:rsidRPr="00E64C13" w:rsidRDefault="00563B66" w:rsidP="00855B0D">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t>
            </w:r>
          </w:p>
          <w:p w:rsidR="00151054" w:rsidRDefault="00563B66" w:rsidP="001B0A9F">
            <w:pPr>
              <w:numPr>
                <w:ilvl w:val="0"/>
                <w:numId w:val="486"/>
              </w:numPr>
              <w:spacing w:before="40" w:after="40"/>
              <w:ind w:left="379"/>
              <w:rPr>
                <w:rFonts w:ascii="Arial" w:hAnsi="Arial" w:cs="Arial"/>
                <w:sz w:val="20"/>
              </w:rPr>
            </w:pPr>
            <w:r w:rsidRPr="00E64C13">
              <w:rPr>
                <w:rFonts w:ascii="Arial" w:hAnsi="Arial" w:cs="Arial"/>
                <w:sz w:val="20"/>
              </w:rPr>
              <w:t>zasadą równości szans kobiet i mężczyzn, w oparciu o standard minimum,</w:t>
            </w:r>
          </w:p>
          <w:p w:rsidR="00151054" w:rsidRDefault="00563B66" w:rsidP="001B0A9F">
            <w:pPr>
              <w:numPr>
                <w:ilvl w:val="0"/>
                <w:numId w:val="486"/>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563B66" w:rsidRPr="00E64C13" w:rsidRDefault="00563B66"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r w:rsidRPr="00E64C13">
              <w:rPr>
                <w:rFonts w:ascii="Arial" w:hAnsi="Arial" w:cs="Arial"/>
              </w:rPr>
              <w:t>,</w:t>
            </w:r>
          </w:p>
          <w:p w:rsidR="00563B66" w:rsidRDefault="00563B66"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563B66" w:rsidRDefault="00563B66" w:rsidP="00855B0D">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63B66" w:rsidRPr="00E64C13" w:rsidRDefault="00563B66" w:rsidP="00855B0D">
            <w:pPr>
              <w:pStyle w:val="Akapitzlist"/>
              <w:spacing w:before="40" w:after="40"/>
              <w:contextualSpacing w:val="0"/>
              <w:rPr>
                <w:rFonts w:ascii="Arial" w:hAnsi="Arial" w:cs="Arial"/>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3042DB" w:rsidRDefault="003042DB">
      <w:pPr>
        <w:rPr>
          <w:rFonts w:ascii="Myriad Pro" w:hAnsi="Myriad Pro" w:cs="Arial"/>
          <w:sz w:val="20"/>
        </w:rPr>
      </w:pPr>
    </w:p>
    <w:tbl>
      <w:tblPr>
        <w:tblStyle w:val="Tabela-Siatka"/>
        <w:tblW w:w="14290" w:type="dxa"/>
        <w:jc w:val="center"/>
        <w:tblLayout w:type="fixed"/>
        <w:tblLook w:val="04A0" w:firstRow="1" w:lastRow="0" w:firstColumn="1" w:lastColumn="0" w:noHBand="0" w:noVBand="1"/>
      </w:tblPr>
      <w:tblGrid>
        <w:gridCol w:w="653"/>
        <w:gridCol w:w="2823"/>
        <w:gridCol w:w="6216"/>
        <w:gridCol w:w="4598"/>
      </w:tblGrid>
      <w:tr w:rsidR="00563B66" w:rsidRPr="00E64C13" w:rsidTr="00563B66">
        <w:trPr>
          <w:jc w:val="center"/>
        </w:trPr>
        <w:tc>
          <w:tcPr>
            <w:tcW w:w="1429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administracyjności</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hanging="666"/>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563B66" w:rsidRDefault="00563B66"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w obszarze włączenia społecznego i zwalczania ubóstwa z wykorzystaniem środków Europejskiego Funduszu Społecznego i Europejskiego Funduszu Rozwoju Regionalnego na lata 2014-2020. </w:t>
            </w:r>
          </w:p>
          <w:p w:rsidR="00563B66" w:rsidRPr="00E64C13" w:rsidRDefault="00563B66"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563B66" w:rsidRPr="00E64C13" w:rsidRDefault="00563B66" w:rsidP="00855B0D">
            <w:pPr>
              <w:spacing w:before="40" w:after="40"/>
              <w:rPr>
                <w:rFonts w:ascii="Arial" w:hAnsi="Arial" w:cs="Arial"/>
                <w:sz w:val="20"/>
              </w:rPr>
            </w:pPr>
            <w:r>
              <w:rPr>
                <w:rFonts w:ascii="Arial" w:hAnsi="Arial" w:cs="Arial"/>
                <w:sz w:val="20"/>
              </w:rPr>
              <w:t xml:space="preserve">Wniosek został sporządzony zgodnie z uwarunkowaniami realizacji wsparcia określonymi we właściwych wytycznych obszarowych oraz z zasadami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563B66" w:rsidRPr="00822AA4" w:rsidRDefault="00563B66" w:rsidP="00855B0D">
            <w:pPr>
              <w:spacing w:before="40" w:after="40"/>
              <w:rPr>
                <w:rFonts w:ascii="Arial" w:hAnsi="Arial" w:cs="Arial"/>
                <w:sz w:val="20"/>
              </w:rPr>
            </w:pPr>
            <w:r w:rsidRPr="00822AA4">
              <w:rPr>
                <w:rFonts w:ascii="Arial" w:hAnsi="Arial" w:cs="Arial"/>
                <w:sz w:val="20"/>
              </w:rPr>
              <w:t>Spełnienie kryterium jest konieczne do przyznania dofinansowania.</w:t>
            </w:r>
          </w:p>
          <w:p w:rsidR="00563B66" w:rsidRPr="00822AA4" w:rsidRDefault="00563B66" w:rsidP="00855B0D">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563B66" w:rsidRPr="00822AA4" w:rsidRDefault="00563B66" w:rsidP="00855B0D">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563B66" w:rsidRPr="00822AA4" w:rsidRDefault="00563B66" w:rsidP="00855B0D">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563B66" w:rsidRDefault="00563B66">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63B66" w:rsidRPr="00E64C13" w:rsidTr="00855B0D">
        <w:trPr>
          <w:jc w:val="center"/>
        </w:trPr>
        <w:tc>
          <w:tcPr>
            <w:tcW w:w="1422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wykonalności</w:t>
            </w:r>
          </w:p>
        </w:tc>
      </w:tr>
      <w:tr w:rsidR="00563B66" w:rsidRPr="00E64C13" w:rsidTr="00855B0D">
        <w:trPr>
          <w:jc w:val="center"/>
        </w:trPr>
        <w:tc>
          <w:tcPr>
            <w:tcW w:w="53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3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855B0D">
        <w:trPr>
          <w:jc w:val="center"/>
        </w:trPr>
        <w:tc>
          <w:tcPr>
            <w:tcW w:w="536"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855B0D">
        <w:trPr>
          <w:trHeight w:val="861"/>
          <w:jc w:val="center"/>
        </w:trPr>
        <w:tc>
          <w:tcPr>
            <w:tcW w:w="536" w:type="dxa"/>
            <w:tcBorders>
              <w:bottom w:val="single" w:sz="4" w:space="0" w:color="auto"/>
            </w:tcBorders>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563B66" w:rsidRDefault="00563B66"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563B66" w:rsidRPr="00E64C13" w:rsidRDefault="00563B66" w:rsidP="00855B0D">
            <w:pPr>
              <w:spacing w:before="40" w:after="40"/>
              <w:rPr>
                <w:rFonts w:ascii="Arial" w:hAnsi="Arial" w:cs="Arial"/>
                <w:sz w:val="20"/>
              </w:rPr>
            </w:pPr>
            <w:r>
              <w:rPr>
                <w:rFonts w:ascii="Arial" w:hAnsi="Arial" w:cs="Arial"/>
                <w:sz w:val="20"/>
              </w:rPr>
              <w:t xml:space="preserve">Projekt spełnia wymogi utworzenia  </w:t>
            </w:r>
            <w:r w:rsidRPr="007242EC">
              <w:rPr>
                <w:rFonts w:ascii="Arial" w:hAnsi="Arial" w:cs="Arial"/>
                <w:sz w:val="20"/>
              </w:rPr>
              <w:t>partn</w:t>
            </w:r>
            <w:r>
              <w:rPr>
                <w:rFonts w:ascii="Arial" w:hAnsi="Arial" w:cs="Arial"/>
                <w:sz w:val="20"/>
              </w:rPr>
              <w:t xml:space="preserve">erstwa zgodnie z art. 33 ust. 2 - 4a ustawy z dnia 11 lipca 2014 r. o </w:t>
            </w:r>
            <w:r w:rsidRPr="007242EC">
              <w:rPr>
                <w:rFonts w:ascii="Arial" w:hAnsi="Arial" w:cs="Arial"/>
                <w:sz w:val="20"/>
              </w:rPr>
              <w:t>z</w:t>
            </w:r>
            <w:r>
              <w:rPr>
                <w:rFonts w:ascii="Arial" w:hAnsi="Arial" w:cs="Arial"/>
                <w:sz w:val="20"/>
              </w:rPr>
              <w:t xml:space="preserve">asadach realizacji programów w zakresie polityki spójności finansowanych w perspektywie finansowej 2014 – 2020 (jeśli </w:t>
            </w:r>
            <w:r w:rsidRPr="007242EC">
              <w:rPr>
                <w:rFonts w:ascii="Arial" w:hAnsi="Arial" w:cs="Arial"/>
                <w:sz w:val="20"/>
              </w:rPr>
              <w:t>dotyczy).</w:t>
            </w:r>
          </w:p>
        </w:tc>
        <w:tc>
          <w:tcPr>
            <w:tcW w:w="4614"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Default="00563B66"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563B66" w:rsidRPr="00E64C13" w:rsidRDefault="00563B66"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563B66" w:rsidRPr="00004868" w:rsidDel="004E6EE3" w:rsidRDefault="00563B66"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de minimis</w:t>
            </w:r>
          </w:p>
        </w:tc>
        <w:tc>
          <w:tcPr>
            <w:tcW w:w="4614" w:type="dxa"/>
          </w:tcPr>
          <w:p w:rsidR="00563B66" w:rsidRPr="00E64C13" w:rsidRDefault="00563B66"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Beneficjent zapewni do realizacji projektu odpowiednio wykwalifikowaną kadrę, zarówno do jego obsługi</w:t>
            </w:r>
            <w:r>
              <w:rPr>
                <w:rFonts w:ascii="Arial" w:hAnsi="Arial" w:cs="Arial"/>
                <w:sz w:val="20"/>
              </w:rPr>
              <w:t>,</w:t>
            </w:r>
            <w:r w:rsidRPr="00E64C13">
              <w:rPr>
                <w:rFonts w:ascii="Arial" w:hAnsi="Arial" w:cs="Arial"/>
                <w:sz w:val="20"/>
              </w:rPr>
              <w:t xml:space="preserve"> jak i realizacji przedsięwzięć merytorycznych.</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563B66" w:rsidRPr="000E71EA" w:rsidRDefault="00563B66" w:rsidP="00855B0D">
            <w:pPr>
              <w:spacing w:before="40" w:after="40"/>
              <w:rPr>
                <w:rFonts w:ascii="Arial" w:hAnsi="Arial" w:cs="Arial"/>
                <w:sz w:val="20"/>
              </w:rPr>
            </w:pPr>
            <w:r>
              <w:rPr>
                <w:rFonts w:ascii="Arial" w:hAnsi="Arial" w:cs="Arial"/>
                <w:sz w:val="20"/>
              </w:rPr>
              <w:t xml:space="preserve"> W przypadku Beneficjenta  </w:t>
            </w:r>
            <w:r w:rsidRPr="000E71EA">
              <w:rPr>
                <w:rFonts w:ascii="Arial" w:hAnsi="Arial" w:cs="Arial"/>
                <w:sz w:val="20"/>
              </w:rPr>
              <w:t>b</w:t>
            </w:r>
            <w:r>
              <w:rPr>
                <w:rFonts w:ascii="Arial" w:hAnsi="Arial" w:cs="Arial"/>
                <w:sz w:val="20"/>
              </w:rPr>
              <w:t xml:space="preserve">ędącego jednostką sektora </w:t>
            </w:r>
            <w:r w:rsidRPr="000E71EA">
              <w:rPr>
                <w:rFonts w:ascii="Arial" w:hAnsi="Arial" w:cs="Arial"/>
                <w:sz w:val="20"/>
              </w:rPr>
              <w:t>fina</w:t>
            </w:r>
            <w:r>
              <w:rPr>
                <w:rFonts w:ascii="Arial" w:hAnsi="Arial" w:cs="Arial"/>
                <w:sz w:val="20"/>
              </w:rPr>
              <w:t xml:space="preserve">nsów publicznych i/lub w </w:t>
            </w:r>
            <w:r w:rsidRPr="000E71EA">
              <w:rPr>
                <w:rFonts w:ascii="Arial" w:hAnsi="Arial" w:cs="Arial"/>
                <w:sz w:val="20"/>
              </w:rPr>
              <w:t>przypa</w:t>
            </w:r>
            <w:r>
              <w:rPr>
                <w:rFonts w:ascii="Arial" w:hAnsi="Arial" w:cs="Arial"/>
                <w:sz w:val="20"/>
              </w:rPr>
              <w:t xml:space="preserve">dku projektu realizowanego w  partnerstwie gdzie  Beneficjentem – Liderem  jest podmiot  będący jednostką sektora    finansów publicznych kryterium zostaje </w:t>
            </w:r>
            <w:r w:rsidRPr="000E71EA">
              <w:rPr>
                <w:rFonts w:ascii="Arial" w:hAnsi="Arial" w:cs="Arial"/>
                <w:sz w:val="20"/>
              </w:rPr>
              <w:t xml:space="preserve">automatycznie </w:t>
            </w:r>
          </w:p>
          <w:p w:rsidR="00563B66" w:rsidRPr="00E64C13" w:rsidRDefault="00563B66" w:rsidP="00855B0D">
            <w:pPr>
              <w:spacing w:before="40" w:after="40"/>
              <w:rPr>
                <w:rFonts w:ascii="Arial" w:hAnsi="Arial" w:cs="Arial"/>
                <w:sz w:val="20"/>
              </w:rPr>
            </w:pPr>
            <w:r>
              <w:rPr>
                <w:rFonts w:ascii="Arial" w:hAnsi="Arial" w:cs="Arial"/>
                <w:sz w:val="20"/>
              </w:rPr>
              <w:t xml:space="preserve">uznane za </w:t>
            </w:r>
            <w:r w:rsidRPr="000E71EA">
              <w:rPr>
                <w:rFonts w:ascii="Arial" w:hAnsi="Arial" w:cs="Arial"/>
                <w:sz w:val="20"/>
              </w:rPr>
              <w:t>spełnione.</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AF50EF" w:rsidRDefault="00AF50EF">
      <w:pPr>
        <w:rPr>
          <w:rFonts w:ascii="Myriad Pro" w:hAnsi="Myriad Pro" w:cs="Arial"/>
          <w:sz w:val="20"/>
        </w:rPr>
      </w:pPr>
    </w:p>
    <w:p w:rsidR="00AF50EF" w:rsidRDefault="00AF50EF" w:rsidP="00E75EA6">
      <w:pPr>
        <w:pStyle w:val="Nagwek"/>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18</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E75EA6" w:rsidRDefault="00E75EA6" w:rsidP="00E75EA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AF50EF" w:rsidRPr="00E64C13" w:rsidTr="00855B0D">
        <w:trPr>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VII Włączenie społeczne</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Priorytet Inwestycyjny</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9iv: Ułatwianie dostępu do przystępnych cenowo, trwałych oraz wysokiej jakości usług, w tym opieki zdrowotnej i usług socjalnych świadczonych w interesie ogólnym.</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 xml:space="preserve">7.6 </w:t>
            </w:r>
            <w:r w:rsidRPr="00C92207">
              <w:rPr>
                <w:rFonts w:ascii="Myriad Pro" w:eastAsia="Times New Roman" w:hAnsi="Myriad Pro" w:cs="Arial"/>
                <w:color w:val="000000"/>
                <w:sz w:val="20"/>
                <w:lang w:eastAsia="pl-PL"/>
              </w:rPr>
              <w:t>Wsparcie rozwoju usług społecznych świadczonych w interesie ogólnym</w:t>
            </w:r>
            <w:r w:rsidRPr="00C92207">
              <w:rPr>
                <w:rFonts w:ascii="Myriad Pro" w:hAnsi="Myriad Pro" w:cs="Arial"/>
                <w:sz w:val="20"/>
              </w:rPr>
              <w:t xml:space="preserve"> </w:t>
            </w:r>
          </w:p>
        </w:tc>
      </w:tr>
    </w:tbl>
    <w:p w:rsidR="00AF50EF" w:rsidRDefault="00AF50EF">
      <w:pPr>
        <w:rPr>
          <w:rFonts w:ascii="Myriad Pro" w:hAnsi="Myriad Pro" w:cs="Arial"/>
          <w:sz w:val="20"/>
        </w:rPr>
      </w:pPr>
    </w:p>
    <w:p w:rsidR="00E75EA6" w:rsidRDefault="00E75EA6">
      <w:pPr>
        <w:rPr>
          <w:rFonts w:ascii="Myriad Pro" w:hAnsi="Myriad Pro" w:cs="Arial"/>
          <w:sz w:val="20"/>
        </w:rPr>
      </w:pPr>
    </w:p>
    <w:tbl>
      <w:tblPr>
        <w:tblStyle w:val="Tabela-Siatka"/>
        <w:tblW w:w="14149" w:type="dxa"/>
        <w:jc w:val="center"/>
        <w:tblLayout w:type="fixed"/>
        <w:tblLook w:val="04A0" w:firstRow="1" w:lastRow="0" w:firstColumn="1" w:lastColumn="0" w:noHBand="0" w:noVBand="1"/>
      </w:tblPr>
      <w:tblGrid>
        <w:gridCol w:w="512"/>
        <w:gridCol w:w="2823"/>
        <w:gridCol w:w="6216"/>
        <w:gridCol w:w="4598"/>
      </w:tblGrid>
      <w:tr w:rsidR="00AF50EF" w:rsidRPr="00E64C13" w:rsidTr="00AF50EF">
        <w:trPr>
          <w:jc w:val="center"/>
        </w:trPr>
        <w:tc>
          <w:tcPr>
            <w:tcW w:w="14149" w:type="dxa"/>
            <w:gridSpan w:val="4"/>
          </w:tcPr>
          <w:p w:rsidR="00AF50EF" w:rsidRPr="00E64C13" w:rsidRDefault="00AF50EF" w:rsidP="00855B0D">
            <w:pPr>
              <w:spacing w:before="40" w:after="40"/>
              <w:jc w:val="center"/>
              <w:rPr>
                <w:rFonts w:ascii="Arial" w:hAnsi="Arial" w:cs="Arial"/>
                <w:b/>
                <w:sz w:val="20"/>
              </w:rPr>
            </w:pPr>
            <w:r w:rsidRPr="00E64C13">
              <w:rPr>
                <w:rFonts w:ascii="Arial" w:hAnsi="Arial" w:cs="Arial"/>
                <w:b/>
                <w:sz w:val="20"/>
              </w:rPr>
              <w:t>Kryteria dopuszczalności</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L.p.</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Opis znaczenia kryterium</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1</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2</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3</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4</w:t>
            </w:r>
          </w:p>
        </w:tc>
      </w:tr>
      <w:tr w:rsidR="00AF50EF" w:rsidRPr="00E64C13" w:rsidTr="00AF50EF">
        <w:trPr>
          <w:jc w:val="center"/>
        </w:trPr>
        <w:tc>
          <w:tcPr>
            <w:tcW w:w="512" w:type="dxa"/>
          </w:tcPr>
          <w:p w:rsidR="00151054" w:rsidRDefault="00151054" w:rsidP="001B0A9F">
            <w:pPr>
              <w:pStyle w:val="Akapitzlist"/>
              <w:numPr>
                <w:ilvl w:val="0"/>
                <w:numId w:val="488"/>
              </w:numPr>
              <w:spacing w:before="40" w:after="40"/>
              <w:ind w:hanging="720"/>
              <w:contextualSpacing w:val="0"/>
              <w:rPr>
                <w:rFonts w:ascii="Arial" w:hAnsi="Arial" w:cs="Arial"/>
              </w:rPr>
            </w:pPr>
          </w:p>
        </w:tc>
        <w:tc>
          <w:tcPr>
            <w:tcW w:w="2823"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 xml:space="preserve">Zgodność wsparcia </w:t>
            </w:r>
          </w:p>
          <w:p w:rsidR="00AF50EF" w:rsidRPr="00260496" w:rsidRDefault="00AF50EF" w:rsidP="00855B0D">
            <w:pPr>
              <w:spacing w:before="40" w:after="40"/>
              <w:rPr>
                <w:rFonts w:ascii="Arial" w:hAnsi="Arial" w:cs="Arial"/>
                <w:sz w:val="20"/>
              </w:rPr>
            </w:pPr>
          </w:p>
        </w:tc>
        <w:tc>
          <w:tcPr>
            <w:tcW w:w="6216"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1.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t>2. Projektodawca wniesie wkład własny w wysokości nie mniejszej niż 8% wartości projektu, zgodnie z zapisami zawartymi w Szczegółowym Opisie Osi Priorytetowych Regionalnego Programu Operacyjnego Województwa Zachodniopomorskiego 2014 - 2020.</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t>3. Projektodawca zobowiązany jest do zachowania trwałości miejsc świadczenia usług społecznych utworzonych w ramach projektu po zakończeniu realizacji projektu co najmniej przez okres odpowiadający okresowi realizacji projektu. Trwałość rozumiana jest jako instytucjonalna gotowość podmiotu do świadczenia usług.</w:t>
            </w:r>
          </w:p>
          <w:p w:rsidR="00AF50EF" w:rsidRPr="00260496" w:rsidRDefault="00AF50EF" w:rsidP="00855B0D">
            <w:pPr>
              <w:spacing w:before="40" w:after="40"/>
              <w:rPr>
                <w:rFonts w:ascii="Arial" w:hAnsi="Arial" w:cs="Arial"/>
                <w:sz w:val="20"/>
              </w:rPr>
            </w:pPr>
          </w:p>
          <w:p w:rsidR="00AF50EF" w:rsidRPr="00260496" w:rsidRDefault="00AF50EF" w:rsidP="00AF50EF">
            <w:pPr>
              <w:autoSpaceDE w:val="0"/>
              <w:autoSpaceDN w:val="0"/>
              <w:adjustRightInd w:val="0"/>
              <w:ind w:left="316" w:hanging="284"/>
              <w:jc w:val="both"/>
              <w:rPr>
                <w:rFonts w:ascii="Arial" w:hAnsi="Arial" w:cs="Arial"/>
                <w:sz w:val="20"/>
              </w:rPr>
            </w:pPr>
            <w:r w:rsidRPr="00260496">
              <w:rPr>
                <w:rFonts w:ascii="Arial" w:hAnsi="Arial" w:cs="Arial"/>
                <w:sz w:val="20"/>
              </w:rPr>
              <w:t>4. Okres realizacji projektu nie przekracza 30.06.2023 r.</w:t>
            </w:r>
          </w:p>
          <w:p w:rsidR="00AF50EF" w:rsidRPr="00260496" w:rsidRDefault="00AF50EF" w:rsidP="00855B0D">
            <w:pPr>
              <w:spacing w:before="40" w:after="40"/>
              <w:rPr>
                <w:rFonts w:ascii="Arial" w:hAnsi="Arial" w:cs="Arial"/>
                <w:sz w:val="20"/>
              </w:rPr>
            </w:pPr>
            <w:r w:rsidRPr="00260496">
              <w:rPr>
                <w:rFonts w:ascii="Arial" w:hAnsi="Arial"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przedmiotowego kryterium poprzez wydłużenie terminu realizacji projektu.</w:t>
            </w:r>
          </w:p>
        </w:tc>
        <w:tc>
          <w:tcPr>
            <w:tcW w:w="4598"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Spełnienie kryterium jest konieczne do przyznania dofinansowania.</w:t>
            </w:r>
          </w:p>
          <w:p w:rsidR="00AF50EF" w:rsidRPr="00260496" w:rsidRDefault="00AF50EF" w:rsidP="00855B0D">
            <w:pPr>
              <w:spacing w:before="40" w:after="40"/>
              <w:rPr>
                <w:rFonts w:ascii="Arial" w:hAnsi="Arial" w:cs="Arial"/>
                <w:sz w:val="20"/>
              </w:rPr>
            </w:pPr>
            <w:r w:rsidRPr="00260496">
              <w:rPr>
                <w:rFonts w:ascii="Arial" w:hAnsi="Arial" w:cs="Arial"/>
                <w:sz w:val="20"/>
              </w:rPr>
              <w:t>Projekty niespełniające kryterium kierowane są do poprawy lub uzupełnienia.</w:t>
            </w:r>
          </w:p>
          <w:p w:rsidR="00AF50EF" w:rsidRPr="00260496" w:rsidRDefault="00AF50EF" w:rsidP="00855B0D">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p w:rsidR="00AF50EF" w:rsidRPr="00260496" w:rsidRDefault="00AF50EF" w:rsidP="00855B0D">
            <w:pPr>
              <w:spacing w:before="40" w:after="40"/>
              <w:rPr>
                <w:rFonts w:ascii="Arial" w:hAnsi="Arial" w:cs="Arial"/>
                <w:sz w:val="20"/>
              </w:rPr>
            </w:pPr>
          </w:p>
        </w:tc>
      </w:tr>
    </w:tbl>
    <w:p w:rsidR="00AF50EF" w:rsidRPr="00F34DF4" w:rsidRDefault="00AF50EF">
      <w:pPr>
        <w:rPr>
          <w:rFonts w:ascii="Myriad Pro" w:hAnsi="Myriad Pro" w:cs="Arial"/>
          <w:sz w:val="20"/>
        </w:rPr>
      </w:pPr>
    </w:p>
    <w:p w:rsidR="00260496" w:rsidRDefault="00260496" w:rsidP="00D660DD">
      <w:pPr>
        <w:pStyle w:val="Nagwek"/>
        <w:jc w:val="center"/>
        <w:rPr>
          <w:rFonts w:eastAsiaTheme="majorEastAsia" w:cs="Arial"/>
          <w:b/>
          <w:bCs/>
          <w:sz w:val="20"/>
        </w:rPr>
      </w:pPr>
    </w:p>
    <w:p w:rsidR="00260496" w:rsidRDefault="00260496" w:rsidP="00D660DD">
      <w:pPr>
        <w:pStyle w:val="Nagwek"/>
        <w:jc w:val="center"/>
        <w:rPr>
          <w:rFonts w:eastAsiaTheme="majorEastAsia" w:cs="Arial"/>
          <w:b/>
          <w:bCs/>
          <w:sz w:val="20"/>
        </w:rPr>
      </w:pPr>
    </w:p>
    <w:p w:rsidR="00260496" w:rsidRDefault="00260496" w:rsidP="00D660DD">
      <w:pPr>
        <w:pStyle w:val="Nagwek"/>
        <w:jc w:val="center"/>
        <w:rPr>
          <w:rFonts w:eastAsiaTheme="majorEastAsia" w:cs="Arial"/>
          <w:b/>
          <w:bCs/>
          <w:sz w:val="20"/>
        </w:rPr>
      </w:pPr>
    </w:p>
    <w:p w:rsidR="00D660DD" w:rsidRDefault="00D660DD" w:rsidP="00D660DD">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32</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19 listopada 2020</w:t>
      </w:r>
      <w:r w:rsidRPr="00BC2A19">
        <w:rPr>
          <w:rFonts w:cs="Arial"/>
          <w:b/>
          <w:bCs/>
          <w:sz w:val="20"/>
        </w:rPr>
        <w:t xml:space="preserve"> r.</w:t>
      </w:r>
      <w:r>
        <w:rPr>
          <w:rFonts w:cs="Arial"/>
          <w:b/>
          <w:bCs/>
          <w:sz w:val="20"/>
        </w:rPr>
        <w:t xml:space="preserve"> (tryb pozakonkursowy) typ 5</w:t>
      </w:r>
    </w:p>
    <w:p w:rsidR="00260496" w:rsidRDefault="00260496" w:rsidP="00D660DD">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VII Włączenie społeczne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Priorytet Inwestycyjny</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9iv Aktywne włączenie, w tym z myślą o promowaniu równych szans oraz aktywnego uczestnictwa i zwiększaniu szans na zatrudnienie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7.6 Wsparcie rozwoju usług społecznych świadczonych w interesie ogólnym</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Typ projektu</w:t>
            </w:r>
          </w:p>
        </w:tc>
        <w:tc>
          <w:tcPr>
            <w:tcW w:w="12275" w:type="dxa"/>
            <w:shd w:val="clear" w:color="auto" w:fill="B6DDE8" w:themeFill="accent5" w:themeFillTint="66"/>
          </w:tcPr>
          <w:p w:rsidR="00D660DD" w:rsidRPr="00C92207" w:rsidRDefault="00D660DD" w:rsidP="00887D97">
            <w:pPr>
              <w:rPr>
                <w:rFonts w:ascii="Myriad Pro" w:hAnsi="Myriad Pro" w:cs="Arial"/>
                <w:sz w:val="20"/>
              </w:rPr>
            </w:pPr>
            <w:r w:rsidRPr="00C92207">
              <w:rPr>
                <w:rFonts w:ascii="Myriad Pro" w:hAnsi="Myriad Pro" w:cs="Arial"/>
                <w:sz w:val="20"/>
              </w:rPr>
              <w:t>5. Walka z wykluczeniem transportowym poprzez realizację projektu pilotażowego „Transport na życzenie” zakładającego finansowanie wydatków związanych ze świadczeniem usług transportowych  w zakresie:</w:t>
            </w:r>
          </w:p>
          <w:p w:rsidR="00D660DD" w:rsidRPr="00C92207" w:rsidRDefault="00D660DD" w:rsidP="00D660DD">
            <w:pPr>
              <w:pStyle w:val="Akapitzlist"/>
              <w:numPr>
                <w:ilvl w:val="0"/>
                <w:numId w:val="502"/>
              </w:numPr>
              <w:spacing w:after="200" w:line="276" w:lineRule="auto"/>
              <w:rPr>
                <w:rFonts w:cs="Arial"/>
              </w:rPr>
            </w:pPr>
            <w:r w:rsidRPr="00C92207">
              <w:rPr>
                <w:rFonts w:cs="Arial"/>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C92207" w:rsidRDefault="00D660DD" w:rsidP="00260496">
            <w:pPr>
              <w:pStyle w:val="Akapitzlist"/>
              <w:numPr>
                <w:ilvl w:val="0"/>
                <w:numId w:val="502"/>
              </w:numPr>
              <w:spacing w:after="200" w:line="276" w:lineRule="auto"/>
              <w:rPr>
                <w:rFonts w:cs="Arial"/>
              </w:rPr>
            </w:pPr>
            <w:r w:rsidRPr="00C92207">
              <w:rPr>
                <w:rFonts w:cs="Arial"/>
              </w:rPr>
              <w:t>wydatki związane z uruchomieniem dyspozytorni (w szczególności zakup lub leasing sprzętu komputerowego, oprogramowania, gps, remont/adaptacja  pomieszczenia przeznaczonego na dyspozytornię, koszty zatrudnienia dyspozytora oraz wyposażenia jego stanowiska pracy).</w:t>
            </w:r>
          </w:p>
        </w:tc>
      </w:tr>
    </w:tbl>
    <w:p w:rsidR="00D660DD" w:rsidRPr="00943641" w:rsidRDefault="00D660DD" w:rsidP="00D660DD">
      <w:pPr>
        <w:spacing w:after="0"/>
        <w:rPr>
          <w:rFonts w:ascii="Myriad Pro" w:hAnsi="Myriad Pro"/>
          <w:b/>
          <w:sz w:val="20"/>
        </w:rPr>
      </w:pPr>
    </w:p>
    <w:tbl>
      <w:tblPr>
        <w:tblStyle w:val="Tabela-Siatka"/>
        <w:tblW w:w="14148" w:type="dxa"/>
        <w:jc w:val="center"/>
        <w:tblLayout w:type="fixed"/>
        <w:tblLook w:val="04A0" w:firstRow="1" w:lastRow="0" w:firstColumn="1" w:lastColumn="0" w:noHBand="0" w:noVBand="1"/>
      </w:tblPr>
      <w:tblGrid>
        <w:gridCol w:w="512"/>
        <w:gridCol w:w="2808"/>
        <w:gridCol w:w="6237"/>
        <w:gridCol w:w="4591"/>
      </w:tblGrid>
      <w:tr w:rsidR="00D660DD" w:rsidRPr="00943641" w:rsidTr="00260496">
        <w:trPr>
          <w:jc w:val="center"/>
        </w:trPr>
        <w:tc>
          <w:tcPr>
            <w:tcW w:w="14148" w:type="dxa"/>
            <w:gridSpan w:val="4"/>
            <w:shd w:val="pct10" w:color="auto" w:fill="auto"/>
            <w:vAlign w:val="center"/>
          </w:tcPr>
          <w:p w:rsidR="00D660DD" w:rsidRPr="00943641" w:rsidRDefault="00D660DD" w:rsidP="00887D97">
            <w:pPr>
              <w:spacing w:before="40" w:after="40"/>
              <w:jc w:val="center"/>
              <w:rPr>
                <w:rFonts w:cs="Arial"/>
                <w:b/>
              </w:rPr>
            </w:pPr>
            <w:r w:rsidRPr="00943641">
              <w:rPr>
                <w:rFonts w:cs="Arial"/>
                <w:b/>
              </w:rPr>
              <w:t>Kryteria dopuszczalności</w:t>
            </w:r>
          </w:p>
        </w:tc>
      </w:tr>
      <w:tr w:rsidR="00D660DD" w:rsidRPr="00943641" w:rsidTr="00260496">
        <w:trPr>
          <w:jc w:val="center"/>
        </w:trPr>
        <w:tc>
          <w:tcPr>
            <w:tcW w:w="512" w:type="dxa"/>
          </w:tcPr>
          <w:p w:rsidR="00D660DD" w:rsidRPr="00943641" w:rsidRDefault="00D660DD" w:rsidP="00887D97">
            <w:pPr>
              <w:spacing w:before="40" w:after="40"/>
              <w:rPr>
                <w:rFonts w:cs="Arial"/>
              </w:rPr>
            </w:pPr>
            <w:r w:rsidRPr="00943641">
              <w:rPr>
                <w:rFonts w:cs="Arial"/>
              </w:rPr>
              <w:t>L.p.</w:t>
            </w:r>
          </w:p>
        </w:tc>
        <w:tc>
          <w:tcPr>
            <w:tcW w:w="2808" w:type="dxa"/>
            <w:vAlign w:val="center"/>
          </w:tcPr>
          <w:p w:rsidR="00D660DD" w:rsidRPr="00943641" w:rsidRDefault="00D660DD" w:rsidP="00887D97">
            <w:pPr>
              <w:spacing w:before="40" w:after="40"/>
              <w:jc w:val="center"/>
              <w:rPr>
                <w:rFonts w:cs="Arial"/>
              </w:rPr>
            </w:pPr>
            <w:r w:rsidRPr="00943641">
              <w:rPr>
                <w:rFonts w:cs="Arial"/>
              </w:rPr>
              <w:t>Nazwa kryterium</w:t>
            </w:r>
          </w:p>
        </w:tc>
        <w:tc>
          <w:tcPr>
            <w:tcW w:w="6237" w:type="dxa"/>
            <w:vAlign w:val="center"/>
          </w:tcPr>
          <w:p w:rsidR="00D660DD" w:rsidRPr="00943641" w:rsidRDefault="00D660DD" w:rsidP="00887D97">
            <w:pPr>
              <w:spacing w:before="40" w:after="40"/>
              <w:jc w:val="center"/>
              <w:rPr>
                <w:rFonts w:cs="Arial"/>
              </w:rPr>
            </w:pPr>
            <w:r w:rsidRPr="00943641">
              <w:rPr>
                <w:rFonts w:cs="Arial"/>
              </w:rPr>
              <w:t>Definicja kryterium</w:t>
            </w:r>
          </w:p>
        </w:tc>
        <w:tc>
          <w:tcPr>
            <w:tcW w:w="4591" w:type="dxa"/>
            <w:vAlign w:val="center"/>
          </w:tcPr>
          <w:p w:rsidR="00D660DD" w:rsidRPr="00943641" w:rsidRDefault="00D660DD" w:rsidP="00887D97">
            <w:pPr>
              <w:spacing w:before="40" w:after="40"/>
              <w:jc w:val="center"/>
              <w:rPr>
                <w:rFonts w:cs="Arial"/>
              </w:rPr>
            </w:pPr>
            <w:r w:rsidRPr="00943641">
              <w:rPr>
                <w:rFonts w:cs="Arial"/>
              </w:rPr>
              <w:t>Opis znaczenia kryterium</w:t>
            </w:r>
          </w:p>
        </w:tc>
      </w:tr>
      <w:tr w:rsidR="00D660DD" w:rsidRPr="00943641" w:rsidTr="00260496">
        <w:trPr>
          <w:jc w:val="center"/>
        </w:trPr>
        <w:tc>
          <w:tcPr>
            <w:tcW w:w="512" w:type="dxa"/>
          </w:tcPr>
          <w:p w:rsidR="00D660DD" w:rsidRPr="00943641" w:rsidRDefault="00D660DD" w:rsidP="00887D97">
            <w:pPr>
              <w:spacing w:before="40" w:after="40"/>
              <w:jc w:val="center"/>
              <w:rPr>
                <w:rFonts w:cs="Arial"/>
              </w:rPr>
            </w:pPr>
            <w:r w:rsidRPr="00943641">
              <w:rPr>
                <w:rFonts w:cs="Arial"/>
              </w:rPr>
              <w:t>1</w:t>
            </w:r>
          </w:p>
        </w:tc>
        <w:tc>
          <w:tcPr>
            <w:tcW w:w="2808" w:type="dxa"/>
            <w:vAlign w:val="center"/>
          </w:tcPr>
          <w:p w:rsidR="00D660DD" w:rsidRPr="00943641" w:rsidRDefault="00D660DD" w:rsidP="00887D97">
            <w:pPr>
              <w:spacing w:before="40" w:after="40"/>
              <w:jc w:val="center"/>
              <w:rPr>
                <w:rFonts w:cs="Arial"/>
              </w:rPr>
            </w:pPr>
            <w:r w:rsidRPr="00943641">
              <w:rPr>
                <w:rFonts w:cs="Arial"/>
              </w:rPr>
              <w:t>2</w:t>
            </w:r>
          </w:p>
        </w:tc>
        <w:tc>
          <w:tcPr>
            <w:tcW w:w="6237" w:type="dxa"/>
            <w:vAlign w:val="center"/>
          </w:tcPr>
          <w:p w:rsidR="00D660DD" w:rsidRPr="00943641" w:rsidRDefault="00D660DD" w:rsidP="00887D97">
            <w:pPr>
              <w:spacing w:before="40" w:after="40"/>
              <w:jc w:val="center"/>
              <w:rPr>
                <w:rFonts w:cs="Arial"/>
              </w:rPr>
            </w:pPr>
            <w:r w:rsidRPr="00943641">
              <w:rPr>
                <w:rFonts w:cs="Arial"/>
              </w:rPr>
              <w:t>3</w:t>
            </w:r>
          </w:p>
        </w:tc>
        <w:tc>
          <w:tcPr>
            <w:tcW w:w="4591" w:type="dxa"/>
            <w:vAlign w:val="center"/>
          </w:tcPr>
          <w:p w:rsidR="00D660DD" w:rsidRPr="00943641" w:rsidRDefault="00D660DD" w:rsidP="00887D97">
            <w:pPr>
              <w:spacing w:before="40" w:after="40"/>
              <w:jc w:val="center"/>
              <w:rPr>
                <w:rFonts w:cs="Arial"/>
              </w:rPr>
            </w:pPr>
            <w:r w:rsidRPr="00943641">
              <w:rPr>
                <w:rFonts w:cs="Arial"/>
              </w:rPr>
              <w:t>4</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before="40" w:after="40" w:line="276" w:lineRule="auto"/>
              <w:ind w:hanging="720"/>
              <w:contextualSpacing w:val="0"/>
              <w:rPr>
                <w:rFonts w:cs="Arial"/>
              </w:rPr>
            </w:pPr>
          </w:p>
        </w:tc>
        <w:tc>
          <w:tcPr>
            <w:tcW w:w="2808" w:type="dxa"/>
          </w:tcPr>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Zgodność z typem projektu i rezultatami Działania.</w:t>
            </w:r>
          </w:p>
          <w:p w:rsidR="00D660DD" w:rsidRPr="00260496" w:rsidRDefault="00D660DD" w:rsidP="00887D97">
            <w:pPr>
              <w:spacing w:before="40" w:after="40"/>
              <w:jc w:val="both"/>
              <w:rPr>
                <w:rFonts w:ascii="Arial" w:hAnsi="Arial" w:cs="Arial"/>
                <w:sz w:val="20"/>
              </w:rPr>
            </w:pP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Projekt jest zgodny z typem projektu, wskaźnikami dla danego Działania/typu projektu wskazanymi w SOOP RPO WZ 2014-2020 oraz </w:t>
            </w:r>
            <w:r w:rsidRPr="00260496">
              <w:rPr>
                <w:rFonts w:ascii="Arial" w:eastAsia="MyriadPro-Regular" w:hAnsi="Arial" w:cs="Arial"/>
                <w:i/>
                <w:sz w:val="20"/>
              </w:rPr>
              <w:t>Wezwaniu do złożenia wniosku</w:t>
            </w:r>
            <w:r w:rsidRPr="00260496">
              <w:rPr>
                <w:rFonts w:ascii="Arial" w:eastAsia="MyriadPro-Regular" w:hAnsi="Arial" w:cs="Arial"/>
                <w:sz w:val="20"/>
              </w:rPr>
              <w:t>.</w:t>
            </w:r>
          </w:p>
          <w:p w:rsidR="00D660DD" w:rsidRPr="00260496" w:rsidRDefault="00D660DD" w:rsidP="00887D97">
            <w:pPr>
              <w:spacing w:before="40" w:after="40"/>
              <w:jc w:val="both"/>
              <w:rPr>
                <w:rFonts w:ascii="Arial" w:hAnsi="Arial" w:cs="Arial"/>
                <w:sz w:val="20"/>
              </w:rPr>
            </w:pP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contextualSpacing/>
              <w:jc w:val="both"/>
              <w:rPr>
                <w:rFonts w:ascii="Arial" w:hAnsi="Arial" w:cs="Arial"/>
                <w:sz w:val="20"/>
              </w:rPr>
            </w:pPr>
            <w:r w:rsidRPr="00260496">
              <w:rPr>
                <w:rFonts w:ascii="Arial" w:hAnsi="Arial" w:cs="Arial"/>
                <w:sz w:val="20"/>
              </w:rPr>
              <w:t>Ocena spełniania kryterium polega na przypisaniu wartości logicznych „tak”, „nie”.</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rPr>
                <w:rFonts w:ascii="Arial" w:hAnsi="Arial" w:cs="Arial"/>
                <w:sz w:val="20"/>
              </w:rPr>
            </w:pPr>
            <w:r w:rsidRPr="00260496">
              <w:rPr>
                <w:rFonts w:ascii="Arial" w:hAnsi="Arial" w:cs="Arial"/>
                <w:sz w:val="20"/>
              </w:rPr>
              <w:t>Kwalifikowalność Beneficjenta/ Partnera (jeśli dotyczy)</w:t>
            </w: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Beneficjent, zgodnie z </w:t>
            </w:r>
            <w:r w:rsidRPr="00260496">
              <w:rPr>
                <w:rFonts w:ascii="Arial" w:eastAsia="MyriadPro-Regular" w:hAnsi="Arial" w:cs="Arial"/>
                <w:i/>
                <w:sz w:val="20"/>
              </w:rPr>
              <w:t>SOOP RPO WZ 2014-2020</w:t>
            </w:r>
            <w:r w:rsidRPr="00260496">
              <w:rPr>
                <w:rFonts w:ascii="Arial" w:eastAsia="MyriadPro-Regular" w:hAnsi="Arial" w:cs="Arial"/>
                <w:sz w:val="20"/>
              </w:rPr>
              <w:t>, jest podmiotem uprawnionym do ubiegania się o dofinansowanie w ramach Działania typu/ów projektu/ów, w którym ogłoszony został nabór.</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Partner/rzy nie podlega/ją wykluczeniu z możliwości ubiegania się o dofinansowanie, w tym wykluczeniu, o którym mowa w art. 207 ust. 4 ustawy z dnia 27 sierpnia 2009 r., o finansach publicznych.</w:t>
            </w:r>
          </w:p>
          <w:p w:rsidR="00D660DD" w:rsidRPr="00260496" w:rsidRDefault="00D660DD" w:rsidP="00887D97">
            <w:pPr>
              <w:autoSpaceDE w:val="0"/>
              <w:autoSpaceDN w:val="0"/>
              <w:adjustRightInd w:val="0"/>
              <w:jc w:val="both"/>
              <w:rPr>
                <w:rFonts w:ascii="Arial" w:hAnsi="Arial" w:cs="Arial"/>
                <w:sz w:val="20"/>
              </w:rPr>
            </w:pPr>
            <w:r w:rsidRPr="00260496">
              <w:rPr>
                <w:rFonts w:ascii="Arial" w:eastAsia="MyriadPro-Regular" w:hAnsi="Arial" w:cs="Arial"/>
                <w:sz w:val="20"/>
              </w:rPr>
              <w:t xml:space="preserve">W przypadku partnera stanowiącego podmiot,  o którym mowa w art. </w:t>
            </w:r>
            <w:r w:rsidRPr="00260496">
              <w:rPr>
                <w:rFonts w:ascii="Arial" w:eastAsia="Malgun Gothic" w:hAnsi="Arial" w:cs="Arial"/>
                <w:sz w:val="20"/>
              </w:rPr>
              <w:t xml:space="preserve">207 ust. 7 ustawy z dnia 27 sierpnia 2009 r., o finansach publicznych </w:t>
            </w:r>
            <w:r w:rsidRPr="00260496">
              <w:rPr>
                <w:rFonts w:ascii="Arial" w:eastAsia="MyriadPro-Regular" w:hAnsi="Arial" w:cs="Arial"/>
                <w:sz w:val="20"/>
              </w:rPr>
              <w:t>kryterium dotyczące kwalifikowalności Partnera zostaje automatycznie uznane za spełnione.</w:t>
            </w:r>
          </w:p>
        </w:tc>
        <w:tc>
          <w:tcPr>
            <w:tcW w:w="4591" w:type="dxa"/>
          </w:tcPr>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Spełnienie kryterium jest konieczne do przyznania dofinansowania.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Projekty niespełniające kryterium kierowane są do poprawy lub uzupełnienia.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hAnsi="Arial" w:cs="Arial"/>
                <w:sz w:val="20"/>
              </w:rPr>
              <w:t xml:space="preserve">Kryterium będzie weryfikowane na etapie oceny, na dzień podpisania umowy oraz w przypadku zmiany Partnera (jeśli dotyczy). </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Ocena spełniania kryterium polega na przypisaniu wartości logicznych „tak”, „nie”</w:t>
            </w:r>
            <w:r w:rsidRPr="00260496">
              <w:rPr>
                <w:rFonts w:ascii="Arial" w:hAnsi="Arial" w:cs="Arial"/>
                <w:sz w:val="20"/>
              </w:rPr>
              <w:t xml:space="preserve">. </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spacing w:before="40" w:after="40"/>
              <w:rPr>
                <w:rFonts w:ascii="Arial" w:hAnsi="Arial" w:cs="Arial"/>
                <w:sz w:val="20"/>
              </w:rPr>
            </w:pPr>
            <w:r w:rsidRPr="00260496">
              <w:rPr>
                <w:rFonts w:ascii="Arial" w:hAnsi="Arial" w:cs="Arial"/>
                <w:sz w:val="20"/>
              </w:rPr>
              <w:t>Zgodność z zasadami horyzontalnymi.</w:t>
            </w:r>
          </w:p>
        </w:tc>
        <w:tc>
          <w:tcPr>
            <w:tcW w:w="6237"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Projekt jest zgodny z:</w:t>
            </w:r>
          </w:p>
          <w:p w:rsidR="00D660DD" w:rsidRPr="00260496" w:rsidRDefault="00D660DD" w:rsidP="001C71E7">
            <w:pPr>
              <w:pStyle w:val="Akapitzlist"/>
              <w:numPr>
                <w:ilvl w:val="0"/>
                <w:numId w:val="508"/>
              </w:numPr>
              <w:spacing w:before="40" w:after="40" w:line="276" w:lineRule="auto"/>
              <w:contextualSpacing w:val="0"/>
              <w:jc w:val="both"/>
              <w:rPr>
                <w:rFonts w:ascii="Arial" w:hAnsi="Arial" w:cs="Arial"/>
              </w:rPr>
            </w:pPr>
            <w:r w:rsidRPr="00260496">
              <w:rPr>
                <w:rFonts w:ascii="Arial" w:hAnsi="Arial" w:cs="Arial"/>
              </w:rPr>
              <w:t xml:space="preserve">zasadą równości szans kobiet i mężczyzn, w oparciu o </w:t>
            </w:r>
            <w:r w:rsidRPr="00260496">
              <w:rPr>
                <w:rFonts w:ascii="Arial" w:hAnsi="Arial" w:cs="Arial"/>
                <w:i/>
              </w:rPr>
              <w:t>standard minimum</w:t>
            </w:r>
            <w:r w:rsidRPr="00260496">
              <w:rPr>
                <w:rFonts w:ascii="Arial" w:hAnsi="Arial" w:cs="Arial"/>
              </w:rPr>
              <w:t>,</w:t>
            </w:r>
          </w:p>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Ze względu na specyfikę udzielanego wsparcia kryterium uznaje się za spełnione w części dotyczącej zasady równości szans kobiet i mężczyzn w przypadku uzyskania minimalnej liczy punktów tj. 1 punktu w standardzie minimum.</w:t>
            </w:r>
          </w:p>
          <w:p w:rsidR="00D660DD" w:rsidRPr="00260496" w:rsidRDefault="00D660DD" w:rsidP="00887D97">
            <w:pPr>
              <w:pStyle w:val="Akapitzlist"/>
              <w:numPr>
                <w:ilvl w:val="0"/>
                <w:numId w:val="0"/>
              </w:numPr>
              <w:spacing w:before="40" w:after="40"/>
              <w:ind w:left="315"/>
              <w:contextualSpacing w:val="0"/>
              <w:jc w:val="both"/>
              <w:rPr>
                <w:rFonts w:ascii="Arial" w:hAnsi="Arial" w:cs="Arial"/>
              </w:rPr>
            </w:pPr>
          </w:p>
          <w:p w:rsidR="00D660DD" w:rsidRPr="00260496" w:rsidRDefault="00D660DD" w:rsidP="001C71E7">
            <w:pPr>
              <w:pStyle w:val="Akapitzlist"/>
              <w:numPr>
                <w:ilvl w:val="0"/>
                <w:numId w:val="508"/>
              </w:numPr>
              <w:spacing w:before="40" w:after="40" w:line="276" w:lineRule="auto"/>
              <w:ind w:left="315" w:hanging="284"/>
              <w:contextualSpacing w:val="0"/>
              <w:jc w:val="both"/>
              <w:rPr>
                <w:rFonts w:ascii="Arial" w:hAnsi="Arial" w:cs="Arial"/>
              </w:rPr>
            </w:pPr>
            <w:r w:rsidRPr="00260496">
              <w:rPr>
                <w:rFonts w:ascii="Arial" w:hAnsi="Arial" w:cs="Arial"/>
              </w:rPr>
              <w:t xml:space="preserve">właściwymi politykami i zasadami wspólnotowymi: </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zrównoważonego rozwoju,</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promowania i realizacji zasady równości szans i niedyskryminacji, w tym. m. in. koniecznością stosowania zasady uniwersalnego projektowania.</w:t>
            </w:r>
          </w:p>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b/>
                <w:sz w:val="20"/>
              </w:rPr>
              <w:t>Kryteria wykonalności</w:t>
            </w:r>
          </w:p>
        </w:tc>
      </w:tr>
      <w:tr w:rsidR="00D660DD" w:rsidRPr="007A614C" w:rsidTr="00887D97">
        <w:trPr>
          <w:jc w:val="center"/>
        </w:trPr>
        <w:tc>
          <w:tcPr>
            <w:tcW w:w="507" w:type="dxa"/>
          </w:tcPr>
          <w:p w:rsidR="00D660DD" w:rsidRPr="007A614C" w:rsidRDefault="00D660DD" w:rsidP="00887D97">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D660DD" w:rsidRPr="007A614C" w:rsidTr="00887D97">
        <w:trPr>
          <w:jc w:val="center"/>
        </w:trPr>
        <w:tc>
          <w:tcPr>
            <w:tcW w:w="507" w:type="dxa"/>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4</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contextualSpacing w:val="0"/>
              <w:rPr>
                <w:rFonts w:cs="Arial"/>
              </w:rPr>
            </w:pPr>
          </w:p>
        </w:tc>
        <w:tc>
          <w:tcPr>
            <w:tcW w:w="2840" w:type="dxa"/>
            <w:shd w:val="clear" w:color="auto" w:fill="auto"/>
          </w:tcPr>
          <w:p w:rsidR="00D660DD" w:rsidRPr="006375E9" w:rsidRDefault="00D660DD" w:rsidP="00887D97">
            <w:pPr>
              <w:spacing w:before="40" w:after="40" w:line="240" w:lineRule="auto"/>
              <w:rPr>
                <w:rFonts w:ascii="Myriad Pro" w:hAnsi="Myriad Pro" w:cs="Arial"/>
                <w:sz w:val="20"/>
              </w:rPr>
            </w:pPr>
            <w:r w:rsidRPr="006375E9">
              <w:rPr>
                <w:rFonts w:ascii="Myriad Pro" w:hAnsi="Myriad Pro" w:cs="Arial"/>
                <w:sz w:val="20"/>
              </w:rPr>
              <w:t>Zgodność prawna</w:t>
            </w:r>
          </w:p>
        </w:tc>
        <w:tc>
          <w:tcPr>
            <w:tcW w:w="6237" w:type="dxa"/>
          </w:tcPr>
          <w:p w:rsidR="00D660DD" w:rsidRPr="006375E9" w:rsidRDefault="00D660DD" w:rsidP="00887D97">
            <w:pPr>
              <w:autoSpaceDE w:val="0"/>
              <w:autoSpaceDN w:val="0"/>
              <w:adjustRightInd w:val="0"/>
              <w:spacing w:after="0"/>
              <w:jc w:val="both"/>
              <w:rPr>
                <w:rFonts w:ascii="Myriad Pro" w:eastAsia="MyriadPro-Regular" w:hAnsi="Myriad Pro" w:cs="Arial"/>
                <w:sz w:val="20"/>
              </w:rPr>
            </w:pPr>
            <w:r w:rsidRPr="006375E9">
              <w:rPr>
                <w:rFonts w:ascii="Myriad Pro" w:hAnsi="Myriad Pro" w:cs="Arial"/>
                <w:sz w:val="20"/>
              </w:rPr>
              <w:t xml:space="preserve">Projekt jest zgodny z prawodawstwem wspólnotowym i krajowym, </w:t>
            </w:r>
            <w:r w:rsidRPr="006375E9">
              <w:rPr>
                <w:rFonts w:ascii="Myriad Pro" w:hAnsi="Myriad Pro" w:cs="Arial"/>
                <w:sz w:val="20"/>
              </w:rPr>
              <w:br/>
              <w:t>w tym przepisami ustawy</w:t>
            </w:r>
            <w:r w:rsidRPr="006375E9">
              <w:rPr>
                <w:rFonts w:ascii="Myriad Pro" w:hAnsi="Myriad Pro" w:cs="Arial"/>
                <w:i/>
                <w:sz w:val="20"/>
              </w:rPr>
              <w:t xml:space="preserve"> </w:t>
            </w:r>
            <w:r w:rsidRPr="006375E9">
              <w:rPr>
                <w:rFonts w:ascii="Myriad Pro" w:hAnsi="Myriad Pro" w:cs="Arial"/>
                <w:sz w:val="20"/>
              </w:rPr>
              <w:t xml:space="preserve">z dnia 29 stycznia 2004 r. </w:t>
            </w:r>
            <w:r w:rsidRPr="006375E9">
              <w:rPr>
                <w:rFonts w:ascii="Myriad Pro" w:hAnsi="Myriad Pro" w:cs="Arial"/>
                <w:i/>
                <w:sz w:val="20"/>
              </w:rPr>
              <w:t>Prawo zamówień publicznych</w:t>
            </w:r>
            <w:r w:rsidRPr="006375E9">
              <w:rPr>
                <w:rFonts w:ascii="Myriad Pro" w:hAnsi="Myriad Pro" w:cs="Arial"/>
                <w:sz w:val="20"/>
              </w:rPr>
              <w:t>.</w:t>
            </w:r>
            <w:r w:rsidRPr="006375E9">
              <w:rPr>
                <w:rFonts w:ascii="Myriad Pro" w:eastAsia="MyriadPro-Regular" w:hAnsi="Myriad Pro" w:cs="Arial"/>
                <w:sz w:val="20"/>
              </w:rPr>
              <w:t xml:space="preserve"> </w:t>
            </w:r>
          </w:p>
          <w:p w:rsidR="00D660DD" w:rsidRPr="006375E9" w:rsidRDefault="00D660DD" w:rsidP="00887D97">
            <w:pPr>
              <w:autoSpaceDE w:val="0"/>
              <w:autoSpaceDN w:val="0"/>
              <w:adjustRightInd w:val="0"/>
              <w:jc w:val="both"/>
              <w:rPr>
                <w:rFonts w:ascii="Myriad Pro" w:eastAsia="MyriadPro-Regular" w:hAnsi="Myriad Pro" w:cs="Arial"/>
                <w:sz w:val="20"/>
              </w:rPr>
            </w:pPr>
          </w:p>
        </w:tc>
        <w:tc>
          <w:tcPr>
            <w:tcW w:w="4591" w:type="dxa"/>
          </w:tcPr>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Spełnienie kryterium jest konieczne do przyznania dofinansowania.</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Projekty niespełniające kryterium</w:t>
            </w:r>
            <w:r>
              <w:rPr>
                <w:rFonts w:ascii="Myriad Pro" w:hAnsi="Myriad Pro" w:cs="Arial"/>
                <w:sz w:val="20"/>
              </w:rPr>
              <w:t xml:space="preserve"> kierowane są do poprawy lub uzupełnienia.</w:t>
            </w:r>
            <w:r w:rsidRPr="006375E9">
              <w:rPr>
                <w:rFonts w:ascii="Myriad Pro" w:hAnsi="Myriad Pro" w:cs="Arial"/>
                <w:sz w:val="20"/>
              </w:rPr>
              <w:t>.</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Ocena spełniania kryterium polega na przypisaniu wartości logicznych „tak”, „nie”.</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ind w:left="0" w:firstLine="0"/>
              <w:contextualSpacing w:val="0"/>
              <w:rPr>
                <w:rFonts w:cs="Arial"/>
              </w:rPr>
            </w:pPr>
          </w:p>
        </w:tc>
        <w:tc>
          <w:tcPr>
            <w:tcW w:w="2840" w:type="dxa"/>
            <w:shd w:val="clear" w:color="auto" w:fill="auto"/>
          </w:tcPr>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Zgodność</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z wymogami pomocy</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publicznej</w:t>
            </w:r>
          </w:p>
        </w:tc>
        <w:tc>
          <w:tcPr>
            <w:tcW w:w="6237" w:type="dxa"/>
          </w:tcPr>
          <w:p w:rsidR="00D660DD" w:rsidRPr="006375E9" w:rsidRDefault="00D660DD" w:rsidP="00887D97">
            <w:pPr>
              <w:spacing w:before="40" w:after="40" w:line="240" w:lineRule="auto"/>
              <w:jc w:val="both"/>
              <w:rPr>
                <w:rFonts w:ascii="Myriad Pro" w:hAnsi="Myriad Pro" w:cs="Arial"/>
                <w:sz w:val="20"/>
              </w:rPr>
            </w:pPr>
            <w:r w:rsidRPr="0059701A">
              <w:rPr>
                <w:rFonts w:ascii="Myriad Pro" w:hAnsi="Myriad Pro" w:cs="Arial"/>
                <w:sz w:val="20"/>
              </w:rPr>
              <w:t xml:space="preserve">Projekt jest zgodny z regułami </w:t>
            </w:r>
            <w:r w:rsidRPr="0059701A">
              <w:rPr>
                <w:rFonts w:ascii="Myriad Pro" w:hAnsi="Myriad Pro" w:cs="Arial"/>
                <w:i/>
                <w:sz w:val="20"/>
              </w:rPr>
              <w:t>pomocy publicznej i/lub pomocy de minimis.</w:t>
            </w:r>
          </w:p>
        </w:tc>
        <w:tc>
          <w:tcPr>
            <w:tcW w:w="4591" w:type="dxa"/>
          </w:tcPr>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t>Jeżeli dotyczy: spełnienie kryterium jest konieczne do przyznania dofinansowania.</w:t>
            </w:r>
          </w:p>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t>Projekty niespełniające kryterium kierowane są do poprawy lub uzupełnienia.</w:t>
            </w:r>
          </w:p>
          <w:p w:rsidR="00D660DD" w:rsidRDefault="00D660DD" w:rsidP="00887D97">
            <w:pPr>
              <w:autoSpaceDE w:val="0"/>
              <w:autoSpaceDN w:val="0"/>
              <w:adjustRightInd w:val="0"/>
              <w:jc w:val="both"/>
              <w:rPr>
                <w:rFonts w:ascii="Arial" w:hAnsi="Arial" w:cs="Arial"/>
                <w:sz w:val="20"/>
              </w:rPr>
            </w:pPr>
            <w:r w:rsidRPr="0059701A">
              <w:rPr>
                <w:rFonts w:ascii="Myriad Pro" w:hAnsi="Myriad Pro" w:cs="Arial"/>
                <w:sz w:val="20"/>
              </w:rPr>
              <w:t>Ocena spełniania kryterium polega na przypisaniu wartości logicznych „tak”, „nie”, „nie dotyczy”.</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D660DD" w:rsidRPr="00A358E6" w:rsidRDefault="00D660DD" w:rsidP="00887D97">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D660DD" w:rsidRPr="00680EB7" w:rsidRDefault="00D660DD" w:rsidP="00887D97">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8B2D72" w:rsidRDefault="00D660DD" w:rsidP="00887D97">
            <w:pPr>
              <w:spacing w:before="40" w:after="40"/>
              <w:jc w:val="center"/>
              <w:rPr>
                <w:rFonts w:ascii="Arial" w:hAnsi="Arial" w:cs="Arial"/>
                <w:b/>
              </w:rPr>
            </w:pPr>
            <w:r w:rsidRPr="008B2D72">
              <w:rPr>
                <w:rFonts w:ascii="Arial" w:hAnsi="Arial" w:cs="Arial"/>
                <w:b/>
              </w:rPr>
              <w:t>Kryteria administracyjności</w:t>
            </w:r>
          </w:p>
        </w:tc>
      </w:tr>
      <w:tr w:rsidR="00D660DD" w:rsidRPr="007A614C" w:rsidTr="00887D97">
        <w:trPr>
          <w:jc w:val="center"/>
        </w:trPr>
        <w:tc>
          <w:tcPr>
            <w:tcW w:w="536" w:type="dxa"/>
          </w:tcPr>
          <w:p w:rsidR="00D660DD" w:rsidRPr="007A614C" w:rsidRDefault="00D660DD" w:rsidP="00887D97">
            <w:pPr>
              <w:spacing w:before="40" w:after="40"/>
              <w:ind w:right="-84"/>
              <w:rPr>
                <w:rFonts w:cs="Arial"/>
              </w:rPr>
            </w:pPr>
            <w:r w:rsidRPr="007A614C">
              <w:rPr>
                <w:rFonts w:cs="Arial"/>
              </w:rPr>
              <w:t>L.p.</w:t>
            </w:r>
          </w:p>
        </w:tc>
        <w:tc>
          <w:tcPr>
            <w:tcW w:w="2824" w:type="dxa"/>
            <w:vAlign w:val="center"/>
          </w:tcPr>
          <w:p w:rsidR="00D660DD" w:rsidRPr="007A614C" w:rsidRDefault="00D660DD" w:rsidP="00887D97">
            <w:pPr>
              <w:spacing w:before="40" w:after="40"/>
              <w:jc w:val="center"/>
              <w:rPr>
                <w:rFonts w:cs="Arial"/>
              </w:rPr>
            </w:pPr>
            <w:r w:rsidRPr="007A614C">
              <w:rPr>
                <w:rFonts w:cs="Arial"/>
              </w:rPr>
              <w:t>Nazwa kryterium</w:t>
            </w:r>
          </w:p>
        </w:tc>
        <w:tc>
          <w:tcPr>
            <w:tcW w:w="6224" w:type="dxa"/>
            <w:vAlign w:val="center"/>
          </w:tcPr>
          <w:p w:rsidR="00D660DD" w:rsidRPr="007A614C" w:rsidRDefault="00D660DD" w:rsidP="00887D97">
            <w:pPr>
              <w:spacing w:before="40" w:after="40"/>
              <w:jc w:val="center"/>
              <w:rPr>
                <w:rFonts w:cs="Arial"/>
              </w:rPr>
            </w:pPr>
            <w:r w:rsidRPr="007A614C">
              <w:rPr>
                <w:rFonts w:cs="Arial"/>
              </w:rPr>
              <w:t>Definicja kryterium</w:t>
            </w:r>
          </w:p>
        </w:tc>
        <w:tc>
          <w:tcPr>
            <w:tcW w:w="4591" w:type="dxa"/>
            <w:vAlign w:val="center"/>
          </w:tcPr>
          <w:p w:rsidR="00D660DD" w:rsidRPr="007A614C" w:rsidRDefault="00D660DD" w:rsidP="00887D97">
            <w:pPr>
              <w:spacing w:before="40" w:after="40"/>
              <w:jc w:val="center"/>
              <w:rPr>
                <w:rFonts w:cs="Arial"/>
              </w:rPr>
            </w:pPr>
            <w:r w:rsidRPr="007A614C">
              <w:rPr>
                <w:rFonts w:cs="Arial"/>
              </w:rPr>
              <w:t>Opis znaczenia kryterium</w:t>
            </w:r>
          </w:p>
        </w:tc>
      </w:tr>
      <w:tr w:rsidR="00D660DD" w:rsidRPr="007A614C" w:rsidTr="00887D97">
        <w:trPr>
          <w:jc w:val="center"/>
        </w:trPr>
        <w:tc>
          <w:tcPr>
            <w:tcW w:w="536" w:type="dxa"/>
          </w:tcPr>
          <w:p w:rsidR="00D660DD" w:rsidRPr="007A614C" w:rsidRDefault="00D660DD" w:rsidP="00887D97">
            <w:pPr>
              <w:spacing w:before="40" w:after="40"/>
              <w:jc w:val="center"/>
              <w:rPr>
                <w:rFonts w:cs="Arial"/>
              </w:rPr>
            </w:pPr>
            <w:r w:rsidRPr="007A614C">
              <w:rPr>
                <w:rFonts w:cs="Arial"/>
              </w:rPr>
              <w:t>1</w:t>
            </w:r>
          </w:p>
        </w:tc>
        <w:tc>
          <w:tcPr>
            <w:tcW w:w="2824" w:type="dxa"/>
            <w:vAlign w:val="center"/>
          </w:tcPr>
          <w:p w:rsidR="00D660DD" w:rsidRPr="007A614C" w:rsidRDefault="00D660DD" w:rsidP="00887D97">
            <w:pPr>
              <w:spacing w:before="40" w:after="40"/>
              <w:jc w:val="center"/>
              <w:rPr>
                <w:rFonts w:cs="Arial"/>
              </w:rPr>
            </w:pPr>
            <w:r w:rsidRPr="007A614C">
              <w:rPr>
                <w:rFonts w:cs="Arial"/>
              </w:rPr>
              <w:t>2</w:t>
            </w:r>
          </w:p>
        </w:tc>
        <w:tc>
          <w:tcPr>
            <w:tcW w:w="6224" w:type="dxa"/>
            <w:vAlign w:val="center"/>
          </w:tcPr>
          <w:p w:rsidR="00D660DD" w:rsidRPr="007A614C" w:rsidRDefault="00D660DD" w:rsidP="00887D97">
            <w:pPr>
              <w:spacing w:before="40" w:after="40"/>
              <w:jc w:val="center"/>
              <w:rPr>
                <w:rFonts w:cs="Arial"/>
              </w:rPr>
            </w:pPr>
            <w:r w:rsidRPr="007A614C">
              <w:rPr>
                <w:rFonts w:cs="Arial"/>
              </w:rPr>
              <w:t>3</w:t>
            </w:r>
          </w:p>
        </w:tc>
        <w:tc>
          <w:tcPr>
            <w:tcW w:w="4591" w:type="dxa"/>
            <w:vAlign w:val="center"/>
          </w:tcPr>
          <w:p w:rsidR="00D660DD" w:rsidRPr="007A614C" w:rsidRDefault="00D660DD" w:rsidP="00887D97">
            <w:pPr>
              <w:spacing w:before="40" w:after="40"/>
              <w:jc w:val="center"/>
              <w:rPr>
                <w:rFonts w:cs="Arial"/>
              </w:rPr>
            </w:pPr>
            <w:r w:rsidRPr="007A614C">
              <w:rPr>
                <w:rFonts w:cs="Arial"/>
              </w:rPr>
              <w:t>4</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Intensywność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Wnioskowana kwota i poziom wsparcia są zgodne z zapisami Wezwania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Zgodność z kwalifikowalnością wydatków.</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Wydatki w projekcie są zgodne z </w:t>
            </w:r>
            <w:r w:rsidRPr="008B2D72">
              <w:rPr>
                <w:rFonts w:ascii="Arial" w:eastAsia="Times New Roman" w:hAnsi="Arial" w:cs="Arial"/>
                <w:i/>
                <w:sz w:val="20"/>
                <w:lang w:eastAsia="pl-PL"/>
              </w:rPr>
              <w:t>Wytycznymi w zakresie kwalifikowalności wydatków w ramach Europejskiego Funduszu Rozwoju Regionalnego, Europejskiego Funduszu Społecznego oraz Funduszu Spójności w okresie programowania 2014-2020</w:t>
            </w:r>
            <w:r w:rsidRPr="008B2D72">
              <w:rPr>
                <w:rFonts w:ascii="Arial" w:eastAsia="Times New Roman" w:hAnsi="Arial" w:cs="Arial"/>
                <w:sz w:val="20"/>
                <w:lang w:eastAsia="pl-PL"/>
              </w:rPr>
              <w:t xml:space="preserve"> </w:t>
            </w:r>
          </w:p>
          <w:p w:rsidR="00D660DD" w:rsidRPr="008B2D72" w:rsidRDefault="00D660DD" w:rsidP="00887D97">
            <w:pPr>
              <w:spacing w:before="40" w:after="40"/>
              <w:jc w:val="both"/>
              <w:rPr>
                <w:rFonts w:ascii="Arial" w:eastAsia="Times New Roman" w:hAnsi="Arial" w:cs="Arial"/>
                <w:i/>
                <w:sz w:val="20"/>
                <w:lang w:eastAsia="pl-PL"/>
              </w:rPr>
            </w:pPr>
            <w:r w:rsidRPr="008B2D72">
              <w:rPr>
                <w:rFonts w:ascii="Arial" w:hAnsi="Arial" w:cs="Arial"/>
                <w:sz w:val="20"/>
              </w:rPr>
              <w:t xml:space="preserve">Wartość kosztów pośrednich rozliczanych ryczałtem została wyliczona zgodnie z </w:t>
            </w:r>
            <w:r w:rsidRPr="008B2D72">
              <w:rPr>
                <w:rFonts w:ascii="Arial" w:eastAsia="Times New Roman" w:hAnsi="Arial" w:cs="Arial"/>
                <w:i/>
                <w:sz w:val="20"/>
                <w:lang w:eastAsia="pl-PL"/>
              </w:rPr>
              <w:t>Wytycznymi w zakresie kwalifikowalności wydatków w ramach Europejskiego Funduszu Rozwoju Regionalnego, Europejskiego Funduszu Społecznego oraz Funduszu Spójności w okresie programowania 2014-2020.</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Planowane wydatki są uzasadnione, niezbędne, racjonalne i adekwatne do zakresu merytorycznego projektu w tym opisu grupy docelowej i planowanego wsparcia. Wydatki założone w projekcie  są  zgodne limitami (w tym stawką ryczałtową  dla  kosztów pośrednich) oraz zasadami kwalifikowalności określonymi w </w:t>
            </w:r>
            <w:r w:rsidRPr="008B2D72">
              <w:rPr>
                <w:rFonts w:ascii="Arial" w:hAnsi="Arial" w:cs="Arial"/>
                <w:i/>
                <w:sz w:val="20"/>
              </w:rPr>
              <w:t>Wezwaniu do złożenia wniosku</w:t>
            </w:r>
            <w:r w:rsidRPr="008B2D72">
              <w:rPr>
                <w:rFonts w:ascii="Arial" w:hAnsi="Arial" w:cs="Arial"/>
                <w:sz w:val="20"/>
              </w:rPr>
              <w:t xml:space="preserve">. Poziom wydatków w ramach cross-financingu oraz środków trwałych jest  zgodny  z  poziomem tych wydatków wskazanym w </w:t>
            </w:r>
            <w:r w:rsidRPr="008B2D72">
              <w:rPr>
                <w:rFonts w:ascii="Arial" w:hAnsi="Arial" w:cs="Arial"/>
                <w:i/>
                <w:sz w:val="20"/>
              </w:rPr>
              <w:t>Wezwaniu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Za zgodą IP, na etapie realizacji projektu, dopuszcza się możliwość odstępstwa od  zapisów </w:t>
            </w:r>
            <w:r w:rsidRPr="008B2D72">
              <w:rPr>
                <w:rFonts w:ascii="Arial" w:hAnsi="Arial" w:cs="Arial"/>
                <w:i/>
                <w:sz w:val="20"/>
              </w:rPr>
              <w:t>Wezwania do złożenia wniosku</w:t>
            </w:r>
            <w:r w:rsidRPr="008B2D72">
              <w:rPr>
                <w:rFonts w:ascii="Arial" w:hAnsi="Arial" w:cs="Arial"/>
                <w:sz w:val="20"/>
              </w:rPr>
              <w:t xml:space="preserve"> w zakresie spełnienia przedmiotowego kryterium z uwagi na zmiany </w:t>
            </w:r>
            <w:r w:rsidRPr="008B2D72">
              <w:rPr>
                <w:rFonts w:ascii="Arial" w:hAnsi="Arial" w:cs="Arial"/>
                <w:i/>
                <w:sz w:val="20"/>
              </w:rPr>
              <w:t>SOOP RPO WZ 2014-2020</w:t>
            </w:r>
            <w:r w:rsidRPr="008B2D72">
              <w:rPr>
                <w:rFonts w:ascii="Arial" w:hAnsi="Arial" w:cs="Arial"/>
                <w:sz w:val="20"/>
              </w:rPr>
              <w:t xml:space="preserve">, </w:t>
            </w:r>
            <w:r w:rsidRPr="008B2D72">
              <w:rPr>
                <w:rFonts w:ascii="Arial" w:eastAsia="MyriadPro-Regular" w:hAnsi="Arial" w:cs="Arial"/>
                <w:i/>
                <w:sz w:val="20"/>
              </w:rPr>
              <w:t xml:space="preserve">Wytycznych  w zakresie kwalifikowalności wydatków w ramach Europejskiego Funduszu Rozwoju Regionalnego, Europejskiego Funduszu Społecznego oraz Funduszu Spójności na lata 2014-2020.  </w:t>
            </w:r>
            <w:r w:rsidRPr="008B2D72">
              <w:rPr>
                <w:rFonts w:ascii="Arial" w:hAnsi="Arial" w:cs="Arial"/>
                <w:sz w:val="20"/>
              </w:rPr>
              <w:t xml:space="preserve"> </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eastAsia="MyriadPro-Regular" w:hAnsi="Arial" w:cs="Arial"/>
                <w:sz w:val="20"/>
              </w:rPr>
              <w:t>Zgodność z warunkami realizacji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eastAsia="MyriadPro-Regular" w:hAnsi="Arial" w:cs="Arial"/>
                <w:sz w:val="20"/>
              </w:rPr>
              <w:t xml:space="preserve">Wniosek został sporządzony zgodnie z uwarunkowaniami realizacji wsparcia wskazanymi przez IP  w </w:t>
            </w:r>
            <w:r w:rsidRPr="008B2D72">
              <w:rPr>
                <w:rFonts w:ascii="Arial" w:hAnsi="Arial" w:cs="Arial"/>
                <w:i/>
                <w:sz w:val="20"/>
              </w:rPr>
              <w:t>Wezwaniu do złożenia wniosku</w:t>
            </w:r>
            <w:r w:rsidRPr="008B2D72">
              <w:rPr>
                <w:rFonts w:ascii="Arial" w:hAnsi="Arial" w:cs="Arial"/>
                <w:sz w:val="20"/>
              </w:rPr>
              <w:t>.</w:t>
            </w:r>
          </w:p>
        </w:tc>
        <w:tc>
          <w:tcPr>
            <w:tcW w:w="4591" w:type="dxa"/>
          </w:tcPr>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Spełnienie kryterium jest konieczne do przyznania dofinansowania.</w:t>
            </w:r>
          </w:p>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Projekty niespełniające kryterium kierowane są do poprawy lub uzupełnienia.</w:t>
            </w:r>
          </w:p>
          <w:p w:rsidR="00D660DD" w:rsidRPr="008B2D72" w:rsidRDefault="00D660DD" w:rsidP="00887D97">
            <w:pPr>
              <w:autoSpaceDE w:val="0"/>
              <w:autoSpaceDN w:val="0"/>
              <w:adjustRightInd w:val="0"/>
              <w:jc w:val="both"/>
              <w:rPr>
                <w:rFonts w:ascii="Arial" w:eastAsia="MyriadPro-Regular" w:hAnsi="Arial" w:cs="Arial"/>
                <w:i/>
                <w:sz w:val="20"/>
              </w:rPr>
            </w:pPr>
            <w:r w:rsidRPr="008B2D72">
              <w:rPr>
                <w:rFonts w:ascii="Arial" w:hAnsi="Arial" w:cs="Arial"/>
                <w:sz w:val="20"/>
              </w:rPr>
              <w:t xml:space="preserve">Za zgodą IP, na etapie realizacji projektu, dopuszcza się możliwość odstępstwa od  zapisów Wezwaniu do złożenia wniosku w zakresie spełnienia przedmiotowego kryterium z uwagi na zmiany m.in. </w:t>
            </w:r>
            <w:r w:rsidRPr="008B2D72">
              <w:rPr>
                <w:rFonts w:ascii="Arial" w:hAnsi="Arial" w:cs="Arial"/>
                <w:i/>
                <w:sz w:val="20"/>
              </w:rPr>
              <w:t>RPO WZ 2014-2020</w:t>
            </w:r>
            <w:r w:rsidRPr="008B2D72">
              <w:rPr>
                <w:rFonts w:ascii="Arial" w:hAnsi="Arial" w:cs="Arial"/>
                <w:sz w:val="20"/>
              </w:rPr>
              <w:t xml:space="preserve">, przepisów prawa, </w:t>
            </w:r>
            <w:r w:rsidRPr="008B2D72">
              <w:rPr>
                <w:rFonts w:ascii="Arial" w:hAnsi="Arial" w:cs="Arial"/>
                <w:i/>
                <w:sz w:val="20"/>
              </w:rPr>
              <w:t>SOOP RPO WZ 2014-2020</w:t>
            </w:r>
            <w:r w:rsidRPr="008B2D72">
              <w:rPr>
                <w:rFonts w:ascii="Arial" w:eastAsia="MyriadPro-Regular" w:hAnsi="Arial" w:cs="Arial"/>
                <w:i/>
                <w:sz w:val="20"/>
              </w:rPr>
              <w:t xml:space="preserve"> </w:t>
            </w:r>
            <w:r w:rsidRPr="008B2D72">
              <w:rPr>
                <w:rFonts w:ascii="Arial" w:hAnsi="Arial" w:cs="Arial"/>
                <w:sz w:val="20"/>
              </w:rPr>
              <w:t>mających wpływ na założenia dotyczące uwarunkowań realizacji wsparcia.</w:t>
            </w:r>
          </w:p>
          <w:p w:rsidR="00D660DD" w:rsidRPr="008B2D72" w:rsidRDefault="00D660DD" w:rsidP="00887D97">
            <w:pPr>
              <w:jc w:val="both"/>
              <w:rPr>
                <w:rFonts w:ascii="Arial" w:hAnsi="Arial" w:cs="Arial"/>
                <w:sz w:val="20"/>
              </w:rPr>
            </w:pPr>
            <w:r w:rsidRPr="008B2D72">
              <w:rPr>
                <w:rFonts w:ascii="Arial" w:eastAsia="MyriadPro-Regular" w:hAnsi="Arial" w:cs="Arial"/>
                <w:sz w:val="20"/>
              </w:rPr>
              <w:t>Ocena spełniania kryterium polega na przypisaniu wartości logicznych „tak”, „nie”.</w:t>
            </w:r>
          </w:p>
        </w:tc>
      </w:tr>
      <w:tr w:rsidR="00D660DD" w:rsidRPr="007A614C" w:rsidTr="00887D97">
        <w:trPr>
          <w:jc w:val="center"/>
        </w:trPr>
        <w:tc>
          <w:tcPr>
            <w:tcW w:w="536" w:type="dxa"/>
            <w:shd w:val="clear" w:color="auto" w:fill="auto"/>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shd w:val="clear" w:color="auto" w:fill="auto"/>
          </w:tcPr>
          <w:p w:rsidR="00D660DD" w:rsidRPr="008B2D72" w:rsidRDefault="00D660DD" w:rsidP="00887D97">
            <w:pPr>
              <w:pStyle w:val="Tekstkomentarza"/>
              <w:rPr>
                <w:rFonts w:ascii="Arial" w:hAnsi="Arial" w:cs="Arial"/>
              </w:rPr>
            </w:pPr>
            <w:r w:rsidRPr="008B2D72">
              <w:rPr>
                <w:rFonts w:ascii="Arial" w:hAnsi="Arial" w:cs="Arial"/>
              </w:rPr>
              <w:t>Spójność wniosku i załączników (jeśli dotyczy)</w:t>
            </w:r>
          </w:p>
          <w:p w:rsidR="00D660DD" w:rsidRPr="008B2D72" w:rsidRDefault="00D660DD" w:rsidP="00887D97">
            <w:pPr>
              <w:spacing w:before="40" w:after="40"/>
              <w:rPr>
                <w:rFonts w:ascii="Arial" w:hAnsi="Arial" w:cs="Arial"/>
                <w:sz w:val="20"/>
              </w:rPr>
            </w:pPr>
          </w:p>
        </w:tc>
        <w:tc>
          <w:tcPr>
            <w:tcW w:w="6224" w:type="dxa"/>
            <w:shd w:val="clear" w:color="auto" w:fill="auto"/>
          </w:tcPr>
          <w:p w:rsidR="00D660DD" w:rsidRPr="008B2D72" w:rsidRDefault="00D660DD" w:rsidP="00887D97">
            <w:pPr>
              <w:autoSpaceDE w:val="0"/>
              <w:autoSpaceDN w:val="0"/>
              <w:adjustRightInd w:val="0"/>
              <w:jc w:val="both"/>
              <w:rPr>
                <w:rFonts w:ascii="Arial" w:hAnsi="Arial" w:cs="Arial"/>
                <w:sz w:val="20"/>
              </w:rPr>
            </w:pPr>
            <w:r w:rsidRPr="008B2D72">
              <w:rPr>
                <w:rFonts w:ascii="Arial" w:hAnsi="Arial" w:cs="Arial"/>
                <w:sz w:val="20"/>
              </w:rPr>
              <w:t>Opisy we wniosku oraz w załącznikach (jeśli dotyczy) są ze sobą spójne i nie zawierają sprzecznych ze sobą kwestii.</w:t>
            </w:r>
          </w:p>
        </w:tc>
        <w:tc>
          <w:tcPr>
            <w:tcW w:w="4591" w:type="dxa"/>
            <w:shd w:val="clear" w:color="auto" w:fill="auto"/>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bl>
    <w:p w:rsidR="00D660DD" w:rsidRPr="001A08C8" w:rsidRDefault="00D660DD" w:rsidP="00D660DD">
      <w:pPr>
        <w:spacing w:after="0"/>
        <w:rPr>
          <w:rFonts w:ascii="Myriad Pro" w:hAnsi="Myriad Pro"/>
          <w:b/>
          <w:sz w:val="20"/>
        </w:rPr>
      </w:pPr>
    </w:p>
    <w:p w:rsidR="00D660DD" w:rsidRPr="00D660DD" w:rsidRDefault="001B185C" w:rsidP="00D660DD">
      <w:pPr>
        <w:pStyle w:val="Nagwek"/>
        <w:jc w:val="center"/>
        <w:rPr>
          <w:rFonts w:cs="Arial"/>
          <w:b/>
          <w:bCs/>
          <w:sz w:val="20"/>
        </w:rPr>
      </w:pPr>
      <w:r>
        <w:rPr>
          <w:rFonts w:eastAsiaTheme="majorEastAsia" w:cs="Arial"/>
          <w:b/>
          <w:bCs/>
          <w:sz w:val="20"/>
        </w:rPr>
        <w:t>Kryteria szczegółowe</w:t>
      </w:r>
      <w:r w:rsidR="00D660DD">
        <w:rPr>
          <w:rFonts w:eastAsiaTheme="majorEastAsia" w:cs="Arial"/>
          <w:b/>
          <w:bCs/>
          <w:sz w:val="20"/>
        </w:rPr>
        <w:t xml:space="preserve"> przyjęte Uchwałą </w:t>
      </w:r>
      <w:r w:rsidR="00D660DD" w:rsidRPr="002456AE">
        <w:rPr>
          <w:rFonts w:cs="Arial"/>
          <w:b/>
          <w:bCs/>
          <w:sz w:val="20"/>
        </w:rPr>
        <w:t>Nr</w:t>
      </w:r>
      <w:r w:rsidR="00D660DD">
        <w:rPr>
          <w:rFonts w:cs="Arial"/>
          <w:b/>
          <w:bCs/>
          <w:sz w:val="20"/>
        </w:rPr>
        <w:t xml:space="preserve"> 33</w:t>
      </w:r>
      <w:r w:rsidR="00D660DD" w:rsidRPr="008E5DF4">
        <w:rPr>
          <w:rFonts w:cs="Arial"/>
          <w:b/>
          <w:bCs/>
          <w:sz w:val="20"/>
        </w:rPr>
        <w:t>/</w:t>
      </w:r>
      <w:r w:rsidR="00D660DD">
        <w:rPr>
          <w:rFonts w:cs="Arial"/>
          <w:b/>
          <w:bCs/>
          <w:sz w:val="20"/>
        </w:rPr>
        <w:t xml:space="preserve">20 Komitetu Monitorującego RPO WZ 2014-2020 </w:t>
      </w:r>
      <w:r w:rsidR="00D660DD" w:rsidRPr="002456AE">
        <w:rPr>
          <w:rFonts w:cs="Arial"/>
          <w:b/>
          <w:bCs/>
          <w:sz w:val="20"/>
        </w:rPr>
        <w:t xml:space="preserve">z dnia </w:t>
      </w:r>
      <w:r w:rsidR="00D660DD">
        <w:rPr>
          <w:rFonts w:cs="Arial"/>
          <w:b/>
          <w:bCs/>
          <w:sz w:val="20"/>
        </w:rPr>
        <w:t>19 listopada 2020</w:t>
      </w:r>
      <w:r w:rsidR="00D660DD" w:rsidRPr="00BC2A19">
        <w:rPr>
          <w:rFonts w:cs="Arial"/>
          <w:b/>
          <w:bCs/>
          <w:sz w:val="20"/>
        </w:rPr>
        <w:t xml:space="preserve"> r.</w:t>
      </w:r>
      <w:r w:rsidR="00D660DD">
        <w:rPr>
          <w:rFonts w:cs="Arial"/>
          <w:b/>
          <w:bCs/>
          <w:sz w:val="20"/>
        </w:rPr>
        <w:t xml:space="preserve"> (tryb pozakonkursowy) typ 5</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Oś priorytetowa</w:t>
            </w:r>
          </w:p>
        </w:tc>
        <w:tc>
          <w:tcPr>
            <w:tcW w:w="1231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VI</w:t>
            </w:r>
            <w:r>
              <w:rPr>
                <w:rFonts w:ascii="Myriad Pro" w:hAnsi="Myriad Pro" w:cs="Arial"/>
                <w:sz w:val="20"/>
              </w:rPr>
              <w:t>I</w:t>
            </w:r>
            <w:r w:rsidRPr="00D50197">
              <w:rPr>
                <w:rFonts w:ascii="Myriad Pro" w:hAnsi="Myriad Pro" w:cs="Arial"/>
                <w:sz w:val="20"/>
              </w:rPr>
              <w:t xml:space="preserve">  </w:t>
            </w:r>
            <w:r>
              <w:rPr>
                <w:rFonts w:ascii="Myriad Pro" w:hAnsi="Myriad Pro" w:cs="Arial"/>
                <w:sz w:val="20"/>
              </w:rPr>
              <w:t>Włączenie Społeczne</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315" w:type="dxa"/>
            <w:shd w:val="clear" w:color="auto" w:fill="B6DDE8"/>
          </w:tcPr>
          <w:p w:rsidR="00D660DD" w:rsidRPr="004F629B" w:rsidRDefault="00D660DD" w:rsidP="004F629B">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 xml:space="preserve">Ułatwianie dostępu do przystępnych cenowo, trwałych oraz wysokiej jakości usług, w tym opieki zdrowotnej </w:t>
            </w:r>
            <w:r w:rsidR="004F629B">
              <w:rPr>
                <w:rFonts w:ascii="Myriad Pro" w:eastAsia="MyriadPro-Regular" w:hAnsi="Myriad Pro" w:cs="Arial"/>
                <w:sz w:val="20"/>
              </w:rPr>
              <w:t xml:space="preserve">i usług socjalnych świadczonych </w:t>
            </w:r>
            <w:r w:rsidRPr="00AE1BCA">
              <w:rPr>
                <w:rFonts w:ascii="Myriad Pro" w:eastAsia="MyriadPro-Regular" w:hAnsi="Myriad Pro" w:cs="Arial"/>
                <w:sz w:val="20"/>
              </w:rPr>
              <w:t>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Działanie</w:t>
            </w:r>
          </w:p>
        </w:tc>
        <w:tc>
          <w:tcPr>
            <w:tcW w:w="12315" w:type="dxa"/>
            <w:shd w:val="clear" w:color="auto" w:fill="B6DDE8"/>
          </w:tcPr>
          <w:p w:rsidR="00D660DD" w:rsidRPr="00D50197" w:rsidRDefault="00D660DD" w:rsidP="00887D97">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Typ projektu</w:t>
            </w:r>
          </w:p>
        </w:tc>
        <w:tc>
          <w:tcPr>
            <w:tcW w:w="12315" w:type="dxa"/>
            <w:shd w:val="clear" w:color="auto" w:fill="B6DDE8"/>
          </w:tcPr>
          <w:p w:rsidR="00D660DD" w:rsidRPr="002B3FC0" w:rsidRDefault="00D660DD" w:rsidP="00887D97">
            <w:pPr>
              <w:spacing w:before="60" w:after="60"/>
              <w:rPr>
                <w:rFonts w:ascii="Myriad Pro" w:hAnsi="Myriad Pro" w:cs="Arial"/>
                <w:sz w:val="20"/>
              </w:rPr>
            </w:pPr>
            <w:r w:rsidRPr="002B3FC0">
              <w:rPr>
                <w:rFonts w:ascii="Myriad Pro" w:hAnsi="Myriad Pro" w:cs="Arial"/>
                <w:sz w:val="20"/>
              </w:rPr>
              <w:t>Walka z wykluczeniem transportowym poprzez realizację projektu pilotażowego „Transport na życzenie” zakładającego finansowanie wydatków związanych ze świadczeniem usług transportowych  w zakresie:</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 xml:space="preserve"> wydatki związane z uruchomieniem dyspozytorni (w szczególności zakup lub leasing sprzętu komputerowego, oprogramowania, gps, remont/adaptacja  pomieszczenia przeznaczonego na dyspozytornię, koszty zatrudnienia dyspozytora oraz wyposażenia jego stanowiska pracy).</w:t>
            </w:r>
          </w:p>
        </w:tc>
      </w:tr>
    </w:tbl>
    <w:p w:rsidR="00D660DD" w:rsidRDefault="00D660DD" w:rsidP="00D660D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660DD" w:rsidRPr="00AC2E00" w:rsidTr="00887D97">
        <w:trPr>
          <w:jc w:val="center"/>
        </w:trPr>
        <w:tc>
          <w:tcPr>
            <w:tcW w:w="14600" w:type="dxa"/>
            <w:gridSpan w:val="4"/>
            <w:shd w:val="clear" w:color="auto" w:fill="D9D9D9" w:themeFill="background1" w:themeFillShade="D9"/>
          </w:tcPr>
          <w:p w:rsidR="00D660DD" w:rsidRPr="00AC2E00" w:rsidRDefault="00D660DD" w:rsidP="00887D97">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Opis znaczenia kryterium</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4</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contextualSpacing w:val="0"/>
            </w:pPr>
          </w:p>
        </w:tc>
        <w:tc>
          <w:tcPr>
            <w:tcW w:w="2126" w:type="dxa"/>
            <w:shd w:val="clear" w:color="auto" w:fill="auto"/>
          </w:tcPr>
          <w:p w:rsidR="00D660DD" w:rsidRPr="00831E7A" w:rsidDel="009F22B6" w:rsidRDefault="00D660DD" w:rsidP="00887D97">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D660DD" w:rsidRPr="002B3FC0" w:rsidRDefault="00D660DD" w:rsidP="001C71E7">
            <w:pPr>
              <w:pStyle w:val="Akapitzlist"/>
              <w:numPr>
                <w:ilvl w:val="0"/>
                <w:numId w:val="512"/>
              </w:numPr>
              <w:autoSpaceDE w:val="0"/>
              <w:autoSpaceDN w:val="0"/>
              <w:adjustRightInd w:val="0"/>
              <w:spacing w:after="0"/>
              <w:jc w:val="both"/>
              <w:rPr>
                <w:rFonts w:cs="Arial"/>
              </w:rPr>
            </w:pPr>
            <w:r w:rsidRPr="002B3FC0">
              <w:rPr>
                <w:rFonts w:cs="Arial"/>
              </w:rPr>
              <w:t>Projektodawca składa nie więcej niż jeden wniosek o dofinansowanie projektu w ramach naboru na jedną linię pilotażową wskazaną w Raporcie Catching Up Regions 3 Transport na obszarach wiejskich w Województwie Zachodniopomorskim tj.:</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Wierzchowo;</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Sławoborze.</w:t>
            </w:r>
          </w:p>
          <w:p w:rsidR="00D660DD" w:rsidRDefault="00D660DD" w:rsidP="00887D97">
            <w:pPr>
              <w:pStyle w:val="Akapitzlist"/>
              <w:autoSpaceDE w:val="0"/>
              <w:autoSpaceDN w:val="0"/>
              <w:adjustRightInd w:val="0"/>
              <w:spacing w:after="0"/>
              <w:ind w:left="360"/>
              <w:jc w:val="both"/>
              <w:rPr>
                <w:rFonts w:cs="Arial"/>
              </w:rPr>
            </w:pPr>
          </w:p>
        </w:tc>
        <w:tc>
          <w:tcPr>
            <w:tcW w:w="4733" w:type="dxa"/>
            <w:shd w:val="clear" w:color="auto" w:fill="auto"/>
          </w:tcPr>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t>Kryterium będzie weryfikowane na etapie KOP.</w:t>
            </w:r>
          </w:p>
          <w:p w:rsidR="00D660DD" w:rsidRPr="00831E7A" w:rsidRDefault="00D660DD" w:rsidP="00887D97">
            <w:pPr>
              <w:spacing w:before="40" w:after="40" w:line="240" w:lineRule="auto"/>
              <w:rPr>
                <w:rFonts w:ascii="Myriad Pro" w:hAnsi="Myriad Pro"/>
                <w:sz w:val="20"/>
              </w:rPr>
            </w:pPr>
            <w:r w:rsidRPr="0063286B">
              <w:rPr>
                <w:rFonts w:ascii="Arial" w:hAnsi="Arial" w:cs="Arial"/>
                <w:sz w:val="18"/>
                <w:szCs w:val="18"/>
              </w:rPr>
              <w:t>Kryterium będzie weryfikowane na podstawie rejestru wniosków złożonych w ramach konkursu</w:t>
            </w:r>
            <w:r>
              <w:rPr>
                <w:rFonts w:ascii="Arial" w:hAnsi="Arial" w:cs="Arial"/>
                <w:sz w:val="18"/>
                <w:szCs w:val="18"/>
              </w:rPr>
              <w:t>.</w:t>
            </w:r>
            <w:r w:rsidRPr="00831E7A" w:rsidDel="00547ECB">
              <w:rPr>
                <w:rFonts w:ascii="Myriad Pro" w:hAnsi="Myriad Pro" w:cs="Arial"/>
                <w:sz w:val="20"/>
              </w:rPr>
              <w:t xml:space="preserve"> </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ind w:left="720"/>
              <w:contextualSpacing w:val="0"/>
            </w:pPr>
          </w:p>
        </w:tc>
        <w:tc>
          <w:tcPr>
            <w:tcW w:w="2126" w:type="dxa"/>
            <w:shd w:val="clear" w:color="auto" w:fill="auto"/>
          </w:tcPr>
          <w:p w:rsidR="00D660DD" w:rsidRPr="00831E7A" w:rsidRDefault="00D660DD" w:rsidP="00887D97">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D660DD" w:rsidRDefault="00D660DD" w:rsidP="00887D97">
            <w:pPr>
              <w:pStyle w:val="Akapitzlist"/>
              <w:autoSpaceDE w:val="0"/>
              <w:autoSpaceDN w:val="0"/>
              <w:adjustRightInd w:val="0"/>
              <w:spacing w:after="0"/>
              <w:ind w:left="0"/>
              <w:contextualSpacing w:val="0"/>
              <w:rPr>
                <w:rFonts w:cs="Arial"/>
              </w:rPr>
            </w:pPr>
          </w:p>
          <w:p w:rsidR="00D660DD" w:rsidRDefault="00D660DD" w:rsidP="00D660DD">
            <w:pPr>
              <w:pStyle w:val="Akapitzlist"/>
              <w:numPr>
                <w:ilvl w:val="0"/>
                <w:numId w:val="503"/>
              </w:numPr>
              <w:rPr>
                <w:rFonts w:cs="Arial"/>
              </w:rPr>
            </w:pPr>
            <w:r w:rsidRPr="002B3FC0">
              <w:rPr>
                <w:rFonts w:cs="Arial"/>
              </w:rPr>
              <w:t>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bariery korzystania z tych przewozów i zostaną określone zgodnie z warunkami ustalonymi w Raporcie Catching Up Regions 3 Transport na obszarach wiejskich w Województwie Zachodniopomorskim.</w:t>
            </w:r>
          </w:p>
          <w:p w:rsidR="00D660DD" w:rsidRDefault="00D660DD" w:rsidP="00D660DD">
            <w:pPr>
              <w:pStyle w:val="Akapitzlist"/>
              <w:numPr>
                <w:ilvl w:val="0"/>
                <w:numId w:val="503"/>
              </w:numPr>
              <w:autoSpaceDE w:val="0"/>
              <w:autoSpaceDN w:val="0"/>
              <w:adjustRightInd w:val="0"/>
              <w:spacing w:after="0"/>
              <w:jc w:val="both"/>
              <w:rPr>
                <w:rFonts w:cs="Arial"/>
              </w:rPr>
            </w:pPr>
            <w:r w:rsidRPr="002B3FC0">
              <w:rPr>
                <w:rFonts w:cs="Arial"/>
              </w:rPr>
              <w:t>Maksymalna wartość dofinansowania projektu wynosi 100 000 EUR (do przeliczenia ww. kwoty na PLN należy stosować miesięczny obrachunkowy kurs wymiany stosowany przez KE (kurs opublikowany w:http://ec.europa.eu/budget/contracts_grants/info_contracts/inforeuro/index_en.cfm) aktualny na dzień ogłoszenia naboru. Koszty bezpośrednie projektu są rozliczane w całości kwotami ryczałtowymi określonymi przez Beneficjenta.</w:t>
            </w:r>
          </w:p>
          <w:p w:rsidR="00D660DD" w:rsidRDefault="00D660DD" w:rsidP="00D660DD">
            <w:pPr>
              <w:pStyle w:val="Akapitzlist"/>
              <w:numPr>
                <w:ilvl w:val="0"/>
                <w:numId w:val="503"/>
              </w:numPr>
              <w:rPr>
                <w:rFonts w:cs="Arial"/>
              </w:rPr>
            </w:pPr>
            <w:r w:rsidRPr="002B3FC0">
              <w:rPr>
                <w:rFonts w:cs="Arial"/>
              </w:rPr>
              <w:t xml:space="preserve">Grupę docelową projektu stanowią gminy z terenu województwa zachodniopomorskiego doświadczające wykluczenia transportowego wskazane w Raporcie Catching Up Regions 3 Transport na obszarach wiejskich w Województwie Zachodniopomorskim. </w:t>
            </w:r>
          </w:p>
          <w:p w:rsidR="00D660DD" w:rsidRDefault="00D660DD" w:rsidP="00D660DD">
            <w:pPr>
              <w:pStyle w:val="Akapitzlist"/>
              <w:numPr>
                <w:ilvl w:val="0"/>
                <w:numId w:val="503"/>
              </w:numPr>
              <w:autoSpaceDE w:val="0"/>
              <w:autoSpaceDN w:val="0"/>
              <w:adjustRightInd w:val="0"/>
              <w:spacing w:after="0"/>
              <w:rPr>
                <w:rFonts w:cs="Arial"/>
              </w:rPr>
            </w:pPr>
            <w:r w:rsidRPr="002B3FC0">
              <w:rPr>
                <w:rFonts w:cs="Arial"/>
              </w:rPr>
              <w:t xml:space="preserve">Projekt zakłada utworzenie dyspozytorni obsługującej dofinansowane linie pilotażowe na terenie danego powiatu. W przypadku gdy dyspozytornia na terenie powiatu została już utworzona/planowana jest do utworzenia w ramach innego projektu w </w:t>
            </w:r>
            <w:r>
              <w:rPr>
                <w:rFonts w:cs="Arial"/>
              </w:rPr>
              <w:t>przedmiotowym</w:t>
            </w:r>
            <w:r w:rsidRPr="002B3FC0">
              <w:rPr>
                <w:rFonts w:cs="Arial"/>
              </w:rPr>
              <w:t xml:space="preserve"> nabor</w:t>
            </w:r>
            <w:r>
              <w:rPr>
                <w:rFonts w:cs="Arial"/>
              </w:rPr>
              <w:t>ze</w:t>
            </w:r>
            <w:r w:rsidRPr="002B3FC0">
              <w:rPr>
                <w:rFonts w:cs="Arial"/>
              </w:rPr>
              <w:t>, za kwalifikowalne koszty w ramach projektu uznane mogą zostać koszty dyspozytorni związane jedynie z rozszerzeniem jej działalności lub koszty jej tworzenia/funkcjonowania powinny zostać rozdzielone proporcjonalnie w poszczególnych projektach.</w:t>
            </w:r>
          </w:p>
          <w:p w:rsidR="00D660DD" w:rsidRDefault="00D660DD" w:rsidP="00D660DD">
            <w:pPr>
              <w:pStyle w:val="Akapitzlist"/>
              <w:numPr>
                <w:ilvl w:val="0"/>
                <w:numId w:val="503"/>
              </w:numPr>
              <w:autoSpaceDE w:val="0"/>
              <w:autoSpaceDN w:val="0"/>
              <w:spacing w:before="40" w:after="40"/>
              <w:jc w:val="both"/>
              <w:rPr>
                <w:rFonts w:cs="Arial"/>
              </w:rPr>
            </w:pPr>
            <w:r w:rsidRPr="002B3FC0">
              <w:rPr>
                <w:rFonts w:cs="Arial"/>
              </w:rPr>
              <w:t>W ramach projektu zostanie wyłoniony min. jeden operator obsługujący transport na ż</w:t>
            </w:r>
            <w:r>
              <w:rPr>
                <w:rFonts w:cs="Arial"/>
              </w:rPr>
              <w:t>yczenie</w:t>
            </w:r>
            <w:r w:rsidRPr="002B3FC0">
              <w:rPr>
                <w:rFonts w:cs="Arial"/>
              </w:rPr>
              <w:t>.</w:t>
            </w:r>
          </w:p>
          <w:p w:rsidR="00D660DD" w:rsidRDefault="00D660DD" w:rsidP="00D660DD">
            <w:pPr>
              <w:pStyle w:val="Akapitzlist"/>
              <w:numPr>
                <w:ilvl w:val="0"/>
                <w:numId w:val="503"/>
              </w:numPr>
              <w:autoSpaceDE w:val="0"/>
              <w:autoSpaceDN w:val="0"/>
              <w:adjustRightInd w:val="0"/>
              <w:spacing w:after="0"/>
              <w:jc w:val="both"/>
            </w:pPr>
            <w:r w:rsidRPr="002B3FC0">
              <w:rPr>
                <w:rFonts w:cs="Arial"/>
              </w:rPr>
              <w:t>Okres realizacji projektu trwa minimum 12 miesięcy, a data jego zakończenia nie przekracza 31.12.2022r.</w:t>
            </w:r>
          </w:p>
          <w:p w:rsidR="00D660DD" w:rsidRPr="00894787" w:rsidRDefault="00D660DD" w:rsidP="00D660DD">
            <w:pPr>
              <w:pStyle w:val="Akapitzlist"/>
              <w:numPr>
                <w:ilvl w:val="0"/>
                <w:numId w:val="503"/>
              </w:numPr>
              <w:autoSpaceDE w:val="0"/>
              <w:autoSpaceDN w:val="0"/>
              <w:adjustRightInd w:val="0"/>
              <w:spacing w:after="0"/>
              <w:jc w:val="both"/>
              <w:rPr>
                <w:rFonts w:cs="Arial"/>
              </w:rPr>
            </w:pPr>
            <w:r w:rsidRPr="00894787">
              <w:rPr>
                <w:rFonts w:cs="Arial"/>
              </w:rPr>
              <w:t>Projekt realizowany jest w partnerstwie pomiędzy następującymi podmiotami: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 - Gmina Golczewo/Powiat Kamieńsk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 -  Gmina Międzyzdroje/Powiat Kamieński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 – Gmina Wolin/ Powiat Kamieński;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 – Gmina Węgorzyno/Powiat Łobeski;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Wierzchowo – Gmina Wierzchowo/Powiat Drawski;</w:t>
            </w:r>
          </w:p>
          <w:p w:rsidR="00D660DD" w:rsidRPr="008B2D72" w:rsidRDefault="00D660DD" w:rsidP="008B2D72">
            <w:pPr>
              <w:pStyle w:val="Akapitzlist"/>
              <w:autoSpaceDE w:val="0"/>
              <w:autoSpaceDN w:val="0"/>
              <w:adjustRightInd w:val="0"/>
              <w:spacing w:after="0"/>
              <w:jc w:val="both"/>
              <w:rPr>
                <w:rFonts w:cs="Arial"/>
              </w:rPr>
            </w:pPr>
            <w:r w:rsidRPr="002B3FC0">
              <w:rPr>
                <w:rFonts w:cs="Arial"/>
              </w:rPr>
              <w:t>dla odcinka Sławoborze – Gmin</w:t>
            </w:r>
            <w:r w:rsidR="008B2D72">
              <w:rPr>
                <w:rFonts w:cs="Arial"/>
              </w:rPr>
              <w:t>a Sławoborze/Powiat Świdwiński.</w:t>
            </w:r>
          </w:p>
        </w:tc>
        <w:tc>
          <w:tcPr>
            <w:tcW w:w="4733" w:type="dxa"/>
            <w:shd w:val="clear" w:color="auto" w:fill="auto"/>
          </w:tcPr>
          <w:p w:rsidR="00D660DD" w:rsidRPr="00EB1C52" w:rsidRDefault="00D660DD" w:rsidP="00887D97">
            <w:pPr>
              <w:spacing w:after="0" w:line="240" w:lineRule="auto"/>
              <w:rPr>
                <w:rFonts w:ascii="Myriad Pro" w:hAnsi="Myriad Pro" w:cs="Arial"/>
                <w:sz w:val="20"/>
              </w:rPr>
            </w:pP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t>Kryterium będzie weryfikowane na etapie KOP.</w:t>
            </w:r>
          </w:p>
          <w:p w:rsidR="00D660DD" w:rsidRDefault="00D660DD" w:rsidP="00887D97">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D660DD" w:rsidRDefault="00D660DD" w:rsidP="00DD0E1D">
            <w:pPr>
              <w:pStyle w:val="Akapitzlist"/>
              <w:numPr>
                <w:ilvl w:val="0"/>
                <w:numId w:val="0"/>
              </w:numPr>
              <w:autoSpaceDE w:val="0"/>
              <w:autoSpaceDN w:val="0"/>
              <w:adjustRightInd w:val="0"/>
              <w:spacing w:after="0"/>
              <w:ind w:left="360"/>
              <w:jc w:val="both"/>
            </w:pPr>
          </w:p>
          <w:p w:rsidR="00D660DD" w:rsidRDefault="00D660DD" w:rsidP="00887D97">
            <w:pPr>
              <w:autoSpaceDE w:val="0"/>
              <w:autoSpaceDN w:val="0"/>
              <w:adjustRightInd w:val="0"/>
              <w:spacing w:after="0"/>
              <w:jc w:val="both"/>
              <w:rPr>
                <w:rFonts w:ascii="Myriad Pro" w:hAnsi="Myriad Pro"/>
                <w:sz w:val="20"/>
              </w:rPr>
            </w:pPr>
          </w:p>
          <w:p w:rsidR="00D660DD" w:rsidRPr="00894787" w:rsidRDefault="00D660DD" w:rsidP="00887D97">
            <w:pPr>
              <w:autoSpaceDE w:val="0"/>
              <w:autoSpaceDN w:val="0"/>
              <w:adjustRightInd w:val="0"/>
              <w:spacing w:after="0"/>
              <w:jc w:val="both"/>
              <w:rPr>
                <w:rFonts w:ascii="Myriad Pro" w:hAnsi="Myriad Pro" w:cs="Arial"/>
                <w:sz w:val="20"/>
              </w:rPr>
            </w:pPr>
            <w:r>
              <w:rPr>
                <w:rFonts w:ascii="Myriad Pro" w:hAnsi="Myriad Pro"/>
                <w:sz w:val="20"/>
              </w:rPr>
              <w:t xml:space="preserve">W zakresie kryterium nr 6 </w:t>
            </w:r>
            <w:r>
              <w:rPr>
                <w:rFonts w:ascii="Myriad Pro" w:hAnsi="Myriad Pro" w:cs="Arial"/>
                <w:sz w:val="20"/>
              </w:rPr>
              <w:t>n</w:t>
            </w:r>
            <w:r w:rsidRPr="00894787">
              <w:rPr>
                <w:rFonts w:ascii="Myriad Pro" w:hAnsi="Myriad Pro" w:cs="Arial"/>
                <w:sz w:val="20"/>
              </w:rPr>
              <w:t>a podstawie art. 45 ust. 3 ustawy z dnia 11 lipca 2014 r. o zasadach realizacji programów w zakresie polityki spójności finansowanych w perspektywie finansowej 2014–2020 (Dz. U. z 2018 r. poz. 1431)</w:t>
            </w:r>
            <w:r>
              <w:rPr>
                <w:rFonts w:ascii="Myriad Pro" w:hAnsi="Myriad Pro" w:cs="Arial"/>
                <w:sz w:val="20"/>
              </w:rPr>
              <w:t>, na</w:t>
            </w:r>
            <w:r w:rsidRPr="00894787">
              <w:rPr>
                <w:rFonts w:ascii="Myriad Pro" w:hAnsi="Myriad Pro" w:cs="Arial"/>
                <w:sz w:val="20"/>
              </w:rPr>
              <w:t xml:space="preserve"> etapie realizacji projektu, na wniosek lub za zgodą IP, dopuszcza się możliwość odstępstwa w zakresie warunku zakończenia projektu do 31.12.2022 roku. </w:t>
            </w:r>
          </w:p>
          <w:p w:rsidR="00D660DD" w:rsidRPr="002F12CD" w:rsidRDefault="00D660DD" w:rsidP="00887D97">
            <w:pPr>
              <w:autoSpaceDE w:val="0"/>
              <w:autoSpaceDN w:val="0"/>
              <w:adjustRightInd w:val="0"/>
              <w:jc w:val="both"/>
              <w:rPr>
                <w:rFonts w:ascii="Myriad Pro" w:hAnsi="Myriad Pro"/>
                <w:sz w:val="20"/>
              </w:rPr>
            </w:pPr>
          </w:p>
        </w:tc>
      </w:tr>
    </w:tbl>
    <w:p w:rsidR="00D660DD" w:rsidRDefault="00D660DD" w:rsidP="00D660DD"/>
    <w:p w:rsidR="00D660DD" w:rsidRDefault="00D660DD" w:rsidP="00D660DD"/>
    <w:p w:rsidR="00D660DD" w:rsidRDefault="00D660DD">
      <w:pPr>
        <w:rPr>
          <w:rFonts w:cs="Arial"/>
          <w:sz w:val="20"/>
        </w:rPr>
      </w:pPr>
    </w:p>
    <w:p w:rsidR="003042DB" w:rsidRDefault="003042DB">
      <w:pPr>
        <w:rPr>
          <w:rFonts w:ascii="Myriad Pro" w:hAnsi="Myriad Pro" w:cs="Arial"/>
          <w:sz w:val="20"/>
        </w:rPr>
      </w:pPr>
      <w:r>
        <w:rPr>
          <w:rFonts w:cs="Arial"/>
          <w:sz w:val="20"/>
        </w:rPr>
        <w:br w:type="page"/>
      </w:r>
    </w:p>
    <w:p w:rsidR="00487CEB" w:rsidRDefault="00BD6BA6" w:rsidP="00487CEB">
      <w:pPr>
        <w:pStyle w:val="Podtytu"/>
        <w:rPr>
          <w:rFonts w:cs="Arial"/>
          <w:bCs/>
        </w:rPr>
      </w:pPr>
      <w:bookmarkStart w:id="38" w:name="_Toc64633788"/>
      <w:r w:rsidRPr="00487CEB">
        <w:t>7.7 Wdrożenie programów wczesnego wykrywania wad rozwojowych i rehabilitacji dzieci z niepełnosprawnościami oraz zagrożonych niepełnosprawnością</w:t>
      </w:r>
      <w:r w:rsidR="00487CEB" w:rsidRPr="00487CEB">
        <w:t xml:space="preserve"> </w:t>
      </w:r>
      <w:r w:rsidR="00487CEB" w:rsidRPr="00487CEB">
        <w:rPr>
          <w:rFonts w:cs="Arial"/>
          <w:bCs/>
        </w:rPr>
        <w:t>oraz przedsięwzięć związanych z walką i zapobieganiem  COVID-19</w:t>
      </w:r>
      <w:bookmarkEnd w:id="38"/>
    </w:p>
    <w:p w:rsidR="00BC7E34" w:rsidRDefault="00BC7E34" w:rsidP="00777C34">
      <w:pPr>
        <w:rPr>
          <w:rFonts w:ascii="Myriad Pro" w:eastAsiaTheme="majorEastAsia" w:hAnsi="Myriad Pro" w:cs="Arial"/>
          <w:b/>
          <w:bCs/>
          <w:sz w:val="20"/>
        </w:rPr>
      </w:pPr>
    </w:p>
    <w:p w:rsidR="00777C34" w:rsidRDefault="00777C34" w:rsidP="00777C34">
      <w:pP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Oś priorytetowa</w:t>
            </w:r>
          </w:p>
        </w:tc>
        <w:tc>
          <w:tcPr>
            <w:tcW w:w="12275" w:type="dxa"/>
            <w:shd w:val="clear" w:color="auto" w:fill="B6DDE8"/>
          </w:tcPr>
          <w:p w:rsidR="00777C34" w:rsidRPr="000D4BE6" w:rsidRDefault="00777C34" w:rsidP="004D3FDF">
            <w:pPr>
              <w:spacing w:before="40" w:after="40" w:line="240" w:lineRule="auto"/>
              <w:rPr>
                <w:rFonts w:ascii="Myriad Pro" w:hAnsi="Myriad Pro" w:cs="Arial"/>
                <w:sz w:val="20"/>
              </w:rPr>
            </w:pPr>
            <w:r w:rsidRPr="000D4BE6">
              <w:rPr>
                <w:rFonts w:ascii="Myriad Pro" w:eastAsia="MyriadPro-Regular" w:hAnsi="Myriad Pro" w:cs="Arial"/>
                <w:sz w:val="20"/>
              </w:rPr>
              <w:t>VII Włączenie społeczne</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Priorytet Inwestycyjny</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eastAsia="MyriadPro-Regular" w:hAnsi="Myriad Pro" w:cs="Arial"/>
                <w:sz w:val="20"/>
              </w:rPr>
              <w:t>9iv Ułatwianie dostępu do przystępnych cenowo, trwałych oraz wysokiej jakości usług, w tym opieki zdrowotnej i usług socjalnych świadczonych</w:t>
            </w:r>
          </w:p>
          <w:p w:rsidR="00777C34" w:rsidRPr="000D4BE6" w:rsidRDefault="00777C34" w:rsidP="004D3FDF">
            <w:pPr>
              <w:spacing w:before="40" w:after="40" w:line="240" w:lineRule="auto"/>
              <w:rPr>
                <w:rFonts w:ascii="Myriad Pro" w:hAnsi="Myriad Pro" w:cs="Arial"/>
                <w:iCs/>
                <w:sz w:val="20"/>
              </w:rPr>
            </w:pPr>
            <w:r w:rsidRPr="000D4BE6">
              <w:rPr>
                <w:rFonts w:ascii="Myriad Pro" w:eastAsia="MyriadPro-Regular" w:hAnsi="Myriad Pro" w:cs="Arial"/>
                <w:sz w:val="20"/>
              </w:rPr>
              <w:t>w interesie ogólnym</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Działanie</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hAnsi="Myriad Pro" w:cs="Arial"/>
                <w:sz w:val="20"/>
              </w:rPr>
              <w:t>7.7 Wdrożenie programów wczesnego wykrywania wad rozwojowych i rehabilitacji dzieci z niepełnosprawnościami oraz zagrożonych niepełnosprawnością</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Typ projektu</w:t>
            </w:r>
          </w:p>
        </w:tc>
        <w:tc>
          <w:tcPr>
            <w:tcW w:w="12275" w:type="dxa"/>
            <w:shd w:val="clear" w:color="auto" w:fill="B6DDE8"/>
          </w:tcPr>
          <w:p w:rsidR="00777C34" w:rsidRPr="000D4BE6" w:rsidRDefault="00777C34" w:rsidP="004D3FDF">
            <w:pPr>
              <w:spacing w:before="60" w:after="60" w:line="240" w:lineRule="auto"/>
              <w:rPr>
                <w:rFonts w:ascii="Myriad Pro" w:eastAsia="Times New Roman" w:hAnsi="Myriad Pro" w:cs="Arial"/>
                <w:sz w:val="20"/>
              </w:rPr>
            </w:pPr>
            <w:r w:rsidRPr="000D4BE6">
              <w:rPr>
                <w:rFonts w:ascii="Myriad Pro" w:eastAsia="Times New Roman" w:hAnsi="Myriad Pro" w:cs="Arial"/>
                <w:sz w:val="20"/>
              </w:rPr>
              <w:t>W ramach przedmiotowego działania możliwe do wsparcia będą następujące typy projektów:</w:t>
            </w:r>
          </w:p>
          <w:p w:rsidR="00777C34" w:rsidRPr="000D4BE6" w:rsidRDefault="00777C34" w:rsidP="004D3FDF">
            <w:pPr>
              <w:numPr>
                <w:ilvl w:val="0"/>
                <w:numId w:val="95"/>
              </w:numPr>
              <w:spacing w:before="60" w:after="60" w:line="240" w:lineRule="auto"/>
              <w:ind w:left="357" w:hanging="294"/>
              <w:rPr>
                <w:rFonts w:ascii="Myriad Pro" w:eastAsia="Times New Roman" w:hAnsi="Myriad Pro" w:cs="Arial"/>
                <w:sz w:val="20"/>
              </w:rPr>
            </w:pPr>
            <w:r w:rsidRPr="000D4BE6">
              <w:rPr>
                <w:rFonts w:ascii="Myriad Pro" w:eastAsia="Times New Roman" w:hAnsi="Myriad Pro" w:cs="Arial"/>
                <w:sz w:val="20"/>
              </w:rPr>
              <w:t>Wdrożenie programów wczesnego wykrywania wad rozwojowych i rehabilitacji dzieci z niepełnosprawnościami oraz zagrożonych niepełnosprawnością, w tym dotyczące:</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komunikowania się tj.:</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badań przesiewowych słuchu, wzroku i mowy wykonywanych w pierwszej klasie szkoły podstawowej (system zarządzania programem, koordynacja działań podmiotów zaangażowanych, podział zadań i kompetencji),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szkoleń pielęgniarek lub higienistek szkolnych w środowisku nauczania i wychowania oraz lekarzy POZ,</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realizacja świadczeń zdrowotnych, w tym działań terapeutycznych, rehabilitacji, zajęć korekcyjnych itp.</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zapewnienie dojazdu niezbędnego do realizacji usługi zdrowotnej dla danej osoby oraz jej opiekuna z miejsca zamieszkania do miejsca wykonywania usługi zdrowotnej i z powrotem,</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 zapewnienie opieki  nad osobą </w:t>
            </w:r>
            <w:r>
              <w:rPr>
                <w:rFonts w:ascii="Myriad Pro" w:hAnsi="Myriad Pro" w:cs="Arial"/>
                <w:sz w:val="20"/>
              </w:rPr>
              <w:t xml:space="preserve">potrzebującą wsparcia w codziennym funkcjonowaniu </w:t>
            </w:r>
            <w:r w:rsidRPr="000D4BE6">
              <w:rPr>
                <w:rFonts w:ascii="Myriad Pro" w:hAnsi="Myriad Pro" w:cs="Arial"/>
                <w:sz w:val="20"/>
              </w:rPr>
              <w:t xml:space="preserve"> w czasie korzystania ze wsparcia przez uczestnika projektu,</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monitoring jakości i celowości podejmowanych działań, ewaluacja programu zdrowotnego</w:t>
            </w:r>
            <w:r w:rsidRPr="000D4BE6">
              <w:rPr>
                <w:rStyle w:val="Odwoanieprzypisudolnego"/>
                <w:rFonts w:ascii="Myriad Pro" w:hAnsi="Myriad Pro" w:cs="Arial"/>
                <w:sz w:val="20"/>
              </w:rPr>
              <w:footnoteReference w:id="12"/>
            </w:r>
            <w:r w:rsidRPr="000D4BE6">
              <w:rPr>
                <w:rFonts w:ascii="Myriad Pro" w:hAnsi="Myriad Pro" w:cs="Arial"/>
                <w:sz w:val="20"/>
              </w:rPr>
              <w:t>,</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zakup aparatury i sprzętu medycznego oraz wykonanie innych inwestycji koniecznych do realizacji zadań wynikających z realizowanego Regionalnego Programu Zdrowotnego,</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prowadzenie działań informacyjno - promocyjnych mających na celu wdrożenie Regionalnego Programu Zdrowotnego</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psychicznych:</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zwiększenie dostępności do wczesnej diagnozy umożliwiającej wdrożenie terapii i rehabilitacji oraz zapewnienie odpowiedniej terapii aż do dorosłości,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zwiększona liczba bezpłatnych godzin wysokospecjalistycznej terapii dla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rozszerzenie oferty terapeutycznej dla dzieci z całościowymi zaburzeniami rozwoju,</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szkolenia dla lekarzy POZ w zakresie wczesnego wykrywania wad rozwojowych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zapewnienie rodzicom edukacji i praktycznych umiejętności potrzebnych w postępowaniu z dziećmi dotkniętymi zaburzeniami psychicznymi.</w:t>
            </w:r>
          </w:p>
          <w:p w:rsidR="00777C34" w:rsidRPr="000D4BE6" w:rsidRDefault="00777C34" w:rsidP="004D3FDF">
            <w:pPr>
              <w:pStyle w:val="Akapitzlist"/>
              <w:numPr>
                <w:ilvl w:val="0"/>
                <w:numId w:val="96"/>
              </w:numPr>
              <w:autoSpaceDE w:val="0"/>
              <w:autoSpaceDN w:val="0"/>
              <w:adjustRightInd w:val="0"/>
              <w:spacing w:after="0" w:line="240" w:lineRule="auto"/>
              <w:rPr>
                <w:rFonts w:eastAsia="MyriadPro-Regular" w:cs="Arial"/>
              </w:rPr>
            </w:pPr>
            <w:r w:rsidRPr="000D4BE6">
              <w:rPr>
                <w:rFonts w:eastAsia="Times New Roman" w:cs="Aria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0D4BE6">
              <w:rPr>
                <w:rFonts w:eastAsia="Times New Roman" w:cs="Arial"/>
                <w:color w:val="000000"/>
              </w:rPr>
              <w:t> </w:t>
            </w:r>
          </w:p>
        </w:tc>
      </w:tr>
    </w:tbl>
    <w:p w:rsidR="00777C34" w:rsidRDefault="00777C34" w:rsidP="00777C34">
      <w:pPr>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777C34" w:rsidRPr="00CB72ED" w:rsidTr="004D3FDF">
        <w:trPr>
          <w:jc w:val="center"/>
        </w:trPr>
        <w:tc>
          <w:tcPr>
            <w:tcW w:w="14175" w:type="dxa"/>
            <w:gridSpan w:val="4"/>
            <w:shd w:val="pct10" w:color="auto" w:fill="auto"/>
          </w:tcPr>
          <w:p w:rsidR="00777C34" w:rsidRPr="00CB72ED" w:rsidRDefault="00777C34" w:rsidP="004D3FDF">
            <w:pPr>
              <w:spacing w:before="40" w:after="40" w:line="276" w:lineRule="auto"/>
              <w:jc w:val="center"/>
              <w:rPr>
                <w:rFonts w:ascii="Myriad Pro" w:hAnsi="Myriad Pro" w:cs="Arial"/>
                <w:b/>
                <w:sz w:val="20"/>
              </w:rPr>
            </w:pPr>
            <w:r>
              <w:rPr>
                <w:rFonts w:ascii="Myriad Pro" w:hAnsi="Myriad Pro" w:cs="Arial"/>
                <w:b/>
                <w:sz w:val="20"/>
              </w:rPr>
              <w:t xml:space="preserve">Kryteria </w:t>
            </w:r>
            <w:r w:rsidRPr="00CB72ED">
              <w:rPr>
                <w:rFonts w:ascii="Myriad Pro" w:hAnsi="Myriad Pro" w:cs="Arial"/>
                <w:b/>
                <w:sz w:val="20"/>
              </w:rPr>
              <w:t>dopuszczalności</w:t>
            </w:r>
          </w:p>
        </w:tc>
      </w:tr>
      <w:tr w:rsidR="00777C34" w:rsidRPr="00CB72ED" w:rsidTr="004D3FDF">
        <w:trPr>
          <w:jc w:val="center"/>
        </w:trPr>
        <w:tc>
          <w:tcPr>
            <w:tcW w:w="539" w:type="dxa"/>
          </w:tcPr>
          <w:p w:rsidR="00777C34" w:rsidRPr="00CB72ED" w:rsidRDefault="00777C34" w:rsidP="004D3FDF">
            <w:pPr>
              <w:spacing w:before="40" w:after="40" w:line="276" w:lineRule="auto"/>
              <w:ind w:right="-81"/>
              <w:jc w:val="center"/>
              <w:rPr>
                <w:rFonts w:ascii="Myriad Pro" w:hAnsi="Myriad Pro" w:cs="Arial"/>
                <w:sz w:val="20"/>
              </w:rPr>
            </w:pPr>
            <w:r>
              <w:rPr>
                <w:rFonts w:ascii="Myriad Pro" w:hAnsi="Myriad Pro" w:cs="Arial"/>
                <w:sz w:val="20"/>
              </w:rPr>
              <w:t>L</w:t>
            </w:r>
            <w:r w:rsidRPr="00CB72ED">
              <w:rPr>
                <w:rFonts w:ascii="Myriad Pro" w:hAnsi="Myriad Pro" w:cs="Arial"/>
                <w:sz w:val="20"/>
              </w:rPr>
              <w:t>p.</w:t>
            </w:r>
          </w:p>
        </w:tc>
        <w:tc>
          <w:tcPr>
            <w:tcW w:w="2524"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Nazwa </w:t>
            </w:r>
            <w:r w:rsidRPr="00CB72ED">
              <w:rPr>
                <w:rFonts w:ascii="Myriad Pro" w:hAnsi="Myriad Pro" w:cs="Arial"/>
                <w:sz w:val="20"/>
              </w:rPr>
              <w:t>kryterium</w:t>
            </w:r>
          </w:p>
        </w:tc>
        <w:tc>
          <w:tcPr>
            <w:tcW w:w="510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Definicja </w:t>
            </w:r>
            <w:r w:rsidRPr="00CB72ED">
              <w:rPr>
                <w:rFonts w:ascii="Myriad Pro" w:hAnsi="Myriad Pro" w:cs="Arial"/>
                <w:sz w:val="20"/>
              </w:rPr>
              <w:t>kryterium</w:t>
            </w:r>
          </w:p>
        </w:tc>
        <w:tc>
          <w:tcPr>
            <w:tcW w:w="601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Opis </w:t>
            </w:r>
            <w:r w:rsidRPr="00CB72ED">
              <w:rPr>
                <w:rFonts w:ascii="Myriad Pro" w:hAnsi="Myriad Pro" w:cs="Arial"/>
                <w:sz w:val="20"/>
              </w:rPr>
              <w:t>znaczenia kryterium</w:t>
            </w:r>
          </w:p>
        </w:tc>
      </w:tr>
      <w:tr w:rsidR="00777C34" w:rsidRPr="00CB72ED" w:rsidTr="004D3FDF">
        <w:trPr>
          <w:jc w:val="center"/>
        </w:trPr>
        <w:tc>
          <w:tcPr>
            <w:tcW w:w="539"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1</w:t>
            </w:r>
          </w:p>
        </w:tc>
        <w:tc>
          <w:tcPr>
            <w:tcW w:w="2524"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2</w:t>
            </w:r>
          </w:p>
        </w:tc>
        <w:tc>
          <w:tcPr>
            <w:tcW w:w="510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3</w:t>
            </w:r>
          </w:p>
        </w:tc>
        <w:tc>
          <w:tcPr>
            <w:tcW w:w="601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4</w:t>
            </w:r>
          </w:p>
        </w:tc>
      </w:tr>
      <w:tr w:rsidR="00777C34" w:rsidRPr="00CB72ED" w:rsidTr="004D3FDF">
        <w:trPr>
          <w:jc w:val="center"/>
        </w:trPr>
        <w:tc>
          <w:tcPr>
            <w:tcW w:w="539" w:type="dxa"/>
          </w:tcPr>
          <w:p w:rsidR="00777C34" w:rsidRPr="00CB72ED"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E73C4" w:rsidRDefault="00777C34" w:rsidP="004D3FDF">
            <w:pPr>
              <w:spacing w:before="40" w:after="40" w:line="276" w:lineRule="auto"/>
              <w:rPr>
                <w:rFonts w:ascii="Myriad Pro" w:hAnsi="Myriad Pro" w:cs="Arial"/>
                <w:sz w:val="20"/>
              </w:rPr>
            </w:pPr>
            <w:r w:rsidRPr="00CE73C4">
              <w:rPr>
                <w:rFonts w:ascii="Myriad Pro" w:hAnsi="Myriad Pro" w:cs="Arial"/>
                <w:sz w:val="20"/>
              </w:rPr>
              <w:t>Zgodność z celem szczegółowym i rezultatami Działania</w:t>
            </w: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 jest zgodny z właściwym celem szczegółowym RPO WZ 2014-2020 oraz koresponduje ze wskaźnikami dla danego Działania/typu projektu.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Projekty niespełniające kryterium są odrzucane.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w:t>
            </w:r>
            <w:r w:rsidRPr="00CB72ED">
              <w:rPr>
                <w:rFonts w:ascii="Myriad Pro" w:hAnsi="Myriad Pro" w:cs="Arial"/>
                <w:i/>
                <w:sz w:val="20"/>
              </w:rPr>
              <w:t xml:space="preserve"> </w:t>
            </w:r>
            <w:r w:rsidRPr="00CB72ED">
              <w:rPr>
                <w:rFonts w:ascii="Myriad Pro" w:hAnsi="Myriad Pro" w:cs="Arial"/>
                <w:sz w:val="20"/>
              </w:rPr>
              <w:t>typem projektu</w:t>
            </w:r>
          </w:p>
          <w:p w:rsidR="00777C34" w:rsidRPr="00CB72ED" w:rsidRDefault="00777C34" w:rsidP="004D3FDF">
            <w:pPr>
              <w:spacing w:before="40" w:after="40" w:line="276" w:lineRule="auto"/>
              <w:rPr>
                <w:rFonts w:ascii="Myriad Pro" w:hAnsi="Myriad Pro" w:cs="Arial"/>
                <w:sz w:val="20"/>
              </w:rPr>
            </w:pPr>
          </w:p>
          <w:p w:rsidR="00777C34" w:rsidRPr="00CB72ED" w:rsidRDefault="00777C34" w:rsidP="004D3FDF">
            <w:pPr>
              <w:spacing w:before="40" w:after="40" w:line="276" w:lineRule="auto"/>
              <w:rPr>
                <w:rFonts w:ascii="Myriad Pro" w:hAnsi="Myriad Pro" w:cs="Arial"/>
                <w:sz w:val="20"/>
              </w:rPr>
            </w:pP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 jest zgodny z typem projektu</w:t>
            </w:r>
            <w:r>
              <w:rPr>
                <w:rFonts w:ascii="Myriad Pro" w:hAnsi="Myriad Pro" w:cs="Arial"/>
                <w:sz w:val="20"/>
              </w:rPr>
              <w:t xml:space="preserve"> oraz grupą docelową wskazaną w</w:t>
            </w:r>
            <w:r w:rsidRPr="00CE73C4">
              <w:rPr>
                <w:rFonts w:ascii="Myriad Pro" w:hAnsi="Myriad Pro" w:cs="Arial"/>
                <w:sz w:val="20"/>
              </w:rPr>
              <w:t xml:space="preserve"> </w:t>
            </w:r>
            <w:r w:rsidRPr="00CE73C4">
              <w:rPr>
                <w:rFonts w:ascii="Myriad Pro" w:hAnsi="Myriad Pro" w:cs="Arial"/>
                <w:i/>
                <w:sz w:val="20"/>
              </w:rPr>
              <w:t xml:space="preserve">SOOP RPO WZ 2014-2020 </w:t>
            </w:r>
            <w:r w:rsidRPr="00CE73C4">
              <w:rPr>
                <w:rFonts w:ascii="Myriad Pro" w:hAnsi="Myriad Pro" w:cs="Arial"/>
                <w:sz w:val="20"/>
              </w:rPr>
              <w:t xml:space="preserve">oraz </w:t>
            </w:r>
            <w:r w:rsidRPr="00CE73C4">
              <w:rPr>
                <w:rFonts w:ascii="Myriad Pro" w:hAnsi="Myriad Pro" w:cs="Arial"/>
                <w:i/>
                <w:sz w:val="20"/>
              </w:rPr>
              <w:t>Regulaminie konkursu.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CE73C4">
              <w:rPr>
                <w:rFonts w:ascii="Myriad Pro" w:hAnsi="Myriad Pro" w:cs="Arial"/>
                <w:i/>
                <w:sz w:val="20"/>
              </w:rPr>
              <w:t>RPO WZ 2014-2020</w:t>
            </w:r>
            <w:r w:rsidRPr="00CE73C4">
              <w:rPr>
                <w:rFonts w:ascii="Myriad Pro" w:hAnsi="Myriad Pro" w:cs="Arial"/>
                <w:sz w:val="20"/>
              </w:rPr>
              <w:t xml:space="preserve">, </w:t>
            </w:r>
            <w:r w:rsidRPr="00CE73C4">
              <w:rPr>
                <w:rFonts w:ascii="Myriad Pro" w:hAnsi="Myriad Pro" w:cs="Arial"/>
                <w:i/>
                <w:sz w:val="20"/>
              </w:rPr>
              <w:t>SOOP RPO WZ 2014-2020</w:t>
            </w:r>
            <w:r>
              <w:rPr>
                <w:rFonts w:ascii="Myriad Pro" w:hAnsi="Myriad Pro" w:cs="Arial"/>
                <w:sz w:val="20"/>
              </w:rPr>
              <w:t xml:space="preserve">, przepisów prawa </w:t>
            </w:r>
            <w:r w:rsidRPr="00CE73C4">
              <w:rPr>
                <w:rFonts w:ascii="Myriad Pro" w:hAnsi="Myriad Pro" w:cs="Arial"/>
                <w:sz w:val="20"/>
              </w:rPr>
              <w:t xml:space="preserve">mających wpływ na założenia dotyczące grupy docelowej i/lub typu projektu.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Kwalifikowalność </w:t>
            </w:r>
            <w:r w:rsidRPr="00CB72ED">
              <w:rPr>
                <w:rFonts w:ascii="Myriad Pro" w:hAnsi="Myriad Pro" w:cs="Arial"/>
                <w:sz w:val="20"/>
              </w:rPr>
              <w:t>Beneficjenta/Partnera</w:t>
            </w:r>
          </w:p>
        </w:tc>
        <w:tc>
          <w:tcPr>
            <w:tcW w:w="5101" w:type="dxa"/>
          </w:tcPr>
          <w:p w:rsidR="00777C34" w:rsidRPr="00CE73C4" w:rsidRDefault="00777C34" w:rsidP="004D3FDF">
            <w:pPr>
              <w:autoSpaceDE w:val="0"/>
              <w:autoSpaceDN w:val="0"/>
              <w:adjustRightInd w:val="0"/>
              <w:spacing w:after="200" w:line="276" w:lineRule="auto"/>
              <w:jc w:val="both"/>
              <w:rPr>
                <w:rFonts w:ascii="Myriad Pro" w:eastAsia="Malgun Gothic" w:hAnsi="Myriad Pro" w:cs="Arial"/>
                <w:sz w:val="20"/>
              </w:rPr>
            </w:pPr>
            <w:r w:rsidRPr="00CE73C4">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CE73C4">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CE73C4">
              <w:rPr>
                <w:rFonts w:ascii="Myriad Pro" w:eastAsia="Malgun Gothic" w:hAnsi="Myriad Pro" w:cs="Arial"/>
                <w:sz w:val="20"/>
              </w:rPr>
              <w:t>o finansach publicznych.</w:t>
            </w:r>
          </w:p>
          <w:p w:rsidR="00777C34" w:rsidRPr="00681F08" w:rsidRDefault="00777C34" w:rsidP="004D3FDF">
            <w:pPr>
              <w:autoSpaceDE w:val="0"/>
              <w:autoSpaceDN w:val="0"/>
              <w:adjustRightInd w:val="0"/>
              <w:spacing w:line="276" w:lineRule="auto"/>
              <w:jc w:val="both"/>
              <w:rPr>
                <w:rFonts w:ascii="Myriad Pro" w:eastAsia="MyriadPro-Regular" w:hAnsi="Myriad Pro" w:cs="Arial"/>
                <w:sz w:val="20"/>
              </w:rPr>
            </w:pPr>
            <w:r w:rsidRPr="00CE73C4">
              <w:rPr>
                <w:rFonts w:ascii="Myriad Pro" w:eastAsia="MyriadPro-Regular" w:hAnsi="Myriad Pro" w:cs="Arial"/>
                <w:sz w:val="20"/>
              </w:rPr>
              <w:t xml:space="preserve">Beneficjent, zgodnie z </w:t>
            </w:r>
            <w:r w:rsidRPr="00CE73C4">
              <w:rPr>
                <w:rFonts w:ascii="Myriad Pro" w:eastAsia="MyriadPro-Regular" w:hAnsi="Myriad Pro" w:cs="Arial"/>
                <w:i/>
                <w:sz w:val="20"/>
              </w:rPr>
              <w:t>SOOP RPO WZ 2014-2020</w:t>
            </w:r>
            <w:r w:rsidRPr="00CE73C4">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Pr>
                <w:rFonts w:ascii="Myriad Pro" w:eastAsia="MyriadPro-Regular" w:hAnsi="Myriad Pro" w:cs="Arial"/>
                <w:sz w:val="20"/>
              </w:rPr>
              <w:br/>
            </w:r>
            <w:r w:rsidRPr="00CE73C4">
              <w:rPr>
                <w:rFonts w:ascii="Myriad Pro" w:eastAsia="MyriadPro-Regular" w:hAnsi="Myriad Pro" w:cs="Arial"/>
                <w:sz w:val="20"/>
              </w:rPr>
              <w:t>o dofinansowanie w ramach Działania typu/ów projektu/ów, w którym ogłoszony został konkurs.</w:t>
            </w:r>
          </w:p>
        </w:tc>
        <w:tc>
          <w:tcPr>
            <w:tcW w:w="6011" w:type="dxa"/>
          </w:tcPr>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Spełnienie kryterium jest konieczne do przyznania dofinansowania.</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Projekty niespełniające kryterium są odrzucane.</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hAnsi="Myriad Pro" w:cs="Arial"/>
                <w:sz w:val="20"/>
              </w:rPr>
              <w:t xml:space="preserve">Kryterium będzie weryfikowane na etapie KOP, na dzień podpisania umowy oraz w przypadku zmiany Partnera (jeśli dotyczy). </w:t>
            </w:r>
          </w:p>
          <w:p w:rsidR="00777C34" w:rsidRPr="00CE73C4" w:rsidRDefault="00777C34" w:rsidP="004D3FDF">
            <w:pPr>
              <w:spacing w:before="40" w:line="276" w:lineRule="auto"/>
              <w:ind w:left="36"/>
              <w:contextualSpacing/>
              <w:jc w:val="both"/>
              <w:rPr>
                <w:rFonts w:ascii="Myriad Pro" w:eastAsia="Malgun Gothic" w:hAnsi="Myriad Pro" w:cs="Arial"/>
                <w:sz w:val="20"/>
              </w:rPr>
            </w:pPr>
            <w:r w:rsidRPr="00CE73C4">
              <w:rPr>
                <w:rFonts w:ascii="Myriad Pro" w:eastAsia="Malgun Gothic"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 zasadami horyzontalnymi.</w:t>
            </w:r>
          </w:p>
        </w:tc>
        <w:tc>
          <w:tcPr>
            <w:tcW w:w="5101" w:type="dxa"/>
          </w:tcPr>
          <w:p w:rsidR="00777C34" w:rsidRPr="00CB72ED" w:rsidRDefault="00777C34" w:rsidP="004D3FDF">
            <w:pPr>
              <w:spacing w:before="40" w:after="40" w:line="276" w:lineRule="auto"/>
              <w:jc w:val="both"/>
              <w:rPr>
                <w:rFonts w:ascii="Myriad Pro" w:hAnsi="Myriad Pro" w:cs="Arial"/>
                <w:sz w:val="20"/>
              </w:rPr>
            </w:pPr>
            <w:r w:rsidRPr="00CB72ED">
              <w:rPr>
                <w:rFonts w:ascii="Myriad Pro" w:hAnsi="Myriad Pro" w:cs="Arial"/>
                <w:sz w:val="20"/>
              </w:rPr>
              <w:t>Projekt</w:t>
            </w:r>
            <w:r>
              <w:rPr>
                <w:rFonts w:ascii="Myriad Pro" w:hAnsi="Myriad Pro" w:cs="Arial"/>
                <w:sz w:val="20"/>
              </w:rPr>
              <w:t xml:space="preserve"> </w:t>
            </w:r>
            <w:r w:rsidRPr="00CB72ED">
              <w:rPr>
                <w:rFonts w:ascii="Myriad Pro" w:hAnsi="Myriad Pro" w:cs="Arial"/>
                <w:sz w:val="20"/>
              </w:rPr>
              <w:t>jest zgodny z:</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zasadą rów</w:t>
            </w:r>
            <w:r>
              <w:rPr>
                <w:rFonts w:cs="Arial"/>
              </w:rPr>
              <w:t xml:space="preserve">ności szans kobiet i mężczyzn, </w:t>
            </w:r>
            <w:r w:rsidRPr="00CE73C4">
              <w:rPr>
                <w:rFonts w:cs="Arial"/>
              </w:rPr>
              <w:t xml:space="preserve">w oparciu o </w:t>
            </w:r>
            <w:r w:rsidRPr="00CE73C4">
              <w:rPr>
                <w:rFonts w:cs="Arial"/>
                <w:i/>
              </w:rPr>
              <w:t>standard minimum</w:t>
            </w:r>
            <w:r w:rsidRPr="00CE73C4">
              <w:rPr>
                <w:rFonts w:cs="Arial"/>
              </w:rPr>
              <w:t>,</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 xml:space="preserve">właściwymi politykami i zasadami wspólnotowymi: </w:t>
            </w:r>
          </w:p>
          <w:p w:rsidR="00777C34" w:rsidRPr="00CB72ED" w:rsidRDefault="00777C34" w:rsidP="004D3FDF">
            <w:pPr>
              <w:pStyle w:val="Akapitzlist"/>
              <w:numPr>
                <w:ilvl w:val="0"/>
                <w:numId w:val="40"/>
              </w:numPr>
              <w:autoSpaceDE w:val="0"/>
              <w:autoSpaceDN w:val="0"/>
              <w:adjustRightInd w:val="0"/>
              <w:jc w:val="both"/>
              <w:rPr>
                <w:rFonts w:eastAsia="MyriadPro-Regular" w:cs="Arial"/>
              </w:rPr>
            </w:pPr>
            <w:r w:rsidRPr="00CB72ED">
              <w:rPr>
                <w:rFonts w:eastAsia="MyriadPro-Regular" w:cs="Arial"/>
              </w:rPr>
              <w:t>zrównoważonego rozwoju,</w:t>
            </w:r>
          </w:p>
          <w:p w:rsidR="00777C34" w:rsidRPr="00CE73C4" w:rsidRDefault="00777C34" w:rsidP="004D3FDF">
            <w:pPr>
              <w:pStyle w:val="Akapitzlist"/>
              <w:numPr>
                <w:ilvl w:val="0"/>
                <w:numId w:val="40"/>
              </w:numPr>
              <w:autoSpaceDE w:val="0"/>
              <w:autoSpaceDN w:val="0"/>
              <w:adjustRightInd w:val="0"/>
              <w:jc w:val="both"/>
              <w:rPr>
                <w:rFonts w:eastAsia="MyriadPro-Regular" w:cs="Arial"/>
              </w:rPr>
            </w:pPr>
            <w:r w:rsidRPr="00CE73C4">
              <w:rPr>
                <w:rFonts w:eastAsia="MyriadPro-Regular" w:cs="Arial"/>
              </w:rPr>
              <w:t>promowania i realizacji zasady równości szans i niedyskryminacji, w tym. m. in. koniecznością stosowania zasady uniwersalnego projektowania.</w:t>
            </w:r>
          </w:p>
          <w:p w:rsidR="00777C34" w:rsidRDefault="00777C34" w:rsidP="004D3FDF">
            <w:pPr>
              <w:autoSpaceDE w:val="0"/>
              <w:autoSpaceDN w:val="0"/>
              <w:adjustRightInd w:val="0"/>
              <w:jc w:val="both"/>
              <w:rPr>
                <w:rFonts w:ascii="Myriad Pro" w:eastAsia="MyriadPro-Regular" w:hAnsi="Myriad Pro" w:cs="Arial"/>
                <w:sz w:val="20"/>
              </w:rPr>
            </w:pPr>
          </w:p>
          <w:p w:rsidR="00777C34" w:rsidRPr="00346CAD" w:rsidRDefault="00777C34" w:rsidP="004D3FDF">
            <w:pPr>
              <w:autoSpaceDE w:val="0"/>
              <w:autoSpaceDN w:val="0"/>
              <w:adjustRightInd w:val="0"/>
              <w:jc w:val="both"/>
              <w:rPr>
                <w:rFonts w:ascii="Myriad Pro" w:eastAsia="MyriadPro-Regular" w:hAnsi="Myriad Pro" w:cs="Arial"/>
                <w:sz w:val="20"/>
              </w:rPr>
            </w:pPr>
            <w:r w:rsidRPr="00CE73C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CE73C4">
              <w:rPr>
                <w:rFonts w:ascii="Myriad Pro" w:eastAsia="MyriadPro-Regular" w:hAnsi="Myriad Pro" w:cs="Arial"/>
                <w:sz w:val="20"/>
              </w:rPr>
              <w:t>z niepełnosprawnościami.</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bl>
    <w:p w:rsidR="00777C34" w:rsidRDefault="00777C34" w:rsidP="00777C34">
      <w:pPr>
        <w:rPr>
          <w:rFonts w:ascii="Myriad Pro" w:hAnsi="Myriad Pro" w:cs="Arial"/>
          <w:b/>
          <w:bCs/>
          <w:sz w:val="20"/>
        </w:rPr>
      </w:pPr>
    </w:p>
    <w:p w:rsidR="00925D6F" w:rsidRDefault="00925D6F" w:rsidP="00777C34">
      <w:pPr>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777C34" w:rsidRPr="00CB72ED" w:rsidTr="004D3FDF">
        <w:trPr>
          <w:jc w:val="center"/>
        </w:trPr>
        <w:tc>
          <w:tcPr>
            <w:tcW w:w="14175" w:type="dxa"/>
            <w:gridSpan w:val="4"/>
            <w:shd w:val="clear" w:color="auto" w:fill="D9D9D9" w:themeFill="background1" w:themeFillShade="D9"/>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b/>
                <w:sz w:val="20"/>
              </w:rPr>
              <w:t>Kryteria wykonalności</w:t>
            </w:r>
          </w:p>
        </w:tc>
      </w:tr>
      <w:tr w:rsidR="00777C34" w:rsidRPr="00CB72ED" w:rsidTr="004D3FDF">
        <w:trPr>
          <w:jc w:val="center"/>
        </w:trPr>
        <w:tc>
          <w:tcPr>
            <w:tcW w:w="512" w:type="dxa"/>
          </w:tcPr>
          <w:p w:rsidR="00777C34" w:rsidRPr="00CB72ED" w:rsidRDefault="00777C34" w:rsidP="004D3FDF">
            <w:pPr>
              <w:spacing w:before="40" w:after="40" w:line="240" w:lineRule="auto"/>
              <w:ind w:left="-22" w:right="-108"/>
              <w:rPr>
                <w:rFonts w:ascii="Myriad Pro" w:hAnsi="Myriad Pro" w:cs="Arial"/>
                <w:sz w:val="20"/>
              </w:rPr>
            </w:pPr>
            <w:r w:rsidRPr="00CB72ED">
              <w:rPr>
                <w:rFonts w:ascii="Myriad Pro" w:hAnsi="Myriad Pro" w:cs="Arial"/>
                <w:sz w:val="20"/>
              </w:rPr>
              <w:t>L.p.</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Nazwa kryterium</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Definicja kryterium</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rPr>
          <w:jc w:val="center"/>
        </w:trPr>
        <w:tc>
          <w:tcPr>
            <w:tcW w:w="512"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1</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2</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3</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4</w:t>
            </w:r>
          </w:p>
        </w:tc>
      </w:tr>
      <w:tr w:rsidR="00777C34" w:rsidRPr="00CB72ED" w:rsidTr="004D3FDF">
        <w:trPr>
          <w:trHeight w:val="1885"/>
          <w:jc w:val="center"/>
        </w:trPr>
        <w:tc>
          <w:tcPr>
            <w:tcW w:w="512" w:type="dxa"/>
          </w:tcPr>
          <w:p w:rsidR="00777C34" w:rsidRPr="00CB72ED" w:rsidRDefault="00777C34" w:rsidP="004D3FDF">
            <w:pPr>
              <w:pStyle w:val="Akapitzlist"/>
              <w:numPr>
                <w:ilvl w:val="0"/>
                <w:numId w:val="100"/>
              </w:numPr>
              <w:spacing w:before="40" w:after="4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Zgodność prawna</w:t>
            </w:r>
          </w:p>
        </w:tc>
        <w:tc>
          <w:tcPr>
            <w:tcW w:w="6804" w:type="dxa"/>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hAnsi="Myriad Pro" w:cs="Arial"/>
                <w:sz w:val="20"/>
              </w:rPr>
              <w:t xml:space="preserve">Projekt jest zgodny z prawodawstwem wspólnotowym i krajowym, </w:t>
            </w:r>
            <w:r w:rsidRPr="00CB72ED">
              <w:rPr>
                <w:rFonts w:ascii="Myriad Pro" w:hAnsi="Myriad Pro" w:cs="Arial"/>
                <w:sz w:val="20"/>
              </w:rPr>
              <w:br/>
              <w:t>w tym przepisami ustawy</w:t>
            </w:r>
            <w:r w:rsidRPr="00CB72ED">
              <w:rPr>
                <w:rFonts w:ascii="Myriad Pro" w:hAnsi="Myriad Pro" w:cs="Arial"/>
                <w:i/>
                <w:sz w:val="20"/>
              </w:rPr>
              <w:t xml:space="preserve"> </w:t>
            </w:r>
            <w:r w:rsidRPr="00CB72ED">
              <w:rPr>
                <w:rFonts w:ascii="Myriad Pro" w:hAnsi="Myriad Pro" w:cs="Arial"/>
                <w:sz w:val="20"/>
              </w:rPr>
              <w:t xml:space="preserve">z dnia 29 stycznia 2004 r. </w:t>
            </w:r>
            <w:r w:rsidRPr="00CB72ED">
              <w:rPr>
                <w:rFonts w:ascii="Myriad Pro" w:hAnsi="Myriad Pro" w:cs="Arial"/>
                <w:i/>
                <w:sz w:val="20"/>
              </w:rPr>
              <w:t>Prawo zamówień publicznych</w:t>
            </w:r>
            <w:r w:rsidRPr="00CB72ED">
              <w:rPr>
                <w:rFonts w:ascii="Myriad Pro" w:hAnsi="Myriad Pro" w:cs="Arial"/>
                <w:sz w:val="20"/>
              </w:rPr>
              <w:t>.</w:t>
            </w:r>
            <w:r w:rsidRPr="00CB72ED">
              <w:rPr>
                <w:rFonts w:ascii="Myriad Pro" w:eastAsia="MyriadPro-Regular" w:hAnsi="Myriad Pro" w:cs="Arial"/>
                <w:sz w:val="20"/>
              </w:rPr>
              <w:t xml:space="preserve"> </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CB72ED">
              <w:rPr>
                <w:rFonts w:ascii="Myriad Pro" w:eastAsia="MyriadPro-Regular" w:hAnsi="Myriad Pro" w:cs="Arial"/>
                <w:sz w:val="20"/>
              </w:rPr>
              <w:t>w zakresie polityki spójności finansowanych w perspektywie finansowej 2014-2020 (jeśli dotyczy).</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Spełnienie kryterium jest konieczne do przyznania dofinansowania.</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Zgodność</w:t>
            </w:r>
          </w:p>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 wymogami pomocy</w:t>
            </w:r>
          </w:p>
          <w:p w:rsidR="00777C34" w:rsidRPr="00CB72ED" w:rsidRDefault="00777C34" w:rsidP="004D3FDF">
            <w:pPr>
              <w:spacing w:after="0" w:line="240" w:lineRule="auto"/>
              <w:rPr>
                <w:rFonts w:ascii="Myriad Pro" w:eastAsia="Malgun Gothic" w:hAnsi="Myriad Pro" w:cs="Arial"/>
                <w:sz w:val="20"/>
              </w:rPr>
            </w:pPr>
            <w:r w:rsidRPr="00CB72ED">
              <w:rPr>
                <w:rFonts w:ascii="Myriad Pro" w:eastAsia="Malgun Gothic" w:hAnsi="Myriad Pro" w:cs="Arial"/>
                <w:sz w:val="20"/>
              </w:rPr>
              <w:t>publicznej</w:t>
            </w:r>
          </w:p>
        </w:tc>
        <w:tc>
          <w:tcPr>
            <w:tcW w:w="6804" w:type="dxa"/>
          </w:tcPr>
          <w:p w:rsidR="00777C34" w:rsidRPr="00CB72ED" w:rsidRDefault="00777C34" w:rsidP="004D3FDF">
            <w:pPr>
              <w:spacing w:after="0" w:line="240" w:lineRule="auto"/>
              <w:jc w:val="both"/>
              <w:rPr>
                <w:rFonts w:ascii="Myriad Pro" w:eastAsia="Malgun Gothic" w:hAnsi="Myriad Pro" w:cs="Arial"/>
                <w:sz w:val="20"/>
              </w:rPr>
            </w:pPr>
            <w:r w:rsidRPr="00CB72ED">
              <w:rPr>
                <w:rFonts w:ascii="Myriad Pro" w:eastAsia="Malgun Gothic" w:hAnsi="Myriad Pro" w:cs="Arial"/>
                <w:sz w:val="20"/>
              </w:rPr>
              <w:t xml:space="preserve">Projekt jest zgodny regułami pomocy publicznej i/lub pomocy </w:t>
            </w:r>
            <w:r w:rsidRPr="00CB72ED">
              <w:rPr>
                <w:rFonts w:ascii="Myriad Pro" w:eastAsia="Malgun Gothic" w:hAnsi="Myriad Pro" w:cs="Arial"/>
                <w:i/>
                <w:sz w:val="20"/>
              </w:rPr>
              <w:t>de minimis</w:t>
            </w:r>
            <w:r w:rsidRPr="00CB72ED">
              <w:rPr>
                <w:rFonts w:ascii="Myriad Pro" w:eastAsia="Malgun Gothic" w:hAnsi="Myriad Pro" w:cs="Arial"/>
                <w:sz w:val="20"/>
              </w:rPr>
              <w:t>.</w:t>
            </w:r>
          </w:p>
        </w:tc>
        <w:tc>
          <w:tcPr>
            <w:tcW w:w="4733"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Jeżeli dotyczy: spełnienie kryterium jest konieczne do przyznania dofinansowania.</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jc w:val="both"/>
              <w:rPr>
                <w:rFonts w:ascii="Myriad Pro" w:hAnsi="Myriad Pro" w:cs="Arial"/>
                <w:sz w:val="20"/>
              </w:rPr>
            </w:pPr>
            <w:r w:rsidRPr="00CB72ED">
              <w:rPr>
                <w:rFonts w:ascii="Myriad Pro" w:hAnsi="Myriad Pro" w:cs="Arial"/>
                <w:sz w:val="20"/>
              </w:rPr>
              <w:t>Ocena spełniania kryterium polega na przypisaniu wartości logicznych „tak”, „nie”, „nie dotyczy”.</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Zdolność finansowa</w:t>
            </w:r>
          </w:p>
        </w:tc>
        <w:tc>
          <w:tcPr>
            <w:tcW w:w="6804"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CB72ED">
              <w:rPr>
                <w:rFonts w:ascii="Myriad Pro" w:hAnsi="Myriad Pro" w:cs="Arial"/>
                <w:sz w:val="20"/>
              </w:rPr>
              <w:t>i w terminie określonym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CB72ED">
              <w:rPr>
                <w:rFonts w:ascii="Myriad Pro" w:eastAsia="MyriadPro-Regular" w:hAnsi="Myriad Pro" w:cs="Arial"/>
                <w:sz w:val="20"/>
              </w:rPr>
              <w:t xml:space="preserve">w danym projekcie z EFS, posiadają </w:t>
            </w:r>
            <w:r w:rsidRPr="00CB72E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CB72ED">
              <w:rPr>
                <w:rFonts w:ascii="Myriad Pro" w:eastAsia="MyriadPro-Regular" w:hAnsi="Myriad Pro" w:cs="Arial"/>
                <w:sz w:val="20"/>
              </w:rPr>
              <w:t>równy lub wyższy od łącznych rocznych wydatków w danym projekcie z roku, w którym wydatki są najwyższe.</w:t>
            </w:r>
          </w:p>
          <w:p w:rsidR="00777C34" w:rsidRPr="00CB72ED" w:rsidRDefault="00777C34" w:rsidP="004D3FDF">
            <w:pPr>
              <w:spacing w:before="40" w:after="0"/>
              <w:jc w:val="both"/>
              <w:rPr>
                <w:rFonts w:ascii="Myriad Pro" w:hAnsi="Myriad Pro" w:cs="Arial"/>
                <w:sz w:val="20"/>
              </w:rPr>
            </w:pPr>
            <w:r w:rsidRPr="00CB72E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 xml:space="preserve">Spełnienie kryterium jest konieczne do przyznania dofinansowania. </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Kryterium weryfikowane będzie na etapie KOP.</w:t>
            </w:r>
          </w:p>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bl>
    <w:p w:rsidR="00777C34" w:rsidRDefault="00777C34" w:rsidP="00777C34"/>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777C34" w:rsidRPr="00CB72ED" w:rsidTr="004D3FDF">
        <w:trPr>
          <w:trHeight w:val="336"/>
        </w:trPr>
        <w:tc>
          <w:tcPr>
            <w:tcW w:w="14220" w:type="dxa"/>
            <w:gridSpan w:val="4"/>
            <w:shd w:val="clear" w:color="auto" w:fill="BFBFBF" w:themeFill="background1" w:themeFillShade="BF"/>
            <w:vAlign w:val="center"/>
          </w:tcPr>
          <w:p w:rsidR="00777C34" w:rsidRPr="00CB72ED" w:rsidRDefault="00777C34" w:rsidP="004D3FDF">
            <w:pPr>
              <w:spacing w:before="40" w:after="40" w:line="240" w:lineRule="auto"/>
              <w:contextualSpacing/>
              <w:jc w:val="center"/>
              <w:rPr>
                <w:rFonts w:ascii="Myriad Pro" w:hAnsi="Myriad Pro" w:cs="Arial"/>
                <w:b/>
                <w:sz w:val="20"/>
              </w:rPr>
            </w:pPr>
            <w:r w:rsidRPr="00CB72ED">
              <w:rPr>
                <w:rFonts w:ascii="Myriad Pro" w:hAnsi="Myriad Pro" w:cs="Arial"/>
                <w:b/>
                <w:sz w:val="20"/>
              </w:rPr>
              <w:t>Kryteria jakości</w:t>
            </w:r>
          </w:p>
        </w:tc>
      </w:tr>
      <w:tr w:rsidR="00777C34" w:rsidRPr="00CB72ED" w:rsidTr="004D3FDF">
        <w:trPr>
          <w:trHeight w:val="387"/>
        </w:trPr>
        <w:tc>
          <w:tcPr>
            <w:tcW w:w="536" w:type="dxa"/>
          </w:tcPr>
          <w:p w:rsidR="00777C34" w:rsidRPr="00CB72ED" w:rsidRDefault="00777C34" w:rsidP="004D3FDF">
            <w:pPr>
              <w:spacing w:before="40" w:after="40" w:line="240" w:lineRule="auto"/>
              <w:ind w:left="-15"/>
              <w:contextualSpacing/>
              <w:jc w:val="center"/>
              <w:rPr>
                <w:rFonts w:ascii="Myriad Pro" w:hAnsi="Myriad Pro" w:cs="Arial"/>
                <w:sz w:val="20"/>
              </w:rPr>
            </w:pPr>
            <w:r w:rsidRPr="00CB72ED">
              <w:rPr>
                <w:rFonts w:ascii="Myriad Pro" w:hAnsi="Myriad Pro" w:cs="Arial"/>
                <w:sz w:val="20"/>
              </w:rPr>
              <w:t>L.p.</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Nazwa kryterium</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Definicja kryterium</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c>
          <w:tcPr>
            <w:tcW w:w="536" w:type="dxa"/>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1</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2</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3</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4</w:t>
            </w:r>
          </w:p>
        </w:tc>
      </w:tr>
      <w:tr w:rsidR="00777C34" w:rsidRPr="00CB72ED" w:rsidTr="004D3FDF">
        <w:trPr>
          <w:trHeight w:val="41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0" w:line="240" w:lineRule="auto"/>
              <w:contextualSpacing/>
              <w:rPr>
                <w:rFonts w:ascii="Myriad Pro" w:hAnsi="Myriad Pro" w:cs="Arial"/>
                <w:sz w:val="20"/>
              </w:rPr>
            </w:pPr>
            <w:r w:rsidRPr="00CB72ED">
              <w:rPr>
                <w:rFonts w:ascii="Myriad Pro" w:hAnsi="Myriad Pro" w:cs="Arial"/>
                <w:sz w:val="20"/>
              </w:rPr>
              <w:t>Odpowiedniość/Adekwatność/Trafność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CB72ED">
              <w:rPr>
                <w:rFonts w:ascii="Myriad Pro" w:eastAsia="MyriadPro-Regular" w:hAnsi="Myriad Pro" w:cs="Arial"/>
                <w:sz w:val="20"/>
              </w:rPr>
              <w:br/>
              <w:t>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 w jakim projekt zaspokaja potrzeby i niweluje bariery grupy docelowej, a także przyczynia się do osiągnięcia celów RPO WZ 2014-2020.</w:t>
            </w:r>
          </w:p>
          <w:p w:rsidR="00777C34" w:rsidRPr="00CB72ED" w:rsidRDefault="00777C34" w:rsidP="004D3FDF">
            <w:pPr>
              <w:spacing w:before="4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Skala punktów: 0-40.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zostaną przyznane minimum 24 punkty.</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83"/>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autoSpaceDE w:val="0"/>
              <w:autoSpaceDN w:val="0"/>
              <w:adjustRightInd w:val="0"/>
              <w:rPr>
                <w:rFonts w:ascii="Myriad Pro" w:eastAsia="MyriadPro-Regular" w:hAnsi="Myriad Pro" w:cs="Arial"/>
                <w:sz w:val="20"/>
              </w:rPr>
            </w:pPr>
            <w:r w:rsidRPr="00CB72ED">
              <w:rPr>
                <w:rFonts w:ascii="Myriad Pro" w:eastAsia="MyriadPro-Regular" w:hAnsi="Myriad Pro" w:cs="Arial"/>
                <w:sz w:val="20"/>
              </w:rPr>
              <w:t>Skuteczność/Efektywność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Stopnień, w jakim projekt przyczyni się do rozwiązania/złagodzenia sytuacji problemowej wskazanej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CB72ED">
              <w:rPr>
                <w:rFonts w:ascii="Myriad Pro" w:eastAsia="MyriadPro-Regular" w:hAnsi="Myriad Pro" w:cs="Arial"/>
                <w:sz w:val="20"/>
              </w:rPr>
              <w:t>w odniesieniu do zaplanowanych kosztów.</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relacji nakład/rezultat.</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0-30.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18 punktów.</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hAnsi="Myriad Pro" w:cs="Arial"/>
                <w:sz w:val="20"/>
              </w:rPr>
              <w:t>Trwałość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w jakim stopniu zaproponowane w projekcie instrumenty wsparcia oraz zaplanowane rezultaty przyczynią się do trwałej zmiany sytuacji grup docelowych.</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hAnsi="Myriad Pro" w:cs="Arial"/>
                <w:sz w:val="20"/>
              </w:rPr>
              <w:t xml:space="preserve">Ocena spełniania kryterium dokonywana jest </w:t>
            </w:r>
            <w:r w:rsidRPr="00CB72ED">
              <w:rPr>
                <w:rFonts w:ascii="Myriad Pro"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Skala punktów 0-10 </w:t>
            </w:r>
          </w:p>
          <w:p w:rsidR="00777C34" w:rsidRPr="00681F08"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eastAsia="MyriadPro-Regular" w:hAnsi="Myriad Pro" w:cs="Arial"/>
                <w:sz w:val="20"/>
              </w:rPr>
              <w:t>Doświadczenie wnioskodawcy i partnera (jeśli dotyczy)</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Doświadczenie w realizacji podobnych przedsięwzięć realizowanych:</w:t>
            </w:r>
          </w:p>
          <w:p w:rsidR="00777C34" w:rsidRPr="00CB72ED" w:rsidRDefault="00777C34" w:rsidP="004D3FDF">
            <w:pPr>
              <w:pStyle w:val="Akapitzlist"/>
              <w:numPr>
                <w:ilvl w:val="0"/>
                <w:numId w:val="42"/>
              </w:numPr>
              <w:autoSpaceDE w:val="0"/>
              <w:autoSpaceDN w:val="0"/>
              <w:adjustRightInd w:val="0"/>
              <w:spacing w:after="0" w:line="240" w:lineRule="auto"/>
              <w:ind w:left="175" w:hanging="141"/>
              <w:jc w:val="both"/>
              <w:rPr>
                <w:rFonts w:cs="Arial"/>
              </w:rPr>
            </w:pPr>
            <w:r w:rsidRPr="00CB72ED">
              <w:rPr>
                <w:rFonts w:cs="Arial"/>
              </w:rPr>
              <w:t xml:space="preserve">w obszarze wsparcia projektu: maksymalnie </w:t>
            </w:r>
            <w:r w:rsidRPr="00CB72ED">
              <w:rPr>
                <w:rFonts w:cs="Arial"/>
                <w:b/>
              </w:rPr>
              <w:t>4 pkt</w:t>
            </w:r>
            <w:r w:rsidRPr="00CB72ED">
              <w:rPr>
                <w:rFonts w:cs="Arial"/>
              </w:rPr>
              <w:t xml:space="preserve">; </w:t>
            </w:r>
          </w:p>
          <w:p w:rsidR="00777C34" w:rsidRPr="00CB72ED" w:rsidRDefault="00777C34" w:rsidP="004D3FDF">
            <w:pPr>
              <w:pStyle w:val="Default"/>
              <w:numPr>
                <w:ilvl w:val="0"/>
                <w:numId w:val="41"/>
              </w:numPr>
              <w:ind w:left="175" w:hanging="141"/>
              <w:jc w:val="both"/>
              <w:rPr>
                <w:rFonts w:ascii="Myriad Pro" w:hAnsi="Myriad Pro"/>
                <w:sz w:val="20"/>
                <w:szCs w:val="20"/>
              </w:rPr>
            </w:pPr>
            <w:r w:rsidRPr="00CB72ED">
              <w:rPr>
                <w:rFonts w:ascii="Myriad Pro" w:hAnsi="Myriad Pro"/>
                <w:sz w:val="20"/>
                <w:szCs w:val="20"/>
              </w:rPr>
              <w:t xml:space="preserve">na rzecz grupy docelowej, do której skierowany będzie projekt: maksymalnie </w:t>
            </w:r>
            <w:r w:rsidRPr="00CB72ED">
              <w:rPr>
                <w:rFonts w:ascii="Myriad Pro" w:hAnsi="Myriad Pro"/>
                <w:b/>
                <w:sz w:val="20"/>
                <w:szCs w:val="20"/>
              </w:rPr>
              <w:t>4 pkt</w:t>
            </w:r>
            <w:r w:rsidRPr="00CB72ED">
              <w:rPr>
                <w:rFonts w:ascii="Myriad Pro" w:hAnsi="Myriad Pro"/>
                <w:sz w:val="20"/>
                <w:szCs w:val="20"/>
              </w:rPr>
              <w:t>;</w:t>
            </w:r>
          </w:p>
          <w:p w:rsidR="00777C34" w:rsidRPr="00CB72ED" w:rsidRDefault="00777C34" w:rsidP="004D3FDF">
            <w:pPr>
              <w:pStyle w:val="Default"/>
              <w:numPr>
                <w:ilvl w:val="0"/>
                <w:numId w:val="41"/>
              </w:numPr>
              <w:spacing w:after="240"/>
              <w:ind w:left="175" w:hanging="141"/>
              <w:jc w:val="both"/>
              <w:rPr>
                <w:rFonts w:ascii="Myriad Pro" w:eastAsia="MyriadPro-Regular" w:hAnsi="Myriad Pro"/>
                <w:sz w:val="20"/>
                <w:szCs w:val="20"/>
              </w:rPr>
            </w:pPr>
            <w:r w:rsidRPr="00CB72ED">
              <w:rPr>
                <w:rFonts w:ascii="Myriad Pro" w:hAnsi="Myriad Pro"/>
                <w:sz w:val="20"/>
                <w:szCs w:val="20"/>
              </w:rPr>
              <w:t xml:space="preserve">na określonym terytorium, którego będzie dotyczyć realizacja projektu: maksymalnie </w:t>
            </w:r>
            <w:r w:rsidRPr="00CB72ED">
              <w:rPr>
                <w:rFonts w:ascii="Myriad Pro" w:hAnsi="Myriad Pro"/>
                <w:b/>
                <w:sz w:val="20"/>
                <w:szCs w:val="20"/>
              </w:rPr>
              <w:t xml:space="preserve">2 pkt. </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557"/>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rPr>
                <w:rFonts w:ascii="Myriad Pro" w:eastAsia="MyriadPro-Regular" w:hAnsi="Myriad Pro" w:cs="Arial"/>
                <w:sz w:val="20"/>
              </w:rPr>
            </w:pPr>
            <w:r w:rsidRPr="00CB72ED">
              <w:rPr>
                <w:rFonts w:ascii="Myriad Pro" w:eastAsia="MyriadPro-Regular" w:hAnsi="Myriad Pro" w:cs="Arial"/>
                <w:sz w:val="20"/>
              </w:rPr>
              <w:t>Zaplecze realizacji projektu</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samodzielnej realizacji projektu:</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maksymalnie </w:t>
            </w:r>
            <w:r w:rsidRPr="00CB72ED">
              <w:rPr>
                <w:rFonts w:ascii="Myriad Pro" w:eastAsia="MyriadPro-Regular" w:hAnsi="Myriad Pro" w:cs="Arial"/>
                <w:b/>
                <w:sz w:val="20"/>
              </w:rPr>
              <w:t>10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2 pkt.</w:t>
            </w:r>
          </w:p>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realizacji projektu w partnerstwie:</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i partnera/ów: maksymalnie </w:t>
            </w:r>
            <w:r w:rsidRPr="00CB72ED">
              <w:rPr>
                <w:rFonts w:ascii="Myriad Pro" w:eastAsia="MyriadPro-Regular" w:hAnsi="Myriad Pro" w:cs="Arial"/>
                <w:b/>
                <w:sz w:val="20"/>
              </w:rPr>
              <w:t>5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1 pkt.</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zasadności partnerstwa zawiązanego w celu wspólnej realizacji projektu, w tym sposób podziału realizacji zadań: maksymalnie </w:t>
            </w:r>
            <w:r w:rsidRPr="00CB72ED">
              <w:rPr>
                <w:rFonts w:ascii="Myriad Pro" w:eastAsia="MyriadPro-Regular" w:hAnsi="Myriad Pro" w:cs="Arial"/>
                <w:b/>
                <w:sz w:val="20"/>
              </w:rPr>
              <w:t>5  pkt</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bl>
    <w:p w:rsidR="00777C34" w:rsidRDefault="00777C34" w:rsidP="00777C34"/>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777C34" w:rsidRPr="002B689F" w:rsidTr="004D3FDF">
        <w:trPr>
          <w:jc w:val="center"/>
        </w:trPr>
        <w:tc>
          <w:tcPr>
            <w:tcW w:w="14175" w:type="dxa"/>
            <w:gridSpan w:val="4"/>
            <w:shd w:val="clear" w:color="auto" w:fill="D9D9D9" w:themeFill="background1" w:themeFillShade="D9"/>
            <w:vAlign w:val="center"/>
          </w:tcPr>
          <w:p w:rsidR="00777C34" w:rsidRPr="002B689F" w:rsidRDefault="00777C34" w:rsidP="004D3FDF">
            <w:pPr>
              <w:spacing w:before="40" w:after="40"/>
              <w:jc w:val="center"/>
              <w:rPr>
                <w:rFonts w:ascii="Arial" w:hAnsi="Arial" w:cs="Arial"/>
                <w:b/>
                <w:sz w:val="20"/>
              </w:rPr>
            </w:pPr>
            <w:r w:rsidRPr="005D12AA">
              <w:rPr>
                <w:rFonts w:ascii="Arial" w:hAnsi="Arial" w:cs="Arial"/>
                <w:b/>
                <w:sz w:val="20"/>
              </w:rPr>
              <w:t>Kryteria administracyjności</w:t>
            </w:r>
          </w:p>
        </w:tc>
      </w:tr>
      <w:tr w:rsidR="00777C34" w:rsidRPr="002B689F" w:rsidTr="004D3FDF">
        <w:trPr>
          <w:jc w:val="center"/>
        </w:trPr>
        <w:tc>
          <w:tcPr>
            <w:tcW w:w="536" w:type="dxa"/>
          </w:tcPr>
          <w:p w:rsidR="00777C34" w:rsidRPr="002B689F" w:rsidRDefault="00777C34" w:rsidP="004D3FDF">
            <w:pPr>
              <w:spacing w:before="40" w:after="40"/>
              <w:ind w:left="-22"/>
              <w:rPr>
                <w:rFonts w:ascii="Arial" w:hAnsi="Arial" w:cs="Arial"/>
                <w:sz w:val="20"/>
              </w:rPr>
            </w:pPr>
            <w:r w:rsidRPr="005D12AA">
              <w:rPr>
                <w:rFonts w:ascii="Arial" w:hAnsi="Arial" w:cs="Arial"/>
                <w:sz w:val="20"/>
              </w:rPr>
              <w:t>L.p.</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Nazwa kryterium</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Definicja kryterium</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Opis znaczenia kryterium</w:t>
            </w:r>
          </w:p>
        </w:tc>
      </w:tr>
      <w:tr w:rsidR="00777C34" w:rsidRPr="002B689F" w:rsidTr="004D3FDF">
        <w:trPr>
          <w:jc w:val="center"/>
        </w:trPr>
        <w:tc>
          <w:tcPr>
            <w:tcW w:w="536" w:type="dxa"/>
          </w:tcPr>
          <w:p w:rsidR="00777C34" w:rsidRPr="002B689F" w:rsidRDefault="00777C34" w:rsidP="004D3FDF">
            <w:pPr>
              <w:spacing w:before="40" w:after="40"/>
              <w:jc w:val="center"/>
              <w:rPr>
                <w:rFonts w:ascii="Arial" w:hAnsi="Arial" w:cs="Arial"/>
                <w:sz w:val="20"/>
              </w:rPr>
            </w:pPr>
            <w:r w:rsidRPr="005D12AA">
              <w:rPr>
                <w:rFonts w:ascii="Arial" w:hAnsi="Arial" w:cs="Arial"/>
                <w:sz w:val="20"/>
              </w:rPr>
              <w:t>1</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2</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3</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4</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Intensywność wsparcia</w:t>
            </w:r>
          </w:p>
        </w:tc>
        <w:tc>
          <w:tcPr>
            <w:tcW w:w="4803"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Wnioskowana kwota i poziom wsparcia są zgodne z zapisami </w:t>
            </w:r>
            <w:r w:rsidRPr="005D12AA">
              <w:rPr>
                <w:rFonts w:ascii="Arial" w:hAnsi="Arial" w:cs="Arial"/>
                <w:i/>
                <w:sz w:val="20"/>
              </w:rPr>
              <w:t xml:space="preserve">Regulaminu </w:t>
            </w:r>
            <w:r>
              <w:rPr>
                <w:rFonts w:ascii="Arial" w:hAnsi="Arial" w:cs="Arial"/>
                <w:i/>
                <w:sz w:val="20"/>
              </w:rPr>
              <w:t>konkursu</w:t>
            </w:r>
            <w:r w:rsidRPr="005D12AA">
              <w:rPr>
                <w:rFonts w:ascii="Arial"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Zgodność z kwalifikowalnością wydatków.</w:t>
            </w:r>
          </w:p>
        </w:tc>
        <w:tc>
          <w:tcPr>
            <w:tcW w:w="4803" w:type="dxa"/>
          </w:tcPr>
          <w:p w:rsidR="00777C34" w:rsidRPr="00CC1510" w:rsidRDefault="00777C34" w:rsidP="004D3FDF">
            <w:pPr>
              <w:autoSpaceDE w:val="0"/>
              <w:autoSpaceDN w:val="0"/>
              <w:adjustRightInd w:val="0"/>
              <w:jc w:val="both"/>
              <w:rPr>
                <w:rFonts w:ascii="MyriadPro-It" w:hAnsi="MyriadPro-It" w:cs="MyriadPro-It"/>
                <w:i/>
                <w:sz w:val="20"/>
              </w:rPr>
            </w:pPr>
            <w:r w:rsidRPr="00AA5AE0">
              <w:rPr>
                <w:rFonts w:ascii="Arial" w:eastAsia="MyriadPro-Regular" w:hAnsi="Arial" w:cs="Arial"/>
                <w:sz w:val="20"/>
              </w:rPr>
              <w:t xml:space="preserve">Wydatki w projekcie są zgodne z </w:t>
            </w:r>
            <w:r w:rsidRPr="007F3A6A">
              <w:rPr>
                <w:rFonts w:ascii="Arial" w:eastAsia="MyriadPro-Regular" w:hAnsi="Arial" w:cs="Arial"/>
                <w:i/>
                <w:sz w:val="20"/>
              </w:rPr>
              <w:t xml:space="preserve">Wytycznymi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sidRPr="00AA5AE0">
              <w:rPr>
                <w:rFonts w:ascii="Arial" w:eastAsia="MyriadPro-Regular" w:hAnsi="Arial" w:cs="Arial"/>
                <w:sz w:val="20"/>
              </w:rPr>
              <w:t xml:space="preserve"> oraz </w:t>
            </w:r>
            <w:r>
              <w:rPr>
                <w:rFonts w:ascii="Arial" w:eastAsia="MyriadPro-Regular" w:hAnsi="Arial" w:cs="Arial"/>
                <w:sz w:val="20"/>
              </w:rPr>
              <w:br/>
            </w:r>
            <w:r w:rsidRPr="00AA5AE0">
              <w:rPr>
                <w:rFonts w:ascii="Arial" w:eastAsia="MyriadPro-Regular" w:hAnsi="Arial" w:cs="Arial"/>
                <w:sz w:val="20"/>
              </w:rPr>
              <w:t>z</w:t>
            </w:r>
            <w:r>
              <w:rPr>
                <w:rFonts w:ascii="Arial" w:eastAsia="MyriadPro-Regular" w:hAnsi="Arial" w:cs="Arial"/>
                <w:i/>
                <w:sz w:val="20"/>
              </w:rPr>
              <w:t xml:space="preserve"> </w:t>
            </w:r>
            <w:r w:rsidRPr="007F3A6A">
              <w:rPr>
                <w:rFonts w:ascii="Arial" w:eastAsia="MyriadPro-Regular" w:hAnsi="Arial" w:cs="Arial"/>
                <w:i/>
                <w:sz w:val="20"/>
              </w:rPr>
              <w:t xml:space="preserve">Wytycznymi w zakresie realizacji przedsięwzięć </w:t>
            </w:r>
            <w:r>
              <w:rPr>
                <w:rFonts w:ascii="Arial" w:eastAsia="MyriadPro-Regular" w:hAnsi="Arial" w:cs="Arial"/>
                <w:i/>
                <w:sz w:val="20"/>
              </w:rPr>
              <w:br/>
            </w:r>
            <w:r w:rsidRPr="007F3A6A">
              <w:rPr>
                <w:rFonts w:ascii="Arial" w:eastAsia="MyriadPro-Regular" w:hAnsi="Arial" w:cs="Arial"/>
                <w:i/>
                <w:sz w:val="20"/>
              </w:rPr>
              <w:t>z udziałem środków</w:t>
            </w:r>
            <w:r>
              <w:rPr>
                <w:rFonts w:ascii="Arial" w:eastAsia="MyriadPro-Regular" w:hAnsi="Arial" w:cs="Arial"/>
                <w:i/>
                <w:sz w:val="20"/>
              </w:rPr>
              <w:t xml:space="preserve"> </w:t>
            </w:r>
            <w:r w:rsidRPr="007F3A6A">
              <w:rPr>
                <w:rFonts w:ascii="Arial" w:eastAsia="MyriadPro-Regular" w:hAnsi="Arial" w:cs="Arial"/>
                <w:i/>
                <w:sz w:val="20"/>
              </w:rPr>
              <w:t xml:space="preserve">Europejskiego Funduszu Społecznego </w:t>
            </w:r>
            <w:r w:rsidRPr="0078061A">
              <w:rPr>
                <w:rFonts w:ascii="Arial" w:eastAsia="Times New Roman" w:hAnsi="Arial" w:cs="Arial"/>
                <w:i/>
                <w:sz w:val="20"/>
              </w:rPr>
              <w:t xml:space="preserve">w obszarze </w:t>
            </w:r>
            <w:r>
              <w:rPr>
                <w:rFonts w:ascii="MyriadPro-It" w:hAnsi="MyriadPro-It" w:cs="MyriadPro-It"/>
                <w:i/>
                <w:sz w:val="20"/>
              </w:rPr>
              <w:t>zdrowia</w:t>
            </w:r>
            <w:r w:rsidRPr="00CC1510">
              <w:rPr>
                <w:rFonts w:ascii="MyriadPro-It" w:hAnsi="MyriadPro-It" w:cs="MyriadPro-It"/>
                <w:i/>
                <w:sz w:val="20"/>
              </w:rPr>
              <w:t xml:space="preserve"> na lata 2014-2020.</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Planowane wydatki są uzasadnione, niezbędne, racjonalne i adekwatne do</w:t>
            </w:r>
            <w:r>
              <w:rPr>
                <w:rFonts w:ascii="Arial" w:eastAsia="MyriadPro-Regular" w:hAnsi="Arial" w:cs="Arial"/>
                <w:sz w:val="20"/>
              </w:rPr>
              <w:t xml:space="preserve"> </w:t>
            </w:r>
            <w:r w:rsidRPr="00AA5AE0">
              <w:rPr>
                <w:rFonts w:ascii="Arial" w:eastAsia="MyriadPro-Regular" w:hAnsi="Arial" w:cs="Arial"/>
                <w:sz w:val="20"/>
              </w:rPr>
              <w:t>zakresu merytorycznego</w:t>
            </w:r>
            <w:r>
              <w:rPr>
                <w:rFonts w:ascii="MyriadPro-Regular" w:eastAsia="MyriadPro-Regular" w:cs="MyriadPro-Regular"/>
                <w:sz w:val="20"/>
              </w:rPr>
              <w:t xml:space="preserve"> </w:t>
            </w:r>
            <w:r w:rsidRPr="00AA5AE0">
              <w:rPr>
                <w:rFonts w:ascii="Arial" w:eastAsia="MyriadPro-Regular" w:hAnsi="Arial" w:cs="Arial"/>
                <w:sz w:val="20"/>
              </w:rPr>
              <w:t xml:space="preserve">projektu w tym opisu grupy docelowej </w:t>
            </w:r>
            <w:r>
              <w:rPr>
                <w:rFonts w:ascii="Arial" w:eastAsia="MyriadPro-Regular" w:hAnsi="Arial" w:cs="Arial"/>
                <w:sz w:val="20"/>
              </w:rPr>
              <w:br/>
            </w:r>
            <w:r w:rsidRPr="00AA5AE0">
              <w:rPr>
                <w:rFonts w:ascii="Arial" w:eastAsia="MyriadPro-Regular" w:hAnsi="Arial" w:cs="Arial"/>
                <w:sz w:val="20"/>
              </w:rPr>
              <w:t>i planowanego</w:t>
            </w:r>
            <w:r>
              <w:rPr>
                <w:rFonts w:ascii="Arial" w:eastAsia="MyriadPro-Regular" w:hAnsi="Arial" w:cs="Arial"/>
                <w:sz w:val="20"/>
              </w:rPr>
              <w:t xml:space="preserve"> </w:t>
            </w:r>
            <w:r w:rsidRPr="00AA5AE0">
              <w:rPr>
                <w:rFonts w:ascii="Arial" w:eastAsia="MyriadPro-Regular" w:hAnsi="Arial" w:cs="Arial"/>
                <w:sz w:val="20"/>
              </w:rPr>
              <w:t>wsparcia.</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 xml:space="preserve">Wydatki założone w projekcie są zgodne </w:t>
            </w:r>
            <w:r>
              <w:rPr>
                <w:rFonts w:ascii="Arial" w:eastAsia="MyriadPro-Regular" w:hAnsi="Arial" w:cs="Arial"/>
                <w:sz w:val="20"/>
              </w:rPr>
              <w:br/>
            </w:r>
            <w:r w:rsidRPr="00AA5AE0">
              <w:rPr>
                <w:rFonts w:ascii="Arial" w:eastAsia="MyriadPro-Regular" w:hAnsi="Arial" w:cs="Arial"/>
                <w:sz w:val="20"/>
              </w:rPr>
              <w:t>z</w:t>
            </w:r>
            <w:r>
              <w:rPr>
                <w:rFonts w:ascii="MyriadPro-Regular" w:eastAsia="MyriadPro-Regular" w:cs="MyriadPro-Regular"/>
                <w:sz w:val="20"/>
              </w:rPr>
              <w:t xml:space="preserve"> </w:t>
            </w:r>
            <w:r w:rsidRPr="00AA5AE0">
              <w:rPr>
                <w:rFonts w:ascii="Arial" w:eastAsia="MyriadPro-Regular" w:hAnsi="Arial" w:cs="Arial"/>
                <w:sz w:val="20"/>
              </w:rPr>
              <w:t>katalogiem wydatków,</w:t>
            </w:r>
            <w:r>
              <w:rPr>
                <w:rFonts w:ascii="MyriadPro-Regular" w:eastAsia="MyriadPro-Regular" w:cs="MyriadPro-Regular"/>
                <w:sz w:val="20"/>
              </w:rPr>
              <w:t xml:space="preserve"> </w:t>
            </w:r>
            <w:r w:rsidRPr="00AA5AE0">
              <w:rPr>
                <w:rFonts w:ascii="Arial" w:eastAsia="MyriadPro-Regular" w:hAnsi="Arial" w:cs="Arial"/>
                <w:sz w:val="20"/>
              </w:rPr>
              <w:t>limitami</w:t>
            </w:r>
            <w:r>
              <w:rPr>
                <w:rFonts w:ascii="Arial" w:eastAsia="MyriadPro-Regular" w:hAnsi="Arial" w:cs="Arial"/>
                <w:sz w:val="20"/>
              </w:rPr>
              <w:t xml:space="preserve"> (w tym stawką ryczałtową dla kosztów pośrednich)</w:t>
            </w:r>
            <w:r w:rsidRPr="00AA5AE0">
              <w:rPr>
                <w:rFonts w:ascii="Arial" w:eastAsia="MyriadPro-Regular" w:hAnsi="Arial" w:cs="Arial"/>
                <w:sz w:val="20"/>
              </w:rPr>
              <w:t xml:space="preserve"> oraz</w:t>
            </w:r>
            <w:r>
              <w:rPr>
                <w:rFonts w:ascii="Arial" w:eastAsia="MyriadPro-Regular" w:hAnsi="Arial" w:cs="Arial"/>
                <w:sz w:val="20"/>
              </w:rPr>
              <w:t xml:space="preserve"> </w:t>
            </w:r>
            <w:r w:rsidRPr="00AA5AE0">
              <w:rPr>
                <w:rFonts w:ascii="Arial" w:eastAsia="MyriadPro-Regular" w:hAnsi="Arial" w:cs="Arial"/>
                <w:sz w:val="20"/>
              </w:rPr>
              <w:t xml:space="preserve">zasadami kwalifikowalności określonymi w </w:t>
            </w:r>
            <w:r w:rsidRPr="00EE352B">
              <w:rPr>
                <w:rFonts w:ascii="Arial" w:eastAsia="MyriadPro-Regular" w:hAnsi="Arial" w:cs="Arial"/>
                <w:i/>
                <w:sz w:val="20"/>
              </w:rPr>
              <w:t xml:space="preserve">Regulaminie konkursu </w:t>
            </w:r>
            <w:r w:rsidRPr="00AA5AE0">
              <w:rPr>
                <w:rFonts w:ascii="Arial" w:eastAsia="MyriadPro-Regular" w:hAnsi="Arial" w:cs="Arial"/>
                <w:sz w:val="20"/>
              </w:rPr>
              <w:t>(jeśli</w:t>
            </w:r>
            <w:r>
              <w:rPr>
                <w:rFonts w:ascii="Arial" w:eastAsia="MyriadPro-Regular" w:hAnsi="Arial" w:cs="Arial"/>
                <w:sz w:val="20"/>
              </w:rPr>
              <w:t xml:space="preserve"> </w:t>
            </w:r>
            <w:r w:rsidRPr="00AA5AE0">
              <w:rPr>
                <w:rFonts w:ascii="Arial" w:eastAsia="MyriadPro-Regular" w:hAnsi="Arial" w:cs="Arial"/>
                <w:sz w:val="20"/>
              </w:rPr>
              <w:t>dotyczy).</w:t>
            </w:r>
          </w:p>
          <w:p w:rsidR="00777C34" w:rsidRPr="00235AEB"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Poziom wydatków w ramach cross financingu oraz środków trwałych jest</w:t>
            </w:r>
            <w:r>
              <w:rPr>
                <w:rFonts w:ascii="Arial" w:eastAsia="MyriadPro-Regular" w:hAnsi="Arial" w:cs="Arial"/>
                <w:sz w:val="20"/>
              </w:rPr>
              <w:t xml:space="preserve"> </w:t>
            </w:r>
            <w:r w:rsidRPr="00AA5AE0">
              <w:rPr>
                <w:rFonts w:ascii="Arial" w:eastAsia="MyriadPro-Regular" w:hAnsi="Arial" w:cs="Arial"/>
                <w:sz w:val="20"/>
              </w:rPr>
              <w:t xml:space="preserve">zgodny z poziomem tych wydatków wskazanym w </w:t>
            </w:r>
            <w:r w:rsidRPr="00EE352B">
              <w:rPr>
                <w:rFonts w:ascii="Arial" w:eastAsia="MyriadPro-Regular" w:hAnsi="Arial" w:cs="Arial"/>
                <w:i/>
                <w:sz w:val="20"/>
              </w:rPr>
              <w:t>Regulaminie konkursu</w:t>
            </w:r>
            <w:r w:rsidRPr="00AA5AE0">
              <w:rPr>
                <w:rFonts w:ascii="Arial" w:eastAsia="MyriadPro-Regular"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Default="00777C34" w:rsidP="004D3FDF">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eastAsia="MyriadPro-Regular" w:hAnsi="Arial" w:cs="Arial"/>
                <w:sz w:val="20"/>
              </w:rPr>
              <w:t>Zgodność z warunkami realizacji wsparcia.</w:t>
            </w:r>
          </w:p>
        </w:tc>
        <w:tc>
          <w:tcPr>
            <w:tcW w:w="4803" w:type="dxa"/>
          </w:tcPr>
          <w:p w:rsidR="00777C34" w:rsidRPr="002B689F" w:rsidRDefault="00777C34" w:rsidP="004D3FDF">
            <w:pPr>
              <w:spacing w:before="40" w:after="40"/>
              <w:jc w:val="both"/>
              <w:rPr>
                <w:rFonts w:ascii="Arial" w:hAnsi="Arial" w:cs="Arial"/>
                <w:sz w:val="20"/>
              </w:rPr>
            </w:pPr>
            <w:r w:rsidRPr="005D12AA">
              <w:rPr>
                <w:rFonts w:ascii="Arial" w:eastAsia="MyriadPro-Regular" w:hAnsi="Arial" w:cs="Arial"/>
                <w:sz w:val="20"/>
              </w:rPr>
              <w:t>Wniosek został sporządzony zgodnie z uwarunkowaniami realizacji wsparcia określonymi w</w:t>
            </w:r>
            <w:r>
              <w:rPr>
                <w:rFonts w:ascii="Arial" w:eastAsia="MyriadPro-Regular" w:hAnsi="Arial" w:cs="Arial"/>
                <w:sz w:val="20"/>
              </w:rPr>
              <w:t>e</w:t>
            </w:r>
            <w:r w:rsidRPr="005D12AA">
              <w:rPr>
                <w:rFonts w:ascii="Arial" w:eastAsia="MyriadPro-Regular" w:hAnsi="Arial" w:cs="Arial"/>
                <w:sz w:val="20"/>
              </w:rPr>
              <w:t xml:space="preserve"> </w:t>
            </w:r>
            <w:r>
              <w:rPr>
                <w:rFonts w:ascii="Arial" w:eastAsia="MyriadPro-Regular" w:hAnsi="Arial" w:cs="Arial"/>
                <w:sz w:val="20"/>
              </w:rPr>
              <w:t>właściwych wytycznych obszarowych oraz z zasadami realizacji wsparcia wskazanymi przez IOK w</w:t>
            </w:r>
            <w:r w:rsidRPr="005D12AA">
              <w:rPr>
                <w:rFonts w:ascii="Arial" w:eastAsia="MyriadPro-Regular" w:hAnsi="Arial" w:cs="Arial"/>
                <w:sz w:val="20"/>
              </w:rPr>
              <w:t xml:space="preserve"> </w:t>
            </w:r>
            <w:r>
              <w:rPr>
                <w:rFonts w:ascii="Arial" w:eastAsia="MyriadPro-Regular" w:hAnsi="Arial" w:cs="Arial"/>
                <w:sz w:val="20"/>
              </w:rPr>
              <w:t xml:space="preserve">części 5.3 </w:t>
            </w:r>
            <w:r w:rsidRPr="005D12AA">
              <w:rPr>
                <w:rFonts w:ascii="Arial" w:eastAsia="MyriadPro-Regular" w:hAnsi="Arial" w:cs="Arial"/>
                <w:i/>
                <w:sz w:val="20"/>
              </w:rPr>
              <w:t>Regulamin</w:t>
            </w:r>
            <w:r>
              <w:rPr>
                <w:rFonts w:ascii="Arial" w:eastAsia="MyriadPro-Regular" w:hAnsi="Arial" w:cs="Arial"/>
                <w:i/>
                <w:sz w:val="20"/>
              </w:rPr>
              <w:t>u</w:t>
            </w:r>
            <w:r w:rsidRPr="005D12AA">
              <w:rPr>
                <w:rFonts w:ascii="Arial" w:eastAsia="MyriadPro-Regular" w:hAnsi="Arial" w:cs="Arial"/>
                <w:i/>
                <w:sz w:val="20"/>
              </w:rPr>
              <w:t xml:space="preserve"> </w:t>
            </w:r>
            <w:r>
              <w:rPr>
                <w:rFonts w:ascii="Arial" w:eastAsia="MyriadPro-Regular" w:hAnsi="Arial" w:cs="Arial"/>
                <w:i/>
                <w:sz w:val="20"/>
              </w:rPr>
              <w:t xml:space="preserve">konkursu </w:t>
            </w:r>
            <w:r w:rsidRPr="00AA05C6">
              <w:rPr>
                <w:rFonts w:ascii="Arial" w:eastAsia="MyriadPro-Regular" w:hAnsi="Arial" w:cs="Arial"/>
                <w:sz w:val="20"/>
              </w:rPr>
              <w:t xml:space="preserve">(np. zasady </w:t>
            </w:r>
            <w:r>
              <w:rPr>
                <w:rFonts w:ascii="Arial" w:eastAsia="MyriadPro-Regular" w:hAnsi="Arial" w:cs="Arial"/>
                <w:sz w:val="20"/>
              </w:rPr>
              <w:t>realizacji danej formy wsparcia)</w:t>
            </w:r>
            <w:r w:rsidRPr="005D12AA">
              <w:rPr>
                <w:rFonts w:ascii="Arial" w:eastAsia="MyriadPro-Regular" w:hAnsi="Arial" w:cs="Arial"/>
                <w:i/>
                <w:sz w:val="20"/>
              </w:rPr>
              <w:t>.</w:t>
            </w:r>
          </w:p>
        </w:tc>
        <w:tc>
          <w:tcPr>
            <w:tcW w:w="6012" w:type="dxa"/>
          </w:tcPr>
          <w:p w:rsidR="00777C34" w:rsidRPr="002B689F"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Spełnienie kryterium jest konieczne do przyznania dofinansowania.</w:t>
            </w:r>
          </w:p>
          <w:p w:rsidR="00777C34"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Projekty niespełniające kryterium kierowane są do poprawy lub uzupełnienia.</w:t>
            </w:r>
          </w:p>
          <w:p w:rsidR="00777C34" w:rsidRPr="002B689F" w:rsidRDefault="00777C34" w:rsidP="004D3FDF">
            <w:pPr>
              <w:autoSpaceDE w:val="0"/>
              <w:autoSpaceDN w:val="0"/>
              <w:adjustRightInd w:val="0"/>
              <w:jc w:val="both"/>
              <w:rPr>
                <w:rFonts w:ascii="Arial" w:eastAsia="MyriadPro-Regular"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m.in. </w:t>
            </w:r>
            <w:r w:rsidRPr="00214D4F">
              <w:rPr>
                <w:rFonts w:ascii="Arial" w:hAnsi="Arial" w:cs="Arial"/>
                <w:i/>
                <w:sz w:val="20"/>
              </w:rPr>
              <w:t>RPO WZ 2014-2020</w:t>
            </w:r>
            <w:r>
              <w:rPr>
                <w:rFonts w:ascii="Arial" w:hAnsi="Arial" w:cs="Arial"/>
                <w:sz w:val="20"/>
              </w:rPr>
              <w:t xml:space="preserve">, przepisów prawa,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sidRPr="00AA05C6">
              <w:rPr>
                <w:rFonts w:ascii="Arial" w:eastAsia="MyriadPro-Regular" w:hAnsi="Arial" w:cs="Arial"/>
                <w:sz w:val="20"/>
              </w:rPr>
              <w:t>właściwych</w:t>
            </w:r>
            <w:r>
              <w:rPr>
                <w:rFonts w:ascii="Arial" w:eastAsia="MyriadPro-Regular" w:hAnsi="Arial" w:cs="Arial"/>
                <w:i/>
                <w:sz w:val="20"/>
              </w:rPr>
              <w:t xml:space="preserve"> Wytycznych obszarowych </w:t>
            </w:r>
            <w:r>
              <w:rPr>
                <w:rFonts w:ascii="Arial" w:hAnsi="Arial" w:cs="Arial"/>
                <w:sz w:val="20"/>
              </w:rPr>
              <w:t>mających wpływ na założenia dotyczące uwarunkowań realizacji wsparcia.</w:t>
            </w:r>
          </w:p>
          <w:p w:rsidR="00777C34" w:rsidRPr="002B689F" w:rsidRDefault="00777C34" w:rsidP="004D3FDF">
            <w:pPr>
              <w:spacing w:before="40"/>
              <w:rPr>
                <w:rFonts w:ascii="Arial" w:hAnsi="Arial" w:cs="Arial"/>
                <w:sz w:val="20"/>
              </w:rPr>
            </w:pPr>
            <w:r w:rsidRPr="005D12AA">
              <w:rPr>
                <w:rFonts w:ascii="Arial" w:eastAsia="MyriadPro-Regular"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Spójność i kompletność zapisów </w:t>
            </w:r>
          </w:p>
        </w:tc>
        <w:tc>
          <w:tcPr>
            <w:tcW w:w="4803" w:type="dxa"/>
          </w:tcPr>
          <w:p w:rsidR="00777C34" w:rsidRPr="002B689F" w:rsidRDefault="00777C34" w:rsidP="004D3FDF">
            <w:pPr>
              <w:autoSpaceDE w:val="0"/>
              <w:autoSpaceDN w:val="0"/>
              <w:adjustRightInd w:val="0"/>
              <w:jc w:val="both"/>
              <w:rPr>
                <w:rFonts w:ascii="Arial" w:hAnsi="Arial" w:cs="Arial"/>
                <w:sz w:val="20"/>
              </w:rPr>
            </w:pPr>
            <w:r w:rsidRPr="005D12AA">
              <w:rPr>
                <w:rFonts w:ascii="Arial" w:eastAsia="MyriadPro-Regular" w:hAnsi="Arial" w:cs="Arial"/>
                <w:sz w:val="20"/>
              </w:rPr>
              <w:t>Wniosek jest spójny i kompletny w odniesieniu do dokonanej oceny</w:t>
            </w:r>
            <w:r>
              <w:rPr>
                <w:rFonts w:ascii="Arial" w:eastAsia="MyriadPro-Regular" w:hAnsi="Arial" w:cs="Arial"/>
                <w:sz w:val="20"/>
              </w:rPr>
              <w:t>.</w:t>
            </w:r>
            <w:r w:rsidRPr="005D12AA">
              <w:rPr>
                <w:rFonts w:ascii="Arial" w:eastAsia="MyriadPro-Regular" w:hAnsi="Arial" w:cs="Arial"/>
                <w:sz w:val="20"/>
              </w:rPr>
              <w:t xml:space="preserve"> </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777C34" w:rsidRDefault="00777C34" w:rsidP="00777C34"/>
    <w:p w:rsidR="00925D6F" w:rsidRDefault="00925D6F" w:rsidP="00636770">
      <w:pPr>
        <w:tabs>
          <w:tab w:val="center" w:pos="7002"/>
          <w:tab w:val="right" w:pos="14004"/>
        </w:tabs>
        <w:jc w:val="center"/>
        <w:rPr>
          <w:rFonts w:ascii="Myriad Pro" w:eastAsiaTheme="majorEastAsia" w:hAnsi="Myriad Pro" w:cs="Arial"/>
          <w:b/>
          <w:bCs/>
          <w:sz w:val="20"/>
        </w:rPr>
      </w:pPr>
    </w:p>
    <w:p w:rsidR="00B56C25" w:rsidRPr="00A41F61" w:rsidRDefault="00B56C25" w:rsidP="00636770">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FD2AD8">
        <w:rPr>
          <w:rFonts w:ascii="Myriad Pro" w:hAnsi="Myriad Pro"/>
          <w:b/>
          <w:sz w:val="20"/>
        </w:rPr>
        <w:t>50/19</w:t>
      </w:r>
      <w:r w:rsidRPr="003F7915">
        <w:rPr>
          <w:rFonts w:ascii="Myriad Pro" w:hAnsi="Myriad Pro"/>
          <w:b/>
          <w:sz w:val="20"/>
        </w:rPr>
        <w:t xml:space="preserve"> Komitetu Monitorującego RPO WZ 2014-</w:t>
      </w:r>
      <w:r>
        <w:rPr>
          <w:rFonts w:ascii="Myriad Pro" w:hAnsi="Myriad Pro"/>
          <w:b/>
          <w:sz w:val="20"/>
        </w:rPr>
        <w:t xml:space="preserve">2020 z dnia </w:t>
      </w:r>
      <w:r w:rsidR="00FD2AD8">
        <w:rPr>
          <w:rFonts w:ascii="Myriad Pro" w:hAnsi="Myriad Pro" w:cs="Arial"/>
          <w:b/>
          <w:bCs/>
          <w:sz w:val="20"/>
        </w:rPr>
        <w:t xml:space="preserve">25 października 2019 </w:t>
      </w:r>
      <w:r w:rsidRPr="00E779C9">
        <w:rPr>
          <w:rFonts w:ascii="Myriad Pro" w:hAnsi="Myriad Pro" w:cs="Arial"/>
          <w:b/>
          <w:bCs/>
          <w:sz w:val="20"/>
        </w:rPr>
        <w:t xml:space="preserve"> r.</w:t>
      </w:r>
      <w:r w:rsidRPr="003F7915">
        <w:rPr>
          <w:rFonts w:ascii="Myriad Pro" w:hAnsi="Myriad Pro"/>
          <w:b/>
          <w:sz w:val="20"/>
        </w:rPr>
        <w:t xml:space="preserve"> (tryb konkursowy)</w:t>
      </w:r>
      <w:r w:rsidR="00FD2AD8">
        <w:rPr>
          <w:rFonts w:ascii="Myriad Pro" w:hAnsi="Myriad Pro"/>
          <w:b/>
          <w:sz w:val="20"/>
        </w:rPr>
        <w:t xml:space="preserve"> aktualizacja</w:t>
      </w:r>
    </w:p>
    <w:p w:rsidR="007845C3" w:rsidRDefault="007845C3" w:rsidP="00B56C25">
      <w:pPr>
        <w:spacing w:before="120" w:after="120" w:line="240" w:lineRule="auto"/>
        <w:rPr>
          <w:rFonts w:ascii="Myriad Pro" w:hAnsi="Myriad Pro"/>
          <w:sz w:val="20"/>
        </w:rPr>
      </w:pPr>
      <w:r>
        <w:rPr>
          <w:rFonts w:ascii="Myriad Pro" w:hAnsi="Myriad Pro"/>
          <w:sz w:val="20"/>
        </w:rPr>
        <w:t>nabór dot. Regionalnego Programu Zdrowotnego pn. „Wczesne wykrywanie oraz rehabilitacja zaburzeń słuchu i mowy wśród uczniów pierwszej klasy szkoły podstawowej na lata 2019-2021”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7845C3" w:rsidRPr="001E7EB3" w:rsidRDefault="007845C3"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7845C3" w:rsidRPr="001E7EB3" w:rsidRDefault="007845C3"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7845C3" w:rsidRPr="00027D85" w:rsidRDefault="007845C3"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7845C3" w:rsidRPr="003F6282" w:rsidRDefault="007845C3" w:rsidP="00912095">
            <w:pPr>
              <w:numPr>
                <w:ilvl w:val="0"/>
                <w:numId w:val="272"/>
              </w:numPr>
              <w:spacing w:before="60" w:after="60" w:line="240" w:lineRule="auto"/>
              <w:ind w:left="346" w:hanging="346"/>
              <w:rPr>
                <w:rFonts w:ascii="Arial" w:eastAsia="Times New Roman" w:hAnsi="Arial" w:cs="Arial"/>
                <w:sz w:val="20"/>
              </w:rPr>
            </w:pPr>
            <w:r w:rsidRPr="003F6282">
              <w:rPr>
                <w:rFonts w:ascii="Arial" w:eastAsia="Times New Roman" w:hAnsi="Arial" w:cs="Arial"/>
                <w:sz w:val="20"/>
              </w:rPr>
              <w:t>Wdrożenie programów wczesnego wykrywania wad rozwojowych i rehabilitacji dzieci z niepełnosprawnościami oraz zagrożonych niepełnosprawnością, w tym dotyczące:</w:t>
            </w:r>
          </w:p>
          <w:p w:rsidR="007845C3" w:rsidRPr="003F6282" w:rsidRDefault="007845C3" w:rsidP="00912095">
            <w:pPr>
              <w:numPr>
                <w:ilvl w:val="0"/>
                <w:numId w:val="243"/>
              </w:numPr>
              <w:spacing w:before="60" w:after="60" w:line="240" w:lineRule="auto"/>
              <w:ind w:left="714" w:hanging="357"/>
              <w:rPr>
                <w:rFonts w:ascii="Arial" w:eastAsia="Times New Roman" w:hAnsi="Arial" w:cs="Arial"/>
                <w:sz w:val="20"/>
              </w:rPr>
            </w:pPr>
            <w:r w:rsidRPr="003F6282">
              <w:rPr>
                <w:rFonts w:ascii="Arial" w:eastAsia="Times New Roman" w:hAnsi="Arial" w:cs="Arial"/>
                <w:sz w:val="20"/>
              </w:rPr>
              <w:t>zaburzeń komunikowania się tj.:</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badań przesiewowych</w:t>
            </w:r>
            <w:r w:rsidRPr="003F6282">
              <w:rPr>
                <w:rFonts w:ascii="Arial" w:eastAsia="Times New Roman" w:hAnsi="Arial" w:cs="Arial"/>
                <w:sz w:val="20"/>
                <w:vertAlign w:val="superscript"/>
              </w:rPr>
              <w:t xml:space="preserve"> </w:t>
            </w:r>
            <w:r w:rsidRPr="003F6282">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szkoleń pielęgniarek lub higienistek szkolnych w środowisku nauczania i wychowania oraz lekarzy POZ,</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zaangażowanie podmiotów POZ w opiekę nad dziećmi ze stwierdzonymi wadami lub zagrożonych ich wystąpieniem,</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FD2AD8"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realizacja świadczeń zdrowotnych, w tym działań terapeutycznych, rehabilitacji, zajęć korekcyjnych itp.,</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dojazdu niezbędnego do realizacji usługi zdrowotnej dla danej osoby oraz jej opiekuna z miejsca zamieszkania do miejsca wykonywania usługi zdrowotnej i z powrotem,</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opieki  nad osobą </w:t>
            </w:r>
            <w:r w:rsidR="000D5F36">
              <w:rPr>
                <w:rFonts w:ascii="Arial" w:eastAsia="Times New Roman" w:hAnsi="Arial" w:cs="Arial"/>
                <w:sz w:val="20"/>
              </w:rPr>
              <w:t>potrzebującą wsparcia w codziennym funkcjonowaniu</w:t>
            </w:r>
            <w:r w:rsidRPr="003F6282">
              <w:rPr>
                <w:rFonts w:ascii="Arial" w:eastAsia="Times New Roman" w:hAnsi="Arial" w:cs="Arial"/>
                <w:sz w:val="20"/>
              </w:rPr>
              <w:t xml:space="preserve"> w czasie korzystania ze wsparcia przez uczestnika projektu,</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hAnsi="Arial" w:cs="Arial"/>
                <w:sz w:val="20"/>
              </w:rPr>
              <w:t>monitoring jakości i celowości podejmowanych działań, ewaluacja programu zdrowotnego</w:t>
            </w:r>
            <w:r w:rsidRPr="003F6282">
              <w:rPr>
                <w:rStyle w:val="Odwoanieprzypisudolnego"/>
                <w:rFonts w:ascii="Arial" w:hAnsi="Arial" w:cs="Arial"/>
                <w:sz w:val="20"/>
              </w:rPr>
              <w:footnoteReference w:id="13"/>
            </w:r>
            <w:r w:rsidRPr="003F6282">
              <w:rPr>
                <w:rFonts w:ascii="Arial" w:hAnsi="Arial" w:cs="Arial"/>
                <w:sz w:val="20"/>
              </w:rPr>
              <w:t xml:space="preserve"> ,</w:t>
            </w:r>
          </w:p>
          <w:p w:rsidR="00FD2AD8" w:rsidRPr="003F6282" w:rsidRDefault="00FD2AD8" w:rsidP="00912095">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zakup aparatury i sprzętu medycznego oraz wykonanie innych inwestycji koniecznych do realizacji zadań wynikających z realizowanego Regionalnego Programu Zdrowotnego,</w:t>
            </w:r>
          </w:p>
          <w:p w:rsidR="007845C3" w:rsidRPr="00324057" w:rsidRDefault="00FD2AD8" w:rsidP="00324057">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prowadzenie działań informacyjno - promocyjnych mających na celu wdrożenie Regionalnego Programu Zdrowotnego</w:t>
            </w:r>
          </w:p>
        </w:tc>
      </w:tr>
    </w:tbl>
    <w:p w:rsidR="007845C3" w:rsidRDefault="007845C3" w:rsidP="00B56C25">
      <w:pPr>
        <w:spacing w:before="120" w:after="120" w:line="240" w:lineRule="auto"/>
        <w:rPr>
          <w:rFonts w:ascii="Myriad Pro" w:hAnsi="Myriad Pro"/>
          <w:sz w:val="20"/>
        </w:rPr>
      </w:pPr>
    </w:p>
    <w:tbl>
      <w:tblPr>
        <w:tblW w:w="14254"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2126"/>
        <w:gridCol w:w="6804"/>
        <w:gridCol w:w="4543"/>
      </w:tblGrid>
      <w:tr w:rsidR="007845C3" w:rsidRPr="00AC2E00" w:rsidTr="003F6282">
        <w:trPr>
          <w:jc w:val="center"/>
        </w:trPr>
        <w:tc>
          <w:tcPr>
            <w:tcW w:w="14254" w:type="dxa"/>
            <w:gridSpan w:val="4"/>
            <w:shd w:val="clear" w:color="auto" w:fill="D9D9D9" w:themeFill="background1" w:themeFillShade="D9"/>
          </w:tcPr>
          <w:p w:rsidR="007845C3" w:rsidRPr="00AC2E00" w:rsidRDefault="007845C3"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3</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4</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F6282" w:rsidRPr="00004BEC" w:rsidRDefault="003F6282" w:rsidP="003F6282">
            <w:pPr>
              <w:spacing w:before="40" w:after="40"/>
              <w:contextualSpacing/>
              <w:jc w:val="both"/>
              <w:rPr>
                <w:rFonts w:ascii="Myriad Pro" w:hAnsi="Myriad Pro" w:cs="Arial"/>
                <w:bCs/>
                <w:sz w:val="20"/>
              </w:rPr>
            </w:pPr>
            <w:r>
              <w:rPr>
                <w:rFonts w:ascii="Myriad Pro" w:hAnsi="Myriad Pro" w:cs="Arial"/>
                <w:sz w:val="20"/>
              </w:rPr>
              <w:t xml:space="preserve">1. </w:t>
            </w:r>
            <w:r w:rsidRPr="0052040E">
              <w:rPr>
                <w:rFonts w:ascii="Myriad Pro" w:hAnsi="Myriad Pro" w:cs="Arial"/>
                <w:bCs/>
                <w:sz w:val="20"/>
              </w:rPr>
              <w:t xml:space="preserve">Projektodawca w wyniku realizacji projektu, zasięgiem swojego działania obejmuje jeden z subregionów województwa zachodniopomorskiego: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szczeciński </w:t>
            </w:r>
            <w:r w:rsidRPr="0052040E">
              <w:rPr>
                <w:rFonts w:ascii="Myriad Pro" w:hAnsi="Myriad Pro" w:cs="Arial"/>
                <w:bCs/>
                <w:sz w:val="20"/>
              </w:rPr>
              <w:t xml:space="preserve">(obejmujący powiaty: gryficki, kamieński, goleniowski, policki, Miasto Świnoujście, Miasto Szczecin);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koszaliński</w:t>
            </w:r>
            <w:r w:rsidRPr="0052040E">
              <w:rPr>
                <w:rFonts w:ascii="Myriad Pro" w:hAnsi="Myriad Pro" w:cs="Arial"/>
                <w:bCs/>
                <w:sz w:val="20"/>
              </w:rPr>
              <w:t xml:space="preserve"> (obejmujący powiaty: sławieński, koszaliński, białogardzki, kołobrzeski, Miasto Koszalin);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stargardzki </w:t>
            </w:r>
            <w:r w:rsidRPr="0052040E">
              <w:rPr>
                <w:rFonts w:ascii="Myriad Pro" w:hAnsi="Myriad Pro" w:cs="Arial"/>
                <w:bCs/>
                <w:sz w:val="20"/>
              </w:rPr>
              <w:t xml:space="preserve">(obejmujący powiaty: stargardzki, choszczeński, pyrzycki, myśliborski, gryfiński); </w:t>
            </w:r>
          </w:p>
          <w:p w:rsidR="007845C3" w:rsidRPr="003F6282"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szczecinecki</w:t>
            </w:r>
            <w:r w:rsidRPr="0052040E">
              <w:rPr>
                <w:rFonts w:ascii="Myriad Pro" w:hAnsi="Myriad Pro" w:cs="Arial"/>
                <w:bCs/>
                <w:sz w:val="20"/>
              </w:rPr>
              <w:t xml:space="preserve"> (obejmujący powiaty: szczecinecki, wałecki, drawski, świdwiński, łobeski).</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F6282" w:rsidRDefault="003F6282" w:rsidP="001B0A9F">
            <w:pPr>
              <w:pStyle w:val="Akapitzlist"/>
              <w:numPr>
                <w:ilvl w:val="0"/>
                <w:numId w:val="381"/>
              </w:numPr>
              <w:autoSpaceDE w:val="0"/>
              <w:autoSpaceDN w:val="0"/>
              <w:spacing w:after="0" w:line="240" w:lineRule="auto"/>
              <w:ind w:left="0" w:firstLine="0"/>
              <w:jc w:val="both"/>
              <w:rPr>
                <w:rFonts w:cs="Arial"/>
              </w:rPr>
            </w:pPr>
            <w:r w:rsidRPr="00474EDB">
              <w:rPr>
                <w:rFonts w:cs="Arial"/>
              </w:rPr>
              <w:t>Projektodawcą  lub partnerem jest podmiot wykonujący działalność leczniczą, uprawniony do tego na mocy prawa powszechnie obowiązującego.</w:t>
            </w:r>
          </w:p>
          <w:p w:rsidR="003F6282" w:rsidRDefault="003F6282" w:rsidP="001B0A9F">
            <w:pPr>
              <w:pStyle w:val="Akapitzlist"/>
              <w:numPr>
                <w:ilvl w:val="0"/>
                <w:numId w:val="381"/>
              </w:numPr>
              <w:spacing w:before="40" w:after="40"/>
              <w:ind w:left="0" w:firstLine="0"/>
              <w:jc w:val="both"/>
              <w:rPr>
                <w:rFonts w:cs="Arial"/>
              </w:rPr>
            </w:pPr>
            <w:r w:rsidRPr="0052040E">
              <w:rPr>
                <w:rFonts w:eastAsia="Calibri" w:cs="Arial"/>
              </w:rPr>
              <w:t>Projektodawca składa nie więcej niż jeden wniosek o dofinansowanie w ramach jednego z następujących subregionów: szczecińskiego, koszalińskiego, stargardzkiego, szczecineckiego.</w:t>
            </w:r>
            <w:r>
              <w:rPr>
                <w:rFonts w:eastAsia="Calibri" w:cs="Arial"/>
              </w:rPr>
              <w:t xml:space="preserve"> W ramach konkursu zostanie wyłoniony jeden Beneficjent w ramach danego subregionu.</w:t>
            </w:r>
          </w:p>
          <w:p w:rsidR="003F6282" w:rsidRDefault="003F6282" w:rsidP="001B0A9F">
            <w:pPr>
              <w:pStyle w:val="Akapitzlist"/>
              <w:numPr>
                <w:ilvl w:val="0"/>
                <w:numId w:val="381"/>
              </w:numPr>
              <w:spacing w:before="40" w:after="40"/>
              <w:ind w:left="649" w:hanging="649"/>
              <w:jc w:val="both"/>
              <w:rPr>
                <w:rFonts w:cs="Arial"/>
              </w:rPr>
            </w:pPr>
            <w:r w:rsidRPr="0052040E">
              <w:rPr>
                <w:rFonts w:cs="Arial"/>
              </w:rPr>
              <w:t xml:space="preserve">Maksymalna </w:t>
            </w:r>
            <w:r>
              <w:rPr>
                <w:rFonts w:cs="Arial"/>
              </w:rPr>
              <w:t xml:space="preserve">wartość projektu, </w:t>
            </w:r>
            <w:r w:rsidRPr="0052040E">
              <w:rPr>
                <w:rFonts w:cs="Arial"/>
              </w:rPr>
              <w:t xml:space="preserve"> w zależności od subregionu wynosi:</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szczecińskiego – </w:t>
            </w:r>
            <w:r w:rsidRPr="00A95AA3">
              <w:rPr>
                <w:rFonts w:eastAsia="Calibri" w:cs="Arial"/>
                <w:b/>
              </w:rPr>
              <w:t>3614391</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koszalińskiego – </w:t>
            </w:r>
            <w:r w:rsidRPr="00A95AA3">
              <w:rPr>
                <w:rFonts w:eastAsia="Calibri" w:cs="Arial"/>
                <w:b/>
              </w:rPr>
              <w:t>1881876</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stargardzkiego –</w:t>
            </w:r>
            <w:r>
              <w:rPr>
                <w:rFonts w:eastAsia="Calibri" w:cs="Arial"/>
                <w:b/>
              </w:rPr>
              <w:t xml:space="preserve"> </w:t>
            </w:r>
            <w:r w:rsidRPr="00A95AA3">
              <w:rPr>
                <w:rFonts w:eastAsia="Calibri" w:cs="Arial"/>
                <w:b/>
              </w:rPr>
              <w:t>1971151</w:t>
            </w:r>
            <w:r w:rsidRPr="0052040E">
              <w:rPr>
                <w:rFonts w:eastAsia="Calibri" w:cs="Arial"/>
                <w:b/>
              </w:rPr>
              <w:t xml:space="preserve"> zł</w:t>
            </w:r>
          </w:p>
          <w:p w:rsidR="003F6282" w:rsidRP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szczecineckiego - </w:t>
            </w:r>
            <w:r w:rsidRPr="00A95AA3">
              <w:rPr>
                <w:rFonts w:eastAsia="Calibri" w:cs="Arial"/>
                <w:b/>
              </w:rPr>
              <w:t>1473758</w:t>
            </w:r>
            <w:r>
              <w:rPr>
                <w:rFonts w:eastAsia="Calibri" w:cs="Arial"/>
                <w:b/>
              </w:rPr>
              <w:t xml:space="preserve"> </w:t>
            </w:r>
            <w:r w:rsidRPr="0052040E">
              <w:rPr>
                <w:rFonts w:eastAsia="Calibri" w:cs="Arial"/>
                <w:b/>
              </w:rPr>
              <w:t>zł</w:t>
            </w:r>
          </w:p>
          <w:p w:rsidR="003F6282" w:rsidRDefault="003F6282" w:rsidP="001B0A9F">
            <w:pPr>
              <w:pStyle w:val="Akapitzlist"/>
              <w:numPr>
                <w:ilvl w:val="0"/>
                <w:numId w:val="381"/>
              </w:numPr>
              <w:autoSpaceDE w:val="0"/>
              <w:autoSpaceDN w:val="0"/>
              <w:spacing w:after="0" w:line="240" w:lineRule="auto"/>
              <w:ind w:left="-60" w:firstLine="0"/>
              <w:jc w:val="both"/>
              <w:rPr>
                <w:rFonts w:cs="Arial"/>
              </w:rPr>
            </w:pPr>
            <w:r w:rsidRPr="00474EDB">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F6282" w:rsidRDefault="003F6282" w:rsidP="001B0A9F">
            <w:pPr>
              <w:pStyle w:val="Akapitzlist"/>
              <w:numPr>
                <w:ilvl w:val="0"/>
                <w:numId w:val="381"/>
              </w:numPr>
              <w:spacing w:before="40" w:after="40"/>
              <w:ind w:left="82" w:hanging="142"/>
              <w:jc w:val="both"/>
              <w:rPr>
                <w:rFonts w:cs="Arial"/>
              </w:rPr>
            </w:pPr>
            <w:r>
              <w:rPr>
                <w:rFonts w:cs="Arial"/>
              </w:rPr>
              <w:t>Grupę  docelową projektu stanowią:</w:t>
            </w:r>
          </w:p>
          <w:p w:rsidR="003F6282" w:rsidRDefault="003F6282" w:rsidP="001B0A9F">
            <w:pPr>
              <w:pStyle w:val="Akapitzlist"/>
              <w:numPr>
                <w:ilvl w:val="0"/>
                <w:numId w:val="383"/>
              </w:numPr>
              <w:spacing w:before="40" w:after="40"/>
              <w:ind w:left="1499" w:hanging="425"/>
              <w:jc w:val="both"/>
              <w:rPr>
                <w:rFonts w:cs="Arial"/>
              </w:rPr>
            </w:pPr>
            <w:r w:rsidRPr="00474EDB">
              <w:rPr>
                <w:rFonts w:cs="Arial"/>
              </w:rPr>
              <w:t>dzieci uczęszczające do klas pierwszych szkoły podstawowej w rocznikach 2020/2021 i 2021/2022 oraz ich rodzice/opiekunowie</w:t>
            </w:r>
            <w:r>
              <w:rPr>
                <w:rFonts w:cs="Arial"/>
              </w:rPr>
              <w:t>;</w:t>
            </w:r>
          </w:p>
          <w:p w:rsidR="003F6282" w:rsidRDefault="003F6282" w:rsidP="001B0A9F">
            <w:pPr>
              <w:pStyle w:val="Akapitzlist"/>
              <w:numPr>
                <w:ilvl w:val="0"/>
                <w:numId w:val="383"/>
              </w:numPr>
              <w:spacing w:before="40" w:after="40"/>
              <w:ind w:left="1499" w:hanging="425"/>
              <w:jc w:val="both"/>
              <w:rPr>
                <w:rFonts w:cs="Arial"/>
              </w:rPr>
            </w:pPr>
            <w:r w:rsidRPr="0052040E">
              <w:rPr>
                <w:rFonts w:cs="Arial"/>
                <w:b/>
              </w:rPr>
              <w:t xml:space="preserve"> </w:t>
            </w:r>
            <w:r w:rsidRPr="0052040E">
              <w:rPr>
                <w:rFonts w:cs="Arial"/>
              </w:rPr>
              <w:t>nauczyciele pierwszych klas szkół podstawowych</w:t>
            </w:r>
            <w:r>
              <w:rPr>
                <w:rFonts w:cs="Arial"/>
              </w:rPr>
              <w:t>;</w:t>
            </w:r>
          </w:p>
          <w:p w:rsidR="003F6282" w:rsidRDefault="003F6282" w:rsidP="001B0A9F">
            <w:pPr>
              <w:pStyle w:val="Akapitzlist"/>
              <w:numPr>
                <w:ilvl w:val="0"/>
                <w:numId w:val="383"/>
              </w:numPr>
              <w:spacing w:before="40" w:after="40"/>
              <w:ind w:left="0" w:firstLine="1074"/>
              <w:jc w:val="both"/>
              <w:rPr>
                <w:rFonts w:cs="Arial"/>
              </w:rPr>
            </w:pPr>
            <w:r w:rsidRPr="0052040E">
              <w:rPr>
                <w:rFonts w:cs="Arial"/>
              </w:rPr>
              <w:t xml:space="preserve">lekarze POZ, pielęgniarki szkolne, logopedzi i audiolodzy. </w:t>
            </w:r>
          </w:p>
          <w:p w:rsidR="003F6282" w:rsidRPr="003F6282" w:rsidRDefault="003F6282" w:rsidP="001B0A9F">
            <w:pPr>
              <w:pStyle w:val="Akapitzlist"/>
              <w:numPr>
                <w:ilvl w:val="0"/>
                <w:numId w:val="381"/>
              </w:numPr>
              <w:spacing w:before="40" w:after="40"/>
              <w:ind w:left="-60" w:firstLine="0"/>
              <w:jc w:val="both"/>
              <w:rPr>
                <w:rFonts w:cs="Arial"/>
              </w:rPr>
            </w:pPr>
            <w:r w:rsidRPr="0052040E">
              <w:rPr>
                <w:rFonts w:cs="Arial"/>
              </w:rPr>
              <w:t xml:space="preserve">   </w:t>
            </w:r>
            <w:r w:rsidRPr="0052040E">
              <w:rPr>
                <w:rFonts w:eastAsia="Calibri" w:cs="Arial"/>
              </w:rPr>
              <w:t>Projekt jest skierowany do osób zamieszkujących konkretny subregion dla którego składany jest wniosek o dofinansowanie (w przypadku osób fizycznych, są to osoby zamieszkujące</w:t>
            </w:r>
            <w:r w:rsidRPr="000736C7">
              <w:rPr>
                <w:rFonts w:eastAsia="Calibri" w:cs="Arial"/>
              </w:rPr>
              <w:t>, uczące się, pracujące</w:t>
            </w:r>
            <w:r w:rsidRPr="0052040E">
              <w:rPr>
                <w:rFonts w:eastAsia="Calibri" w:cs="Arial"/>
              </w:rPr>
              <w:t xml:space="preserve"> na</w:t>
            </w:r>
            <w:r>
              <w:rPr>
                <w:rFonts w:eastAsia="Calibri" w:cs="Arial"/>
              </w:rPr>
              <w:t xml:space="preserve"> obszarze</w:t>
            </w:r>
            <w:r w:rsidRPr="0052040E">
              <w:rPr>
                <w:rFonts w:eastAsia="Calibri" w:cs="Arial"/>
              </w:rPr>
              <w:t xml:space="preserve"> </w:t>
            </w:r>
            <w:r>
              <w:rPr>
                <w:rFonts w:eastAsia="Calibri" w:cs="Arial"/>
              </w:rPr>
              <w:t>wskazanego we wniosku subregionu</w:t>
            </w:r>
            <w:r w:rsidRPr="0052040E">
              <w:rPr>
                <w:rFonts w:eastAsia="Calibri" w:cs="Arial"/>
              </w:rPr>
              <w:t xml:space="preserve"> w rozumieniu przepisów Kodeksu Cywilnego) oraz </w:t>
            </w:r>
            <w:r w:rsidRPr="0052040E">
              <w:rPr>
                <w:rFonts w:cs="Arial"/>
              </w:rPr>
              <w:t xml:space="preserve"> szkół posiadających jednostkę organizacyjną na jego obszarze. </w:t>
            </w:r>
          </w:p>
          <w:p w:rsidR="003F6282" w:rsidRPr="003F6282" w:rsidRDefault="003F6282" w:rsidP="001B0A9F">
            <w:pPr>
              <w:pStyle w:val="Akapitzlist"/>
              <w:numPr>
                <w:ilvl w:val="0"/>
                <w:numId w:val="381"/>
              </w:numPr>
              <w:autoSpaceDE w:val="0"/>
              <w:autoSpaceDN w:val="0"/>
              <w:spacing w:after="0" w:line="240" w:lineRule="auto"/>
              <w:ind w:left="0" w:hanging="60"/>
              <w:contextualSpacing w:val="0"/>
              <w:jc w:val="both"/>
              <w:rPr>
                <w:rFonts w:cs="Arial"/>
              </w:rPr>
            </w:pPr>
            <w:r w:rsidRPr="00474EDB">
              <w:rPr>
                <w:rFonts w:cs="Arial"/>
              </w:rPr>
              <w:t xml:space="preserve">Działania realizowane w projekcie przez projektodawcę oraz ewentualnych partnerów są zgodne z zakresem RPZ „Wczesne wykrywanie </w:t>
            </w:r>
            <w:r>
              <w:rPr>
                <w:rFonts w:cs="Arial"/>
              </w:rPr>
              <w:t>oraz</w:t>
            </w:r>
            <w:r w:rsidRPr="00474EDB">
              <w:rPr>
                <w:rFonts w:cs="Arial"/>
              </w:rPr>
              <w:t xml:space="preserve"> rehabilitacja </w:t>
            </w:r>
            <w:r>
              <w:rPr>
                <w:rFonts w:cs="Arial"/>
              </w:rPr>
              <w:t xml:space="preserve">zaburzeń </w:t>
            </w:r>
            <w:r w:rsidRPr="00474EDB">
              <w:rPr>
                <w:rFonts w:cs="Arial"/>
              </w:rPr>
              <w:t>słuchu i mowy wśród uczniów pierwszej klasy szkoły podstawowej</w:t>
            </w:r>
            <w:r>
              <w:rPr>
                <w:rFonts w:cs="Arial"/>
              </w:rPr>
              <w:t xml:space="preserve"> na lata 2019-2021</w:t>
            </w:r>
            <w:r w:rsidRPr="00474EDB">
              <w:rPr>
                <w:rFonts w:cs="Arial"/>
              </w:rPr>
              <w:t xml:space="preserve">”, który jest załącznikiem do Regulaminu Konkursu. </w:t>
            </w:r>
          </w:p>
          <w:p w:rsidR="003F6282" w:rsidRPr="003F6282" w:rsidRDefault="003F6282" w:rsidP="001B0A9F">
            <w:pPr>
              <w:pStyle w:val="Akapitzlist"/>
              <w:numPr>
                <w:ilvl w:val="0"/>
                <w:numId w:val="381"/>
              </w:numPr>
              <w:spacing w:before="40" w:after="40"/>
              <w:ind w:left="-60" w:firstLine="0"/>
              <w:jc w:val="both"/>
              <w:rPr>
                <w:rFonts w:cs="Arial"/>
              </w:rPr>
            </w:pPr>
            <w:r w:rsidRPr="00474EDB">
              <w:rPr>
                <w:rFonts w:cs="Arial"/>
              </w:rPr>
              <w:t>Okres realizacji projektu rozpoczyna się najpóźniej od 1 września 2020 r. i t</w:t>
            </w:r>
            <w:r>
              <w:rPr>
                <w:rFonts w:cs="Arial"/>
              </w:rPr>
              <w:t>r</w:t>
            </w:r>
            <w:r w:rsidRPr="00474EDB">
              <w:rPr>
                <w:rFonts w:cs="Arial"/>
              </w:rPr>
              <w:t xml:space="preserve">wa maksymalnie do 31.08.2022 r. </w:t>
            </w:r>
          </w:p>
          <w:p w:rsidR="003F6282" w:rsidRDefault="003F6282" w:rsidP="001B0A9F">
            <w:pPr>
              <w:pStyle w:val="Akapitzlist"/>
              <w:numPr>
                <w:ilvl w:val="0"/>
                <w:numId w:val="381"/>
              </w:numPr>
              <w:autoSpaceDE w:val="0"/>
              <w:autoSpaceDN w:val="0"/>
              <w:adjustRightInd w:val="0"/>
              <w:spacing w:before="40" w:after="40"/>
              <w:ind w:left="-60" w:firstLine="0"/>
              <w:jc w:val="both"/>
              <w:rPr>
                <w:rFonts w:eastAsia="Calibri" w:cs="Arial"/>
                <w:b/>
              </w:rPr>
            </w:pPr>
            <w:r w:rsidRPr="0052040E">
              <w:rPr>
                <w:rFonts w:cs="Arial"/>
              </w:rPr>
              <w:t>Projektodawca zapewnia</w:t>
            </w:r>
            <w:r>
              <w:rPr>
                <w:rFonts w:eastAsia="Calibri" w:cs="Arial"/>
              </w:rPr>
              <w:t xml:space="preserve">, że minimalna liczba dzieci objętych badaniami przesiewowymi to: </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 xml:space="preserve">dla subregionu </w:t>
            </w:r>
            <w:r w:rsidRPr="0052040E">
              <w:rPr>
                <w:rFonts w:eastAsia="Calibri" w:cs="Arial"/>
                <w:b/>
              </w:rPr>
              <w:t>szczecińskiego :</w:t>
            </w:r>
            <w:r>
              <w:rPr>
                <w:rFonts w:eastAsia="Calibri" w:cs="Arial"/>
                <w:b/>
              </w:rPr>
              <w:t xml:space="preserve"> </w:t>
            </w:r>
            <w:r w:rsidRPr="00F26EE0">
              <w:rPr>
                <w:rFonts w:eastAsia="Calibri" w:cs="Arial"/>
                <w:b/>
              </w:rPr>
              <w:t>8927</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koszalińskiego:</w:t>
            </w:r>
            <w:r w:rsidRPr="00F26EE0">
              <w:rPr>
                <w:rFonts w:eastAsia="Calibri" w:cs="Arial"/>
                <w:b/>
              </w:rPr>
              <w:t xml:space="preserve"> 4648</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stargardzkiego:</w:t>
            </w:r>
            <w:r w:rsidRPr="00F26EE0">
              <w:rPr>
                <w:rFonts w:eastAsia="Calibri" w:cs="Arial"/>
                <w:b/>
              </w:rPr>
              <w:t xml:space="preserve"> 4869</w:t>
            </w:r>
          </w:p>
          <w:p w:rsidR="003F6282" w:rsidRP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szczecineckiego:</w:t>
            </w:r>
            <w:r w:rsidRPr="00F26EE0">
              <w:rPr>
                <w:rFonts w:eastAsia="Calibri" w:cs="Arial"/>
                <w:b/>
              </w:rPr>
              <w:t xml:space="preserve"> 3640.</w:t>
            </w:r>
          </w:p>
          <w:p w:rsidR="003F6282" w:rsidRDefault="003F6282" w:rsidP="001B0A9F">
            <w:pPr>
              <w:pStyle w:val="Akapitzlist"/>
              <w:numPr>
                <w:ilvl w:val="0"/>
                <w:numId w:val="381"/>
              </w:numPr>
              <w:spacing w:before="40" w:after="40"/>
              <w:ind w:left="-60" w:firstLine="0"/>
              <w:jc w:val="both"/>
              <w:rPr>
                <w:rFonts w:cs="Arial"/>
              </w:rPr>
            </w:pPr>
            <w:r w:rsidRPr="0052040E">
              <w:rPr>
                <w:rFonts w:eastAsiaTheme="majorEastAsia" w:cs="Arial"/>
                <w:bCs/>
              </w:rPr>
              <w:t>Beneficjent</w:t>
            </w:r>
            <w:r w:rsidRPr="0052040E">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F6282" w:rsidRDefault="003F6282" w:rsidP="001B0A9F">
            <w:pPr>
              <w:pStyle w:val="Akapitzlist"/>
              <w:numPr>
                <w:ilvl w:val="0"/>
                <w:numId w:val="381"/>
              </w:numPr>
              <w:spacing w:before="40" w:after="40"/>
              <w:ind w:left="0" w:hanging="60"/>
              <w:jc w:val="both"/>
              <w:rPr>
                <w:rFonts w:cs="Arial"/>
              </w:rPr>
            </w:pPr>
            <w:r w:rsidRPr="00474EDB">
              <w:rPr>
                <w:rFonts w:cs="Arial"/>
              </w:rPr>
              <w:t>Świadczenia w ramach programu polityki zdrowotnej będą realizowane z pełnym poszanowaniem istniejących ram prawnych i ochrony praw pacjenta, w tym zasad dotyczących prowadzenia i przechowywania dokumentacji medycznej.</w:t>
            </w:r>
          </w:p>
          <w:p w:rsidR="003F6282" w:rsidRDefault="003F6282" w:rsidP="001B0A9F">
            <w:pPr>
              <w:pStyle w:val="Akapitzlist"/>
              <w:numPr>
                <w:ilvl w:val="0"/>
                <w:numId w:val="381"/>
              </w:numPr>
              <w:spacing w:before="40" w:after="40"/>
              <w:ind w:left="-60" w:firstLine="60"/>
              <w:jc w:val="both"/>
              <w:rPr>
                <w:rFonts w:cs="Arial"/>
              </w:rPr>
            </w:pPr>
            <w:r w:rsidRPr="00474EDB">
              <w:rPr>
                <w:rFonts w:cs="Arial"/>
              </w:rPr>
              <w:t>Projektodawca/Partner  nie  jest  realizatorem  analogicznego  programu  zdrowotnego  lub  programu polityki zdrowotnej realizowanego w ramach POWER.</w:t>
            </w:r>
          </w:p>
          <w:p w:rsidR="007845C3" w:rsidRPr="003F6282" w:rsidRDefault="003F6282" w:rsidP="001B0A9F">
            <w:pPr>
              <w:pStyle w:val="Akapitzlist"/>
              <w:numPr>
                <w:ilvl w:val="0"/>
                <w:numId w:val="381"/>
              </w:numPr>
              <w:spacing w:before="40" w:after="40"/>
              <w:ind w:left="-60" w:firstLine="60"/>
              <w:jc w:val="both"/>
              <w:rPr>
                <w:rFonts w:cs="Arial"/>
              </w:rPr>
            </w:pPr>
            <w:r w:rsidRPr="003F6282">
              <w:rPr>
                <w:rFonts w:cs="Arial"/>
              </w:rPr>
              <w:t xml:space="preserve">Koszty bezpośrednie projektu </w:t>
            </w:r>
            <w:r w:rsidRPr="003F6282">
              <w:rPr>
                <w:rFonts w:cs="Arial"/>
                <w:i/>
              </w:rPr>
              <w:t>są/nie są</w:t>
            </w:r>
            <w:r w:rsidRPr="003F6282">
              <w:rPr>
                <w:rFonts w:cs="Arial"/>
              </w:rPr>
              <w:t xml:space="preserve"> rozliczane w całości kwotami ryczałtowymi określonymi przez beneficjenta.</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7845C3" w:rsidRDefault="007845C3" w:rsidP="00486238">
            <w:pPr>
              <w:spacing w:before="40" w:after="40" w:line="240" w:lineRule="auto"/>
              <w:rPr>
                <w:rFonts w:ascii="Myriad Pro" w:hAnsi="Myriad Pro"/>
                <w:sz w:val="20"/>
              </w:rPr>
            </w:pPr>
          </w:p>
          <w:p w:rsidR="003F6282" w:rsidRPr="002242FE" w:rsidRDefault="003F6282" w:rsidP="003F6282">
            <w:pPr>
              <w:spacing w:before="40" w:after="40"/>
              <w:jc w:val="both"/>
              <w:rPr>
                <w:rFonts w:ascii="Myriad Pro" w:hAnsi="Myriad Pro" w:cs="Arial"/>
                <w:sz w:val="20"/>
              </w:rPr>
            </w:pPr>
            <w:r>
              <w:rPr>
                <w:rFonts w:ascii="Myriad Pro" w:hAnsi="Myriad Pro"/>
                <w:sz w:val="20"/>
              </w:rPr>
              <w:t xml:space="preserve">W zakresie kryterium dostępu „Zgodność wsparcia” nr 5 ,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3F6282" w:rsidRDefault="003F6282" w:rsidP="003F6282">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5"/>
            </w:r>
            <w:r w:rsidRPr="0097696D">
              <w:rPr>
                <w:rFonts w:ascii="Myriad Pro" w:hAnsi="Myriad Pro"/>
                <w:sz w:val="20"/>
                <w:vertAlign w:val="superscript"/>
              </w:rPr>
              <w:t>.</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F6282" w:rsidRPr="0097696D" w:rsidRDefault="003F6282" w:rsidP="001B0A9F">
            <w:pPr>
              <w:pStyle w:val="Akapitzlist"/>
              <w:numPr>
                <w:ilvl w:val="0"/>
                <w:numId w:val="384"/>
              </w:numPr>
              <w:autoSpaceDE w:val="0"/>
              <w:autoSpaceDN w:val="0"/>
              <w:adjustRightInd w:val="0"/>
              <w:jc w:val="both"/>
            </w:pPr>
            <w:r w:rsidRPr="0097696D">
              <w:t>wybór wariantu są – dla naborów, w których wartość dofinansowania projektu nie może przekroczyć wyrażonej w PLN równowartości 100 tys. EUR;</w:t>
            </w:r>
          </w:p>
          <w:p w:rsidR="003F6282" w:rsidRPr="0097696D" w:rsidRDefault="003F6282" w:rsidP="001B0A9F">
            <w:pPr>
              <w:pStyle w:val="Akapitzlist"/>
              <w:numPr>
                <w:ilvl w:val="0"/>
                <w:numId w:val="384"/>
              </w:numPr>
              <w:autoSpaceDE w:val="0"/>
              <w:autoSpaceDN w:val="0"/>
              <w:adjustRightInd w:val="0"/>
              <w:jc w:val="both"/>
            </w:pPr>
            <w:r w:rsidRPr="0097696D">
              <w:t>wybór wariantu nie są – dla naborów, w których wartość dofinansowania projektu musi być wyższa od wyrażonej w PLN równowartości 100 tys. EUR.</w:t>
            </w:r>
          </w:p>
          <w:p w:rsidR="007845C3" w:rsidRPr="002242FE" w:rsidRDefault="003F6282" w:rsidP="003F6282">
            <w:pPr>
              <w:spacing w:before="40" w:after="40"/>
              <w:jc w:val="both"/>
              <w:rPr>
                <w:rFonts w:ascii="Myriad Pro" w:hAnsi="Myriad Pro"/>
                <w:sz w:val="20"/>
              </w:rPr>
            </w:pPr>
            <w:r>
              <w:rPr>
                <w:rFonts w:ascii="Myriad Pro" w:hAnsi="Myriad Pro"/>
                <w:sz w:val="20"/>
              </w:rPr>
              <w:t>Kryterium będzie weryfikowane na etapie KOP.</w:t>
            </w:r>
          </w:p>
        </w:tc>
      </w:tr>
    </w:tbl>
    <w:p w:rsidR="007845C3" w:rsidRDefault="007845C3"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845C3" w:rsidRPr="002242FE" w:rsidTr="00486238">
        <w:trPr>
          <w:jc w:val="center"/>
        </w:trPr>
        <w:tc>
          <w:tcPr>
            <w:tcW w:w="14175" w:type="dxa"/>
            <w:gridSpan w:val="3"/>
            <w:shd w:val="clear" w:color="auto" w:fill="D9D9D9" w:themeFill="background1" w:themeFillShade="D9"/>
          </w:tcPr>
          <w:p w:rsidR="007845C3" w:rsidRPr="002242FE" w:rsidRDefault="007845C3"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3</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845C3" w:rsidRPr="002242FE" w:rsidRDefault="007845C3"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845C3" w:rsidRPr="002242FE" w:rsidRDefault="007845C3"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trHeight w:val="708"/>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845C3" w:rsidRPr="002242FE" w:rsidRDefault="007845C3"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845C3" w:rsidRPr="002242FE" w:rsidRDefault="007845C3"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845C3" w:rsidRPr="002242FE" w:rsidRDefault="007845C3"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071E0E" w:rsidRDefault="00071E0E" w:rsidP="00636770">
      <w:pPr>
        <w:tabs>
          <w:tab w:val="center" w:pos="7002"/>
          <w:tab w:val="right" w:pos="14004"/>
        </w:tabs>
        <w:rPr>
          <w:rFonts w:ascii="Myriad Pro" w:eastAsiaTheme="majorEastAsia" w:hAnsi="Myriad Pro" w:cs="Arial"/>
          <w:b/>
          <w:bCs/>
          <w:sz w:val="20"/>
        </w:rPr>
      </w:pPr>
    </w:p>
    <w:p w:rsidR="007845C3" w:rsidRPr="007845C3" w:rsidRDefault="007845C3" w:rsidP="00324057">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300B33">
        <w:rPr>
          <w:rFonts w:ascii="Myriad Pro" w:hAnsi="Myriad Pro"/>
          <w:b/>
          <w:sz w:val="20"/>
        </w:rPr>
        <w:t>51/19</w:t>
      </w:r>
      <w:r w:rsidRPr="003F7915">
        <w:rPr>
          <w:rFonts w:ascii="Myriad Pro" w:hAnsi="Myriad Pro"/>
          <w:b/>
          <w:sz w:val="20"/>
        </w:rPr>
        <w:t xml:space="preserve"> Komitetu Monitorującego RPO WZ 2014-</w:t>
      </w:r>
      <w:r>
        <w:rPr>
          <w:rFonts w:ascii="Myriad Pro" w:hAnsi="Myriad Pro"/>
          <w:b/>
          <w:sz w:val="20"/>
        </w:rPr>
        <w:t xml:space="preserve">2020 z dnia </w:t>
      </w:r>
      <w:r w:rsidR="00300B33">
        <w:rPr>
          <w:rFonts w:ascii="Myriad Pro" w:hAnsi="Myriad Pro" w:cs="Arial"/>
          <w:b/>
          <w:bCs/>
          <w:sz w:val="20"/>
        </w:rPr>
        <w:t>25 października 2019</w:t>
      </w:r>
      <w:r w:rsidRPr="00E779C9">
        <w:rPr>
          <w:rFonts w:ascii="Myriad Pro" w:hAnsi="Myriad Pro" w:cs="Arial"/>
          <w:b/>
          <w:bCs/>
          <w:sz w:val="20"/>
        </w:rPr>
        <w:t xml:space="preserve"> r.</w:t>
      </w:r>
      <w:r w:rsidRPr="003F7915">
        <w:rPr>
          <w:rFonts w:ascii="Myriad Pro" w:hAnsi="Myriad Pro"/>
          <w:b/>
          <w:sz w:val="20"/>
        </w:rPr>
        <w:t xml:space="preserve"> (tryb konkursowy)</w:t>
      </w:r>
      <w:r w:rsidR="00300B33">
        <w:rPr>
          <w:rFonts w:ascii="Myriad Pro" w:hAnsi="Myriad Pro"/>
          <w:b/>
          <w:sz w:val="20"/>
        </w:rPr>
        <w:t xml:space="preserve"> aktualizacja</w:t>
      </w:r>
    </w:p>
    <w:p w:rsidR="007845C3" w:rsidRPr="00E75EA6" w:rsidRDefault="007845C3" w:rsidP="00E75EA6">
      <w:pPr>
        <w:rPr>
          <w:rFonts w:ascii="Myriad Pro" w:eastAsiaTheme="majorEastAsia" w:hAnsi="Myriad Pro" w:cs="Arial"/>
          <w:bCs/>
          <w:sz w:val="20"/>
        </w:rPr>
      </w:pPr>
      <w:r w:rsidRPr="007845C3">
        <w:rPr>
          <w:rFonts w:ascii="Myriad Pro" w:eastAsiaTheme="majorEastAsia" w:hAnsi="Myriad Pro" w:cs="Arial"/>
          <w:bCs/>
          <w:sz w:val="20"/>
        </w:rPr>
        <w:t xml:space="preserve"> nabór dot. Regionalnego Programu Zdrowotnego pn. "Wczesne wykrywanie oraz rehabilitacja </w:t>
      </w:r>
      <w:r w:rsidR="000865C0">
        <w:rPr>
          <w:rFonts w:ascii="Myriad Pro" w:eastAsiaTheme="majorEastAsia" w:hAnsi="Myriad Pro" w:cs="Arial"/>
          <w:bCs/>
          <w:sz w:val="20"/>
        </w:rPr>
        <w:t>wad wzroku</w:t>
      </w:r>
      <w:r w:rsidRPr="007845C3">
        <w:rPr>
          <w:rFonts w:ascii="Myriad Pro" w:eastAsiaTheme="majorEastAsia" w:hAnsi="Myriad Pro" w:cs="Arial"/>
          <w:bCs/>
          <w:sz w:val="20"/>
        </w:rPr>
        <w:t xml:space="preserve"> wśród uczniów pierwszej klasy szkoły p</w:t>
      </w:r>
      <w:r w:rsidR="00E75EA6">
        <w:rPr>
          <w:rFonts w:ascii="Myriad Pro" w:eastAsiaTheme="majorEastAsia" w:hAnsi="Myriad Pro" w:cs="Arial"/>
          <w:bCs/>
          <w:sz w:val="20"/>
        </w:rPr>
        <w:t>odstawowej na lata 2019 - 2021"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0865C0" w:rsidRPr="001E7EB3" w:rsidRDefault="000865C0"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0865C0" w:rsidRPr="001E7EB3" w:rsidRDefault="000865C0"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0865C0" w:rsidRPr="00027D85" w:rsidRDefault="000865C0"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0865C0" w:rsidRPr="002242FE" w:rsidRDefault="000865C0" w:rsidP="00912095">
            <w:pPr>
              <w:numPr>
                <w:ilvl w:val="0"/>
                <w:numId w:val="244"/>
              </w:numPr>
              <w:spacing w:before="60" w:after="60" w:line="240" w:lineRule="auto"/>
              <w:ind w:left="357" w:hanging="357"/>
              <w:rPr>
                <w:rFonts w:ascii="Arial" w:eastAsia="Times New Roman" w:hAnsi="Arial" w:cs="Arial"/>
                <w:sz w:val="20"/>
              </w:rPr>
            </w:pPr>
            <w:r w:rsidRPr="002242FE">
              <w:rPr>
                <w:rFonts w:ascii="Arial" w:eastAsia="Times New Roman" w:hAnsi="Arial" w:cs="Arial"/>
                <w:sz w:val="20"/>
              </w:rPr>
              <w:t>Wdrożenie programów wczesnego wykrywania wad rozwojowych i rehabilitacji dzieci z niepełnosprawnościami oraz zagrożonych niepełnosprawnością, w tym dotyczące:</w:t>
            </w:r>
          </w:p>
          <w:p w:rsidR="000865C0" w:rsidRPr="002242FE" w:rsidRDefault="000865C0" w:rsidP="00912095">
            <w:pPr>
              <w:numPr>
                <w:ilvl w:val="0"/>
                <w:numId w:val="245"/>
              </w:numPr>
              <w:spacing w:before="60" w:after="60" w:line="240" w:lineRule="auto"/>
              <w:ind w:left="714" w:hanging="357"/>
              <w:rPr>
                <w:rFonts w:ascii="Arial" w:eastAsia="Times New Roman" w:hAnsi="Arial" w:cs="Arial"/>
                <w:sz w:val="20"/>
              </w:rPr>
            </w:pPr>
            <w:r w:rsidRPr="002242FE">
              <w:rPr>
                <w:rFonts w:ascii="Arial" w:eastAsia="Times New Roman" w:hAnsi="Arial" w:cs="Arial"/>
                <w:sz w:val="20"/>
              </w:rPr>
              <w:t>zaburzeń komunikowania się tj.:</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badań przesiewowych</w:t>
            </w:r>
            <w:r w:rsidRPr="002242FE">
              <w:rPr>
                <w:rFonts w:ascii="Arial" w:eastAsia="Times New Roman" w:hAnsi="Arial" w:cs="Arial"/>
                <w:sz w:val="20"/>
                <w:vertAlign w:val="superscript"/>
              </w:rPr>
              <w:t xml:space="preserve"> </w:t>
            </w:r>
            <w:r w:rsidRPr="002242FE">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szkoleń pielęgniarek lub higienistek szkolnych w środowisku nauczania i wychowania oraz lekarzy POZ,</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zaangażowanie podmiotów POZ w opiekę nad dziećmi ze stwierdzonymi wadami lub zagrożonych ich wystąpieniem,</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0865C0"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realizacja świadczeń zdrowotnych, w tym działań terapeutycznych, rehabilitacji, zajęć korekcyjnych itp.,</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 xml:space="preserve"> zapewnienie dojazdu niezbędnego do realizacji usługi zdrowotnej dla danej osoby oraz jej opiekuna z miejsca zamieszkania do miejsca wykonywania usługi zdrowotnej i z powrotem,</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eastAsia="Times New Roman" w:hAnsi="Arial" w:cs="Arial"/>
                <w:sz w:val="20"/>
              </w:rPr>
              <w:t xml:space="preserve"> zapewnienie opieki  nad osobą </w:t>
            </w:r>
            <w:r w:rsidR="000D5F36">
              <w:rPr>
                <w:rFonts w:ascii="Arial" w:eastAsia="Times New Roman" w:hAnsi="Arial" w:cs="Arial"/>
                <w:sz w:val="20"/>
              </w:rPr>
              <w:t>potrzebująca wsparcia w codziennym funkcjonowaniu</w:t>
            </w:r>
            <w:r w:rsidRPr="00803CAC">
              <w:rPr>
                <w:rFonts w:ascii="Arial" w:eastAsia="Times New Roman" w:hAnsi="Arial" w:cs="Arial"/>
                <w:sz w:val="20"/>
              </w:rPr>
              <w:t xml:space="preserve"> w czasie korzystania ze wsparcia przez uczestnika projektu,</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monitoring jakości i celowości podejmowanych działań, ewaluacja programu zdrowotnego</w:t>
            </w:r>
            <w:r w:rsidRPr="00803CAC">
              <w:rPr>
                <w:rStyle w:val="Odwoanieprzypisudolnego"/>
                <w:rFonts w:ascii="Arial" w:hAnsi="Arial" w:cs="Arial"/>
                <w:sz w:val="20"/>
              </w:rPr>
              <w:footnoteReference w:id="16"/>
            </w:r>
            <w:r w:rsidRPr="00803CAC">
              <w:rPr>
                <w:rFonts w:ascii="Arial" w:hAnsi="Arial" w:cs="Arial"/>
                <w:sz w:val="20"/>
              </w:rPr>
              <w:t xml:space="preserve"> ,</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zakup aparatury i sprzętu medycznego oraz wykonanie innych inwestycji koniecznych do realizacji zadań wynikających z realizowanego Regionalnego Programu Zdrowotnego,</w:t>
            </w:r>
          </w:p>
          <w:p w:rsidR="00300B33" w:rsidRPr="00300B33"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prowadzenie działań informacyjno - promocyjnych mających na celu wdrożenie Regionalnego Programu Zdrowotnego</w:t>
            </w:r>
          </w:p>
        </w:tc>
      </w:tr>
    </w:tbl>
    <w:p w:rsidR="00BB7F8E" w:rsidRDefault="00BB7F8E" w:rsidP="00B56C25">
      <w:pPr>
        <w:spacing w:before="120" w:after="120" w:line="240" w:lineRule="auto"/>
        <w:rPr>
          <w:rFonts w:ascii="Myriad Pro" w:hAnsi="Myriad Pro"/>
          <w:sz w:val="20"/>
        </w:rPr>
      </w:pPr>
    </w:p>
    <w:tbl>
      <w:tblPr>
        <w:tblW w:w="1421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126"/>
        <w:gridCol w:w="6804"/>
        <w:gridCol w:w="4582"/>
      </w:tblGrid>
      <w:tr w:rsidR="000865C0" w:rsidRPr="00AC2E00" w:rsidTr="00A80163">
        <w:trPr>
          <w:jc w:val="center"/>
        </w:trPr>
        <w:tc>
          <w:tcPr>
            <w:tcW w:w="14215" w:type="dxa"/>
            <w:gridSpan w:val="4"/>
            <w:shd w:val="clear" w:color="auto" w:fill="D9D9D9" w:themeFill="background1" w:themeFillShade="D9"/>
          </w:tcPr>
          <w:p w:rsidR="000865C0" w:rsidRPr="00AC2E00" w:rsidRDefault="000865C0"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3</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4</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00B33" w:rsidRPr="00803CAC" w:rsidRDefault="00300B33" w:rsidP="00300B33">
            <w:pPr>
              <w:spacing w:before="40" w:after="40"/>
              <w:contextualSpacing/>
              <w:jc w:val="both"/>
              <w:rPr>
                <w:rFonts w:ascii="Myriad Pro" w:hAnsi="Myriad Pro" w:cs="Arial"/>
                <w:bCs/>
                <w:sz w:val="20"/>
              </w:rPr>
            </w:pPr>
            <w:r>
              <w:rPr>
                <w:rFonts w:ascii="Myriad Pro" w:hAnsi="Myriad Pro" w:cs="Arial"/>
                <w:bCs/>
                <w:sz w:val="20"/>
              </w:rPr>
              <w:t xml:space="preserve">1. </w:t>
            </w:r>
            <w:r w:rsidRPr="00803CAC">
              <w:rPr>
                <w:rFonts w:ascii="Myriad Pro" w:hAnsi="Myriad Pro" w:cs="Arial"/>
                <w:bCs/>
                <w:sz w:val="20"/>
              </w:rPr>
              <w:t xml:space="preserve">Projektodawca w wyniku realizacji projektu, zasięgiem swojego działania obejmuje jeden z subregionów województwa zachodniopomorskiego: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szczeciński </w:t>
            </w:r>
            <w:r w:rsidRPr="00803CAC">
              <w:rPr>
                <w:rFonts w:ascii="Myriad Pro" w:hAnsi="Myriad Pro" w:cs="Arial"/>
                <w:bCs/>
                <w:sz w:val="20"/>
              </w:rPr>
              <w:t xml:space="preserve">(obejmujący powiaty: gryficki, kamieński, goleniowski, policki, Miasto Świnoujście, Miasto Szczecin);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koszaliński</w:t>
            </w:r>
            <w:r w:rsidRPr="00803CAC">
              <w:rPr>
                <w:rFonts w:ascii="Myriad Pro" w:hAnsi="Myriad Pro" w:cs="Arial"/>
                <w:bCs/>
                <w:sz w:val="20"/>
              </w:rPr>
              <w:t xml:space="preserve"> (obejmujący powiaty: sławieński, koszaliński, białogardzki, kołobrzeski, Miasto Koszalin);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stargardzki </w:t>
            </w:r>
            <w:r w:rsidRPr="00803CAC">
              <w:rPr>
                <w:rFonts w:ascii="Myriad Pro" w:hAnsi="Myriad Pro" w:cs="Arial"/>
                <w:bCs/>
                <w:sz w:val="20"/>
              </w:rPr>
              <w:t xml:space="preserve">(obejmujący powiaty: stargardzki, choszczeński, pyrzycki, myśliborski, gryfiński); </w:t>
            </w:r>
          </w:p>
          <w:p w:rsidR="000865C0" w:rsidRPr="00300B33"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szczecinecki</w:t>
            </w:r>
            <w:r w:rsidRPr="00803CAC">
              <w:rPr>
                <w:rFonts w:ascii="Myriad Pro" w:hAnsi="Myriad Pro" w:cs="Arial"/>
                <w:bCs/>
                <w:sz w:val="20"/>
              </w:rPr>
              <w:t xml:space="preserve"> (obejmujący powiaty: szczecinecki, wałecki, drawski, świdwiński, łobeski).</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00B33" w:rsidRDefault="00300B33" w:rsidP="001B0A9F">
            <w:pPr>
              <w:pStyle w:val="Akapitzlist"/>
              <w:numPr>
                <w:ilvl w:val="0"/>
                <w:numId w:val="388"/>
              </w:numPr>
              <w:autoSpaceDE w:val="0"/>
              <w:autoSpaceDN w:val="0"/>
              <w:spacing w:after="0" w:line="240" w:lineRule="auto"/>
              <w:ind w:left="0" w:firstLine="0"/>
              <w:jc w:val="both"/>
              <w:rPr>
                <w:rFonts w:cs="Arial"/>
              </w:rPr>
            </w:pPr>
            <w:r w:rsidRPr="009017A7">
              <w:rPr>
                <w:rFonts w:cs="Arial"/>
              </w:rPr>
              <w:t>Projektodawcą  lub partnerem jest podmiot wykonujący działalność leczniczą, uprawniony do tego na mocy prawa powszechnie obowiązującego.</w:t>
            </w:r>
          </w:p>
          <w:p w:rsidR="00300B33" w:rsidRDefault="00300B33" w:rsidP="001B0A9F">
            <w:pPr>
              <w:pStyle w:val="Akapitzlist"/>
              <w:numPr>
                <w:ilvl w:val="0"/>
                <w:numId w:val="388"/>
              </w:numPr>
              <w:spacing w:before="40" w:after="40"/>
              <w:ind w:left="0" w:hanging="44"/>
              <w:jc w:val="both"/>
              <w:rPr>
                <w:rFonts w:cs="Arial"/>
              </w:rPr>
            </w:pPr>
            <w:r w:rsidRPr="009017A7">
              <w:rPr>
                <w:rFonts w:eastAsia="Calibri" w:cs="Arial"/>
              </w:rPr>
              <w:t>Projektodawca składa nie więcej niż jeden wniosek o dofinansowanie w ramach jednego z następujących subregionów: szczecińskiego, koszalińskiego, stargardzkiego, szczecineckiego. W ramach konkursu zostanie wyłoniony jeden Beneficjent w ramach danego subregionu.</w:t>
            </w:r>
          </w:p>
          <w:p w:rsidR="00300B33" w:rsidRDefault="00300B33" w:rsidP="001B0A9F">
            <w:pPr>
              <w:pStyle w:val="Akapitzlist"/>
              <w:numPr>
                <w:ilvl w:val="0"/>
                <w:numId w:val="388"/>
              </w:numPr>
              <w:spacing w:before="40" w:after="40"/>
              <w:ind w:left="665" w:hanging="709"/>
              <w:jc w:val="both"/>
              <w:rPr>
                <w:rFonts w:cs="Arial"/>
              </w:rPr>
            </w:pPr>
            <w:r w:rsidRPr="009017A7">
              <w:rPr>
                <w:rFonts w:cs="Arial"/>
              </w:rPr>
              <w:t>Maksymalna wartość projektu,  w zależności od subregionu wynosi:</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szczecińskiego – </w:t>
            </w:r>
            <w:r w:rsidRPr="00DE38A9">
              <w:rPr>
                <w:rFonts w:ascii="Myriad Pro" w:eastAsia="Calibri" w:hAnsi="Myriad Pro" w:cs="Arial"/>
                <w:b/>
                <w:sz w:val="20"/>
              </w:rPr>
              <w:t>3225844</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koszalińskiego –</w:t>
            </w:r>
            <w:r>
              <w:rPr>
                <w:rFonts w:ascii="Myriad Pro" w:eastAsia="Calibri" w:hAnsi="Myriad Pro" w:cs="Arial"/>
                <w:b/>
                <w:sz w:val="20"/>
              </w:rPr>
              <w:t xml:space="preserve"> </w:t>
            </w:r>
            <w:r w:rsidRPr="00DE38A9">
              <w:rPr>
                <w:rFonts w:ascii="Myriad Pro" w:eastAsia="Calibri" w:hAnsi="Myriad Pro" w:cs="Arial"/>
                <w:b/>
                <w:sz w:val="20"/>
              </w:rPr>
              <w:t>1679574</w:t>
            </w:r>
            <w:r w:rsidRPr="000713C2">
              <w:rPr>
                <w:rFonts w:ascii="Myriad Pro" w:eastAsia="Calibri" w:hAnsi="Myriad Pro" w:cs="Arial"/>
                <w:b/>
                <w:sz w:val="20"/>
              </w:rPr>
              <w:t xml:space="preserve"> 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stargardzkiego – </w:t>
            </w:r>
            <w:r w:rsidRPr="00DE38A9">
              <w:rPr>
                <w:rFonts w:ascii="Myriad Pro" w:eastAsia="Calibri" w:hAnsi="Myriad Pro" w:cs="Arial"/>
                <w:b/>
                <w:sz w:val="20"/>
              </w:rPr>
              <w:t>1759253</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5F4FD3"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szczecineckiego -</w:t>
            </w:r>
            <w:r>
              <w:rPr>
                <w:rFonts w:ascii="Myriad Pro" w:eastAsia="Calibri" w:hAnsi="Myriad Pro" w:cs="Arial"/>
                <w:b/>
                <w:sz w:val="20"/>
              </w:rPr>
              <w:t xml:space="preserve"> </w:t>
            </w:r>
            <w:r w:rsidRPr="00DE38A9">
              <w:rPr>
                <w:rFonts w:ascii="Myriad Pro" w:eastAsia="Calibri" w:hAnsi="Myriad Pro" w:cs="Arial"/>
                <w:b/>
                <w:sz w:val="20"/>
              </w:rPr>
              <w:t>1315329</w:t>
            </w:r>
            <w:r w:rsidRPr="000713C2">
              <w:rPr>
                <w:rFonts w:ascii="Myriad Pro" w:eastAsia="Calibri" w:hAnsi="Myriad Pro" w:cs="Arial"/>
                <w:b/>
                <w:sz w:val="20"/>
              </w:rPr>
              <w:t xml:space="preserve"> zł</w:t>
            </w:r>
          </w:p>
          <w:p w:rsidR="00300B33" w:rsidRPr="002242FE" w:rsidRDefault="00300B33" w:rsidP="001B0A9F">
            <w:pPr>
              <w:pStyle w:val="Akapitzlist"/>
              <w:numPr>
                <w:ilvl w:val="0"/>
                <w:numId w:val="388"/>
              </w:numPr>
              <w:autoSpaceDE w:val="0"/>
              <w:autoSpaceDN w:val="0"/>
              <w:spacing w:after="0" w:line="240" w:lineRule="auto"/>
              <w:ind w:left="-44" w:firstLine="44"/>
              <w:jc w:val="both"/>
              <w:rPr>
                <w:rFonts w:cs="Arial"/>
              </w:rPr>
            </w:pPr>
            <w:r w:rsidRPr="002242FE">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00B33" w:rsidRDefault="00300B33" w:rsidP="001B0A9F">
            <w:pPr>
              <w:pStyle w:val="Akapitzlist"/>
              <w:numPr>
                <w:ilvl w:val="0"/>
                <w:numId w:val="388"/>
              </w:numPr>
              <w:spacing w:before="40" w:after="40"/>
              <w:ind w:left="720" w:hanging="764"/>
              <w:jc w:val="both"/>
              <w:rPr>
                <w:rFonts w:cs="Arial"/>
              </w:rPr>
            </w:pPr>
            <w:r w:rsidRPr="009017A7">
              <w:rPr>
                <w:rFonts w:cs="Arial"/>
              </w:rPr>
              <w:t>Grup</w:t>
            </w:r>
            <w:r>
              <w:rPr>
                <w:rFonts w:cs="Arial"/>
              </w:rPr>
              <w:t>ę</w:t>
            </w:r>
            <w:r w:rsidRPr="009017A7">
              <w:rPr>
                <w:rFonts w:cs="Arial"/>
              </w:rPr>
              <w:t xml:space="preserve"> docelow</w:t>
            </w:r>
            <w:r>
              <w:rPr>
                <w:rFonts w:cs="Arial"/>
              </w:rPr>
              <w:t>ą</w:t>
            </w:r>
            <w:r w:rsidRPr="009017A7">
              <w:rPr>
                <w:rFonts w:cs="Arial"/>
              </w:rPr>
              <w:t xml:space="preserve"> projektu stanowią:</w:t>
            </w:r>
          </w:p>
          <w:p w:rsidR="00300B33" w:rsidRDefault="00300B33" w:rsidP="001B0A9F">
            <w:pPr>
              <w:pStyle w:val="Akapitzlist"/>
              <w:numPr>
                <w:ilvl w:val="0"/>
                <w:numId w:val="386"/>
              </w:numPr>
              <w:spacing w:before="40" w:after="40"/>
              <w:jc w:val="both"/>
              <w:rPr>
                <w:rFonts w:cs="Arial"/>
              </w:rPr>
            </w:pPr>
            <w:r w:rsidRPr="00474EDB">
              <w:rPr>
                <w:rFonts w:cs="Arial"/>
              </w:rPr>
              <w:t>dzieci uczęszczające do klas pierwszych szkoły podstawowej w rocznikach 2020/2021 i 2021/2022 oraz ich rodzice/opiekunowie</w:t>
            </w:r>
            <w:r>
              <w:rPr>
                <w:rFonts w:cs="Arial"/>
              </w:rPr>
              <w:t>;</w:t>
            </w:r>
          </w:p>
          <w:p w:rsidR="00300B33" w:rsidRDefault="00300B33" w:rsidP="001B0A9F">
            <w:pPr>
              <w:pStyle w:val="Akapitzlist"/>
              <w:numPr>
                <w:ilvl w:val="0"/>
                <w:numId w:val="386"/>
              </w:numPr>
              <w:spacing w:before="40" w:after="40"/>
              <w:jc w:val="both"/>
              <w:rPr>
                <w:rFonts w:cs="Arial"/>
              </w:rPr>
            </w:pPr>
            <w:r w:rsidRPr="009017A7">
              <w:rPr>
                <w:rFonts w:cs="Arial"/>
              </w:rPr>
              <w:t>dyrektorzy szkół podstawowych, nauczyciele wychowania wczesnoszkolnego/pedagodzy szkół podstawowych;</w:t>
            </w:r>
          </w:p>
          <w:p w:rsidR="00300B33" w:rsidRPr="005F4FD3" w:rsidRDefault="00300B33" w:rsidP="001B0A9F">
            <w:pPr>
              <w:pStyle w:val="Akapitzlist"/>
              <w:numPr>
                <w:ilvl w:val="0"/>
                <w:numId w:val="386"/>
              </w:numPr>
              <w:spacing w:before="40" w:after="40"/>
              <w:jc w:val="both"/>
              <w:rPr>
                <w:rFonts w:cs="Arial"/>
              </w:rPr>
            </w:pPr>
            <w:r w:rsidRPr="009017A7">
              <w:rPr>
                <w:rFonts w:cs="Arial"/>
              </w:rPr>
              <w:t xml:space="preserve"> pielęgniarki POZ, pielęgniarki środowiska nauczania i wychowania, higienistki szkolne, lekarze okuliści, ortoptyści.</w:t>
            </w:r>
          </w:p>
          <w:p w:rsidR="00300B33" w:rsidRDefault="00300B33" w:rsidP="001B0A9F">
            <w:pPr>
              <w:pStyle w:val="Akapitzlist"/>
              <w:numPr>
                <w:ilvl w:val="0"/>
                <w:numId w:val="388"/>
              </w:numPr>
              <w:ind w:left="0" w:firstLine="0"/>
              <w:jc w:val="both"/>
              <w:rPr>
                <w:rFonts w:cs="Arial"/>
              </w:rPr>
            </w:pPr>
            <w:r w:rsidRPr="000713C2">
              <w:rPr>
                <w:rFonts w:cs="Arial"/>
              </w:rPr>
              <w:t xml:space="preserve">Projekt jest skierowany do osób zamieszkujących konkretny subregion dla którego składany jest wniosek o dofinansowanie (w przypadku osób fizycznych, są to osoby zamieszkujące, uczące się, pracujące na obszarze </w:t>
            </w:r>
            <w:r>
              <w:rPr>
                <w:rFonts w:eastAsia="Calibri" w:cs="Arial"/>
              </w:rPr>
              <w:t>wskazanego we wniosku subregionu</w:t>
            </w:r>
            <w:r w:rsidRPr="0052040E">
              <w:rPr>
                <w:rFonts w:eastAsia="Calibri" w:cs="Arial"/>
              </w:rPr>
              <w:t xml:space="preserve"> </w:t>
            </w:r>
            <w:r w:rsidRPr="000713C2">
              <w:rPr>
                <w:rFonts w:cs="Arial"/>
              </w:rPr>
              <w:t xml:space="preserve">w rozumieniu przepisów Kodeksu Cywilnego) oraz  szkół posiadających jednostkę organizacyjną na jego obszarze. </w:t>
            </w:r>
          </w:p>
          <w:p w:rsidR="00300B33" w:rsidRPr="005F4FD3" w:rsidRDefault="00300B33" w:rsidP="00300B33">
            <w:pPr>
              <w:pStyle w:val="Akapitzlist"/>
              <w:autoSpaceDE w:val="0"/>
              <w:autoSpaceDN w:val="0"/>
              <w:spacing w:after="0" w:line="240" w:lineRule="auto"/>
              <w:ind w:left="0"/>
              <w:contextualSpacing w:val="0"/>
              <w:jc w:val="both"/>
              <w:rPr>
                <w:rFonts w:cs="Arial"/>
              </w:rPr>
            </w:pPr>
            <w:r>
              <w:rPr>
                <w:rFonts w:cs="Arial"/>
              </w:rPr>
              <w:t xml:space="preserve"> 7.  </w:t>
            </w:r>
            <w:r w:rsidRPr="00FF776F">
              <w:rPr>
                <w:rFonts w:cs="Arial"/>
              </w:rPr>
              <w:t xml:space="preserve">Działania </w:t>
            </w:r>
            <w:r>
              <w:rPr>
                <w:rFonts w:cs="Arial"/>
              </w:rPr>
              <w:t xml:space="preserve">realizowane </w:t>
            </w:r>
            <w:r w:rsidRPr="00FF776F">
              <w:rPr>
                <w:rFonts w:cs="Arial"/>
              </w:rPr>
              <w:t xml:space="preserve">w projekcie </w:t>
            </w:r>
            <w:r>
              <w:rPr>
                <w:rFonts w:cs="Arial"/>
              </w:rPr>
              <w:t xml:space="preserve">przez projektodawcę oraz ewentualnych partnerów </w:t>
            </w:r>
            <w:r w:rsidRPr="00FF776F">
              <w:rPr>
                <w:rFonts w:cs="Arial"/>
              </w:rPr>
              <w:t xml:space="preserve">są zgodne z </w:t>
            </w:r>
            <w:r>
              <w:rPr>
                <w:rFonts w:cs="Arial"/>
              </w:rPr>
              <w:t>zakresem</w:t>
            </w:r>
            <w:r w:rsidRPr="00FF776F">
              <w:rPr>
                <w:rFonts w:cs="Arial"/>
              </w:rPr>
              <w:t xml:space="preserve"> RPZ „</w:t>
            </w:r>
            <w:r w:rsidRPr="0085696C">
              <w:rPr>
                <w:rFonts w:cs="Arial"/>
              </w:rPr>
              <w:t xml:space="preserve">Wczesne wykrywanie i rehabilitacja wad </w:t>
            </w:r>
            <w:r>
              <w:rPr>
                <w:rFonts w:cs="Arial"/>
              </w:rPr>
              <w:t>wzroku</w:t>
            </w:r>
            <w:r w:rsidRPr="0085696C">
              <w:rPr>
                <w:rFonts w:cs="Arial"/>
              </w:rPr>
              <w:t xml:space="preserve"> wśród uczniów pierwszej klasy szkoły podstawowej</w:t>
            </w:r>
            <w:r>
              <w:rPr>
                <w:rFonts w:cs="Arial"/>
              </w:rPr>
              <w:t xml:space="preserve"> na lata 2019-2021</w:t>
            </w:r>
            <w:r w:rsidRPr="00FF776F">
              <w:rPr>
                <w:rFonts w:cs="Arial"/>
              </w:rPr>
              <w:t>”</w:t>
            </w:r>
            <w:r>
              <w:rPr>
                <w:rFonts w:cs="Arial"/>
              </w:rPr>
              <w:t>,</w:t>
            </w:r>
            <w:r w:rsidRPr="00FF776F">
              <w:rPr>
                <w:rFonts w:cs="Arial"/>
              </w:rPr>
              <w:t xml:space="preserve"> który jest załącznikiem do Regulaminu Konkursu</w:t>
            </w:r>
            <w:r>
              <w:rPr>
                <w:rFonts w:cs="Arial"/>
              </w:rPr>
              <w:t>.</w:t>
            </w:r>
            <w:r w:rsidRPr="00FF776F">
              <w:rPr>
                <w:rFonts w:cs="Arial"/>
              </w:rPr>
              <w:t xml:space="preserve"> </w:t>
            </w:r>
          </w:p>
          <w:p w:rsidR="00300B33" w:rsidRDefault="00300B33" w:rsidP="001B0A9F">
            <w:pPr>
              <w:pStyle w:val="Akapitzlist"/>
              <w:numPr>
                <w:ilvl w:val="0"/>
                <w:numId w:val="385"/>
              </w:numPr>
              <w:spacing w:before="40" w:after="40"/>
              <w:ind w:left="-44" w:firstLine="0"/>
              <w:jc w:val="both"/>
              <w:rPr>
                <w:rFonts w:cs="Arial"/>
              </w:rPr>
            </w:pPr>
            <w:r w:rsidRPr="009017A7">
              <w:rPr>
                <w:rFonts w:cs="Arial"/>
              </w:rPr>
              <w:t>Okres realizacji projektu rozpoczyna się najpóźniej od 1 września 2020 r. i t</w:t>
            </w:r>
            <w:r>
              <w:rPr>
                <w:rFonts w:cs="Arial"/>
              </w:rPr>
              <w:t>r</w:t>
            </w:r>
            <w:r w:rsidRPr="009017A7">
              <w:rPr>
                <w:rFonts w:cs="Arial"/>
              </w:rPr>
              <w:t>wa maksymalnie do 31.08.2022 r.</w:t>
            </w:r>
          </w:p>
          <w:p w:rsidR="00300B33" w:rsidRDefault="00300B33" w:rsidP="001B0A9F">
            <w:pPr>
              <w:pStyle w:val="Akapitzlist"/>
              <w:numPr>
                <w:ilvl w:val="0"/>
                <w:numId w:val="385"/>
              </w:numPr>
              <w:spacing w:before="40" w:after="40"/>
              <w:ind w:left="-44" w:firstLine="0"/>
              <w:jc w:val="both"/>
              <w:rPr>
                <w:rFonts w:cs="Arial"/>
              </w:rPr>
            </w:pPr>
            <w:r w:rsidRPr="000713C2">
              <w:rPr>
                <w:rFonts w:cs="Arial"/>
              </w:rPr>
              <w:t xml:space="preserve">Projektodawca zapewnia, że minimalna liczba dzieci objętych badaniami przesiewowymi to: </w:t>
            </w:r>
          </w:p>
          <w:p w:rsidR="00300B33" w:rsidRDefault="00300B33" w:rsidP="001B0A9F">
            <w:pPr>
              <w:pStyle w:val="Akapitzlist"/>
              <w:numPr>
                <w:ilvl w:val="0"/>
                <w:numId w:val="387"/>
              </w:numPr>
              <w:spacing w:before="40" w:after="40"/>
              <w:jc w:val="both"/>
              <w:rPr>
                <w:rFonts w:cs="Arial"/>
              </w:rPr>
            </w:pPr>
            <w:r w:rsidRPr="000713C2">
              <w:rPr>
                <w:rFonts w:cs="Arial"/>
              </w:rPr>
              <w:t xml:space="preserve">dla subregionu </w:t>
            </w:r>
            <w:r w:rsidRPr="009017A7">
              <w:rPr>
                <w:rFonts w:cs="Arial"/>
                <w:b/>
              </w:rPr>
              <w:t>szczecińskiego</w:t>
            </w:r>
            <w:r w:rsidRPr="000713C2">
              <w:rPr>
                <w:rFonts w:cs="Arial"/>
              </w:rPr>
              <w:t xml:space="preserve"> :</w:t>
            </w:r>
            <w:r>
              <w:t xml:space="preserve"> </w:t>
            </w:r>
            <w:r w:rsidRPr="00DE38A9">
              <w:rPr>
                <w:rFonts w:cs="Arial"/>
              </w:rPr>
              <w:t>8927</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koszalińskiego</w:t>
            </w:r>
            <w:r w:rsidRPr="009017A7">
              <w:rPr>
                <w:rFonts w:cs="Arial"/>
              </w:rPr>
              <w:t>:</w:t>
            </w:r>
            <w:r>
              <w:rPr>
                <w:rFonts w:cs="Arial"/>
              </w:rPr>
              <w:t xml:space="preserve"> </w:t>
            </w:r>
            <w:r w:rsidRPr="00DE38A9">
              <w:rPr>
                <w:rFonts w:cs="Arial"/>
              </w:rPr>
              <w:t>4648</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stargardzkiego</w:t>
            </w:r>
            <w:r w:rsidRPr="009017A7">
              <w:rPr>
                <w:rFonts w:cs="Arial"/>
              </w:rPr>
              <w:t>:</w:t>
            </w:r>
            <w:r>
              <w:rPr>
                <w:rFonts w:cs="Arial"/>
              </w:rPr>
              <w:t xml:space="preserve"> </w:t>
            </w:r>
            <w:r w:rsidRPr="00DE38A9">
              <w:rPr>
                <w:rFonts w:cs="Arial"/>
              </w:rPr>
              <w:t>4869</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szczecineckiego</w:t>
            </w:r>
            <w:r w:rsidRPr="009017A7">
              <w:rPr>
                <w:rFonts w:cs="Arial"/>
              </w:rPr>
              <w:t>:</w:t>
            </w:r>
            <w:r>
              <w:rPr>
                <w:rFonts w:cs="Arial"/>
              </w:rPr>
              <w:t xml:space="preserve"> </w:t>
            </w:r>
            <w:r w:rsidRPr="00DE38A9">
              <w:rPr>
                <w:rFonts w:cs="Arial"/>
              </w:rPr>
              <w:t>3640</w:t>
            </w:r>
            <w:r>
              <w:rPr>
                <w:rFonts w:cs="Arial"/>
              </w:rPr>
              <w:t>.</w:t>
            </w:r>
          </w:p>
          <w:p w:rsidR="00300B33" w:rsidRDefault="00300B33" w:rsidP="001B0A9F">
            <w:pPr>
              <w:pStyle w:val="Akapitzlist"/>
              <w:numPr>
                <w:ilvl w:val="0"/>
                <w:numId w:val="385"/>
              </w:numPr>
              <w:spacing w:before="40" w:after="40"/>
              <w:ind w:left="-44" w:firstLine="0"/>
              <w:jc w:val="both"/>
              <w:rPr>
                <w:rFonts w:cs="Arial"/>
              </w:rPr>
            </w:pPr>
            <w:r w:rsidRPr="009017A7">
              <w:rPr>
                <w:rFonts w:eastAsiaTheme="majorEastAsia" w:cs="Arial"/>
                <w:bCs/>
              </w:rPr>
              <w:t>Beneficjent</w:t>
            </w:r>
            <w:r w:rsidRPr="009017A7">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00B33" w:rsidRDefault="00300B33" w:rsidP="001B0A9F">
            <w:pPr>
              <w:pStyle w:val="Akapitzlist"/>
              <w:numPr>
                <w:ilvl w:val="0"/>
                <w:numId w:val="385"/>
              </w:numPr>
              <w:spacing w:before="40" w:after="40"/>
              <w:ind w:left="0" w:hanging="44"/>
              <w:jc w:val="both"/>
            </w:pPr>
            <w:r w:rsidRPr="009017A7">
              <w:t>Świadczenia w ramach programu polityki zdrowotnej będą realizowane z pełnym poszanowaniem istniejących ram prawnych i ochrony praw pacjenta, w tym zasad dotyczących prowadzenia i przechowywania dokumentacji medycznej.</w:t>
            </w:r>
          </w:p>
          <w:p w:rsidR="00300B33" w:rsidRDefault="00300B33" w:rsidP="001B0A9F">
            <w:pPr>
              <w:pStyle w:val="Akapitzlist"/>
              <w:numPr>
                <w:ilvl w:val="0"/>
                <w:numId w:val="385"/>
              </w:numPr>
              <w:spacing w:before="40" w:after="40"/>
              <w:ind w:left="0" w:firstLine="0"/>
              <w:jc w:val="both"/>
              <w:rPr>
                <w:rFonts w:cs="Arial"/>
              </w:rPr>
            </w:pPr>
            <w:r w:rsidRPr="002242FE">
              <w:rPr>
                <w:rFonts w:cs="Arial"/>
              </w:rPr>
              <w:t>Projektodawca/Partner  nie  jest  realizatorem  analogicznego  programu  zdrowotnego  lub  programu polityki zdrowotnej realizowanego w ramach POWER.</w:t>
            </w:r>
          </w:p>
          <w:p w:rsidR="000865C0" w:rsidRPr="00300B33" w:rsidRDefault="00300B33" w:rsidP="001B0A9F">
            <w:pPr>
              <w:pStyle w:val="Akapitzlist"/>
              <w:numPr>
                <w:ilvl w:val="0"/>
                <w:numId w:val="385"/>
              </w:numPr>
              <w:spacing w:before="40" w:after="40"/>
              <w:ind w:left="0" w:firstLine="0"/>
              <w:jc w:val="both"/>
              <w:rPr>
                <w:rFonts w:cs="Arial"/>
              </w:rPr>
            </w:pPr>
            <w:r w:rsidRPr="00300B33">
              <w:rPr>
                <w:rFonts w:cs="Arial"/>
              </w:rPr>
              <w:t xml:space="preserve">Koszty bezpośrednie projektu </w:t>
            </w:r>
            <w:r w:rsidRPr="00300B33">
              <w:rPr>
                <w:rFonts w:cs="Arial"/>
                <w:i/>
              </w:rPr>
              <w:t>są/nie są</w:t>
            </w:r>
            <w:r w:rsidRPr="00300B33">
              <w:rPr>
                <w:rFonts w:cs="Arial"/>
              </w:rPr>
              <w:t xml:space="preserve"> rozliczane w całości kwotami ryczałtowymi określonymi przez beneficjenta.</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0865C0" w:rsidRDefault="000865C0" w:rsidP="00486238">
            <w:pPr>
              <w:spacing w:before="40" w:after="40" w:line="240" w:lineRule="auto"/>
              <w:rPr>
                <w:rFonts w:ascii="Myriad Pro" w:hAnsi="Myriad Pro"/>
                <w:sz w:val="20"/>
              </w:rPr>
            </w:pPr>
          </w:p>
          <w:p w:rsidR="005F4FD3" w:rsidRPr="002242FE" w:rsidRDefault="005F4FD3" w:rsidP="005F4FD3">
            <w:pPr>
              <w:spacing w:before="40" w:after="40"/>
              <w:jc w:val="both"/>
              <w:rPr>
                <w:rFonts w:ascii="Myriad Pro" w:hAnsi="Myriad Pro" w:cs="Arial"/>
                <w:sz w:val="20"/>
              </w:rPr>
            </w:pPr>
            <w:r>
              <w:rPr>
                <w:rFonts w:ascii="Myriad Pro" w:hAnsi="Myriad Pro"/>
                <w:sz w:val="20"/>
              </w:rPr>
              <w:t xml:space="preserve">W zakresie kryterium dostępu „Zgodność wsparcia” nr 5,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5F4FD3" w:rsidRDefault="005F4FD3" w:rsidP="005F4FD3">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7"/>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8"/>
            </w:r>
            <w:r w:rsidRPr="0097696D">
              <w:rPr>
                <w:rFonts w:ascii="Myriad Pro" w:hAnsi="Myriad Pro"/>
                <w:sz w:val="20"/>
                <w:vertAlign w:val="superscript"/>
              </w:rPr>
              <w:t>.</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F4FD3" w:rsidRPr="0097696D" w:rsidRDefault="005F4FD3" w:rsidP="001B0A9F">
            <w:pPr>
              <w:pStyle w:val="Akapitzlist"/>
              <w:numPr>
                <w:ilvl w:val="0"/>
                <w:numId w:val="389"/>
              </w:numPr>
              <w:autoSpaceDE w:val="0"/>
              <w:autoSpaceDN w:val="0"/>
              <w:adjustRightInd w:val="0"/>
              <w:jc w:val="both"/>
            </w:pPr>
            <w:r w:rsidRPr="0097696D">
              <w:t>wybór wariantu są – dla naborów, w których wartość dofinansowania projektu nie może przekroczyć wyrażonej w PLN równowartości 100 tys. EUR;</w:t>
            </w:r>
          </w:p>
          <w:p w:rsidR="005F4FD3" w:rsidRPr="0097696D" w:rsidRDefault="005F4FD3" w:rsidP="001B0A9F">
            <w:pPr>
              <w:pStyle w:val="Akapitzlist"/>
              <w:numPr>
                <w:ilvl w:val="0"/>
                <w:numId w:val="389"/>
              </w:numPr>
              <w:autoSpaceDE w:val="0"/>
              <w:autoSpaceDN w:val="0"/>
              <w:adjustRightInd w:val="0"/>
              <w:jc w:val="both"/>
            </w:pPr>
            <w:r w:rsidRPr="0097696D">
              <w:t>wybór wariantu nie są – dla naborów, w których wartość dofinansowania projektu musi być wyższa od wyrażonej w PLN równowartości 100 tys. EUR.</w:t>
            </w:r>
          </w:p>
          <w:p w:rsidR="000865C0" w:rsidRPr="002242FE" w:rsidRDefault="005F4FD3" w:rsidP="005F4FD3">
            <w:pPr>
              <w:spacing w:before="40" w:after="40"/>
              <w:jc w:val="both"/>
              <w:rPr>
                <w:rFonts w:ascii="Myriad Pro" w:hAnsi="Myriad Pro"/>
                <w:sz w:val="20"/>
              </w:rPr>
            </w:pPr>
            <w:r>
              <w:rPr>
                <w:rFonts w:ascii="Myriad Pro" w:hAnsi="Myriad Pro"/>
                <w:sz w:val="20"/>
              </w:rPr>
              <w:t>Kryterium będzie weryfikowane na etapie KOP.</w:t>
            </w:r>
          </w:p>
        </w:tc>
      </w:tr>
    </w:tbl>
    <w:p w:rsidR="00B502F8" w:rsidRDefault="00B502F8"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A530A" w:rsidRPr="002242FE" w:rsidTr="00486238">
        <w:trPr>
          <w:jc w:val="center"/>
        </w:trPr>
        <w:tc>
          <w:tcPr>
            <w:tcW w:w="14175" w:type="dxa"/>
            <w:gridSpan w:val="3"/>
            <w:shd w:val="clear" w:color="auto" w:fill="D9D9D9" w:themeFill="background1" w:themeFillShade="D9"/>
          </w:tcPr>
          <w:p w:rsidR="007A530A" w:rsidRPr="002242FE" w:rsidRDefault="007A530A"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3</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A530A" w:rsidRPr="002242FE" w:rsidRDefault="007A530A"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A530A" w:rsidRPr="002242FE" w:rsidRDefault="007A530A"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trHeight w:val="708"/>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A530A" w:rsidRPr="002242FE" w:rsidRDefault="007A530A"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A530A" w:rsidRPr="002242FE" w:rsidRDefault="007A530A"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A530A" w:rsidRPr="002242FE" w:rsidRDefault="007A530A"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D7250B" w:rsidRDefault="00D7250B" w:rsidP="00D7250B">
      <w:pPr>
        <w:tabs>
          <w:tab w:val="center" w:pos="7002"/>
          <w:tab w:val="right" w:pos="14004"/>
        </w:tabs>
        <w:jc w:val="center"/>
        <w:rPr>
          <w:rFonts w:ascii="Myriad Pro" w:eastAsiaTheme="majorEastAsia" w:hAnsi="Myriad Pro" w:cs="Arial"/>
          <w:b/>
          <w:bCs/>
          <w:sz w:val="20"/>
        </w:rPr>
      </w:pPr>
    </w:p>
    <w:p w:rsidR="00D7250B" w:rsidRPr="00A41F61" w:rsidRDefault="00D7250B" w:rsidP="00D7250B">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37/20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26 listopada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c</w:t>
      </w:r>
    </w:p>
    <w:p w:rsidR="00D7250B" w:rsidRPr="00D7250B" w:rsidRDefault="00D7250B" w:rsidP="00DD0E1D">
      <w:pPr>
        <w:tabs>
          <w:tab w:val="center" w:pos="7002"/>
          <w:tab w:val="right" w:pos="14004"/>
        </w:tabs>
        <w:rPr>
          <w:rFonts w:ascii="Myriad Pro" w:eastAsiaTheme="majorEastAsia" w:hAnsi="Myriad Pro" w:cs="Arial"/>
          <w:bCs/>
          <w:sz w:val="20"/>
        </w:rPr>
      </w:pPr>
      <w:r w:rsidRPr="00D7250B">
        <w:rPr>
          <w:rFonts w:ascii="Myriad Pro" w:eastAsiaTheme="majorEastAsia" w:hAnsi="Myriad Pro" w:cs="Arial"/>
          <w:bCs/>
          <w:sz w:val="20"/>
        </w:rPr>
        <w:t>Nabór dot. Regionalnego Programu Zdrowotnego pn. "Profilaktyka wad postawy wśród uczniów szkół podstawowych na lata 2020-2022"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Oś priorytetowa</w:t>
            </w:r>
          </w:p>
        </w:tc>
        <w:tc>
          <w:tcPr>
            <w:tcW w:w="12275"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VII Włączenie społeczne</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Priorytet Inwestycyjny</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9iv: Ułatwianie dostępu do przystępnych cenowo, trwałych oraz wysokiej jakości usług, w tym opieki zdrowotnej i usług socjalnych świadczonych</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w interesie ogólnym</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Działanie</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7250B" w:rsidRPr="00D54490" w:rsidRDefault="00D7250B" w:rsidP="00D7250B">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7250B" w:rsidRPr="00D54490" w:rsidTr="00602A71">
        <w:trPr>
          <w:jc w:val="center"/>
        </w:trPr>
        <w:tc>
          <w:tcPr>
            <w:tcW w:w="14600" w:type="dxa"/>
            <w:gridSpan w:val="4"/>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t>Kryteria dopuszczalności</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2126" w:type="dxa"/>
          </w:tcPr>
          <w:p w:rsidR="00D7250B" w:rsidRPr="00D54490" w:rsidRDefault="00D7250B" w:rsidP="00602A71">
            <w:pPr>
              <w:spacing w:before="40" w:after="40" w:line="240" w:lineRule="auto"/>
              <w:jc w:val="center"/>
              <w:rPr>
                <w:sz w:val="20"/>
              </w:rPr>
            </w:pPr>
            <w:r w:rsidRPr="00D54490">
              <w:rPr>
                <w:sz w:val="20"/>
              </w:rPr>
              <w:t>Nazwa kryterium</w:t>
            </w:r>
          </w:p>
        </w:tc>
        <w:tc>
          <w:tcPr>
            <w:tcW w:w="6804"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2126" w:type="dxa"/>
          </w:tcPr>
          <w:p w:rsidR="00D7250B" w:rsidRPr="00D54490" w:rsidRDefault="00D7250B" w:rsidP="00602A71">
            <w:pPr>
              <w:spacing w:before="40" w:after="40" w:line="240" w:lineRule="auto"/>
              <w:jc w:val="center"/>
              <w:rPr>
                <w:sz w:val="20"/>
              </w:rPr>
            </w:pPr>
            <w:r w:rsidRPr="00D54490">
              <w:rPr>
                <w:sz w:val="20"/>
              </w:rPr>
              <w:t>2</w:t>
            </w:r>
          </w:p>
        </w:tc>
        <w:tc>
          <w:tcPr>
            <w:tcW w:w="6804"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Wymogi organizacyjne</w:t>
            </w:r>
          </w:p>
        </w:tc>
        <w:tc>
          <w:tcPr>
            <w:tcW w:w="6804" w:type="dxa"/>
            <w:shd w:val="clear" w:color="auto" w:fill="auto"/>
          </w:tcPr>
          <w:p w:rsidR="00D7250B" w:rsidRPr="00D54490" w:rsidRDefault="00D7250B" w:rsidP="00602A71">
            <w:pPr>
              <w:pStyle w:val="Akapitzlist"/>
              <w:numPr>
                <w:ilvl w:val="0"/>
                <w:numId w:val="504"/>
              </w:numPr>
            </w:pPr>
            <w:r w:rsidRPr="00D54490">
              <w:t xml:space="preserve"> Projektodawca w wyniku realizacji projektu, zasięgiem swojego działania obejmuje jeden z subregionów województwa zachodniopomorskiego: </w:t>
            </w:r>
          </w:p>
          <w:p w:rsidR="00D7250B" w:rsidRPr="00D54490" w:rsidRDefault="00D7250B" w:rsidP="00602A71">
            <w:pPr>
              <w:pStyle w:val="Akapitzlist"/>
            </w:pPr>
            <w:r w:rsidRPr="00D54490">
              <w:t xml:space="preserve">- szczeciński (obejmujący powiaty: gryficki, kamieński, goleniowski, policki, Miasto Świnoujście, Miasto Szczecin); </w:t>
            </w:r>
          </w:p>
          <w:p w:rsidR="00D7250B" w:rsidRPr="00D54490" w:rsidRDefault="00D7250B" w:rsidP="00602A71">
            <w:pPr>
              <w:pStyle w:val="Akapitzlist"/>
            </w:pPr>
            <w:r w:rsidRPr="00D54490">
              <w:t xml:space="preserve">- koszaliński (obejmujący powiaty: sławieński, koszaliński, białogardzki, kołobrzeski, Miasto Koszalin); </w:t>
            </w:r>
          </w:p>
          <w:p w:rsidR="00D7250B" w:rsidRPr="00D54490" w:rsidRDefault="00D7250B" w:rsidP="00602A71">
            <w:pPr>
              <w:pStyle w:val="Akapitzlist"/>
            </w:pPr>
            <w:r w:rsidRPr="00D54490">
              <w:t xml:space="preserve">- stargardzki (obejmujący powiaty: stargardzki, choszczeński, pyrzycki, myśliborski, gryfiński); </w:t>
            </w:r>
          </w:p>
          <w:p w:rsidR="00D7250B" w:rsidRDefault="00D7250B" w:rsidP="00602A71">
            <w:pPr>
              <w:pStyle w:val="Akapitzlist"/>
            </w:pPr>
            <w:r w:rsidRPr="00D54490">
              <w:t>- szczecinecki (obejmujący powiaty: szczecinecki, wałecki, drawski, świdwiński, łobeski).</w:t>
            </w:r>
          </w:p>
          <w:p w:rsidR="00D7250B" w:rsidRPr="00DD0E1D" w:rsidRDefault="00D7250B" w:rsidP="00DD0E1D">
            <w:pPr>
              <w:pStyle w:val="Akapitzlist"/>
              <w:numPr>
                <w:ilvl w:val="0"/>
                <w:numId w:val="504"/>
              </w:numPr>
            </w:pPr>
            <w:r w:rsidRPr="00F3258C">
              <w:t>Projektodawca</w:t>
            </w:r>
            <w:r w:rsidRPr="00F3258C">
              <w:rPr>
                <w:rFonts w:eastAsia="Calibri" w:cs="Arial"/>
              </w:rPr>
              <w:t xml:space="preserve">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c>
          <w:tcPr>
            <w:tcW w:w="4733" w:type="dxa"/>
            <w:shd w:val="clear" w:color="auto" w:fill="auto"/>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Spełnienie kryterium jest konieczne do przyznania dofinansowania.</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Projekty niespełniające kryterium są odrzucane.</w:t>
            </w:r>
          </w:p>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Ocena spełniania kryterium polega na przypisaniu wartości logicznych „tak”, „nie”.</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Calibri" w:hAnsi="Myriad Pro" w:cs="Arial"/>
                <w:sz w:val="20"/>
              </w:rPr>
              <w:t>Zgodność wsparcia</w:t>
            </w:r>
          </w:p>
        </w:tc>
        <w:tc>
          <w:tcPr>
            <w:tcW w:w="6804" w:type="dxa"/>
            <w:shd w:val="clear" w:color="auto" w:fill="auto"/>
          </w:tcPr>
          <w:p w:rsidR="00D7250B" w:rsidRPr="00D54490" w:rsidRDefault="00D7250B" w:rsidP="00602A71">
            <w:pPr>
              <w:pStyle w:val="Akapitzlist"/>
              <w:numPr>
                <w:ilvl w:val="0"/>
                <w:numId w:val="505"/>
              </w:numPr>
              <w:autoSpaceDE w:val="0"/>
              <w:autoSpaceDN w:val="0"/>
              <w:spacing w:before="40" w:after="40"/>
              <w:jc w:val="both"/>
              <w:rPr>
                <w:rFonts w:cs="Arial"/>
              </w:rPr>
            </w:pPr>
            <w:r w:rsidRPr="00D54490">
              <w:rPr>
                <w:rFonts w:cs="Arial"/>
              </w:rPr>
              <w:t>Maksymalna wartość projektu, w zależności od subregionu wynosi:</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60314A">
              <w:rPr>
                <w:rFonts w:eastAsia="Calibri" w:cs="Arial"/>
                <w:b/>
                <w:sz w:val="20"/>
              </w:rPr>
              <w:t>•</w:t>
            </w:r>
            <w:r w:rsidRPr="0060314A">
              <w:rPr>
                <w:rFonts w:eastAsia="Calibri" w:cs="Arial"/>
                <w:b/>
                <w:sz w:val="20"/>
              </w:rPr>
              <w:tab/>
            </w:r>
            <w:r w:rsidRPr="004F629B">
              <w:rPr>
                <w:rFonts w:ascii="Myriad Pro" w:eastAsia="Calibri" w:hAnsi="Myriad Pro" w:cs="Arial"/>
                <w:b/>
                <w:sz w:val="20"/>
              </w:rPr>
              <w:t>dla subregionu szczecińskiego – 3 624 473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koszalińskiego – 1 873 205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stargardzkiego – 1 943 004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szczecineckiego  1 450 332 zł.</w:t>
            </w:r>
          </w:p>
          <w:p w:rsidR="00D7250B" w:rsidRPr="00D54490" w:rsidRDefault="00D7250B" w:rsidP="00602A71">
            <w:pPr>
              <w:autoSpaceDE w:val="0"/>
              <w:autoSpaceDN w:val="0"/>
              <w:adjustRightInd w:val="0"/>
              <w:spacing w:after="0" w:line="240" w:lineRule="auto"/>
              <w:rPr>
                <w:rFonts w:eastAsia="Calibri" w:cs="Arial"/>
                <w:b/>
                <w:sz w:val="20"/>
              </w:rPr>
            </w:pPr>
          </w:p>
          <w:p w:rsidR="00D7250B" w:rsidRPr="00D54490" w:rsidRDefault="00D7250B" w:rsidP="00602A71">
            <w:pPr>
              <w:pStyle w:val="Akapitzlist"/>
              <w:autoSpaceDE w:val="0"/>
              <w:autoSpaceDN w:val="0"/>
              <w:adjustRightInd w:val="0"/>
              <w:spacing w:after="0" w:line="240" w:lineRule="auto"/>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7250B" w:rsidRPr="00D54490" w:rsidRDefault="00D7250B" w:rsidP="00602A71">
            <w:pPr>
              <w:pStyle w:val="Akapitzlist"/>
              <w:rPr>
                <w:rFonts w:eastAsia="Calibri" w:cs="Arial"/>
              </w:rPr>
            </w:pPr>
          </w:p>
          <w:p w:rsidR="00D7250B" w:rsidRPr="00572C97" w:rsidRDefault="00D7250B" w:rsidP="00602A71">
            <w:pPr>
              <w:pStyle w:val="Akapitzlist"/>
              <w:numPr>
                <w:ilvl w:val="0"/>
                <w:numId w:val="505"/>
              </w:numPr>
              <w:spacing w:before="40" w:after="40"/>
              <w:jc w:val="both"/>
              <w:rPr>
                <w:rFonts w:cs="Arial"/>
              </w:rPr>
            </w:pPr>
            <w:r w:rsidRPr="00572C97">
              <w:rPr>
                <w:rFonts w:cs="Arial"/>
              </w:rPr>
              <w:t>Grupę docelową projektu stanowią:</w:t>
            </w:r>
          </w:p>
          <w:p w:rsidR="00D7250B" w:rsidRPr="00572C97" w:rsidRDefault="00D7250B" w:rsidP="00602A71">
            <w:pPr>
              <w:pStyle w:val="Akapitzlist"/>
              <w:numPr>
                <w:ilvl w:val="0"/>
                <w:numId w:val="386"/>
              </w:numPr>
              <w:spacing w:before="40" w:after="40"/>
              <w:jc w:val="both"/>
              <w:rPr>
                <w:rFonts w:cs="Arial"/>
              </w:rPr>
            </w:pPr>
            <w:r w:rsidRPr="00572C97">
              <w:rPr>
                <w:rFonts w:cs="Arial"/>
              </w:rPr>
              <w:t>dzieci uczęszczające do klas piątych szkoły podstawowej w rocznikach 2020/2021, 2021/2022 i 2022/2023 oraz ich rodzice/opiekunowie;</w:t>
            </w:r>
          </w:p>
          <w:p w:rsidR="00D7250B" w:rsidRPr="00572C97" w:rsidRDefault="00D7250B" w:rsidP="00602A71">
            <w:pPr>
              <w:pStyle w:val="Akapitzlist"/>
              <w:numPr>
                <w:ilvl w:val="0"/>
                <w:numId w:val="386"/>
              </w:numPr>
              <w:spacing w:before="40" w:after="40"/>
              <w:jc w:val="both"/>
              <w:rPr>
                <w:rFonts w:cs="Arial"/>
              </w:rPr>
            </w:pPr>
            <w:r w:rsidRPr="00572C97">
              <w:rPr>
                <w:rFonts w:cs="Arial"/>
              </w:rPr>
              <w:t>dyrektorzy szkół podstawowych;</w:t>
            </w:r>
          </w:p>
          <w:p w:rsidR="00D7250B" w:rsidRPr="00572C97" w:rsidRDefault="00D7250B" w:rsidP="00602A71">
            <w:pPr>
              <w:pStyle w:val="Akapitzlist"/>
              <w:numPr>
                <w:ilvl w:val="0"/>
                <w:numId w:val="386"/>
              </w:numPr>
              <w:spacing w:before="40" w:after="40"/>
              <w:jc w:val="both"/>
              <w:rPr>
                <w:rFonts w:cs="Arial"/>
              </w:rPr>
            </w:pPr>
            <w:r w:rsidRPr="00572C97">
              <w:rPr>
                <w:rFonts w:cs="Arial"/>
              </w:rPr>
              <w:t xml:space="preserve"> pielęgniarki środowiska  nauczania i wychowania, higienistki szkolne, kadra medyczna POZ, lekarze ortopedzi,  rehabilitanci</w:t>
            </w:r>
          </w:p>
          <w:p w:rsidR="00D7250B" w:rsidRPr="00DD0E1D" w:rsidRDefault="00D7250B" w:rsidP="00602A71">
            <w:pPr>
              <w:spacing w:before="40" w:after="40"/>
              <w:jc w:val="both"/>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subregion 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7250B" w:rsidRPr="00D54490" w:rsidRDefault="00D7250B" w:rsidP="00602A71">
            <w:pPr>
              <w:pStyle w:val="Akapitzlist"/>
              <w:rPr>
                <w:rFonts w:eastAsia="Calibri" w:cs="Arial"/>
              </w:rPr>
            </w:pPr>
          </w:p>
          <w:p w:rsidR="00D7250B" w:rsidRDefault="00D7250B" w:rsidP="00602A71">
            <w:pPr>
              <w:pStyle w:val="Akapitzlist"/>
              <w:numPr>
                <w:ilvl w:val="0"/>
                <w:numId w:val="505"/>
              </w:numPr>
              <w:autoSpaceDE w:val="0"/>
              <w:autoSpaceDN w:val="0"/>
              <w:spacing w:after="0" w:line="240" w:lineRule="auto"/>
              <w:contextualSpacing w:val="0"/>
              <w:rPr>
                <w:rFonts w:cs="Arial"/>
              </w:rPr>
            </w:pPr>
            <w:r w:rsidRPr="00572C97">
              <w:rPr>
                <w:rFonts w:cs="Arial"/>
              </w:rPr>
              <w:t>Działania realizowane w projekcie przez Projektodawcę oraz ewentualnych Partnerów są zgodne z zakresem RPZ pn. „Profilaktyka wad postawy wśród uczniów szkół podstawowych na lata 2020-2022”, który jest załącznikiem do Regulaminu konkursu.</w:t>
            </w:r>
          </w:p>
          <w:p w:rsidR="00D7250B" w:rsidRPr="00572C97" w:rsidRDefault="00D7250B" w:rsidP="00602A71">
            <w:pPr>
              <w:autoSpaceDE w:val="0"/>
              <w:autoSpaceDN w:val="0"/>
              <w:spacing w:after="0" w:line="240" w:lineRule="auto"/>
              <w:rPr>
                <w:rFonts w:cs="Arial"/>
                <w:sz w:val="20"/>
              </w:rPr>
            </w:pPr>
          </w:p>
          <w:p w:rsidR="00D7250B" w:rsidRPr="00DD0E1D" w:rsidRDefault="00D7250B" w:rsidP="00602A71">
            <w:pPr>
              <w:autoSpaceDE w:val="0"/>
              <w:autoSpaceDN w:val="0"/>
              <w:spacing w:after="0" w:line="240" w:lineRule="auto"/>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D7250B" w:rsidRPr="00D54490" w:rsidRDefault="00D7250B" w:rsidP="00602A71">
            <w:pPr>
              <w:autoSpaceDE w:val="0"/>
              <w:autoSpaceDN w:val="0"/>
              <w:adjustRightInd w:val="0"/>
              <w:spacing w:after="0" w:line="240" w:lineRule="auto"/>
              <w:rPr>
                <w:rFonts w:cs="Arial"/>
                <w:sz w:val="20"/>
              </w:rPr>
            </w:pPr>
          </w:p>
          <w:p w:rsidR="00D7250B" w:rsidRPr="00572C97" w:rsidRDefault="00D7250B" w:rsidP="00602A71">
            <w:pPr>
              <w:pStyle w:val="Akapitzlist"/>
              <w:numPr>
                <w:ilvl w:val="0"/>
                <w:numId w:val="505"/>
              </w:numPr>
              <w:autoSpaceDE w:val="0"/>
              <w:autoSpaceDN w:val="0"/>
              <w:spacing w:before="40" w:after="40"/>
              <w:jc w:val="both"/>
              <w:rPr>
                <w:rFonts w:cs="Arial"/>
              </w:rPr>
            </w:pPr>
            <w:r w:rsidRPr="00D54490">
              <w:rPr>
                <w:rFonts w:cs="Arial"/>
              </w:rPr>
              <w:t xml:space="preserve">Projektodawca </w:t>
            </w:r>
            <w:r w:rsidRPr="00572C97">
              <w:rPr>
                <w:rFonts w:cs="Arial"/>
              </w:rPr>
              <w:t xml:space="preserve">zapewnia, że minimalna liczba dzieci objętych działaniami terapeutycznymi  to: </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szczecińskiego</w:t>
            </w:r>
            <w:r w:rsidRPr="00572C97">
              <w:rPr>
                <w:rFonts w:cs="Arial"/>
              </w:rPr>
              <w:t>: 1707</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koszalińskiego</w:t>
            </w:r>
            <w:r w:rsidRPr="00572C97">
              <w:rPr>
                <w:rFonts w:cs="Arial"/>
              </w:rPr>
              <w:t>: 883</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stargardzkiego</w:t>
            </w:r>
            <w:r w:rsidRPr="00572C97">
              <w:rPr>
                <w:rFonts w:cs="Arial"/>
              </w:rPr>
              <w:t>: 915</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szczecineckiego</w:t>
            </w:r>
            <w:r w:rsidRPr="00572C97">
              <w:rPr>
                <w:rFonts w:cs="Arial"/>
              </w:rPr>
              <w:t>: 683</w:t>
            </w:r>
          </w:p>
          <w:p w:rsidR="00D7250B" w:rsidRPr="00572C97" w:rsidRDefault="00D7250B" w:rsidP="00602A71">
            <w:pPr>
              <w:pStyle w:val="Akapitzlist"/>
              <w:autoSpaceDE w:val="0"/>
              <w:autoSpaceDN w:val="0"/>
              <w:spacing w:before="40" w:after="40" w:line="240" w:lineRule="auto"/>
              <w:jc w:val="both"/>
              <w:rPr>
                <w:rFonts w:cs="Arial"/>
              </w:rPr>
            </w:pPr>
          </w:p>
          <w:p w:rsidR="00D7250B" w:rsidRPr="00EB0492" w:rsidRDefault="00D7250B" w:rsidP="00602A71">
            <w:pPr>
              <w:pStyle w:val="Akapitzlist"/>
              <w:numPr>
                <w:ilvl w:val="0"/>
                <w:numId w:val="505"/>
              </w:numPr>
              <w:autoSpaceDE w:val="0"/>
              <w:autoSpaceDN w:val="0"/>
              <w:spacing w:after="0" w:line="240" w:lineRule="auto"/>
              <w:jc w:val="both"/>
              <w:rPr>
                <w:rFonts w:cs="Arial"/>
              </w:rPr>
            </w:pPr>
            <w:r w:rsidRPr="00EB0492">
              <w:rPr>
                <w:rFonts w:cs="Arial"/>
              </w:rPr>
              <w:t xml:space="preserve">Okres realizacji projektu rozpoczyna się najpóźniej od 1 września 2021 r. i nie może trwać dłużej niż do 30 czerwca 2023 r. </w:t>
            </w:r>
          </w:p>
          <w:p w:rsidR="00D7250B" w:rsidRPr="00D54490" w:rsidRDefault="00D7250B" w:rsidP="00602A71">
            <w:pPr>
              <w:autoSpaceDE w:val="0"/>
              <w:autoSpaceDN w:val="0"/>
              <w:adjustRightInd w:val="0"/>
              <w:spacing w:after="0" w:line="240" w:lineRule="auto"/>
              <w:rPr>
                <w:rFonts w:cs="Arial"/>
                <w:sz w:val="20"/>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7250B" w:rsidRPr="00D54490" w:rsidRDefault="00D7250B" w:rsidP="00602A71">
            <w:pPr>
              <w:pStyle w:val="Akapitzlist"/>
              <w:autoSpaceDE w:val="0"/>
              <w:autoSpaceDN w:val="0"/>
              <w:adjustRightInd w:val="0"/>
              <w:spacing w:after="0" w:line="240" w:lineRule="auto"/>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Spełnienie kryterium jest konieczne do przyznania dofinansowania.</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Projekty niespełniające kryterium są odrzucane.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Ocena spełniania kryterium polega na przypisaniu wartości logicznych „tak”, „nie”.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p>
          <w:p w:rsidR="00D7250B" w:rsidRPr="00DD0E1D" w:rsidRDefault="00D7250B" w:rsidP="00602A71">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W zakresie kryterium dostępu „Zgodność wsparcia” nr 4, 6, 7 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p w:rsidR="00D7250B" w:rsidRPr="00DD0E1D" w:rsidRDefault="00D7250B" w:rsidP="00602A71">
            <w:pPr>
              <w:autoSpaceDE w:val="0"/>
              <w:autoSpaceDN w:val="0"/>
              <w:adjustRightInd w:val="0"/>
              <w:spacing w:after="0" w:line="240" w:lineRule="auto"/>
              <w:rPr>
                <w:rFonts w:ascii="Myriad Pro" w:eastAsia="Calibri" w:hAnsi="Myriad Pro" w:cs="Arial"/>
                <w:sz w:val="20"/>
              </w:rPr>
            </w:pPr>
          </w:p>
          <w:p w:rsidR="00D7250B" w:rsidRPr="00D54490" w:rsidRDefault="00D7250B" w:rsidP="00602A71">
            <w:pPr>
              <w:autoSpaceDE w:val="0"/>
              <w:autoSpaceDN w:val="0"/>
              <w:adjustRightInd w:val="0"/>
              <w:spacing w:after="0" w:line="240" w:lineRule="auto"/>
              <w:rPr>
                <w:sz w:val="20"/>
              </w:rPr>
            </w:pPr>
            <w:r w:rsidRPr="00DD0E1D">
              <w:rPr>
                <w:rFonts w:ascii="Myriad Pro" w:eastAsia="Calibri" w:hAnsi="Myriad Pro" w:cs="Arial"/>
                <w:sz w:val="20"/>
              </w:rPr>
              <w:t>W zakresie kryterium dostępu „Zgodność wsparcia” nr 8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tc>
      </w:tr>
    </w:tbl>
    <w:p w:rsidR="00D7250B" w:rsidRPr="00D54490" w:rsidRDefault="00D7250B" w:rsidP="00D7250B">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7250B" w:rsidRPr="00D54490" w:rsidTr="00602A71">
        <w:trPr>
          <w:jc w:val="center"/>
        </w:trPr>
        <w:tc>
          <w:tcPr>
            <w:tcW w:w="14175" w:type="dxa"/>
            <w:gridSpan w:val="3"/>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t>Kryteria premiujące</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8505"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8505"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trHeight w:val="445"/>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1.</w:t>
            </w:r>
          </w:p>
        </w:tc>
        <w:tc>
          <w:tcPr>
            <w:tcW w:w="8505" w:type="dxa"/>
          </w:tcPr>
          <w:p w:rsidR="00D7250B" w:rsidRPr="00DD0E1D" w:rsidRDefault="00D7250B" w:rsidP="00602A71">
            <w:pPr>
              <w:adjustRightInd w:val="0"/>
              <w:jc w:val="both"/>
              <w:rPr>
                <w:rFonts w:ascii="Myriad Pro" w:hAnsi="Myriad Pro" w:cs="Arial"/>
                <w:sz w:val="20"/>
              </w:rPr>
            </w:pPr>
            <w:r w:rsidRPr="00DD0E1D">
              <w:rPr>
                <w:rFonts w:ascii="Myriad Pro" w:hAnsi="Myriad Pro" w:cs="Arial"/>
                <w:sz w:val="20"/>
              </w:rPr>
              <w:t>Projektodawca lub Partner (jeśli dotyczy) posiada co najmniej 3-letnie doświadczenie w obszarze, którego dotyczy wybrany do realizacji RPZ.</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2.</w:t>
            </w:r>
          </w:p>
        </w:tc>
        <w:tc>
          <w:tcPr>
            <w:tcW w:w="8505" w:type="dxa"/>
          </w:tcPr>
          <w:p w:rsidR="00D7250B" w:rsidRPr="00DD0E1D" w:rsidRDefault="00D7250B" w:rsidP="00602A71">
            <w:pPr>
              <w:autoSpaceDE w:val="0"/>
              <w:autoSpaceDN w:val="0"/>
              <w:adjustRightInd w:val="0"/>
              <w:spacing w:after="0" w:line="240" w:lineRule="auto"/>
              <w:jc w:val="both"/>
              <w:rPr>
                <w:rFonts w:ascii="Myriad Pro" w:hAnsi="Myriad Pro" w:cs="Arial"/>
                <w:sz w:val="20"/>
              </w:rPr>
            </w:pPr>
            <w:r w:rsidRPr="00DD0E1D">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trHeight w:val="564"/>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3.</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W ramach projektu realizowane jest wsparcie również w godzinach popołudniowych (po godzinie 16:00) i wieczornych oraz w soboty.</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4.</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602A71">
            <w:pPr>
              <w:spacing w:before="40" w:after="40" w:line="240" w:lineRule="auto"/>
              <w:jc w:val="center"/>
              <w:rPr>
                <w:rFonts w:ascii="Myriad Pro" w:hAnsi="Myriad Pro" w:cs="Arial"/>
                <w:sz w:val="20"/>
              </w:rPr>
            </w:pPr>
            <w:r w:rsidRPr="00DD0E1D">
              <w:rPr>
                <w:rFonts w:ascii="Myriad Pro" w:hAnsi="Myriad Pro" w:cs="Arial"/>
                <w:sz w:val="20"/>
              </w:rPr>
              <w:t>5.</w:t>
            </w:r>
          </w:p>
        </w:tc>
        <w:tc>
          <w:tcPr>
            <w:tcW w:w="8505" w:type="dxa"/>
          </w:tcPr>
          <w:p w:rsidR="00D7250B" w:rsidRPr="00DD0E1D" w:rsidRDefault="00D7250B" w:rsidP="00602A71">
            <w:pPr>
              <w:autoSpaceDE w:val="0"/>
              <w:autoSpaceDN w:val="0"/>
              <w:spacing w:after="0" w:line="240" w:lineRule="auto"/>
              <w:jc w:val="both"/>
              <w:rPr>
                <w:rFonts w:ascii="Myriad Pro" w:hAnsi="Myriad Pro" w:cs="Arial"/>
                <w:sz w:val="20"/>
              </w:rPr>
            </w:pPr>
            <w:r w:rsidRPr="00DD0E1D">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5</w:t>
            </w:r>
          </w:p>
        </w:tc>
      </w:tr>
    </w:tbl>
    <w:p w:rsidR="00DD0E1D" w:rsidRPr="00777C34" w:rsidRDefault="00DD0E1D" w:rsidP="00DD0E1D">
      <w:pPr>
        <w:rPr>
          <w:ins w:id="39" w:author="kholubczat" w:date="2020-09-17T13:39:00Z"/>
        </w:rPr>
      </w:pPr>
    </w:p>
    <w:p w:rsidR="00DD0E1D" w:rsidRPr="00077747" w:rsidRDefault="00DD0E1D" w:rsidP="00DD0E1D">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36/20Komitetu Monitorującego RPO WZ 2014-2020 </w:t>
      </w:r>
      <w:r w:rsidRPr="002456AE">
        <w:rPr>
          <w:rFonts w:ascii="Myriad Pro" w:hAnsi="Myriad Pro" w:cs="Arial"/>
          <w:b/>
          <w:bCs/>
          <w:sz w:val="20"/>
        </w:rPr>
        <w:t xml:space="preserve">z dnia </w:t>
      </w:r>
      <w:r>
        <w:rPr>
          <w:rFonts w:ascii="Myriad Pro" w:hAnsi="Myriad Pro" w:cs="Arial"/>
          <w:b/>
          <w:bCs/>
          <w:sz w:val="20"/>
        </w:rPr>
        <w:t>26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r>
        <w:rPr>
          <w:rFonts w:ascii="Myriad Pro" w:hAnsi="Myriad Pro" w:cs="Arial"/>
          <w:b/>
          <w:bCs/>
          <w:sz w:val="20"/>
        </w:rPr>
        <w:t xml:space="preserve"> - aktualizacja </w:t>
      </w:r>
    </w:p>
    <w:p w:rsidR="00DD0E1D" w:rsidRPr="00841518" w:rsidRDefault="00DD0E1D" w:rsidP="00DD0E1D">
      <w:r w:rsidRPr="00841518">
        <w:t>Kryteria ogólne dotyczące RPZ pn. „Profilaktyka zakażeń wirusem brodawczaka ludzkiego (HPV) 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Oś priorytetowa</w:t>
            </w:r>
          </w:p>
        </w:tc>
        <w:tc>
          <w:tcPr>
            <w:tcW w:w="12275"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Priorytet Inwestycyjny</w:t>
            </w:r>
          </w:p>
        </w:tc>
        <w:tc>
          <w:tcPr>
            <w:tcW w:w="12275" w:type="dxa"/>
            <w:shd w:val="clear" w:color="auto" w:fill="B6DDE8"/>
          </w:tcPr>
          <w:p w:rsidR="00DD0E1D" w:rsidRPr="001E7EB3" w:rsidRDefault="00DD0E1D" w:rsidP="00602A71">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DD0E1D" w:rsidRPr="001E7EB3" w:rsidRDefault="00DD0E1D" w:rsidP="00602A71">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Działanie</w:t>
            </w:r>
          </w:p>
        </w:tc>
        <w:tc>
          <w:tcPr>
            <w:tcW w:w="12275" w:type="dxa"/>
            <w:shd w:val="clear" w:color="auto" w:fill="B6DDE8"/>
          </w:tcPr>
          <w:p w:rsidR="00DD0E1D" w:rsidRPr="00027D85" w:rsidRDefault="00DD0E1D" w:rsidP="00602A71">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r>
              <w:rPr>
                <w:rFonts w:ascii="Arial" w:hAnsi="Arial" w:cs="Arial"/>
                <w:sz w:val="20"/>
              </w:rPr>
              <w:t xml:space="preserve"> </w:t>
            </w:r>
            <w:r w:rsidRPr="001E47A8">
              <w:rPr>
                <w:rFonts w:ascii="Arial" w:hAnsi="Arial" w:cs="Arial"/>
                <w:sz w:val="20"/>
              </w:rPr>
              <w:t>oraz przedsięwzięć związanych z walką i zapobieganiem COVID-19</w:t>
            </w:r>
          </w:p>
        </w:tc>
      </w:tr>
    </w:tbl>
    <w:p w:rsidR="00DD0E1D" w:rsidRPr="007F692A" w:rsidRDefault="00DD0E1D" w:rsidP="00DD0E1D">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DD0E1D" w:rsidRPr="001F3A70" w:rsidTr="00602A71">
        <w:trPr>
          <w:jc w:val="center"/>
        </w:trPr>
        <w:tc>
          <w:tcPr>
            <w:tcW w:w="14175" w:type="dxa"/>
            <w:gridSpan w:val="4"/>
            <w:shd w:val="pct10" w:color="auto" w:fill="auto"/>
          </w:tcPr>
          <w:p w:rsidR="00DD0E1D" w:rsidRPr="001F3A70" w:rsidRDefault="00DD0E1D" w:rsidP="00602A71">
            <w:pPr>
              <w:spacing w:before="40" w:after="40"/>
              <w:jc w:val="center"/>
              <w:rPr>
                <w:rFonts w:ascii="Arial" w:hAnsi="Arial" w:cs="Arial"/>
                <w:b/>
                <w:sz w:val="20"/>
              </w:rPr>
            </w:pPr>
            <w:r w:rsidRPr="001F3A70">
              <w:rPr>
                <w:rFonts w:ascii="Arial" w:hAnsi="Arial" w:cs="Arial"/>
                <w:b/>
                <w:sz w:val="20"/>
              </w:rPr>
              <w:t>Kryteria dopuszczalności</w:t>
            </w:r>
          </w:p>
        </w:tc>
      </w:tr>
      <w:tr w:rsidR="00DD0E1D" w:rsidRPr="001F3A70" w:rsidTr="00602A71">
        <w:trPr>
          <w:jc w:val="center"/>
        </w:trPr>
        <w:tc>
          <w:tcPr>
            <w:tcW w:w="539" w:type="dxa"/>
          </w:tcPr>
          <w:p w:rsidR="00DD0E1D" w:rsidRPr="001F3A70" w:rsidRDefault="00DD0E1D" w:rsidP="00602A71">
            <w:pPr>
              <w:spacing w:before="40" w:after="40"/>
              <w:ind w:right="-81"/>
              <w:jc w:val="center"/>
              <w:rPr>
                <w:rFonts w:ascii="Arial" w:hAnsi="Arial" w:cs="Arial"/>
                <w:sz w:val="20"/>
              </w:rPr>
            </w:pPr>
            <w:r w:rsidRPr="008E7D87">
              <w:rPr>
                <w:rFonts w:ascii="Arial" w:hAnsi="Arial" w:cs="Arial"/>
                <w:sz w:val="20"/>
              </w:rPr>
              <w:t>L.p</w:t>
            </w:r>
            <w:r w:rsidRPr="008E7D87">
              <w:rPr>
                <w:rFonts w:ascii="Arial" w:hAnsi="Arial" w:cs="Arial"/>
              </w:rPr>
              <w:t>.</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Nazwa kryterium</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Definicja kryterium</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Opis znaczenia kryterium</w:t>
            </w:r>
          </w:p>
        </w:tc>
      </w:tr>
      <w:tr w:rsidR="00DD0E1D" w:rsidRPr="001F3A70" w:rsidTr="00602A71">
        <w:trPr>
          <w:jc w:val="center"/>
        </w:trPr>
        <w:tc>
          <w:tcPr>
            <w:tcW w:w="539"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1</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2</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3</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4</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celem szczegółowym i rezultatami Działania</w:t>
            </w: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Projekt jest zgodny z właściwym celem szczegółowym RPO WZ 2014-2020 oraz koresponduje ze wskaźnikami dla danego Działania/typu projektu.</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 xml:space="preserve">Projekty niespełniające kryterium są odrzucane. </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w:t>
            </w:r>
            <w:r w:rsidRPr="001F3A70">
              <w:rPr>
                <w:rFonts w:ascii="Arial" w:hAnsi="Arial" w:cs="Arial"/>
                <w:i/>
                <w:sz w:val="20"/>
              </w:rPr>
              <w:t xml:space="preserve"> </w:t>
            </w:r>
            <w:r w:rsidRPr="001F3A70">
              <w:rPr>
                <w:rFonts w:ascii="Arial" w:hAnsi="Arial" w:cs="Arial"/>
                <w:sz w:val="20"/>
              </w:rPr>
              <w:t>typem projektu</w:t>
            </w:r>
          </w:p>
          <w:p w:rsidR="00DD0E1D" w:rsidRPr="001F3A70" w:rsidRDefault="00DD0E1D" w:rsidP="00602A71">
            <w:pPr>
              <w:spacing w:before="40" w:after="40"/>
              <w:rPr>
                <w:rFonts w:ascii="Arial" w:hAnsi="Arial" w:cs="Arial"/>
                <w:sz w:val="20"/>
              </w:rPr>
            </w:pPr>
          </w:p>
          <w:p w:rsidR="00DD0E1D" w:rsidRPr="001F3A70" w:rsidRDefault="00DD0E1D" w:rsidP="00602A71">
            <w:pPr>
              <w:spacing w:before="40" w:after="40"/>
              <w:rPr>
                <w:rFonts w:ascii="Arial" w:hAnsi="Arial" w:cs="Arial"/>
                <w:sz w:val="20"/>
              </w:rPr>
            </w:pP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 xml:space="preserve">Projekt jest zgodny z typem projektu oraz grupą docelową wskazaną w  </w:t>
            </w:r>
            <w:r w:rsidRPr="001F3A70">
              <w:rPr>
                <w:rFonts w:ascii="Arial" w:hAnsi="Arial" w:cs="Arial"/>
                <w:i/>
                <w:sz w:val="20"/>
              </w:rPr>
              <w:t>SOOP RPO WZ</w:t>
            </w:r>
            <w:r>
              <w:rPr>
                <w:rFonts w:ascii="Arial" w:hAnsi="Arial" w:cs="Arial"/>
                <w:i/>
                <w:sz w:val="20"/>
              </w:rPr>
              <w:t xml:space="preserve"> 2014-2020</w:t>
            </w:r>
            <w:r w:rsidRPr="001F3A70">
              <w:rPr>
                <w:rFonts w:ascii="Arial" w:hAnsi="Arial" w:cs="Arial"/>
                <w:i/>
                <w:sz w:val="20"/>
              </w:rPr>
              <w:t xml:space="preserve"> </w:t>
            </w:r>
            <w:r w:rsidRPr="001F3A70">
              <w:rPr>
                <w:rFonts w:ascii="Arial" w:hAnsi="Arial" w:cs="Arial"/>
                <w:sz w:val="20"/>
              </w:rPr>
              <w:t xml:space="preserve">oraz </w:t>
            </w:r>
            <w:r w:rsidRPr="001F3A70">
              <w:rPr>
                <w:rFonts w:ascii="Arial" w:hAnsi="Arial" w:cs="Arial"/>
                <w:i/>
                <w:sz w:val="20"/>
              </w:rPr>
              <w:t>Regulaminie konkursu.</w:t>
            </w:r>
            <w:r w:rsidRPr="001F3A70">
              <w:rPr>
                <w:rFonts w:ascii="Arial" w:hAnsi="Arial" w:cs="Arial"/>
                <w:sz w:val="20"/>
              </w:rPr>
              <w:t xml:space="preserve"> </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Default="00DD0E1D" w:rsidP="00602A71">
            <w:pPr>
              <w:spacing w:before="40" w:after="40"/>
              <w:rPr>
                <w:rFonts w:ascii="Arial" w:hAnsi="Arial" w:cs="Arial"/>
                <w:sz w:val="20"/>
              </w:rPr>
            </w:pPr>
            <w:r w:rsidRPr="001F3A70">
              <w:rPr>
                <w:rFonts w:ascii="Arial" w:hAnsi="Arial" w:cs="Arial"/>
                <w:sz w:val="20"/>
              </w:rPr>
              <w:t>Projekty niespełniające kryterium są odrzucane.</w:t>
            </w:r>
          </w:p>
          <w:p w:rsidR="00DD0E1D" w:rsidRPr="001F3A70" w:rsidRDefault="00DD0E1D" w:rsidP="00602A71">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dokumentów nadrzędnych tj. </w:t>
            </w:r>
            <w:r w:rsidRPr="00AA05C6">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Kwalifikowalność Beneficjenta/Partnera</w:t>
            </w:r>
          </w:p>
        </w:tc>
        <w:tc>
          <w:tcPr>
            <w:tcW w:w="510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 xml:space="preserve">Beneficjent oraz Partner/rzy (o ile dotyczy) nie podlega/ją wykluczeniu z możliwości ubiegania się </w:t>
            </w:r>
            <w:r>
              <w:rPr>
                <w:rFonts w:ascii="Arial" w:eastAsia="Malgun Gothic" w:hAnsi="Arial" w:cs="Arial"/>
                <w:sz w:val="20"/>
              </w:rPr>
              <w:br/>
            </w:r>
            <w:r w:rsidRPr="001F3A70">
              <w:rPr>
                <w:rFonts w:ascii="Arial" w:eastAsia="Malgun Gothic" w:hAnsi="Arial" w:cs="Arial"/>
                <w:sz w:val="20"/>
              </w:rPr>
              <w:t xml:space="preserve">o dofinansowanie, w tym wykluczeniu, o którym mowa w art. 207 ust. 4 ustawy z dnia 27 sierpnia 2009 r., </w:t>
            </w:r>
            <w:r>
              <w:rPr>
                <w:rFonts w:ascii="Arial" w:eastAsia="Malgun Gothic" w:hAnsi="Arial" w:cs="Arial"/>
                <w:sz w:val="20"/>
              </w:rPr>
              <w:br/>
            </w:r>
            <w:r w:rsidRPr="001F3A70">
              <w:rPr>
                <w:rFonts w:ascii="Arial" w:eastAsia="Malgun Gothic" w:hAnsi="Arial" w:cs="Arial"/>
                <w:sz w:val="20"/>
              </w:rPr>
              <w:t>o finansach publicznych.</w:t>
            </w:r>
          </w:p>
          <w:p w:rsidR="00DD0E1D" w:rsidRPr="001F3A70"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ramach Działania typu/ów projektu/ów, w którym ogłoszony został konkurs.</w:t>
            </w:r>
          </w:p>
          <w:p w:rsidR="00DD0E1D" w:rsidRPr="001F3A70" w:rsidRDefault="00DD0E1D" w:rsidP="00602A71">
            <w:pPr>
              <w:autoSpaceDE w:val="0"/>
              <w:autoSpaceDN w:val="0"/>
              <w:adjustRightInd w:val="0"/>
              <w:jc w:val="both"/>
              <w:rPr>
                <w:rFonts w:ascii="Arial" w:eastAsia="Malgun Gothic" w:hAnsi="Arial" w:cs="Arial"/>
                <w:sz w:val="20"/>
              </w:rPr>
            </w:pPr>
          </w:p>
        </w:tc>
        <w:tc>
          <w:tcPr>
            <w:tcW w:w="601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Spełnienie kryterium jest konieczne do przyznania dofinansowania.</w:t>
            </w:r>
          </w:p>
          <w:p w:rsidR="00DD0E1D"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Projekty niespełniające kryterium są</w:t>
            </w:r>
            <w:r>
              <w:rPr>
                <w:rFonts w:ascii="Arial" w:eastAsia="Malgun Gothic" w:hAnsi="Arial" w:cs="Arial"/>
                <w:sz w:val="20"/>
              </w:rPr>
              <w:t xml:space="preserve"> odrzucane</w:t>
            </w:r>
            <w:r w:rsidRPr="001F3A70">
              <w:rPr>
                <w:rFonts w:ascii="Arial" w:eastAsia="Malgun Gothic" w:hAnsi="Arial" w:cs="Arial"/>
                <w:sz w:val="20"/>
              </w:rPr>
              <w:t>.</w:t>
            </w:r>
          </w:p>
          <w:p w:rsidR="00DD0E1D" w:rsidRPr="001F3A70" w:rsidRDefault="00DD0E1D" w:rsidP="00602A71">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KOP, na dzień podpisania umowy oraz w przypadku zmiany Partnera (jeśli dotyczy). </w:t>
            </w:r>
          </w:p>
          <w:p w:rsidR="00DD0E1D" w:rsidRPr="001F3A70" w:rsidRDefault="00DD0E1D" w:rsidP="00602A71">
            <w:pPr>
              <w:spacing w:before="40"/>
              <w:ind w:left="36"/>
              <w:contextualSpacing/>
              <w:rPr>
                <w:rFonts w:ascii="Arial" w:eastAsia="Malgun Gothic" w:hAnsi="Arial" w:cs="Arial"/>
                <w:sz w:val="20"/>
              </w:rPr>
            </w:pPr>
            <w:r w:rsidRPr="001F3A70">
              <w:rPr>
                <w:rFonts w:ascii="Arial" w:eastAsia="Malgun Gothic"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zasadami horyzontalnymi.</w:t>
            </w:r>
          </w:p>
        </w:tc>
        <w:tc>
          <w:tcPr>
            <w:tcW w:w="5101" w:type="dxa"/>
          </w:tcPr>
          <w:p w:rsidR="00DD0E1D" w:rsidRPr="001F3A70" w:rsidRDefault="00DD0E1D" w:rsidP="00602A71">
            <w:pPr>
              <w:spacing w:before="40" w:after="40"/>
              <w:rPr>
                <w:rFonts w:ascii="Arial" w:hAnsi="Arial" w:cs="Arial"/>
                <w:sz w:val="20"/>
              </w:rPr>
            </w:pPr>
            <w:r w:rsidRPr="001F3A70">
              <w:rPr>
                <w:rFonts w:ascii="Arial" w:hAnsi="Arial" w:cs="Arial"/>
                <w:sz w:val="20"/>
              </w:rPr>
              <w:t>Projekt jest zgodny z:</w:t>
            </w:r>
          </w:p>
          <w:p w:rsidR="00DD0E1D" w:rsidRDefault="00DD0E1D" w:rsidP="001C71E7">
            <w:pPr>
              <w:pStyle w:val="Akapitzlist"/>
              <w:numPr>
                <w:ilvl w:val="0"/>
                <w:numId w:val="514"/>
              </w:numPr>
              <w:spacing w:before="40" w:after="40"/>
              <w:contextualSpacing w:val="0"/>
              <w:rPr>
                <w:rFonts w:ascii="Arial" w:hAnsi="Arial" w:cs="Arial"/>
              </w:rPr>
            </w:pPr>
            <w:r w:rsidRPr="001F3A70">
              <w:rPr>
                <w:rFonts w:ascii="Arial" w:hAnsi="Arial" w:cs="Arial"/>
              </w:rPr>
              <w:t xml:space="preserve">zasadą równości szans kobiet i mężczyzn, </w:t>
            </w:r>
            <w:r w:rsidRPr="001F3A70">
              <w:rPr>
                <w:rFonts w:ascii="Arial" w:hAnsi="Arial" w:cs="Arial"/>
              </w:rPr>
              <w:br/>
              <w:t xml:space="preserve">w oparciu o </w:t>
            </w:r>
            <w:r w:rsidRPr="001F3A70">
              <w:rPr>
                <w:rFonts w:ascii="Arial" w:hAnsi="Arial" w:cs="Arial"/>
                <w:i/>
              </w:rPr>
              <w:t>standard minimum</w:t>
            </w:r>
            <w:r>
              <w:rPr>
                <w:rFonts w:ascii="Arial" w:hAnsi="Arial" w:cs="Arial"/>
                <w:i/>
              </w:rPr>
              <w:t>.</w:t>
            </w:r>
          </w:p>
          <w:p w:rsidR="00DD0E1D" w:rsidRDefault="00DD0E1D" w:rsidP="00602A71">
            <w:pPr>
              <w:pStyle w:val="Akapitzlist"/>
              <w:spacing w:before="40" w:after="40"/>
              <w:ind w:left="315"/>
              <w:contextualSpacing w:val="0"/>
              <w:rPr>
                <w:rFonts w:ascii="Arial" w:hAnsi="Arial" w:cs="Arial"/>
              </w:rPr>
            </w:pPr>
            <w:r w:rsidRPr="00E30CD6">
              <w:rPr>
                <w:rFonts w:ascii="Arial" w:hAnsi="Arial" w:cs="Arial"/>
              </w:rPr>
              <w:t>Ze względu na specyfikę wsparcia</w:t>
            </w:r>
            <w:r>
              <w:rPr>
                <w:rFonts w:ascii="Arial" w:hAnsi="Arial" w:cs="Arial"/>
              </w:rPr>
              <w:t xml:space="preserve"> udzielanego w ramach wdrażania RPZ pn. „Profilaktyka zakażeń wirusem brodawczaka ludzkiego (HPV) na lata 2021-2022”,</w:t>
            </w:r>
            <w:r w:rsidRPr="00E30CD6">
              <w:rPr>
                <w:rFonts w:ascii="Arial" w:hAnsi="Arial" w:cs="Arial"/>
              </w:rPr>
              <w:t xml:space="preserve"> kryterium </w:t>
            </w:r>
            <w:r>
              <w:rPr>
                <w:rFonts w:ascii="Arial" w:hAnsi="Arial" w:cs="Arial"/>
              </w:rPr>
              <w:t xml:space="preserve">w tym przypadku </w:t>
            </w:r>
            <w:r w:rsidRPr="00E30CD6">
              <w:rPr>
                <w:rFonts w:ascii="Arial" w:hAnsi="Arial" w:cs="Arial"/>
              </w:rPr>
              <w:t>uznaje się za spełnione w części dotyczącej zasady równości szans kobiet i mężczyzn w przypadku uzyskania minimalnej liczy punktów tj. 1 punktu w standardzie minimum.</w:t>
            </w:r>
            <w:del w:id="40" w:author="Stefańska-Naporowska Milena" w:date="2020-10-30T12:51:00Z">
              <w:r w:rsidRPr="001F3A70" w:rsidDel="0086381D">
                <w:rPr>
                  <w:rFonts w:ascii="Arial" w:hAnsi="Arial" w:cs="Arial"/>
                </w:rPr>
                <w:delText>,</w:delText>
              </w:r>
            </w:del>
          </w:p>
          <w:p w:rsidR="00DD0E1D" w:rsidRPr="001F3A70" w:rsidRDefault="00DD0E1D" w:rsidP="001C71E7">
            <w:pPr>
              <w:pStyle w:val="Akapitzlist"/>
              <w:numPr>
                <w:ilvl w:val="0"/>
                <w:numId w:val="514"/>
              </w:numPr>
              <w:spacing w:before="40" w:after="40"/>
              <w:ind w:left="315" w:hanging="284"/>
              <w:contextualSpacing w:val="0"/>
              <w:rPr>
                <w:rFonts w:ascii="Arial" w:hAnsi="Arial" w:cs="Arial"/>
              </w:rPr>
            </w:pPr>
            <w:r w:rsidRPr="001F3A70">
              <w:rPr>
                <w:rFonts w:ascii="Arial" w:hAnsi="Arial" w:cs="Arial"/>
              </w:rPr>
              <w:t>właściwymi politykami i zasadami wspólnotowym</w:t>
            </w:r>
            <w:r>
              <w:rPr>
                <w:rFonts w:ascii="Arial" w:hAnsi="Arial" w:cs="Arial"/>
              </w:rPr>
              <w:t>i</w:t>
            </w:r>
            <w:r w:rsidRPr="001F3A70">
              <w:rPr>
                <w:rFonts w:ascii="Arial" w:hAnsi="Arial" w:cs="Arial"/>
              </w:rPr>
              <w:t xml:space="preserve">: </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zrównoważonego rozwoju,</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promowania i realizacji zasady równości szans i niedyskryminacji, w tym. m. in. koniecznością stosowania zasady uniwersalnego projektowania.</w:t>
            </w:r>
          </w:p>
          <w:p w:rsidR="00DD0E1D" w:rsidRPr="00777C34"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Pr>
                <w:rFonts w:ascii="Arial" w:eastAsia="MyriadPro-Regular" w:hAnsi="Arial" w:cs="Arial"/>
                <w:sz w:val="20"/>
              </w:rPr>
              <w:br/>
              <w:t>z niepełnosprawnościami.</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Projekty niespełniające kryterium są</w:t>
            </w:r>
            <w:r>
              <w:rPr>
                <w:rFonts w:ascii="Arial" w:hAnsi="Arial" w:cs="Arial"/>
                <w:sz w:val="20"/>
              </w:rPr>
              <w:t xml:space="preserve"> odrzucane</w:t>
            </w:r>
            <w:r w:rsidRPr="001F3A70">
              <w:rPr>
                <w:rFonts w:ascii="Arial" w:hAnsi="Arial" w:cs="Arial"/>
                <w:sz w:val="20"/>
              </w:rPr>
              <w:t>.</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bl>
    <w:p w:rsidR="00DD0E1D" w:rsidRPr="007F692A" w:rsidRDefault="00DD0E1D" w:rsidP="00DD0E1D">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DD0E1D" w:rsidRPr="002B689F" w:rsidTr="00602A71">
        <w:trPr>
          <w:jc w:val="center"/>
        </w:trPr>
        <w:tc>
          <w:tcPr>
            <w:tcW w:w="14175" w:type="dxa"/>
            <w:gridSpan w:val="4"/>
            <w:shd w:val="clear" w:color="auto" w:fill="D9D9D9" w:themeFill="background1" w:themeFillShade="D9"/>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b/>
                <w:sz w:val="20"/>
              </w:rPr>
              <w:t>Kryteria wykonalności</w:t>
            </w:r>
          </w:p>
        </w:tc>
      </w:tr>
      <w:tr w:rsidR="00DD0E1D" w:rsidRPr="002B689F" w:rsidTr="00602A71">
        <w:trPr>
          <w:jc w:val="center"/>
        </w:trPr>
        <w:tc>
          <w:tcPr>
            <w:tcW w:w="512" w:type="dxa"/>
          </w:tcPr>
          <w:p w:rsidR="00DD0E1D" w:rsidRPr="002B689F" w:rsidRDefault="00DD0E1D" w:rsidP="00602A71">
            <w:pPr>
              <w:spacing w:before="40" w:after="40" w:line="240" w:lineRule="auto"/>
              <w:ind w:left="-22" w:right="-108"/>
              <w:rPr>
                <w:rFonts w:ascii="Arial" w:hAnsi="Arial" w:cs="Arial"/>
                <w:sz w:val="20"/>
              </w:rPr>
            </w:pPr>
            <w:r w:rsidRPr="008E7D87">
              <w:rPr>
                <w:rFonts w:ascii="Arial" w:hAnsi="Arial" w:cs="Arial"/>
                <w:sz w:val="20"/>
              </w:rPr>
              <w:t>L.p.</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Nazwa kryterium</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Definicja kryterium</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Opis znaczenia kryterium</w:t>
            </w:r>
          </w:p>
        </w:tc>
      </w:tr>
      <w:tr w:rsidR="00DD0E1D" w:rsidRPr="002B689F" w:rsidTr="00602A71">
        <w:trPr>
          <w:jc w:val="center"/>
        </w:trPr>
        <w:tc>
          <w:tcPr>
            <w:tcW w:w="512"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2</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3</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4</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before="40" w:after="40" w:line="240" w:lineRule="auto"/>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Zgodność prawna</w:t>
            </w:r>
          </w:p>
        </w:tc>
        <w:tc>
          <w:tcPr>
            <w:tcW w:w="6804" w:type="dxa"/>
          </w:tcPr>
          <w:p w:rsidR="00DD0E1D" w:rsidRDefault="00DD0E1D" w:rsidP="00602A71">
            <w:pPr>
              <w:autoSpaceDE w:val="0"/>
              <w:autoSpaceDN w:val="0"/>
              <w:adjustRightInd w:val="0"/>
              <w:spacing w:after="0"/>
              <w:jc w:val="both"/>
              <w:rPr>
                <w:rFonts w:ascii="Arial" w:eastAsia="MyriadPro-Regular" w:hAnsi="Arial" w:cs="Arial"/>
                <w:sz w:val="20"/>
              </w:rPr>
            </w:pPr>
            <w:r w:rsidRPr="005D12AA">
              <w:rPr>
                <w:rFonts w:ascii="Arial" w:hAnsi="Arial" w:cs="Arial"/>
                <w:sz w:val="20"/>
              </w:rPr>
              <w:t xml:space="preserve">Projekt jest zgodny z prawodawstwem wspólnotowym i krajowym, </w:t>
            </w:r>
            <w:r w:rsidRPr="005D12AA">
              <w:rPr>
                <w:rFonts w:ascii="Arial" w:hAnsi="Arial" w:cs="Arial"/>
                <w:sz w:val="20"/>
              </w:rPr>
              <w:br/>
              <w:t>w tym przepisami ustawy</w:t>
            </w:r>
            <w:r w:rsidRPr="005D12AA">
              <w:rPr>
                <w:rFonts w:ascii="Arial" w:hAnsi="Arial" w:cs="Arial"/>
                <w:i/>
                <w:sz w:val="20"/>
              </w:rPr>
              <w:t xml:space="preserve"> </w:t>
            </w:r>
            <w:r>
              <w:rPr>
                <w:rFonts w:ascii="Arial" w:hAnsi="Arial" w:cs="Arial"/>
                <w:sz w:val="20"/>
              </w:rPr>
              <w:t xml:space="preserve">z dnia 29 stycznia 2004 r. </w:t>
            </w:r>
            <w:r w:rsidRPr="005D12AA">
              <w:rPr>
                <w:rFonts w:ascii="Arial" w:hAnsi="Arial" w:cs="Arial"/>
                <w:i/>
                <w:sz w:val="20"/>
              </w:rPr>
              <w:t>Prawo zamówień publicznych</w:t>
            </w:r>
            <w:r w:rsidRPr="005D12AA">
              <w:rPr>
                <w:rFonts w:ascii="Arial" w:hAnsi="Arial" w:cs="Arial"/>
                <w:sz w:val="20"/>
              </w:rPr>
              <w:t>.</w:t>
            </w:r>
            <w:r w:rsidRPr="002B689F">
              <w:rPr>
                <w:rFonts w:ascii="Arial" w:eastAsia="MyriadPro-Regular" w:hAnsi="Arial" w:cs="Arial"/>
                <w:sz w:val="20"/>
              </w:rPr>
              <w:t xml:space="preserve"> </w:t>
            </w:r>
          </w:p>
          <w:p w:rsidR="00DD0E1D" w:rsidRPr="008E7D87" w:rsidRDefault="00DD0E1D" w:rsidP="00602A71">
            <w:pPr>
              <w:autoSpaceDE w:val="0"/>
              <w:autoSpaceDN w:val="0"/>
              <w:adjustRightInd w:val="0"/>
              <w:jc w:val="both"/>
              <w:rPr>
                <w:rFonts w:ascii="Arial" w:eastAsia="MyriadPro-Regular"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Spełnienie kryterium jest konieczne do przyznania dofinansowania.</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Ocena spełniania kryterium polega na przypisaniu wartości logicznych „tak”, „nie”.</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Zgodność</w:t>
            </w:r>
          </w:p>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 wymogami pomocy</w:t>
            </w:r>
          </w:p>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publicznej</w:t>
            </w:r>
          </w:p>
        </w:tc>
        <w:tc>
          <w:tcPr>
            <w:tcW w:w="6804" w:type="dxa"/>
          </w:tcPr>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 xml:space="preserve">Projekt jest zgodny regułami pomocy publicznej i/lub pomocy </w:t>
            </w:r>
            <w:r w:rsidRPr="005D12AA">
              <w:rPr>
                <w:rFonts w:ascii="Arial" w:eastAsia="Malgun Gothic" w:hAnsi="Arial" w:cs="Arial"/>
                <w:i/>
                <w:sz w:val="20"/>
              </w:rPr>
              <w:t>de minimis</w:t>
            </w:r>
            <w:r w:rsidRPr="005D12AA">
              <w:rPr>
                <w:rFonts w:ascii="Arial" w:eastAsia="Malgun Gothic" w:hAnsi="Arial" w:cs="Arial"/>
                <w:sz w:val="20"/>
              </w:rPr>
              <w:t>.</w:t>
            </w:r>
          </w:p>
        </w:tc>
        <w:tc>
          <w:tcPr>
            <w:tcW w:w="4733" w:type="dxa"/>
          </w:tcPr>
          <w:p w:rsidR="00DD0E1D" w:rsidRPr="002B689F" w:rsidRDefault="00DD0E1D" w:rsidP="00602A71">
            <w:pPr>
              <w:spacing w:before="40" w:after="40"/>
              <w:rPr>
                <w:rFonts w:ascii="Arial" w:hAnsi="Arial" w:cs="Arial"/>
                <w:sz w:val="20"/>
              </w:rPr>
            </w:pPr>
            <w:r w:rsidRPr="005D12AA">
              <w:rPr>
                <w:rFonts w:ascii="Arial" w:hAnsi="Arial" w:cs="Arial"/>
                <w:sz w:val="20"/>
              </w:rPr>
              <w:t>Jeżeli dotyczy: spełnienie kryterium jest konieczne do przyznania dofinansowania.</w:t>
            </w:r>
          </w:p>
          <w:p w:rsidR="00DD0E1D" w:rsidRDefault="00DD0E1D" w:rsidP="00602A71">
            <w:pPr>
              <w:autoSpaceDE w:val="0"/>
              <w:autoSpaceDN w:val="0"/>
              <w:adjustRightInd w:val="0"/>
              <w:spacing w:after="0"/>
              <w:jc w:val="both"/>
              <w:rPr>
                <w:rFonts w:ascii="Arial" w:hAnsi="Arial" w:cs="Arial"/>
                <w:sz w:val="20"/>
              </w:rPr>
            </w:pPr>
            <w:r w:rsidRPr="005D12AA">
              <w:rPr>
                <w:rFonts w:ascii="Arial" w:hAnsi="Arial" w:cs="Arial"/>
                <w:sz w:val="20"/>
              </w:rPr>
              <w:t xml:space="preserve">Projekty niespełniające kryterium są </w:t>
            </w:r>
            <w:r>
              <w:rPr>
                <w:rFonts w:ascii="Arial" w:hAnsi="Arial" w:cs="Arial"/>
                <w:sz w:val="20"/>
              </w:rPr>
              <w:t>odrzucane.</w:t>
            </w:r>
          </w:p>
          <w:p w:rsidR="00DD0E1D" w:rsidRPr="002B689F" w:rsidRDefault="00DD0E1D" w:rsidP="00602A71">
            <w:pPr>
              <w:autoSpaceDE w:val="0"/>
              <w:autoSpaceDN w:val="0"/>
              <w:adjustRightInd w:val="0"/>
              <w:jc w:val="both"/>
              <w:rPr>
                <w:rFonts w:ascii="Arial" w:hAnsi="Arial" w:cs="Arial"/>
                <w:sz w:val="20"/>
              </w:rPr>
            </w:pPr>
            <w:r w:rsidRPr="005D12AA">
              <w:rPr>
                <w:rFonts w:ascii="Arial" w:hAnsi="Arial" w:cs="Arial"/>
                <w:sz w:val="20"/>
              </w:rPr>
              <w:t>Ocena spełniania kryterium polega na przypisaniu wartości logicznych „tak”, „nie”, „nie dotyczy”.</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Zdolność finansowa</w:t>
            </w:r>
          </w:p>
        </w:tc>
        <w:tc>
          <w:tcPr>
            <w:tcW w:w="6804" w:type="dxa"/>
          </w:tcPr>
          <w:p w:rsidR="00DD0E1D" w:rsidRPr="002B689F" w:rsidRDefault="00DD0E1D" w:rsidP="00602A71">
            <w:pPr>
              <w:spacing w:before="40" w:after="40"/>
              <w:jc w:val="both"/>
              <w:rPr>
                <w:rFonts w:ascii="Arial" w:hAnsi="Arial" w:cs="Arial"/>
                <w:sz w:val="20"/>
              </w:rPr>
            </w:pPr>
            <w:r w:rsidRPr="005D12AA">
              <w:rPr>
                <w:rFonts w:ascii="Arial" w:hAnsi="Arial" w:cs="Arial"/>
                <w:sz w:val="20"/>
              </w:rPr>
              <w:t xml:space="preserve">Kondycja finansowa Beneficjenta </w:t>
            </w:r>
            <w:r>
              <w:rPr>
                <w:rFonts w:ascii="Arial" w:hAnsi="Arial" w:cs="Arial"/>
                <w:sz w:val="20"/>
              </w:rPr>
              <w:t xml:space="preserve">na dzień złożenia wniosku o dofinansowanie </w:t>
            </w:r>
            <w:r w:rsidRPr="005D12AA">
              <w:rPr>
                <w:rFonts w:ascii="Arial" w:hAnsi="Arial" w:cs="Arial"/>
                <w:sz w:val="20"/>
              </w:rPr>
              <w:t xml:space="preserve">gwarantuje osiągnięcie deklarowanych produktów lub rezultatów, zgodnie z deklarowanym planem finansowym </w:t>
            </w:r>
            <w:r>
              <w:rPr>
                <w:rFonts w:ascii="Arial" w:hAnsi="Arial" w:cs="Arial"/>
                <w:sz w:val="20"/>
              </w:rPr>
              <w:br/>
            </w:r>
            <w:r w:rsidRPr="005D12AA">
              <w:rPr>
                <w:rFonts w:ascii="Arial" w:hAnsi="Arial" w:cs="Arial"/>
                <w:sz w:val="20"/>
              </w:rPr>
              <w:t>i w terminie określonym we wniosku o dofinansowanie.</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Beneficjent oraz Partner/rzy krajowi (o ile dotyczy), ponoszący wydatki</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w danym projekcie z EFS, posiadają </w:t>
            </w:r>
            <w:r>
              <w:rPr>
                <w:rFonts w:ascii="Arial" w:hAnsi="Arial" w:cs="Arial"/>
                <w:sz w:val="20"/>
              </w:rPr>
              <w:t xml:space="preserve">łączny obrót za ostatni zatwierdzony rok obrotowy zgodnie z ustawą z dnia 29 września 1994 r. o rachunkowości (jeśli dotyczy) lub za ostatni zamknięty i zatwierdzony rok kalendarzowy </w:t>
            </w:r>
            <w:r>
              <w:rPr>
                <w:rFonts w:ascii="Arial" w:eastAsia="MyriadPro-Regular" w:hAnsi="Arial" w:cs="Arial"/>
                <w:sz w:val="20"/>
              </w:rPr>
              <w:t>równy lub wyższy od łącznych rocznych wydatków w danym projekcie z roku, w którym wydatki są najwyższe.</w:t>
            </w:r>
          </w:p>
          <w:p w:rsidR="00DD0E1D" w:rsidRDefault="00DD0E1D" w:rsidP="00602A71">
            <w:pPr>
              <w:spacing w:before="40" w:after="0"/>
              <w:jc w:val="both"/>
              <w:rPr>
                <w:rFonts w:ascii="Arial" w:hAnsi="Arial" w:cs="Arial"/>
                <w:sz w:val="20"/>
              </w:rPr>
            </w:pPr>
            <w:r>
              <w:rPr>
                <w:rFonts w:ascii="Arial" w:eastAsia="MyriadPro-Regular" w:hAnsi="Arial"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DD0E1D" w:rsidRDefault="00DD0E1D" w:rsidP="00602A71">
            <w:pPr>
              <w:spacing w:before="40" w:after="40"/>
              <w:ind w:left="34"/>
              <w:contextualSpacing/>
              <w:rPr>
                <w:rFonts w:ascii="Arial" w:hAnsi="Arial" w:cs="Arial"/>
                <w:sz w:val="20"/>
              </w:rPr>
            </w:pPr>
            <w:r w:rsidRPr="005D12AA">
              <w:rPr>
                <w:rFonts w:ascii="Arial" w:hAnsi="Arial" w:cs="Arial"/>
                <w:sz w:val="20"/>
              </w:rPr>
              <w:t xml:space="preserve">Spełnienie kryterium jest konieczne do przyznania dofinansowania. </w:t>
            </w:r>
          </w:p>
          <w:p w:rsidR="00DD0E1D"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autoSpaceDE w:val="0"/>
              <w:autoSpaceDN w:val="0"/>
              <w:adjustRightInd w:val="0"/>
              <w:spacing w:after="0"/>
              <w:jc w:val="both"/>
              <w:rPr>
                <w:rFonts w:ascii="Arial" w:hAnsi="Arial" w:cs="Arial"/>
                <w:sz w:val="20"/>
              </w:rPr>
            </w:pPr>
            <w:r>
              <w:rPr>
                <w:rFonts w:ascii="Arial" w:hAnsi="Arial" w:cs="Arial"/>
                <w:sz w:val="20"/>
              </w:rPr>
              <w:t>Kryterium weryfikowane będzie na etapie KOP.</w:t>
            </w:r>
          </w:p>
          <w:p w:rsidR="00DD0E1D" w:rsidRPr="002B689F" w:rsidRDefault="00DD0E1D" w:rsidP="00602A71">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DD0E1D" w:rsidRDefault="00DD0E1D" w:rsidP="00DD0E1D"/>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DD0E1D" w:rsidRPr="001A7052" w:rsidTr="00602A71">
        <w:trPr>
          <w:trHeight w:val="336"/>
        </w:trPr>
        <w:tc>
          <w:tcPr>
            <w:tcW w:w="14220" w:type="dxa"/>
            <w:gridSpan w:val="4"/>
            <w:shd w:val="clear" w:color="auto" w:fill="BFBFBF" w:themeFill="background1" w:themeFillShade="BF"/>
            <w:vAlign w:val="center"/>
          </w:tcPr>
          <w:p w:rsidR="00DD0E1D" w:rsidRPr="001A7052" w:rsidRDefault="00DD0E1D" w:rsidP="00602A71">
            <w:pPr>
              <w:spacing w:before="40" w:after="40" w:line="240" w:lineRule="auto"/>
              <w:contextualSpacing/>
              <w:jc w:val="center"/>
              <w:rPr>
                <w:rFonts w:ascii="Arial" w:hAnsi="Arial" w:cs="Arial"/>
                <w:b/>
                <w:sz w:val="20"/>
              </w:rPr>
            </w:pPr>
            <w:r w:rsidRPr="001A7052">
              <w:rPr>
                <w:rFonts w:ascii="Arial" w:hAnsi="Arial" w:cs="Arial"/>
                <w:b/>
                <w:sz w:val="20"/>
              </w:rPr>
              <w:t>Kryteria jakości</w:t>
            </w:r>
          </w:p>
        </w:tc>
      </w:tr>
      <w:tr w:rsidR="00DD0E1D" w:rsidRPr="001A7052" w:rsidTr="00602A71">
        <w:trPr>
          <w:trHeight w:val="387"/>
        </w:trPr>
        <w:tc>
          <w:tcPr>
            <w:tcW w:w="536" w:type="dxa"/>
          </w:tcPr>
          <w:p w:rsidR="00DD0E1D" w:rsidRPr="001A7052" w:rsidRDefault="00DD0E1D" w:rsidP="00602A71">
            <w:pPr>
              <w:spacing w:before="40" w:after="40" w:line="240" w:lineRule="auto"/>
              <w:ind w:left="-15"/>
              <w:contextualSpacing/>
              <w:jc w:val="center"/>
              <w:rPr>
                <w:rFonts w:ascii="Arial" w:hAnsi="Arial" w:cs="Arial"/>
                <w:sz w:val="20"/>
              </w:rPr>
            </w:pPr>
            <w:r w:rsidRPr="001A7052">
              <w:rPr>
                <w:rFonts w:ascii="Arial" w:hAnsi="Arial" w:cs="Arial"/>
                <w:sz w:val="20"/>
              </w:rPr>
              <w:t>L.p.</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Nazwa kryterium</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Definicja kryterium</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Opis znaczenia kryterium</w:t>
            </w:r>
          </w:p>
        </w:tc>
      </w:tr>
      <w:tr w:rsidR="00DD0E1D" w:rsidRPr="001A7052" w:rsidTr="00602A71">
        <w:tc>
          <w:tcPr>
            <w:tcW w:w="536" w:type="dxa"/>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1</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2</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3</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4</w:t>
            </w:r>
          </w:p>
        </w:tc>
      </w:tr>
      <w:tr w:rsidR="00DD0E1D" w:rsidRPr="001A7052" w:rsidTr="00602A71">
        <w:trPr>
          <w:trHeight w:val="411"/>
        </w:trPr>
        <w:tc>
          <w:tcPr>
            <w:tcW w:w="536" w:type="dxa"/>
          </w:tcPr>
          <w:p w:rsidR="00DD0E1D" w:rsidRPr="001A7052" w:rsidRDefault="00DD0E1D" w:rsidP="001C71E7">
            <w:pPr>
              <w:pStyle w:val="Akapitzlist"/>
              <w:numPr>
                <w:ilvl w:val="0"/>
                <w:numId w:val="516"/>
              </w:numPr>
              <w:spacing w:before="40" w:after="0" w:line="240" w:lineRule="auto"/>
              <w:rPr>
                <w:rFonts w:ascii="Arial" w:hAnsi="Arial" w:cs="Arial"/>
              </w:rPr>
            </w:pPr>
          </w:p>
        </w:tc>
        <w:tc>
          <w:tcPr>
            <w:tcW w:w="2833" w:type="dxa"/>
            <w:shd w:val="clear" w:color="auto" w:fill="auto"/>
          </w:tcPr>
          <w:p w:rsidR="00DD0E1D" w:rsidRPr="001A7052" w:rsidRDefault="00DD0E1D" w:rsidP="00602A71">
            <w:pPr>
              <w:spacing w:before="40" w:after="0" w:line="240" w:lineRule="auto"/>
              <w:contextualSpacing/>
              <w:rPr>
                <w:rFonts w:ascii="Arial" w:hAnsi="Arial" w:cs="Arial"/>
                <w:sz w:val="20"/>
              </w:rPr>
            </w:pPr>
            <w:r>
              <w:rPr>
                <w:rFonts w:ascii="Arial" w:hAnsi="Arial" w:cs="Arial"/>
                <w:sz w:val="20"/>
              </w:rPr>
              <w:t>Odpowiedniość</w:t>
            </w:r>
            <w:r w:rsidRPr="001A7052">
              <w:rPr>
                <w:rFonts w:ascii="Arial" w:hAnsi="Arial" w:cs="Arial"/>
                <w:sz w:val="20"/>
              </w:rPr>
              <w:t>/Adekwatność/Trafność</w:t>
            </w:r>
          </w:p>
        </w:tc>
        <w:tc>
          <w:tcPr>
            <w:tcW w:w="6095" w:type="dxa"/>
            <w:shd w:val="clear" w:color="auto" w:fill="auto"/>
          </w:tcPr>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grupa docelowa, oferowane formy wsparcia, harmonogram realizacji zadań i budżetu oraz dobrane wskaźniki są spójne z analizą sytuacji problemowej zawartą we wniosku </w:t>
            </w:r>
            <w:r>
              <w:rPr>
                <w:rFonts w:ascii="Arial" w:eastAsia="MyriadPro-Regular" w:hAnsi="Arial" w:cs="Arial"/>
                <w:sz w:val="20"/>
              </w:rPr>
              <w:br/>
              <w:t>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projekt zaspokaja potrzeby i niweluje bariery grupy docelowej, a także przyczynia się do </w:t>
            </w:r>
            <w:r w:rsidRPr="00490392">
              <w:rPr>
                <w:rFonts w:ascii="Arial" w:eastAsia="MyriadPro-Regular" w:hAnsi="Arial" w:cs="Arial"/>
                <w:sz w:val="20"/>
              </w:rPr>
              <w:t>osiągnięcia celów RPO WZ 2014-2020.</w:t>
            </w:r>
          </w:p>
          <w:p w:rsidR="00DD0E1D" w:rsidRPr="001A7052" w:rsidRDefault="00DD0E1D" w:rsidP="00602A71">
            <w:pPr>
              <w:spacing w:before="40" w:line="240" w:lineRule="auto"/>
              <w:contextualSpacing/>
              <w:jc w:val="both"/>
              <w:rPr>
                <w:rFonts w:ascii="Arial" w:hAnsi="Arial" w:cs="Arial"/>
                <w:sz w:val="20"/>
              </w:rPr>
            </w:pPr>
            <w:r w:rsidRPr="00490392">
              <w:rPr>
                <w:rFonts w:ascii="Arial" w:eastAsia="MyriadPro-Regular" w:hAnsi="Arial" w:cs="Arial"/>
                <w:sz w:val="20"/>
              </w:rPr>
              <w:t>Projekt jest spójny i kompletny w zakresie ocenianego kryterium</w:t>
            </w:r>
            <w:r>
              <w:rPr>
                <w:rFonts w:ascii="Arial" w:eastAsia="MyriadPro-Regular" w:hAnsi="Arial" w:cs="Arial"/>
                <w:sz w:val="20"/>
              </w:rPr>
              <w:t>.</w:t>
            </w:r>
          </w:p>
        </w:tc>
        <w:tc>
          <w:tcPr>
            <w:tcW w:w="4756" w:type="dxa"/>
            <w:shd w:val="clear" w:color="auto" w:fill="auto"/>
          </w:tcPr>
          <w:p w:rsidR="00DD0E1D" w:rsidRPr="00F14BAD" w:rsidRDefault="00DD0E1D" w:rsidP="00602A71">
            <w:pPr>
              <w:autoSpaceDE w:val="0"/>
              <w:autoSpaceDN w:val="0"/>
              <w:adjustRightInd w:val="0"/>
              <w:spacing w:after="0"/>
              <w:jc w:val="both"/>
              <w:rPr>
                <w:rFonts w:ascii="Arial" w:eastAsia="MyriadPro-Regular" w:hAnsi="Arial" w:cs="Arial"/>
                <w:sz w:val="20"/>
              </w:rPr>
            </w:pPr>
            <w:r w:rsidRPr="00F14BAD">
              <w:rPr>
                <w:rFonts w:ascii="Arial" w:eastAsia="MyriadPro-Regular" w:hAnsi="Arial" w:cs="Arial"/>
                <w:sz w:val="20"/>
              </w:rPr>
              <w:t xml:space="preserve">Ocena spełniania kryterium dokonywana jest </w:t>
            </w:r>
            <w:r>
              <w:rPr>
                <w:rFonts w:ascii="Arial" w:eastAsia="MyriadPro-Regular" w:hAnsi="Arial" w:cs="Arial"/>
                <w:sz w:val="20"/>
              </w:rPr>
              <w:br/>
            </w:r>
            <w:r w:rsidRPr="00F14BAD">
              <w:rPr>
                <w:rFonts w:ascii="Arial" w:eastAsia="MyriadPro-Regular" w:hAnsi="Arial" w:cs="Arial"/>
                <w:sz w:val="20"/>
              </w:rPr>
              <w:t>w ramach skali punktowej.</w:t>
            </w:r>
          </w:p>
          <w:p w:rsidR="00DD0E1D" w:rsidRDefault="00DD0E1D" w:rsidP="00602A71">
            <w:pPr>
              <w:spacing w:before="40" w:after="0"/>
              <w:jc w:val="both"/>
              <w:rPr>
                <w:rFonts w:ascii="Arial" w:eastAsia="MyriadPro-Regular" w:hAnsi="Arial" w:cs="Arial"/>
                <w:sz w:val="20"/>
              </w:rPr>
            </w:pPr>
            <w:r w:rsidRPr="00F14BAD">
              <w:rPr>
                <w:rFonts w:ascii="Arial" w:eastAsia="MyriadPro-Regular" w:hAnsi="Arial" w:cs="Arial"/>
                <w:sz w:val="20"/>
              </w:rPr>
              <w:t>Skala punktów</w:t>
            </w:r>
            <w:r>
              <w:rPr>
                <w:rFonts w:ascii="Arial" w:eastAsia="MyriadPro-Regular" w:hAnsi="Arial" w:cs="Arial"/>
                <w:sz w:val="20"/>
              </w:rPr>
              <w:t>: 0-40.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zostaną przyznane minimum 24 punkty.</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83"/>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AD663E" w:rsidRDefault="00DD0E1D" w:rsidP="00602A71">
            <w:pPr>
              <w:autoSpaceDE w:val="0"/>
              <w:autoSpaceDN w:val="0"/>
              <w:adjustRightInd w:val="0"/>
              <w:rPr>
                <w:rFonts w:ascii="Arial" w:eastAsia="MyriadPro-Regular" w:hAnsi="Arial" w:cs="Arial"/>
                <w:sz w:val="20"/>
              </w:rPr>
            </w:pPr>
            <w:r w:rsidRPr="00490392">
              <w:rPr>
                <w:rFonts w:ascii="Arial" w:eastAsia="MyriadPro-Regular" w:hAnsi="Arial" w:cs="Arial"/>
                <w:sz w:val="20"/>
              </w:rPr>
              <w:t>Skuteczność/Efektywność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Stopnień, w jakim projekt przyczyni się do rozwiązania/złagodzenia sytuacji</w:t>
            </w:r>
            <w:r>
              <w:rPr>
                <w:rFonts w:ascii="Arial" w:eastAsia="MyriadPro-Regular" w:hAnsi="Arial" w:cs="Arial"/>
                <w:sz w:val="20"/>
              </w:rPr>
              <w:t xml:space="preserve"> </w:t>
            </w:r>
            <w:r w:rsidRPr="00490392">
              <w:rPr>
                <w:rFonts w:ascii="Arial" w:eastAsia="MyriadPro-Regular" w:hAnsi="Arial" w:cs="Arial"/>
                <w:sz w:val="20"/>
              </w:rPr>
              <w:t>problemowej wskazanej we wniosku 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Stopień/poziom osiągnięcia zakładanych </w:t>
            </w:r>
            <w:r>
              <w:rPr>
                <w:rFonts w:ascii="Arial" w:eastAsia="MyriadPro-Regular" w:hAnsi="Arial" w:cs="Arial"/>
                <w:sz w:val="20"/>
              </w:rPr>
              <w:t xml:space="preserve">wskaźników </w:t>
            </w:r>
            <w:r>
              <w:rPr>
                <w:rFonts w:ascii="Arial" w:eastAsia="MyriadPro-Regular" w:hAnsi="Arial" w:cs="Arial"/>
                <w:sz w:val="20"/>
              </w:rPr>
              <w:br/>
            </w:r>
            <w:r w:rsidRPr="00490392">
              <w:rPr>
                <w:rFonts w:ascii="Arial" w:eastAsia="MyriadPro-Regular" w:hAnsi="Arial" w:cs="Arial"/>
                <w:sz w:val="20"/>
              </w:rPr>
              <w:t>w odniesieniu do</w:t>
            </w:r>
            <w:r>
              <w:rPr>
                <w:rFonts w:ascii="Arial" w:eastAsia="MyriadPro-Regular" w:hAnsi="Arial" w:cs="Arial"/>
                <w:sz w:val="20"/>
              </w:rPr>
              <w:t xml:space="preserve"> </w:t>
            </w:r>
            <w:r w:rsidRPr="00490392">
              <w:rPr>
                <w:rFonts w:ascii="Arial" w:eastAsia="MyriadPro-Regular" w:hAnsi="Arial" w:cs="Arial"/>
                <w:sz w:val="20"/>
              </w:rPr>
              <w:t>zaplanowanych kosztów.</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relacji nakład/rezultat.</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spełniania kryterium dokonywana jest</w:t>
            </w:r>
            <w:r>
              <w:rPr>
                <w:rFonts w:ascii="Arial" w:eastAsia="MyriadPro-Regular" w:hAnsi="Arial" w:cs="Arial"/>
                <w:sz w:val="20"/>
              </w:rPr>
              <w:t xml:space="preserve">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 0-30.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18 punktów.</w:t>
            </w:r>
          </w:p>
          <w:p w:rsidR="00DD0E1D" w:rsidRDefault="00DD0E1D" w:rsidP="00602A71">
            <w:pPr>
              <w:spacing w:before="40" w:after="0"/>
              <w:jc w:val="both"/>
              <w:rPr>
                <w:rFonts w:ascii="Arial" w:eastAsia="MyriadPro-Regular" w:hAnsi="Arial" w:cs="Arial"/>
                <w:sz w:val="20"/>
              </w:rPr>
            </w:pP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1A7052">
              <w:rPr>
                <w:rFonts w:ascii="Arial" w:hAnsi="Arial" w:cs="Arial"/>
                <w:sz w:val="20"/>
              </w:rPr>
              <w:t>Trwałość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w jakim stopniu zaproponowane w projekcie instrumenty wsparcia oraz</w:t>
            </w:r>
            <w:r>
              <w:rPr>
                <w:rFonts w:ascii="Arial" w:eastAsia="MyriadPro-Regular" w:hAnsi="Arial" w:cs="Arial"/>
                <w:sz w:val="20"/>
              </w:rPr>
              <w:t xml:space="preserve"> </w:t>
            </w:r>
            <w:r w:rsidRPr="00490392">
              <w:rPr>
                <w:rFonts w:ascii="Arial" w:eastAsia="MyriadPro-Regular" w:hAnsi="Arial" w:cs="Arial"/>
                <w:sz w:val="20"/>
              </w:rPr>
              <w:t>zaplanowane rezultaty przyczynią się do trwałej zmiany sytuacji grup</w:t>
            </w:r>
            <w:r>
              <w:rPr>
                <w:rFonts w:ascii="Arial" w:eastAsia="MyriadPro-Regular" w:hAnsi="Arial" w:cs="Arial"/>
                <w:sz w:val="20"/>
              </w:rPr>
              <w:t xml:space="preserve"> </w:t>
            </w:r>
            <w:r w:rsidRPr="00490392">
              <w:rPr>
                <w:rFonts w:ascii="Arial" w:eastAsia="MyriadPro-Regular" w:hAnsi="Arial" w:cs="Arial"/>
                <w:sz w:val="20"/>
              </w:rPr>
              <w:t>docelowych.</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DD0E1D" w:rsidRPr="001A7052" w:rsidRDefault="00DD0E1D" w:rsidP="00602A71">
            <w:pPr>
              <w:spacing w:before="40" w:after="0" w:line="240" w:lineRule="auto"/>
              <w:contextualSpacing/>
              <w:rPr>
                <w:rFonts w:ascii="Arial" w:hAnsi="Arial" w:cs="Arial"/>
                <w:sz w:val="20"/>
              </w:rPr>
            </w:pPr>
            <w:r w:rsidRPr="001A7052">
              <w:rPr>
                <w:rFonts w:ascii="Arial" w:hAnsi="Arial" w:cs="Arial"/>
                <w:sz w:val="20"/>
              </w:rPr>
              <w:t xml:space="preserve">Ocena spełniania kryterium dokonywana jest </w:t>
            </w:r>
            <w:r w:rsidRPr="001A7052">
              <w:rPr>
                <w:rFonts w:ascii="Arial" w:hAnsi="Arial" w:cs="Arial"/>
                <w:sz w:val="20"/>
              </w:rPr>
              <w:b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Skala punktów </w:t>
            </w:r>
            <w:r>
              <w:rPr>
                <w:rFonts w:ascii="Arial" w:eastAsia="MyriadPro-Regular" w:hAnsi="Arial" w:cs="Arial"/>
                <w:sz w:val="20"/>
              </w:rPr>
              <w:t xml:space="preserve">0-10 </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E15C99">
              <w:rPr>
                <w:rFonts w:ascii="Arial" w:eastAsia="MyriadPro-Regular" w:hAnsi="Arial" w:cs="Arial"/>
                <w:sz w:val="20"/>
              </w:rPr>
              <w:t>Doświadczenie wnioskodawcy i partnera (jeśli dotyczy)</w:t>
            </w:r>
          </w:p>
        </w:tc>
        <w:tc>
          <w:tcPr>
            <w:tcW w:w="6095" w:type="dxa"/>
            <w:shd w:val="clear" w:color="auto" w:fill="auto"/>
          </w:tcPr>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D</w:t>
            </w:r>
            <w:r w:rsidRPr="00F35A64">
              <w:rPr>
                <w:rFonts w:ascii="Arial" w:eastAsia="MyriadPro-Regular" w:hAnsi="Arial" w:cs="Arial"/>
                <w:sz w:val="20"/>
              </w:rPr>
              <w:t>ośw</w:t>
            </w:r>
            <w:r>
              <w:rPr>
                <w:rFonts w:ascii="Arial" w:eastAsia="MyriadPro-Regular" w:hAnsi="Arial" w:cs="Arial"/>
                <w:sz w:val="20"/>
              </w:rPr>
              <w:t>iadczenie</w:t>
            </w:r>
            <w:r w:rsidRPr="00F35A64">
              <w:rPr>
                <w:rFonts w:ascii="Arial" w:eastAsia="MyriadPro-Regular" w:hAnsi="Arial" w:cs="Arial"/>
                <w:sz w:val="20"/>
              </w:rPr>
              <w:t xml:space="preserve"> w realizacji podobnych przedsięwzięć</w:t>
            </w:r>
            <w:r>
              <w:rPr>
                <w:rFonts w:ascii="Arial" w:eastAsia="MyriadPro-Regular" w:hAnsi="Arial" w:cs="Arial"/>
                <w:sz w:val="20"/>
              </w:rPr>
              <w:t xml:space="preserve"> realizowanych:</w:t>
            </w:r>
          </w:p>
          <w:p w:rsidR="00DD0E1D" w:rsidRPr="003D7242" w:rsidRDefault="00DD0E1D" w:rsidP="00602A71">
            <w:pPr>
              <w:pStyle w:val="Akapitzlist"/>
              <w:numPr>
                <w:ilvl w:val="0"/>
                <w:numId w:val="42"/>
              </w:numPr>
              <w:autoSpaceDE w:val="0"/>
              <w:autoSpaceDN w:val="0"/>
              <w:adjustRightInd w:val="0"/>
              <w:spacing w:after="0" w:line="240" w:lineRule="auto"/>
              <w:ind w:left="175" w:hanging="141"/>
              <w:jc w:val="both"/>
              <w:rPr>
                <w:rFonts w:ascii="Arial" w:hAnsi="Arial" w:cs="Arial"/>
              </w:rPr>
            </w:pPr>
            <w:r w:rsidRPr="003D7242">
              <w:rPr>
                <w:rFonts w:ascii="Arial" w:hAnsi="Arial" w:cs="Arial"/>
              </w:rPr>
              <w:t>w obszarze wsparcia projektu</w:t>
            </w:r>
            <w:r>
              <w:rPr>
                <w:rFonts w:ascii="Arial" w:hAnsi="Arial" w:cs="Arial"/>
              </w:rPr>
              <w:t>: maksymalnie</w:t>
            </w:r>
            <w:r w:rsidRPr="003D7242">
              <w:rPr>
                <w:rFonts w:ascii="Arial" w:hAnsi="Arial" w:cs="Arial"/>
              </w:rPr>
              <w:t xml:space="preserve"> </w:t>
            </w:r>
            <w:r w:rsidRPr="003D7242">
              <w:rPr>
                <w:rFonts w:ascii="Arial" w:hAnsi="Arial" w:cs="Arial"/>
                <w:b/>
              </w:rPr>
              <w:t>4 pkt</w:t>
            </w:r>
            <w:r w:rsidRPr="003D7242">
              <w:rPr>
                <w:rFonts w:ascii="Arial" w:hAnsi="Arial" w:cs="Arial"/>
              </w:rPr>
              <w:t xml:space="preserve">; </w:t>
            </w:r>
          </w:p>
          <w:p w:rsidR="00DD0E1D" w:rsidRPr="0056200A" w:rsidRDefault="00DD0E1D" w:rsidP="00602A71">
            <w:pPr>
              <w:pStyle w:val="Default"/>
              <w:numPr>
                <w:ilvl w:val="0"/>
                <w:numId w:val="41"/>
              </w:numPr>
              <w:ind w:left="175" w:hanging="141"/>
              <w:jc w:val="both"/>
              <w:rPr>
                <w:sz w:val="20"/>
                <w:szCs w:val="20"/>
              </w:rPr>
            </w:pPr>
            <w:r w:rsidRPr="0056200A">
              <w:rPr>
                <w:sz w:val="20"/>
                <w:szCs w:val="20"/>
              </w:rPr>
              <w:t>na rzecz grupy docelowej, do której skierowany bę</w:t>
            </w:r>
            <w:r>
              <w:rPr>
                <w:sz w:val="20"/>
                <w:szCs w:val="20"/>
              </w:rPr>
              <w:t xml:space="preserve">dzie projekt: maksymalnie </w:t>
            </w:r>
            <w:r w:rsidRPr="003D7242">
              <w:rPr>
                <w:b/>
                <w:sz w:val="20"/>
                <w:szCs w:val="20"/>
              </w:rPr>
              <w:t>4 pkt</w:t>
            </w:r>
            <w:r>
              <w:rPr>
                <w:sz w:val="20"/>
                <w:szCs w:val="20"/>
              </w:rPr>
              <w:t>;</w:t>
            </w:r>
          </w:p>
          <w:p w:rsidR="00DD0E1D" w:rsidRPr="00EE352B" w:rsidRDefault="00DD0E1D" w:rsidP="00602A71">
            <w:pPr>
              <w:pStyle w:val="Default"/>
              <w:numPr>
                <w:ilvl w:val="0"/>
                <w:numId w:val="41"/>
              </w:numPr>
              <w:spacing w:after="240"/>
              <w:ind w:left="175" w:hanging="141"/>
              <w:jc w:val="both"/>
              <w:rPr>
                <w:rFonts w:eastAsia="MyriadPro-Regular"/>
                <w:sz w:val="20"/>
                <w:szCs w:val="20"/>
              </w:rPr>
            </w:pPr>
            <w:r w:rsidRPr="0056200A">
              <w:rPr>
                <w:sz w:val="20"/>
                <w:szCs w:val="20"/>
              </w:rPr>
              <w:t>na okreś</w:t>
            </w:r>
            <w:r>
              <w:rPr>
                <w:sz w:val="20"/>
                <w:szCs w:val="20"/>
              </w:rPr>
              <w:t xml:space="preserve">lonym </w:t>
            </w:r>
            <w:r w:rsidRPr="0056200A">
              <w:rPr>
                <w:sz w:val="20"/>
                <w:szCs w:val="20"/>
              </w:rPr>
              <w:t>terytorium, którego będzie dotyczyć realizacja projektu</w:t>
            </w:r>
            <w:r>
              <w:rPr>
                <w:sz w:val="20"/>
                <w:szCs w:val="20"/>
              </w:rPr>
              <w:t xml:space="preserve">: maksymalnie </w:t>
            </w:r>
            <w:r w:rsidRPr="003D7242">
              <w:rPr>
                <w:b/>
                <w:sz w:val="20"/>
                <w:szCs w:val="20"/>
              </w:rPr>
              <w:t xml:space="preserve">2 pkt. </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1A7052" w:rsidRDefault="00DD0E1D" w:rsidP="00602A71">
            <w:pPr>
              <w:spacing w:before="40" w:after="0" w:line="240" w:lineRule="auto"/>
              <w:contextualSpacing/>
              <w:rPr>
                <w:rFonts w:ascii="Arial" w:hAnsi="Arial" w:cs="Arial"/>
                <w:sz w:val="20"/>
              </w:rPr>
            </w:pPr>
            <w:r>
              <w:rPr>
                <w:rFonts w:ascii="Arial" w:eastAsia="MyriadPro-Regular" w:hAnsi="Arial" w:cs="Arial"/>
                <w:sz w:val="20"/>
              </w:rPr>
              <w:t>Kryterium zostanie spełnione, jeżeli podczas jego oceny zostanie przyznane minimum 6 punktów.</w:t>
            </w: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0C12DF" w:rsidRDefault="00DD0E1D" w:rsidP="00602A71">
            <w:pPr>
              <w:rPr>
                <w:rFonts w:ascii="Arial" w:eastAsia="MyriadPro-Regular" w:hAnsi="Arial" w:cs="Arial"/>
                <w:sz w:val="20"/>
              </w:rPr>
            </w:pPr>
            <w:r w:rsidRPr="00E15C99">
              <w:rPr>
                <w:rFonts w:ascii="Arial" w:eastAsia="MyriadPro-Regular" w:hAnsi="Arial" w:cs="Arial"/>
                <w:sz w:val="20"/>
              </w:rPr>
              <w:t>Zaplecze realizacji projektu</w:t>
            </w:r>
          </w:p>
        </w:tc>
        <w:tc>
          <w:tcPr>
            <w:tcW w:w="6095" w:type="dxa"/>
            <w:shd w:val="clear" w:color="auto" w:fill="auto"/>
          </w:tcPr>
          <w:p w:rsidR="00DD0E1D" w:rsidRPr="00E77BD0" w:rsidRDefault="00DD0E1D" w:rsidP="00602A71">
            <w:pPr>
              <w:autoSpaceDE w:val="0"/>
              <w:autoSpaceDN w:val="0"/>
              <w:adjustRightInd w:val="0"/>
              <w:jc w:val="both"/>
              <w:rPr>
                <w:rFonts w:ascii="Arial" w:eastAsia="MyriadPro-Regular" w:hAnsi="Arial" w:cs="Arial"/>
                <w:b/>
                <w:sz w:val="20"/>
              </w:rPr>
            </w:pPr>
            <w:r w:rsidRPr="00E77BD0">
              <w:rPr>
                <w:rFonts w:ascii="Arial" w:eastAsia="MyriadPro-Regular" w:hAnsi="Arial" w:cs="Arial"/>
                <w:b/>
                <w:sz w:val="20"/>
              </w:rPr>
              <w:t>W przypadku samodzielnej realizacji projektu:</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maksymalnie </w:t>
            </w:r>
            <w:r w:rsidRPr="00E77BD0">
              <w:rPr>
                <w:rFonts w:ascii="Arial" w:eastAsia="MyriadPro-Regular" w:hAnsi="Arial" w:cs="Arial"/>
                <w:b/>
                <w:sz w:val="20"/>
              </w:rPr>
              <w:t>10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4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4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2 pkt.</w:t>
            </w:r>
          </w:p>
          <w:p w:rsidR="00DD0E1D" w:rsidRDefault="00DD0E1D" w:rsidP="00602A71">
            <w:pPr>
              <w:autoSpaceDE w:val="0"/>
              <w:autoSpaceDN w:val="0"/>
              <w:adjustRightInd w:val="0"/>
              <w:jc w:val="both"/>
              <w:rPr>
                <w:rFonts w:ascii="Arial" w:eastAsia="MyriadPro-Regular" w:hAnsi="Arial" w:cs="Arial"/>
                <w:b/>
                <w:sz w:val="20"/>
              </w:rPr>
            </w:pPr>
            <w:r>
              <w:rPr>
                <w:rFonts w:ascii="Arial" w:eastAsia="MyriadPro-Regular" w:hAnsi="Arial" w:cs="Arial"/>
                <w:b/>
                <w:sz w:val="20"/>
              </w:rPr>
              <w:t>W przypadku realizacji projektu w partnerstwie:</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i partnera/ów: maksymalnie </w:t>
            </w:r>
            <w:r>
              <w:rPr>
                <w:rFonts w:ascii="Arial" w:eastAsia="MyriadPro-Regular" w:hAnsi="Arial" w:cs="Arial"/>
                <w:b/>
                <w:sz w:val="20"/>
              </w:rPr>
              <w:t>5</w:t>
            </w:r>
            <w:r w:rsidRPr="00E77BD0">
              <w:rPr>
                <w:rFonts w:ascii="Arial" w:eastAsia="MyriadPro-Regular" w:hAnsi="Arial" w:cs="Arial"/>
                <w:b/>
                <w:sz w:val="20"/>
              </w:rPr>
              <w:t xml:space="preserve">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2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2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1 pkt.</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zasadności partnerstwa zawiązanego w celu wspólnej realizacji projektu, w tym sposób podziału realizacji zadań: maksymalnie </w:t>
            </w:r>
            <w:r>
              <w:rPr>
                <w:rFonts w:ascii="Arial" w:eastAsia="MyriadPro-Regular" w:hAnsi="Arial" w:cs="Arial"/>
                <w:b/>
                <w:sz w:val="20"/>
              </w:rPr>
              <w:t>5</w:t>
            </w:r>
            <w:r w:rsidRPr="0056200A">
              <w:rPr>
                <w:rFonts w:ascii="Arial" w:eastAsia="MyriadPro-Regular" w:hAnsi="Arial" w:cs="Arial"/>
                <w:b/>
                <w:sz w:val="20"/>
              </w:rPr>
              <w:t xml:space="preserve"> </w:t>
            </w:r>
            <w:r>
              <w:rPr>
                <w:rFonts w:ascii="Arial" w:eastAsia="MyriadPro-Regular" w:hAnsi="Arial" w:cs="Arial"/>
                <w:b/>
                <w:sz w:val="20"/>
              </w:rPr>
              <w:t xml:space="preserve"> </w:t>
            </w:r>
            <w:r w:rsidRPr="0056200A">
              <w:rPr>
                <w:rFonts w:ascii="Arial" w:eastAsia="MyriadPro-Regular" w:hAnsi="Arial" w:cs="Arial"/>
                <w:b/>
                <w:sz w:val="20"/>
              </w:rPr>
              <w:t>pkt</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tc>
      </w:tr>
    </w:tbl>
    <w:p w:rsidR="00DD0E1D" w:rsidRDefault="00DD0E1D" w:rsidP="00DD0E1D">
      <w:pPr>
        <w:spacing w:after="0"/>
        <w:rPr>
          <w:rFonts w:ascii="Myriad Pro" w:hAnsi="Myriad Pro"/>
          <w:sz w:val="20"/>
        </w:rPr>
      </w:pPr>
    </w:p>
    <w:p w:rsidR="00DD0E1D" w:rsidRDefault="00DD0E1D" w:rsidP="00DD0E1D">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DD0E1D" w:rsidRPr="007F546B" w:rsidTr="00602A71">
        <w:trPr>
          <w:jc w:val="center"/>
        </w:trPr>
        <w:tc>
          <w:tcPr>
            <w:tcW w:w="14175" w:type="dxa"/>
            <w:gridSpan w:val="4"/>
            <w:shd w:val="clear" w:color="auto" w:fill="D9D9D9" w:themeFill="background1" w:themeFillShade="D9"/>
            <w:vAlign w:val="center"/>
          </w:tcPr>
          <w:p w:rsidR="00DD0E1D" w:rsidRPr="007F546B" w:rsidRDefault="00DD0E1D" w:rsidP="00602A71">
            <w:pPr>
              <w:spacing w:before="40" w:after="40" w:line="276" w:lineRule="auto"/>
              <w:jc w:val="center"/>
              <w:rPr>
                <w:rFonts w:ascii="Myriad Pro" w:hAnsi="Myriad Pro" w:cs="Arial"/>
                <w:b/>
                <w:sz w:val="20"/>
              </w:rPr>
            </w:pPr>
            <w:r w:rsidRPr="007F546B">
              <w:rPr>
                <w:rFonts w:ascii="Myriad Pro" w:hAnsi="Myriad Pro" w:cs="Arial"/>
                <w:b/>
                <w:sz w:val="20"/>
              </w:rPr>
              <w:t>Kryteria administracyjności</w:t>
            </w:r>
          </w:p>
        </w:tc>
      </w:tr>
      <w:tr w:rsidR="00DD0E1D" w:rsidRPr="007F546B" w:rsidTr="00602A71">
        <w:trPr>
          <w:jc w:val="center"/>
        </w:trPr>
        <w:tc>
          <w:tcPr>
            <w:tcW w:w="536" w:type="dxa"/>
          </w:tcPr>
          <w:p w:rsidR="00DD0E1D" w:rsidRPr="007F546B" w:rsidRDefault="00DD0E1D" w:rsidP="00602A71">
            <w:pPr>
              <w:spacing w:before="40" w:after="40" w:line="276" w:lineRule="auto"/>
              <w:ind w:left="-22"/>
              <w:rPr>
                <w:rFonts w:ascii="Myriad Pro" w:hAnsi="Myriad Pro" w:cs="Arial"/>
                <w:sz w:val="20"/>
              </w:rPr>
            </w:pPr>
            <w:r w:rsidRPr="007F546B">
              <w:rPr>
                <w:rFonts w:ascii="Myriad Pro" w:hAnsi="Myriad Pro" w:cs="Arial"/>
                <w:sz w:val="20"/>
              </w:rPr>
              <w:t>L.p.</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Nazwa kryterium</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Definicja kryterium</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Opis znaczenia kryterium</w:t>
            </w:r>
          </w:p>
        </w:tc>
      </w:tr>
      <w:tr w:rsidR="00DD0E1D" w:rsidRPr="007F546B" w:rsidTr="00602A71">
        <w:trPr>
          <w:jc w:val="center"/>
        </w:trPr>
        <w:tc>
          <w:tcPr>
            <w:tcW w:w="536" w:type="dxa"/>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1</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2</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3</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4</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Intensywność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Wnioskowana kw</w:t>
            </w:r>
            <w:r>
              <w:rPr>
                <w:rFonts w:ascii="Myriad Pro" w:hAnsi="Myriad Pro" w:cs="Arial"/>
                <w:sz w:val="20"/>
              </w:rPr>
              <w:t xml:space="preserve">ota i poziom wsparcia są zgodne </w:t>
            </w:r>
            <w:r w:rsidRPr="007F546B">
              <w:rPr>
                <w:rFonts w:ascii="Myriad Pro" w:hAnsi="Myriad Pro" w:cs="Arial"/>
                <w:sz w:val="20"/>
              </w:rPr>
              <w:t xml:space="preserve">z zapisami </w:t>
            </w:r>
            <w:r w:rsidRPr="007F546B">
              <w:rPr>
                <w:rFonts w:ascii="Myriad Pro" w:hAnsi="Myriad Pro" w:cs="Arial"/>
                <w:i/>
                <w:sz w:val="20"/>
              </w:rPr>
              <w:t>Regulaminu konkursu</w:t>
            </w:r>
            <w:r w:rsidRPr="007F546B">
              <w:rPr>
                <w:rFonts w:ascii="Myriad Pro"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Zgodność z kwalifikowalnością wydatków.</w:t>
            </w:r>
          </w:p>
        </w:tc>
        <w:tc>
          <w:tcPr>
            <w:tcW w:w="4803" w:type="dxa"/>
          </w:tcPr>
          <w:p w:rsidR="00DD0E1D" w:rsidRPr="007F546B" w:rsidRDefault="00DD0E1D" w:rsidP="00602A71">
            <w:pPr>
              <w:autoSpaceDE w:val="0"/>
              <w:autoSpaceDN w:val="0"/>
              <w:adjustRightInd w:val="0"/>
              <w:jc w:val="both"/>
              <w:rPr>
                <w:rFonts w:ascii="Myriad Pro" w:hAnsi="Myriad Pro" w:cs="MyriadPro-It"/>
                <w:i/>
                <w:sz w:val="20"/>
              </w:rPr>
            </w:pPr>
            <w:r w:rsidRPr="007F546B">
              <w:rPr>
                <w:rFonts w:ascii="Myriad Pro" w:eastAsia="MyriadPro-Regular" w:hAnsi="Myriad Pro" w:cs="Arial"/>
                <w:sz w:val="20"/>
              </w:rPr>
              <w:t xml:space="preserve">Wydatki w projekcie są zgodne z </w:t>
            </w:r>
            <w:r w:rsidRPr="007F546B">
              <w:rPr>
                <w:rFonts w:ascii="Myriad Pro" w:eastAsia="MyriadPro-Regular" w:hAnsi="Myriad Pro" w:cs="Arial"/>
                <w:i/>
                <w:sz w:val="20"/>
              </w:rPr>
              <w:t xml:space="preserve">Wytycznymi </w:t>
            </w:r>
            <w:r w:rsidRPr="007F546B">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F546B">
              <w:rPr>
                <w:rFonts w:ascii="Myriad Pro" w:eastAsia="MyriadPro-Regular" w:hAnsi="Myriad Pro" w:cs="Arial"/>
                <w:sz w:val="20"/>
              </w:rPr>
              <w:t xml:space="preserve"> oraz z</w:t>
            </w:r>
            <w:r w:rsidRPr="007F546B">
              <w:rPr>
                <w:rFonts w:ascii="Myriad Pro" w:eastAsia="MyriadPro-Regular" w:hAnsi="Myriad Pro" w:cs="Arial"/>
                <w:i/>
                <w:sz w:val="20"/>
              </w:rPr>
              <w:t xml:space="preserve"> Wytycznymi w zak</w:t>
            </w:r>
            <w:r>
              <w:rPr>
                <w:rFonts w:ascii="Myriad Pro" w:eastAsia="MyriadPro-Regular" w:hAnsi="Myriad Pro" w:cs="Arial"/>
                <w:i/>
                <w:sz w:val="20"/>
              </w:rPr>
              <w:t xml:space="preserve">resie realizacji przedsięwzięć  </w:t>
            </w:r>
            <w:r w:rsidRPr="007F546B">
              <w:rPr>
                <w:rFonts w:ascii="Myriad Pro" w:eastAsia="MyriadPro-Regular" w:hAnsi="Myriad Pro" w:cs="Arial"/>
                <w:i/>
                <w:sz w:val="20"/>
              </w:rPr>
              <w:t xml:space="preserve">z udziałem środków Europejskiego Funduszu Społecznego </w:t>
            </w:r>
            <w:r w:rsidRPr="007F546B">
              <w:rPr>
                <w:rFonts w:ascii="Myriad Pro" w:eastAsia="Times New Roman" w:hAnsi="Myriad Pro" w:cs="Arial"/>
                <w:i/>
                <w:sz w:val="20"/>
              </w:rPr>
              <w:t xml:space="preserve">w obszarze </w:t>
            </w:r>
            <w:r w:rsidRPr="007F546B">
              <w:rPr>
                <w:rFonts w:ascii="Myriad Pro" w:hAnsi="Myriad Pro" w:cs="MyriadPro-It"/>
                <w:i/>
                <w:sz w:val="20"/>
              </w:rPr>
              <w:t>zdrowia na lata 2014-2020.</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Planowane wydatki są uzasadnione, niezbędne, racjonalne i adekwatne do zakresu merytorycznego</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projektu w tym opisu grupy docelowej </w:t>
            </w:r>
            <w:r w:rsidRPr="007F546B">
              <w:rPr>
                <w:rFonts w:ascii="Myriad Pro" w:eastAsia="MyriadPro-Regular" w:hAnsi="Myriad Pro" w:cs="Arial"/>
                <w:sz w:val="20"/>
              </w:rPr>
              <w:br/>
              <w:t>i planowanego wsparcia.</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Wydatki założone w projekcie są zgodne </w:t>
            </w:r>
            <w:r w:rsidRPr="007F546B">
              <w:rPr>
                <w:rFonts w:ascii="Myriad Pro" w:eastAsia="MyriadPro-Regular" w:hAnsi="Myriad Pro" w:cs="Arial"/>
                <w:sz w:val="20"/>
              </w:rPr>
              <w:br/>
              <w:t>z</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katalogiem wydatków,</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limitami (w tym stawką ryczałtową dla kosztów pośrednich) oraz zasadami kwalifikowalności określonymi w </w:t>
            </w:r>
            <w:r w:rsidRPr="007F546B">
              <w:rPr>
                <w:rFonts w:ascii="Myriad Pro" w:eastAsia="MyriadPro-Regular" w:hAnsi="Myriad Pro" w:cs="Arial"/>
                <w:i/>
                <w:sz w:val="20"/>
              </w:rPr>
              <w:t xml:space="preserve">Regulaminie konkursu </w:t>
            </w:r>
            <w:r w:rsidRPr="007F546B">
              <w:rPr>
                <w:rFonts w:ascii="Myriad Pro" w:eastAsia="MyriadPro-Regular" w:hAnsi="Myriad Pro" w:cs="Arial"/>
                <w:sz w:val="20"/>
              </w:rPr>
              <w:t>(jeśli dotyczy).</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Poziom wydatków w ramach cross financingu oraz środków trwałych jest zgodny z poziomem tych wydatków wskazanym w </w:t>
            </w:r>
            <w:r w:rsidRPr="007F546B">
              <w:rPr>
                <w:rFonts w:ascii="Myriad Pro" w:eastAsia="MyriadPro-Regular" w:hAnsi="Myriad Pro" w:cs="Arial"/>
                <w:i/>
                <w:sz w:val="20"/>
              </w:rPr>
              <w:t>Regulaminie konkursu</w:t>
            </w:r>
            <w:r w:rsidRPr="007F546B">
              <w:rPr>
                <w:rFonts w:ascii="Myriad Pro" w:eastAsia="MyriadPro-Regular"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7F546B">
              <w:rPr>
                <w:rFonts w:ascii="Myriad Pro" w:eastAsia="MyriadPro-Regular" w:hAnsi="Myriad Pro" w:cs="Arial"/>
                <w:sz w:val="20"/>
              </w:rPr>
              <w:t xml:space="preserve"> </w:t>
            </w:r>
            <w:r w:rsidRPr="007F546B">
              <w:rPr>
                <w:rFonts w:ascii="Myriad Pro" w:hAnsi="Myriad Pro" w:cs="Arial"/>
                <w:sz w:val="20"/>
              </w:rPr>
              <w:t xml:space="preserve"> właściwych </w:t>
            </w:r>
            <w:r w:rsidRPr="007F546B">
              <w:rPr>
                <w:rFonts w:ascii="Myriad Pro" w:eastAsia="MyriadPro-Regular" w:hAnsi="Myriad Pro" w:cs="Arial"/>
                <w:i/>
                <w:sz w:val="20"/>
              </w:rPr>
              <w:t xml:space="preserve">Wytycznych obszarowych, </w:t>
            </w:r>
            <w:r w:rsidRPr="007F546B">
              <w:rPr>
                <w:rFonts w:ascii="Myriad Pro" w:hAnsi="Myriad Pro" w:cs="Arial"/>
                <w:sz w:val="20"/>
              </w:rPr>
              <w:t>mających wpływ na założenia dotyczące kwalifikowalności wydatków.</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eastAsia="MyriadPro-Regular" w:hAnsi="Myriad Pro" w:cs="Arial"/>
                <w:sz w:val="20"/>
              </w:rPr>
              <w:t>Zgodność z warunkami realizacji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7F546B">
              <w:rPr>
                <w:rFonts w:ascii="Myriad Pro" w:eastAsia="MyriadPro-Regular" w:hAnsi="Myriad Pro" w:cs="Arial"/>
                <w:i/>
                <w:sz w:val="20"/>
              </w:rPr>
              <w:t xml:space="preserve">Regulaminu konkursu </w:t>
            </w:r>
            <w:r w:rsidRPr="007F546B">
              <w:rPr>
                <w:rFonts w:ascii="Myriad Pro" w:eastAsia="MyriadPro-Regular" w:hAnsi="Myriad Pro" w:cs="Arial"/>
                <w:sz w:val="20"/>
              </w:rPr>
              <w:t>(np. zasady realizacji danej formy wsparcia)</w:t>
            </w:r>
            <w:r w:rsidRPr="007F546B">
              <w:rPr>
                <w:rFonts w:ascii="Myriad Pro" w:eastAsia="MyriadPro-Regular" w:hAnsi="Myriad Pro" w:cs="Arial"/>
                <w:i/>
                <w:sz w:val="20"/>
              </w:rPr>
              <w:t>.</w:t>
            </w:r>
          </w:p>
        </w:tc>
        <w:tc>
          <w:tcPr>
            <w:tcW w:w="6012" w:type="dxa"/>
          </w:tcPr>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Spełnienie kryterium jest konieczne do przyznania dofinansowania.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Projekty niespełniające kryterium kierowane są do poprawy lub uzupełnienia.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F546B">
              <w:rPr>
                <w:rFonts w:ascii="Myriad Pro" w:hAnsi="Myriad Pro" w:cs="Arial"/>
                <w:i/>
                <w:sz w:val="20"/>
              </w:rPr>
              <w:t>RPO WZ 2014-2020</w:t>
            </w:r>
            <w:r w:rsidRPr="007F546B">
              <w:rPr>
                <w:rFonts w:ascii="Myriad Pro" w:hAnsi="Myriad Pro" w:cs="Arial"/>
                <w:sz w:val="20"/>
              </w:rPr>
              <w:t xml:space="preserve">, przepisów prawa,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sz w:val="20"/>
              </w:rPr>
              <w:t>właściwych</w:t>
            </w:r>
            <w:r w:rsidRPr="007F546B">
              <w:rPr>
                <w:rFonts w:ascii="Myriad Pro" w:eastAsia="MyriadPro-Regular" w:hAnsi="Myriad Pro" w:cs="Arial"/>
                <w:i/>
                <w:sz w:val="20"/>
              </w:rPr>
              <w:t xml:space="preserve"> Wytycznych obszarowych </w:t>
            </w:r>
            <w:r w:rsidRPr="007F546B">
              <w:rPr>
                <w:rFonts w:ascii="Myriad Pro" w:hAnsi="Myriad Pro" w:cs="Arial"/>
                <w:sz w:val="20"/>
              </w:rPr>
              <w:t>mających wpływ na założenia dotyczące uwarunkowań realizacji wsparcia.</w:t>
            </w:r>
          </w:p>
          <w:p w:rsidR="00DD0E1D" w:rsidRPr="007F546B" w:rsidRDefault="00DD0E1D" w:rsidP="00602A71">
            <w:pPr>
              <w:spacing w:before="40" w:line="276" w:lineRule="auto"/>
              <w:jc w:val="both"/>
              <w:rPr>
                <w:rFonts w:ascii="Myriad Pro" w:hAnsi="Myriad Pro" w:cs="Arial"/>
                <w:sz w:val="20"/>
              </w:rPr>
            </w:pPr>
            <w:r w:rsidRPr="007F546B">
              <w:rPr>
                <w:rFonts w:ascii="Myriad Pro" w:eastAsia="MyriadPro-Regular" w:hAnsi="Myriad Pro" w:cs="Arial"/>
                <w:sz w:val="20"/>
              </w:rPr>
              <w:t>Ocena spełniania kryterium polega na przypisaniu wartości logicznych „tak”, „nie”.</w:t>
            </w:r>
          </w:p>
        </w:tc>
      </w:tr>
      <w:tr w:rsidR="00DD0E1D" w:rsidRPr="00CB72ED"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 xml:space="preserve">Spójność i kompletność zapisów </w:t>
            </w:r>
          </w:p>
        </w:tc>
        <w:tc>
          <w:tcPr>
            <w:tcW w:w="4803" w:type="dxa"/>
          </w:tcPr>
          <w:p w:rsidR="00DD0E1D" w:rsidRPr="007F546B" w:rsidRDefault="00DD0E1D" w:rsidP="00602A71">
            <w:pPr>
              <w:autoSpaceDE w:val="0"/>
              <w:autoSpaceDN w:val="0"/>
              <w:adjustRightInd w:val="0"/>
              <w:jc w:val="both"/>
              <w:rPr>
                <w:rFonts w:ascii="Myriad Pro" w:hAnsi="Myriad Pro" w:cs="Arial"/>
                <w:sz w:val="20"/>
              </w:rPr>
            </w:pPr>
            <w:r w:rsidRPr="007F546B">
              <w:rPr>
                <w:rFonts w:ascii="Myriad Pro" w:eastAsia="MyriadPro-Regular" w:hAnsi="Myriad Pro" w:cs="Arial"/>
                <w:sz w:val="20"/>
              </w:rPr>
              <w:t xml:space="preserve">Wniosek jest spójny i kompletny w odniesieniu do dokonanej oceny. </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CB72ED"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bl>
    <w:p w:rsidR="00DD0E1D" w:rsidRDefault="00DD0E1D" w:rsidP="00DD0E1D">
      <w:pPr>
        <w:tabs>
          <w:tab w:val="center" w:pos="7002"/>
          <w:tab w:val="right" w:pos="14004"/>
        </w:tabs>
        <w:rPr>
          <w:rFonts w:ascii="Myriad Pro" w:eastAsiaTheme="majorEastAsia" w:hAnsi="Myriad Pro" w:cs="Arial"/>
          <w:b/>
          <w:bCs/>
          <w:sz w:val="20"/>
        </w:rPr>
      </w:pPr>
    </w:p>
    <w:p w:rsidR="00DD0E1D" w:rsidRPr="00A41F61" w:rsidRDefault="00DD0E1D" w:rsidP="00DD0E1D">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38/20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 grudnia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e</w:t>
      </w:r>
    </w:p>
    <w:p w:rsidR="00DD0E1D" w:rsidRPr="004D3FDF" w:rsidRDefault="00DD0E1D" w:rsidP="00DD0E1D">
      <w:pPr>
        <w:tabs>
          <w:tab w:val="center" w:pos="7002"/>
          <w:tab w:val="right" w:pos="14004"/>
        </w:tabs>
        <w:jc w:val="center"/>
        <w:rPr>
          <w:rFonts w:ascii="Myriad Pro" w:eastAsiaTheme="majorEastAsia" w:hAnsi="Myriad Pro" w:cs="Arial"/>
          <w:bCs/>
          <w:sz w:val="20"/>
        </w:rPr>
      </w:pPr>
      <w:r w:rsidRPr="004D3FDF">
        <w:rPr>
          <w:rFonts w:ascii="Myriad Pro" w:eastAsiaTheme="majorEastAsia" w:hAnsi="Myriad Pro" w:cs="Arial"/>
          <w:bCs/>
          <w:sz w:val="20"/>
        </w:rPr>
        <w:t>Nabór dot. Regionalnego Programu Zdrowotnego pn. "Profilaktyka zakażeń wirus</w:t>
      </w:r>
      <w:r>
        <w:rPr>
          <w:rFonts w:ascii="Myriad Pro" w:eastAsiaTheme="majorEastAsia" w:hAnsi="Myriad Pro" w:cs="Arial"/>
          <w:bCs/>
          <w:sz w:val="20"/>
        </w:rPr>
        <w:t xml:space="preserve">em brodawczaka ludzkiego (HPV) </w:t>
      </w:r>
      <w:r w:rsidRPr="004D3FDF">
        <w:rPr>
          <w:rFonts w:ascii="Myriad Pro" w:eastAsiaTheme="majorEastAsia" w:hAnsi="Myriad Pro" w:cs="Arial"/>
          <w:bCs/>
          <w:sz w:val="20"/>
        </w:rPr>
        <w:t>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Oś priorytetowa</w:t>
            </w:r>
          </w:p>
        </w:tc>
        <w:tc>
          <w:tcPr>
            <w:tcW w:w="12275"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VII Włączenie społeczne</w:t>
            </w:r>
          </w:p>
        </w:tc>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Priorytet Inwestycyjny</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9iv: Ułatwianie dostępu do przystępnych cenowo, trwałych oraz wysokiej jakości usług, w tym opieki zdrowotnej i usług socjalnych świadczonych</w:t>
            </w:r>
          </w:p>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w interesie ogólnym</w:t>
            </w:r>
          </w:p>
        </w:tc>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Działanie</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D0E1D" w:rsidRPr="00D54490" w:rsidRDefault="00DD0E1D" w:rsidP="00DD0E1D">
      <w:pPr>
        <w:spacing w:before="120" w:after="120" w:line="240" w:lineRule="auto"/>
        <w:rPr>
          <w:sz w:val="20"/>
        </w:rPr>
      </w:pPr>
    </w:p>
    <w:p w:rsidR="00DD0E1D" w:rsidRPr="00D54490" w:rsidRDefault="00DD0E1D" w:rsidP="00DD0E1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D0E1D" w:rsidRPr="00D54490" w:rsidTr="00602A71">
        <w:trPr>
          <w:jc w:val="center"/>
        </w:trPr>
        <w:tc>
          <w:tcPr>
            <w:tcW w:w="14600" w:type="dxa"/>
            <w:gridSpan w:val="4"/>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dopuszczalności</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L.p.</w:t>
            </w:r>
          </w:p>
        </w:tc>
        <w:tc>
          <w:tcPr>
            <w:tcW w:w="2126" w:type="dxa"/>
          </w:tcPr>
          <w:p w:rsidR="00DD0E1D" w:rsidRPr="00D54490" w:rsidRDefault="00DD0E1D" w:rsidP="00602A71">
            <w:pPr>
              <w:spacing w:before="40" w:after="40" w:line="240" w:lineRule="auto"/>
              <w:jc w:val="center"/>
              <w:rPr>
                <w:sz w:val="20"/>
              </w:rPr>
            </w:pPr>
            <w:r w:rsidRPr="00D54490">
              <w:rPr>
                <w:sz w:val="20"/>
              </w:rPr>
              <w:t>Nazwa kryterium</w:t>
            </w:r>
          </w:p>
        </w:tc>
        <w:tc>
          <w:tcPr>
            <w:tcW w:w="6804"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1</w:t>
            </w:r>
          </w:p>
        </w:tc>
        <w:tc>
          <w:tcPr>
            <w:tcW w:w="2126" w:type="dxa"/>
          </w:tcPr>
          <w:p w:rsidR="00DD0E1D" w:rsidRPr="00D54490" w:rsidRDefault="00DD0E1D" w:rsidP="00602A71">
            <w:pPr>
              <w:spacing w:before="40" w:after="40" w:line="240" w:lineRule="auto"/>
              <w:jc w:val="center"/>
              <w:rPr>
                <w:sz w:val="20"/>
              </w:rPr>
            </w:pPr>
            <w:r w:rsidRPr="00D54490">
              <w:rPr>
                <w:sz w:val="20"/>
              </w:rPr>
              <w:t>2</w:t>
            </w:r>
          </w:p>
        </w:tc>
        <w:tc>
          <w:tcPr>
            <w:tcW w:w="6804" w:type="dxa"/>
          </w:tcPr>
          <w:p w:rsidR="00DD0E1D" w:rsidRPr="00D54490" w:rsidRDefault="00DD0E1D" w:rsidP="00602A71">
            <w:pPr>
              <w:spacing w:before="40" w:after="40" w:line="240" w:lineRule="auto"/>
              <w:jc w:val="center"/>
              <w:rPr>
                <w:sz w:val="20"/>
              </w:rPr>
            </w:pPr>
            <w:r w:rsidRPr="00D54490">
              <w:rPr>
                <w:sz w:val="20"/>
              </w:rPr>
              <w:t>3</w:t>
            </w:r>
          </w:p>
        </w:tc>
        <w:tc>
          <w:tcPr>
            <w:tcW w:w="4733" w:type="dxa"/>
          </w:tcPr>
          <w:p w:rsidR="00DD0E1D" w:rsidRPr="00D54490" w:rsidRDefault="00DD0E1D" w:rsidP="00602A71">
            <w:pPr>
              <w:spacing w:before="40" w:after="40" w:line="240" w:lineRule="auto"/>
              <w:jc w:val="center"/>
              <w:rPr>
                <w:sz w:val="20"/>
              </w:rPr>
            </w:pPr>
            <w:r w:rsidRPr="00D54490">
              <w:rPr>
                <w:sz w:val="20"/>
              </w:rPr>
              <w:t>4</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Wymogi organizacyjne</w:t>
            </w:r>
          </w:p>
        </w:tc>
        <w:tc>
          <w:tcPr>
            <w:tcW w:w="6804" w:type="dxa"/>
            <w:shd w:val="clear" w:color="auto" w:fill="auto"/>
          </w:tcPr>
          <w:p w:rsidR="00DD0E1D" w:rsidRPr="00D54490" w:rsidRDefault="00DD0E1D" w:rsidP="001C71E7">
            <w:pPr>
              <w:pStyle w:val="Akapitzlist"/>
              <w:numPr>
                <w:ilvl w:val="0"/>
                <w:numId w:val="520"/>
              </w:numPr>
            </w:pPr>
            <w:r w:rsidRPr="00D54490">
              <w:t xml:space="preserve"> Projektodawca w wyniku realizacji projektu, zasięgiem swojego działania obejmuje jeden z subregionów województwa zachodniopomorskiego: </w:t>
            </w:r>
          </w:p>
          <w:p w:rsidR="00DD0E1D" w:rsidRPr="00D54490" w:rsidRDefault="00DD0E1D" w:rsidP="00602A71">
            <w:pPr>
              <w:pStyle w:val="Akapitzlist"/>
            </w:pPr>
            <w:r w:rsidRPr="00D54490">
              <w:t xml:space="preserve">- szczeciński (obejmujący powiaty: gryficki, kamieński, goleniowski, policki, Miasto Świnoujście, Miasto Szczecin); </w:t>
            </w:r>
          </w:p>
          <w:p w:rsidR="00DD0E1D" w:rsidRPr="00D54490" w:rsidRDefault="00DD0E1D" w:rsidP="00602A71">
            <w:pPr>
              <w:pStyle w:val="Akapitzlist"/>
            </w:pPr>
            <w:r w:rsidRPr="00D54490">
              <w:t xml:space="preserve">- koszaliński (obejmujący powiaty: sławieński, koszaliński, białogardzki, kołobrzeski, Miasto Koszalin); </w:t>
            </w:r>
          </w:p>
          <w:p w:rsidR="00DD0E1D" w:rsidRPr="00D54490" w:rsidRDefault="00DD0E1D" w:rsidP="00602A71">
            <w:pPr>
              <w:pStyle w:val="Akapitzlist"/>
            </w:pPr>
            <w:r w:rsidRPr="00D54490">
              <w:t xml:space="preserve">- stargardzki (obejmujący powiaty: stargardzki, choszczeński, pyrzycki, myśliborski, gryfiński); </w:t>
            </w:r>
          </w:p>
          <w:p w:rsidR="00DD0E1D" w:rsidRDefault="00DD0E1D" w:rsidP="00602A71">
            <w:pPr>
              <w:pStyle w:val="Akapitzlist"/>
            </w:pPr>
            <w:r w:rsidRPr="00D54490">
              <w:t>- szczecinecki (obejmujący powiaty: szczecinecki, wałecki, drawski, świdwiński, łobeski).</w:t>
            </w:r>
          </w:p>
          <w:p w:rsidR="00DD0E1D" w:rsidRDefault="00DD0E1D" w:rsidP="00602A71">
            <w:pPr>
              <w:pStyle w:val="Akapitzlist"/>
              <w:numPr>
                <w:ilvl w:val="0"/>
                <w:numId w:val="0"/>
              </w:numPr>
              <w:ind w:left="714"/>
            </w:pPr>
          </w:p>
          <w:p w:rsidR="00DD0E1D" w:rsidRPr="00BF62ED" w:rsidRDefault="00DD0E1D" w:rsidP="001C71E7">
            <w:pPr>
              <w:pStyle w:val="Akapitzlist"/>
              <w:numPr>
                <w:ilvl w:val="0"/>
                <w:numId w:val="520"/>
              </w:numPr>
              <w:autoSpaceDE w:val="0"/>
              <w:autoSpaceDN w:val="0"/>
              <w:adjustRightInd w:val="0"/>
              <w:spacing w:after="0" w:line="240" w:lineRule="auto"/>
              <w:rPr>
                <w:rFonts w:eastAsia="Calibri" w:cs="Arial"/>
              </w:rPr>
            </w:pPr>
            <w:r w:rsidRPr="00BF62ED">
              <w:rPr>
                <w:rFonts w:eastAsia="Calibri" w:cs="Arial"/>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Projekty niespełniające kryterium są odrzucane.</w:t>
            </w:r>
          </w:p>
          <w:p w:rsidR="00DD0E1D" w:rsidRPr="00D54490" w:rsidRDefault="00DD0E1D" w:rsidP="00602A71">
            <w:pPr>
              <w:spacing w:before="40" w:after="40" w:line="240" w:lineRule="auto"/>
              <w:rPr>
                <w:sz w:val="20"/>
              </w:rPr>
            </w:pPr>
            <w:r w:rsidRPr="00D54490">
              <w:rPr>
                <w:sz w:val="20"/>
              </w:rPr>
              <w:t>Ocena spełniania kryterium polega na przypisaniu wartości logicznych „tak”, „nie”.</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ind w:left="720"/>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Zgodność wsparcia</w:t>
            </w:r>
          </w:p>
        </w:tc>
        <w:tc>
          <w:tcPr>
            <w:tcW w:w="6804" w:type="dxa"/>
            <w:shd w:val="clear" w:color="auto" w:fill="auto"/>
          </w:tcPr>
          <w:p w:rsidR="00DD0E1D" w:rsidRPr="00D54490" w:rsidRDefault="00DD0E1D" w:rsidP="001C71E7">
            <w:pPr>
              <w:pStyle w:val="Akapitzlist"/>
              <w:numPr>
                <w:ilvl w:val="0"/>
                <w:numId w:val="521"/>
              </w:numPr>
              <w:autoSpaceDE w:val="0"/>
              <w:autoSpaceDN w:val="0"/>
              <w:spacing w:before="40" w:after="40"/>
              <w:jc w:val="both"/>
              <w:rPr>
                <w:rFonts w:cs="Arial"/>
              </w:rPr>
            </w:pPr>
            <w:r w:rsidRPr="00D54490">
              <w:rPr>
                <w:rFonts w:cs="Arial"/>
              </w:rPr>
              <w:t>Maksymalna wartość projektu, w zależności od subregionu wynosi:</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szczecińskiego – 2.638.721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koszalińskiego – 1.326.395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stargardzkiego – 1.456.860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szczecineckiego – 1.091.046 zł.</w:t>
            </w:r>
          </w:p>
          <w:p w:rsidR="00DD0E1D" w:rsidRPr="00D54490" w:rsidRDefault="00DD0E1D" w:rsidP="00602A71">
            <w:pPr>
              <w:autoSpaceDE w:val="0"/>
              <w:autoSpaceDN w:val="0"/>
              <w:adjustRightInd w:val="0"/>
              <w:spacing w:after="0" w:line="240" w:lineRule="auto"/>
              <w:rPr>
                <w:rFonts w:eastAsia="Calibri" w:cs="Arial"/>
                <w:b/>
                <w:sz w:val="20"/>
              </w:rPr>
            </w:pPr>
          </w:p>
          <w:p w:rsidR="00DD0E1D" w:rsidRPr="00D54490" w:rsidRDefault="00DD0E1D" w:rsidP="00602A71">
            <w:pPr>
              <w:pStyle w:val="Akapitzlist"/>
              <w:autoSpaceDE w:val="0"/>
              <w:autoSpaceDN w:val="0"/>
              <w:adjustRightInd w:val="0"/>
              <w:spacing w:after="0" w:line="240" w:lineRule="auto"/>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D0E1D" w:rsidRPr="00D54490" w:rsidRDefault="00DD0E1D" w:rsidP="00602A71">
            <w:pPr>
              <w:pStyle w:val="Akapitzlist"/>
              <w:rPr>
                <w:rFonts w:eastAsia="Calibri" w:cs="Arial"/>
              </w:rPr>
            </w:pPr>
          </w:p>
          <w:p w:rsidR="00DD0E1D" w:rsidRPr="002A3D0C" w:rsidRDefault="00DD0E1D" w:rsidP="001C71E7">
            <w:pPr>
              <w:pStyle w:val="Akapitzlist"/>
              <w:numPr>
                <w:ilvl w:val="0"/>
                <w:numId w:val="521"/>
              </w:numPr>
              <w:spacing w:before="40" w:after="40" w:line="240" w:lineRule="auto"/>
              <w:jc w:val="both"/>
              <w:rPr>
                <w:rFonts w:cs="Arial"/>
              </w:rPr>
            </w:pPr>
            <w:r w:rsidRPr="00D54490">
              <w:rPr>
                <w:rFonts w:cs="Arial"/>
              </w:rPr>
              <w:t>Grupa docelowa projektu zgodna jest z RPZ "Profilaktyka zakażeń wirusem brodawczaka ludzkiego (HPV) na lata 2021-2022". RPZ stanowi załącznik do Regulaminu konkursu.</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subregion 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spacing w:after="0" w:line="240" w:lineRule="auto"/>
              <w:contextualSpacing w:val="0"/>
              <w:rPr>
                <w:rFonts w:cs="Arial"/>
              </w:rPr>
            </w:pPr>
            <w:r w:rsidRPr="00D54490">
              <w:rPr>
                <w:rFonts w:cs="Arial"/>
              </w:rPr>
              <w:t>Działania realizowane w projekcie przez Projektodawcę oraz ewentualnych Partnerów są zgodne z zakresem RPZ pn. „Profilaktyka zakażeń wirusem brodawczaka ludzkiego (HPV) na lata 2021-2022”, który jest załącznikiem do Regulaminu konkursu.</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before="40" w:after="40" w:line="240" w:lineRule="auto"/>
              <w:jc w:val="both"/>
              <w:rPr>
                <w:rFonts w:cs="Arial"/>
              </w:rPr>
            </w:pPr>
            <w:r w:rsidRPr="00D54490">
              <w:rPr>
                <w:rFonts w:cs="Arial"/>
              </w:rPr>
              <w:t xml:space="preserve">Projektodawca zapewnia, że minimalna liczba dziewcząt objętych szczepieniami wyniesie: </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szczecińskiego</w:t>
            </w:r>
            <w:r w:rsidRPr="00D54490">
              <w:rPr>
                <w:rFonts w:cs="Arial"/>
              </w:rPr>
              <w:t xml:space="preserve">: </w:t>
            </w:r>
            <w:r w:rsidRPr="004B179F">
              <w:rPr>
                <w:rFonts w:cs="Arial"/>
              </w:rPr>
              <w:t>2178</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koszalińskiego</w:t>
            </w:r>
            <w:r w:rsidRPr="00D54490">
              <w:rPr>
                <w:rFonts w:cs="Arial"/>
              </w:rPr>
              <w:t xml:space="preserve">: </w:t>
            </w:r>
            <w:r w:rsidRPr="004B179F">
              <w:rPr>
                <w:rFonts w:cs="Arial"/>
              </w:rPr>
              <w:t>1095</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stargardzkiego</w:t>
            </w:r>
            <w:r w:rsidRPr="00D54490">
              <w:rPr>
                <w:rFonts w:cs="Arial"/>
              </w:rPr>
              <w:t xml:space="preserve">: </w:t>
            </w:r>
            <w:r w:rsidRPr="004B179F">
              <w:rPr>
                <w:rFonts w:cs="Arial"/>
              </w:rPr>
              <w:t>1203</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szczecineckiego</w:t>
            </w:r>
            <w:r w:rsidRPr="00D54490">
              <w:rPr>
                <w:rFonts w:cs="Arial"/>
              </w:rPr>
              <w:t xml:space="preserve">: </w:t>
            </w:r>
            <w:r w:rsidRPr="004B179F">
              <w:rPr>
                <w:rFonts w:cs="Arial"/>
              </w:rPr>
              <w:t>901</w:t>
            </w:r>
            <w:r w:rsidRPr="00D54490">
              <w:rPr>
                <w:rFonts w:cs="Arial"/>
              </w:rPr>
              <w:t xml:space="preserve"> </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after="0" w:line="240" w:lineRule="auto"/>
              <w:jc w:val="both"/>
              <w:rPr>
                <w:rFonts w:cs="Arial"/>
              </w:rPr>
            </w:pPr>
            <w:r w:rsidRPr="00D54490">
              <w:rPr>
                <w:rFonts w:cs="Arial"/>
              </w:rPr>
              <w:t>Okres realizacji projektu trwa nie dłużej niż do 31.12.2022 r.</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D0E1D" w:rsidRPr="00D54490" w:rsidRDefault="00DD0E1D" w:rsidP="00602A71">
            <w:pPr>
              <w:pStyle w:val="Akapitzlist"/>
              <w:autoSpaceDE w:val="0"/>
              <w:autoSpaceDN w:val="0"/>
              <w:adjustRightInd w:val="0"/>
              <w:spacing w:after="0" w:line="240" w:lineRule="auto"/>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w:t>
            </w:r>
            <w:r>
              <w:rPr>
                <w:sz w:val="20"/>
              </w:rPr>
              <w:t>y</w:t>
            </w:r>
            <w:r w:rsidRPr="00D54490">
              <w:rPr>
                <w:sz w:val="20"/>
              </w:rPr>
              <w:t xml:space="preserve"> niespełniające kryterium są odrzucane.</w:t>
            </w:r>
          </w:p>
          <w:p w:rsidR="00DD0E1D" w:rsidRPr="00D54490" w:rsidRDefault="00DD0E1D" w:rsidP="00602A71">
            <w:pPr>
              <w:spacing w:before="40" w:after="40" w:line="240" w:lineRule="auto"/>
              <w:rPr>
                <w:sz w:val="20"/>
              </w:rPr>
            </w:pPr>
            <w:r w:rsidRPr="00D54490">
              <w:rPr>
                <w:sz w:val="20"/>
              </w:rPr>
              <w:t>Ocena spełniania kryterium polega na przypisaniu wartości logicznych „tak”, „nie”.</w:t>
            </w:r>
          </w:p>
          <w:p w:rsidR="00DD0E1D" w:rsidRPr="00D54490" w:rsidRDefault="00DD0E1D" w:rsidP="00602A71">
            <w:pPr>
              <w:spacing w:before="40" w:after="40" w:line="240" w:lineRule="auto"/>
              <w:rPr>
                <w:sz w:val="20"/>
              </w:rPr>
            </w:pPr>
          </w:p>
          <w:p w:rsidR="00DD0E1D" w:rsidRPr="00D54490" w:rsidRDefault="00DD0E1D" w:rsidP="00602A71">
            <w:pPr>
              <w:autoSpaceDE w:val="0"/>
              <w:autoSpaceDN w:val="0"/>
              <w:adjustRightInd w:val="0"/>
              <w:spacing w:after="0" w:line="240" w:lineRule="auto"/>
              <w:rPr>
                <w:rFonts w:eastAsia="Calibri" w:cs="Arial"/>
                <w:sz w:val="20"/>
              </w:rPr>
            </w:pPr>
            <w:r w:rsidRPr="00D54490">
              <w:rPr>
                <w:sz w:val="20"/>
              </w:rPr>
              <w:t xml:space="preserve">W zakresie kryterium dostępu „Zgodność wsparcia” nr </w:t>
            </w:r>
            <w:r>
              <w:rPr>
                <w:sz w:val="20"/>
              </w:rPr>
              <w:t>4</w:t>
            </w:r>
            <w:r w:rsidRPr="00D54490">
              <w:rPr>
                <w:rFonts w:cs="Arial"/>
                <w:sz w:val="20"/>
              </w:rPr>
              <w:t xml:space="preserve">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modyfikację grupy docelowej w zakresie wieku na wniosek lub za zgodą IOK.</w:t>
            </w:r>
          </w:p>
          <w:p w:rsidR="00DD0E1D" w:rsidRDefault="00DD0E1D" w:rsidP="00602A71">
            <w:pPr>
              <w:spacing w:before="40" w:after="40"/>
              <w:jc w:val="both"/>
              <w:rPr>
                <w:sz w:val="20"/>
              </w:rPr>
            </w:pPr>
          </w:p>
          <w:p w:rsidR="00DD0E1D" w:rsidRPr="00D54490" w:rsidRDefault="00DD0E1D" w:rsidP="00602A71">
            <w:pPr>
              <w:autoSpaceDE w:val="0"/>
              <w:autoSpaceDN w:val="0"/>
              <w:adjustRightInd w:val="0"/>
              <w:spacing w:after="0" w:line="240" w:lineRule="auto"/>
              <w:rPr>
                <w:rFonts w:cs="Arial"/>
                <w:sz w:val="20"/>
              </w:rPr>
            </w:pPr>
            <w:r w:rsidRPr="00D54490">
              <w:rPr>
                <w:sz w:val="20"/>
              </w:rPr>
              <w:t>W zakresie kryterium dostępu „Zgodność wsparcia” nr</w:t>
            </w:r>
            <w:r>
              <w:rPr>
                <w:sz w:val="20"/>
              </w:rPr>
              <w:t xml:space="preserve"> 6 i 7 na</w:t>
            </w:r>
            <w:r w:rsidRPr="00D54490">
              <w:rPr>
                <w:rFonts w:cs="Arial"/>
                <w:sz w:val="20"/>
              </w:rPr>
              <w:t xml:space="preserve">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p w:rsidR="00DD0E1D" w:rsidRDefault="00DD0E1D" w:rsidP="00602A71">
            <w:pPr>
              <w:spacing w:before="40" w:after="40"/>
              <w:jc w:val="both"/>
              <w:rPr>
                <w:sz w:val="20"/>
              </w:rPr>
            </w:pPr>
          </w:p>
          <w:p w:rsidR="00DD0E1D" w:rsidRPr="00D54490" w:rsidRDefault="00DD0E1D" w:rsidP="00602A71">
            <w:pPr>
              <w:spacing w:before="40" w:after="40"/>
              <w:jc w:val="both"/>
              <w:rPr>
                <w:rFonts w:cs="Arial"/>
                <w:sz w:val="20"/>
              </w:rPr>
            </w:pPr>
            <w:r w:rsidRPr="00D54490">
              <w:rPr>
                <w:sz w:val="20"/>
              </w:rPr>
              <w:t>W zakresie kryterium dostępu „Zgodność wsparcia” nr</w:t>
            </w:r>
            <w:r>
              <w:rPr>
                <w:sz w:val="20"/>
              </w:rPr>
              <w:t xml:space="preserve"> 8</w:t>
            </w:r>
            <w:r>
              <w:rPr>
                <w:rFonts w:cs="Arial"/>
                <w:sz w:val="20"/>
              </w:rPr>
              <w:t xml:space="preserve"> </w:t>
            </w:r>
            <w:r w:rsidRPr="00D54490">
              <w:rPr>
                <w:rFonts w:cs="Arial"/>
                <w:sz w:val="20"/>
              </w:rPr>
              <w:t>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DD0E1D" w:rsidRPr="00D54490" w:rsidRDefault="00DD0E1D" w:rsidP="00602A71">
            <w:pPr>
              <w:autoSpaceDE w:val="0"/>
              <w:autoSpaceDN w:val="0"/>
              <w:adjustRightInd w:val="0"/>
              <w:spacing w:after="0" w:line="240" w:lineRule="auto"/>
              <w:rPr>
                <w:sz w:val="20"/>
              </w:rPr>
            </w:pPr>
          </w:p>
        </w:tc>
      </w:tr>
    </w:tbl>
    <w:p w:rsidR="00DD0E1D" w:rsidRPr="00D54490" w:rsidRDefault="00DD0E1D" w:rsidP="00DD0E1D">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D0E1D" w:rsidRPr="00D54490" w:rsidTr="00602A71">
        <w:trPr>
          <w:jc w:val="center"/>
        </w:trPr>
        <w:tc>
          <w:tcPr>
            <w:tcW w:w="14175" w:type="dxa"/>
            <w:gridSpan w:val="3"/>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premiujące</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L.p.</w:t>
            </w:r>
          </w:p>
        </w:tc>
        <w:tc>
          <w:tcPr>
            <w:tcW w:w="8505"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4733"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r>
      <w:tr w:rsidR="00DD0E1D" w:rsidRPr="00D54490" w:rsidTr="00602A71">
        <w:trPr>
          <w:trHeight w:val="445"/>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adjustRightInd w:val="0"/>
              <w:jc w:val="both"/>
              <w:rPr>
                <w:rFonts w:ascii="Myriad Pro" w:hAnsi="Myriad Pro" w:cs="Arial"/>
                <w:sz w:val="20"/>
              </w:rPr>
            </w:pPr>
            <w:r w:rsidRPr="00D7250B">
              <w:rPr>
                <w:rFonts w:ascii="Myriad Pro" w:hAnsi="Myriad Pro" w:cs="Arial"/>
                <w:sz w:val="20"/>
              </w:rPr>
              <w:t>Projektodawca lub Partner (jeśli dotyczy) posiada co najmniej 3-letnie doświadczenie w zapobieganiu problemowi zdrowotnemu, którego dotyczy RPZ.</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2.</w:t>
            </w:r>
          </w:p>
        </w:tc>
        <w:tc>
          <w:tcPr>
            <w:tcW w:w="8505" w:type="dxa"/>
          </w:tcPr>
          <w:p w:rsidR="00DD0E1D" w:rsidRPr="00D7250B" w:rsidRDefault="00DD0E1D" w:rsidP="00602A71">
            <w:pPr>
              <w:autoSpaceDE w:val="0"/>
              <w:autoSpaceDN w:val="0"/>
              <w:adjustRightInd w:val="0"/>
              <w:spacing w:after="0" w:line="240" w:lineRule="auto"/>
              <w:jc w:val="both"/>
              <w:rPr>
                <w:rFonts w:ascii="Myriad Pro" w:hAnsi="Myriad Pro" w:cs="Arial"/>
                <w:sz w:val="20"/>
              </w:rPr>
            </w:pPr>
            <w:r w:rsidRPr="00D7250B">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r w:rsidR="00DD0E1D" w:rsidRPr="00D54490" w:rsidTr="00602A71">
        <w:trPr>
          <w:trHeight w:val="564"/>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W ramach projektu realizowane jest wsparcie również w godzinach popołudniowych (po godzinie 16:00) i wieczornych oraz w soboty.</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5.</w:t>
            </w:r>
          </w:p>
        </w:tc>
        <w:tc>
          <w:tcPr>
            <w:tcW w:w="8505" w:type="dxa"/>
          </w:tcPr>
          <w:p w:rsidR="00DD0E1D" w:rsidRPr="00D7250B" w:rsidRDefault="00DD0E1D" w:rsidP="00602A71">
            <w:pPr>
              <w:autoSpaceDE w:val="0"/>
              <w:autoSpaceDN w:val="0"/>
              <w:spacing w:after="0" w:line="240" w:lineRule="auto"/>
              <w:jc w:val="both"/>
              <w:rPr>
                <w:rFonts w:ascii="Myriad Pro" w:hAnsi="Myriad Pro" w:cs="Arial"/>
                <w:sz w:val="20"/>
              </w:rPr>
            </w:pPr>
            <w:r w:rsidRPr="00D7250B">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bl>
    <w:p w:rsidR="00DD0E1D" w:rsidRDefault="00DD0E1D" w:rsidP="00B56C25">
      <w:pPr>
        <w:spacing w:before="120" w:after="120" w:line="240" w:lineRule="auto"/>
        <w:rPr>
          <w:rFonts w:ascii="Myriad Pro" w:hAnsi="Myriad Pro"/>
          <w:sz w:val="20"/>
        </w:rPr>
      </w:pPr>
    </w:p>
    <w:p w:rsidR="005A0A6B" w:rsidRPr="00BE19D7" w:rsidRDefault="005A0A6B" w:rsidP="00487CEB">
      <w:pPr>
        <w:pStyle w:val="Nagwek"/>
        <w:rPr>
          <w:ins w:id="41" w:author="kholubczat" w:date="2020-09-17T13:39:00Z"/>
          <w:rFonts w:cs="Arial"/>
          <w:bCs/>
          <w:i/>
          <w:sz w:val="20"/>
        </w:rPr>
      </w:pPr>
    </w:p>
    <w:p w:rsidR="005A0A6B" w:rsidRDefault="005A0A6B" w:rsidP="00980C97">
      <w:pPr>
        <w:autoSpaceDE w:val="0"/>
        <w:autoSpaceDN w:val="0"/>
        <w:adjustRightInd w:val="0"/>
        <w:jc w:val="center"/>
        <w:rPr>
          <w:rFonts w:ascii="Myriad Pro" w:hAnsi="Myriad Pro" w:cs="Arial"/>
          <w:b/>
          <w:bCs/>
          <w:sz w:val="20"/>
        </w:rPr>
      </w:pPr>
      <w:r w:rsidRPr="00BE19D7">
        <w:rPr>
          <w:rFonts w:ascii="Myriad Pro" w:eastAsiaTheme="majorEastAsia" w:hAnsi="Myriad Pro" w:cs="Arial"/>
          <w:b/>
          <w:bCs/>
          <w:sz w:val="20"/>
        </w:rPr>
        <w:t xml:space="preserve">Kryteria ogólne przyjęte Uchwałą </w:t>
      </w:r>
      <w:r w:rsidRPr="00BE19D7">
        <w:rPr>
          <w:rFonts w:ascii="Myriad Pro" w:hAnsi="Myriad Pro" w:cs="Arial"/>
          <w:b/>
          <w:bCs/>
          <w:sz w:val="20"/>
        </w:rPr>
        <w:t>Nr</w:t>
      </w:r>
      <w:r w:rsidR="0004258C" w:rsidRPr="00BE19D7">
        <w:rPr>
          <w:rFonts w:ascii="Myriad Pro" w:hAnsi="Myriad Pro" w:cs="Arial"/>
          <w:b/>
          <w:bCs/>
          <w:sz w:val="20"/>
        </w:rPr>
        <w:t xml:space="preserve"> 24/20</w:t>
      </w:r>
      <w:r w:rsidRPr="00BE19D7">
        <w:rPr>
          <w:rFonts w:ascii="Myriad Pro" w:hAnsi="Myriad Pro" w:cs="Arial"/>
          <w:b/>
          <w:bCs/>
          <w:sz w:val="20"/>
        </w:rPr>
        <w:t xml:space="preserve"> Komitetu Monitorującego RPO WZ 2014-2020 z dnia </w:t>
      </w:r>
      <w:r w:rsidR="0004258C" w:rsidRPr="00BE19D7">
        <w:rPr>
          <w:rFonts w:ascii="Myriad Pro" w:hAnsi="Myriad Pro" w:cs="Arial"/>
          <w:b/>
          <w:bCs/>
          <w:sz w:val="20"/>
        </w:rPr>
        <w:t>14 lipca 202</w:t>
      </w:r>
      <w:r w:rsidR="00AE3B5E">
        <w:rPr>
          <w:rFonts w:ascii="Myriad Pro" w:hAnsi="Myriad Pro" w:cs="Arial"/>
          <w:b/>
          <w:bCs/>
          <w:sz w:val="20"/>
        </w:rPr>
        <w:t>0 r. (tryb nadzwyczajny)</w:t>
      </w:r>
    </w:p>
    <w:p w:rsidR="001D150B" w:rsidRPr="00980C97" w:rsidRDefault="001D150B" w:rsidP="00980C97">
      <w:pPr>
        <w:autoSpaceDE w:val="0"/>
        <w:autoSpaceDN w:val="0"/>
        <w:adjustRightInd w:val="0"/>
        <w:jc w:val="center"/>
        <w:rPr>
          <w:rFonts w:ascii="Myriad Pro" w:hAnsi="Myriad Pro" w:cs="Arial"/>
          <w:b/>
          <w:bCs/>
          <w:sz w:val="20"/>
        </w:rPr>
      </w:pPr>
      <w:r>
        <w:rPr>
          <w:rFonts w:ascii="Myriad Pro" w:hAnsi="Myriad Pro" w:cs="Arial"/>
          <w:b/>
          <w:bCs/>
          <w:sz w:val="20"/>
        </w:rPr>
        <w:t>Projekt grantowy, WOPR, OSP, projekty indywidualne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5A0A6B" w:rsidRPr="00BE19D7" w:rsidTr="005A0A6B">
        <w:trPr>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VII Włączenie społeczne</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iCs/>
                <w:sz w:val="20"/>
              </w:rPr>
            </w:pPr>
            <w:r w:rsidRPr="00BE19D7">
              <w:rPr>
                <w:rFonts w:ascii="Myriad Pro" w:eastAsia="MyriadPro-Regular" w:hAnsi="Myriad Pro" w:cs="Arial"/>
                <w:sz w:val="20"/>
              </w:rPr>
              <w:t>9 iv Ułatwianie dostępu do przystępnych cenowo, trwałych oraz wysokiej jakości usług, w tym opieki zdrowotnej i usług socjalnych świadczonych w interesie ogólnym</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5A0A6B" w:rsidRPr="00BE19D7" w:rsidRDefault="005A0A6B" w:rsidP="005A0A6B">
            <w:pPr>
              <w:pStyle w:val="Nagwek"/>
              <w:rPr>
                <w:rFonts w:cs="Arial"/>
                <w:bCs/>
                <w:sz w:val="20"/>
              </w:rPr>
            </w:pPr>
            <w:r w:rsidRPr="00BE19D7">
              <w:rPr>
                <w:rFonts w:eastAsia="MyriadPro-Regular" w:cs="Arial"/>
                <w:sz w:val="20"/>
              </w:rPr>
              <w:t xml:space="preserve">7.7 </w:t>
            </w:r>
            <w:r w:rsidRPr="00BE19D7">
              <w:rPr>
                <w:rFonts w:cs="Arial"/>
                <w:bCs/>
                <w:sz w:val="20"/>
              </w:rPr>
              <w:t>Wdrożenie programów wczesnego wykrywania wad rozwojowych i rehabilitacji dzieci z niepełnosprawnościami oraz zagrożonych niepełnosprawnością oraz przedsięwzięć związanych z walką i zapobieganiem COVID-19</w:t>
            </w:r>
          </w:p>
          <w:p w:rsidR="005A0A6B" w:rsidRPr="00BE19D7" w:rsidRDefault="005A0A6B" w:rsidP="005A0A6B">
            <w:pPr>
              <w:autoSpaceDE w:val="0"/>
              <w:autoSpaceDN w:val="0"/>
              <w:adjustRightInd w:val="0"/>
              <w:rPr>
                <w:rFonts w:ascii="Myriad Pro" w:eastAsia="MyriadPro-Regular" w:hAnsi="Myriad Pro" w:cs="Arial"/>
                <w:sz w:val="20"/>
              </w:rPr>
            </w:pPr>
          </w:p>
        </w:tc>
      </w:tr>
    </w:tbl>
    <w:p w:rsidR="00DD0E1D" w:rsidRDefault="00DD0E1D" w:rsidP="005A0A6B">
      <w:pPr>
        <w:rPr>
          <w:rFonts w:ascii="Myriad Pro" w:hAnsi="Myriad Pro" w:cs="Arial"/>
          <w:sz w:val="20"/>
        </w:rPr>
      </w:pPr>
    </w:p>
    <w:p w:rsidR="001D150B" w:rsidRPr="00BE19D7" w:rsidRDefault="001D150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typem projektu i rezultatami  Działania.</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typem projektu, wskaźnikami dla danego Działania/typu projektu oraz grupą docelową wskazanymi w </w:t>
            </w:r>
            <w:r w:rsidRPr="00BE19D7">
              <w:rPr>
                <w:rFonts w:ascii="Myriad Pro" w:hAnsi="Myriad Pro" w:cs="Arial"/>
                <w:i/>
                <w:sz w:val="20"/>
              </w:rPr>
              <w:t>SOOP RPO WZ 2014-2020</w:t>
            </w:r>
            <w:r w:rsidRPr="00BE19D7">
              <w:rPr>
                <w:rFonts w:ascii="Myriad Pro" w:hAnsi="Myriad Pro" w:cs="Arial"/>
                <w:sz w:val="20"/>
              </w:rPr>
              <w:t xml:space="preserve"> oraz </w:t>
            </w:r>
            <w:r w:rsidRPr="00BE19D7">
              <w:rPr>
                <w:rFonts w:ascii="Myriad Pro" w:hAnsi="Myriad Pro" w:cs="Arial"/>
                <w:i/>
                <w:sz w:val="20"/>
              </w:rPr>
              <w:t>Wezwaniu do złożenia wniosku.</w:t>
            </w:r>
          </w:p>
          <w:p w:rsidR="005A0A6B" w:rsidRPr="00BE19D7" w:rsidRDefault="005A0A6B" w:rsidP="005A0A6B">
            <w:pPr>
              <w:spacing w:before="40" w:after="40"/>
              <w:rPr>
                <w:rFonts w:ascii="Myriad Pro" w:hAnsi="Myriad Pro" w:cs="Arial"/>
                <w:sz w:val="20"/>
              </w:rPr>
            </w:pP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t>
            </w:r>
            <w:r w:rsidRPr="00BE19D7">
              <w:rPr>
                <w:rFonts w:ascii="Myriad Pro" w:hAnsi="Myriad Pro" w:cs="Arial"/>
                <w:i/>
                <w:sz w:val="20"/>
              </w:rPr>
              <w:t>Wezwania do złożenia wniosku</w:t>
            </w:r>
            <w:r w:rsidRPr="00BE19D7" w:rsidDel="00B42223">
              <w:rPr>
                <w:rFonts w:ascii="Myriad Pro" w:hAnsi="Myriad Pro" w:cs="Arial"/>
                <w:sz w:val="20"/>
              </w:rPr>
              <w:t xml:space="preserve"> </w:t>
            </w:r>
            <w:r w:rsidRPr="00BE19D7">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Kwalifikowalność Beneficjenta</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Beneficjent jest  podmiotem uprawnionym do ubiegania się o dofinansowanie w ramach Działania/ typu/ów projektu/ów zgodnie z właściwym </w:t>
            </w:r>
            <w:r w:rsidRPr="00BE19D7">
              <w:rPr>
                <w:rFonts w:ascii="Myriad Pro" w:hAnsi="Myriad Pro" w:cs="Arial"/>
                <w:i/>
                <w:sz w:val="20"/>
              </w:rPr>
              <w:t xml:space="preserve">Wezwaniem do złożenia wniosku </w:t>
            </w:r>
            <w:r w:rsidRPr="00BE19D7">
              <w:rPr>
                <w:rFonts w:ascii="Myriad Pro" w:hAnsi="Myriad Pro" w:cs="Arial"/>
                <w:sz w:val="20"/>
              </w:rPr>
              <w:t xml:space="preserve">oraz wykazem podmiotów dla naboru zatwierdzonym przez Zarząd Województwa Zachodniopomorskiego.   </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zasadami horyzontalnymi</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w:t>
            </w:r>
          </w:p>
          <w:p w:rsidR="005A0A6B" w:rsidRPr="00BE19D7"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zasadą równości szans kobiet i mężczyzn, w oparciu o standard minimum,</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kryterium uznaje się za spełnione w części dotyczącej zasady równości szans kobiet i mężczyzn w przypadku uzyskania minimalnej liczy punktów tj. 1 punktu w standardzie minimum za zapewnienie równościowego zarządzania w projekcie.</w:t>
            </w:r>
          </w:p>
          <w:p w:rsidR="005A0A6B" w:rsidRPr="00BE19D7" w:rsidRDefault="005A0A6B" w:rsidP="005A0A6B">
            <w:pPr>
              <w:spacing w:before="40" w:after="40"/>
              <w:ind w:left="357"/>
              <w:rPr>
                <w:rFonts w:ascii="Myriad Pro" w:hAnsi="Myriad Pro" w:cs="Arial"/>
                <w:sz w:val="20"/>
              </w:rPr>
            </w:pPr>
          </w:p>
          <w:p w:rsidR="00BB1044"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właściwymi politykami i zasadami wspólnotowym:</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t xml:space="preserve">zrównoważonego rozwoju, </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t>promowania i realizacji zasady równości szans i niedyskryminacji, w tym m.in. koniecznością stosowania zasady uniwersalnego projektowania.</w:t>
            </w:r>
          </w:p>
          <w:p w:rsidR="005A0A6B" w:rsidRPr="001C3995" w:rsidRDefault="005A0A6B" w:rsidP="001C3995">
            <w:pPr>
              <w:spacing w:before="40" w:after="40"/>
              <w:rPr>
                <w:rFonts w:ascii="Myriad Pro" w:hAnsi="Myriad Pro" w:cs="Arial"/>
                <w:sz w:val="20"/>
              </w:rPr>
            </w:pPr>
            <w:r w:rsidRPr="00BE19D7">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administracyjności</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Intensywność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Wnioskowana kwota i poziom wsparcia są zgodne z zapisami </w:t>
            </w:r>
            <w:r w:rsidRPr="00BE19D7">
              <w:rPr>
                <w:rFonts w:ascii="Myriad Pro" w:hAnsi="Myriad Pro" w:cs="Arial"/>
                <w:i/>
                <w:sz w:val="20"/>
              </w:rPr>
              <w:t>Wezwania do złożenia wniosku</w:t>
            </w:r>
            <w:r w:rsidRPr="00BE19D7">
              <w:rPr>
                <w:rFonts w:ascii="Myriad Pro" w:hAnsi="Myriad Pro" w:cs="Arial"/>
                <w:sz w:val="20"/>
              </w:rPr>
              <w:t>.</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kwalifikowalnością wydatków</w:t>
            </w:r>
          </w:p>
        </w:tc>
        <w:tc>
          <w:tcPr>
            <w:tcW w:w="6216" w:type="dxa"/>
          </w:tcPr>
          <w:p w:rsidR="005A0A6B" w:rsidRPr="00BE19D7" w:rsidRDefault="005A0A6B" w:rsidP="005A0A6B">
            <w:pPr>
              <w:spacing w:before="40" w:after="40"/>
              <w:rPr>
                <w:rFonts w:ascii="Myriad Pro" w:hAnsi="Myriad Pro" w:cs="Arial"/>
                <w:i/>
                <w:sz w:val="20"/>
              </w:rPr>
            </w:pPr>
            <w:r w:rsidRPr="00BE19D7">
              <w:rPr>
                <w:rFonts w:ascii="Myriad Pro" w:hAnsi="Myriad Pro" w:cs="Arial"/>
                <w:sz w:val="20"/>
              </w:rPr>
              <w:t xml:space="preserve">Wydatki w projekcie są zgodne z </w:t>
            </w:r>
            <w:r w:rsidRPr="00BE19D7">
              <w:rPr>
                <w:rFonts w:ascii="Myriad Pro" w:eastAsia="Times New Roman" w:hAnsi="Myriad Pro" w:cs="Arial"/>
                <w:i/>
                <w:sz w:val="20"/>
                <w:lang w:eastAsia="pl-PL"/>
              </w:rPr>
              <w:t>Wytycznymi w zakresie kwalifikowalności wydatków Europejskiego Funduszu Rozwoju Regionalnego, Europejskiego Funduszu Społecznego oraz Funduszu Spójności na lata 2014-2020</w:t>
            </w:r>
            <w:r w:rsidRPr="00BE19D7">
              <w:rPr>
                <w:rFonts w:ascii="Myriad Pro" w:hAnsi="Myriad Pro" w:cs="Arial"/>
                <w:i/>
                <w:sz w:val="20"/>
              </w:rPr>
              <w:t>.</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Planowane wydatki są uzasadnione, niezbędne i adekwatne do zakresu merytorycznego projektu w tym opisu grupy docelowej i planowanego wsparcia. Wydatki założone w projekcie  są  zgodne z katalogiem wydatków, limitami (w tym stawką ryczałtową  dla  kosztów pośrednich - jeśli dotyczy) oraz zasadami kwalifikowalności określonymi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 xml:space="preserve">(jeśli dotyczy). Poziom wydatków w ramach cross -financingu oraz środków trwałych jest  zgodny  z  poziomem tych wydatków wskazanym w </w:t>
            </w:r>
            <w:r w:rsidRPr="00BE19D7">
              <w:rPr>
                <w:rFonts w:ascii="Myriad Pro" w:hAnsi="Myriad Pro" w:cs="Arial"/>
                <w:i/>
                <w:sz w:val="20"/>
              </w:rPr>
              <w:t>Wezwaniu do złożenia wniosku.</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warunkami realizacji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Wniosek został sporządzony zgodnie z uwarunkowaniami realizacji wsparcia wskazanymi przez IP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(np. zasady realizacji danej formy wsparcia).</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Spójność wniosku </w:t>
            </w:r>
            <w:r w:rsidRPr="00BE19D7">
              <w:rPr>
                <w:rFonts w:ascii="Myriad Pro" w:hAnsi="Myriad Pro" w:cs="Arial"/>
                <w:sz w:val="20"/>
              </w:rPr>
              <w:br/>
              <w:t>i załączników</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b/>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A0A6B" w:rsidRPr="00BE19D7" w:rsidTr="005A0A6B">
        <w:trPr>
          <w:jc w:val="center"/>
        </w:trPr>
        <w:tc>
          <w:tcPr>
            <w:tcW w:w="14220"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wykonalności</w:t>
            </w:r>
          </w:p>
        </w:tc>
      </w:tr>
      <w:tr w:rsidR="005A0A6B" w:rsidRPr="00BE19D7" w:rsidTr="005A0A6B">
        <w:trPr>
          <w:jc w:val="center"/>
        </w:trPr>
        <w:tc>
          <w:tcPr>
            <w:tcW w:w="53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3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3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61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6"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33"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37"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614"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trHeight w:val="861"/>
          <w:jc w:val="center"/>
        </w:trPr>
        <w:tc>
          <w:tcPr>
            <w:tcW w:w="536" w:type="dxa"/>
            <w:tcBorders>
              <w:bottom w:val="single" w:sz="4" w:space="0" w:color="auto"/>
            </w:tcBorders>
          </w:tcPr>
          <w:p w:rsidR="005A0A6B" w:rsidRPr="00BE19D7" w:rsidRDefault="005A0A6B" w:rsidP="005A0A6B">
            <w:pPr>
              <w:pStyle w:val="Akapitzlist"/>
              <w:spacing w:before="40" w:after="40"/>
              <w:ind w:left="0"/>
              <w:contextualSpacing w:val="0"/>
              <w:rPr>
                <w:rFonts w:cs="Arial"/>
              </w:rPr>
            </w:pPr>
            <w:r w:rsidRPr="00BE19D7">
              <w:rPr>
                <w:rFonts w:cs="Arial"/>
              </w:rPr>
              <w:t>1.</w:t>
            </w:r>
          </w:p>
        </w:tc>
        <w:tc>
          <w:tcPr>
            <w:tcW w:w="2833"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prawna</w:t>
            </w:r>
          </w:p>
        </w:tc>
        <w:tc>
          <w:tcPr>
            <w:tcW w:w="6237"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prawodawstwem wspólnotowym oraz krajowym, w tym przepisami ustawy z dnia 29 stycznia 2004 r. </w:t>
            </w:r>
            <w:r w:rsidRPr="00BE19D7">
              <w:rPr>
                <w:rFonts w:ascii="Myriad Pro" w:hAnsi="Myriad Pro" w:cs="Arial"/>
                <w:i/>
                <w:sz w:val="20"/>
              </w:rPr>
              <w:t>Prawo zamówień publicznych</w:t>
            </w:r>
            <w:r w:rsidRPr="00BE19D7">
              <w:rPr>
                <w:rFonts w:ascii="Myriad Pro" w:hAnsi="Myriad Pro" w:cs="Arial"/>
                <w:sz w:val="20"/>
              </w:rPr>
              <w:t xml:space="preserve">. </w:t>
            </w:r>
          </w:p>
          <w:p w:rsidR="005A0A6B" w:rsidRPr="00BE19D7" w:rsidRDefault="005A0A6B" w:rsidP="005A0A6B">
            <w:pPr>
              <w:spacing w:before="40" w:after="40"/>
              <w:rPr>
                <w:rFonts w:ascii="Myriad Pro" w:hAnsi="Myriad Pro" w:cs="Arial"/>
                <w:sz w:val="20"/>
              </w:rPr>
            </w:pPr>
          </w:p>
        </w:tc>
        <w:tc>
          <w:tcPr>
            <w:tcW w:w="4614"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2.</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wymogami pomocy publicznej</w:t>
            </w:r>
          </w:p>
        </w:tc>
        <w:tc>
          <w:tcPr>
            <w:tcW w:w="6237" w:type="dxa"/>
          </w:tcPr>
          <w:p w:rsidR="005A0A6B" w:rsidRPr="00BE19D7" w:rsidDel="004E6EE3" w:rsidRDefault="005A0A6B" w:rsidP="005A0A6B">
            <w:pPr>
              <w:spacing w:before="40" w:after="40"/>
              <w:rPr>
                <w:rFonts w:ascii="Myriad Pro" w:hAnsi="Myriad Pro" w:cs="Arial"/>
                <w:i/>
                <w:sz w:val="20"/>
              </w:rPr>
            </w:pPr>
            <w:r w:rsidRPr="00BE19D7">
              <w:rPr>
                <w:rFonts w:ascii="Myriad Pro" w:hAnsi="Myriad Pro" w:cs="Arial"/>
                <w:sz w:val="20"/>
              </w:rPr>
              <w:t xml:space="preserve">Projekt jest zgodny z regułami pomocy publicznej i/lub pomocy </w:t>
            </w:r>
            <w:r w:rsidRPr="00BE19D7">
              <w:rPr>
                <w:rFonts w:ascii="Myriad Pro" w:hAnsi="Myriad Pro" w:cs="Arial"/>
                <w:i/>
                <w:sz w:val="20"/>
              </w:rPr>
              <w:t>de minimis</w:t>
            </w: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Jeżeli dotyczy: 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 „nie dotyczy”.</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3.</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organizacyjno-operacyjna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Beneficjent zapewni do realizacji projektu i jego obsługi  odpowiednio wykwalifikowaną kadrę. Beneficjent dysponuje odpowiednim potencjałem organizacyjnym i technicznym. Ze względu na charakterystykę udzielanego wsparcia w ramach trybu nadzwyczajnego tj. przedsięwzięć związanych walką i zapobieganiem COVID-19 poprzez wskazane przez Zarząd Województwa Zachodniopomorskiego podmioty, kryterium uznaje się automatycznie za spełnione w części dotyczącej potencjału organizacyjnego i technicznego .</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4.</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finansowa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poprzez wskazane przez Zarząd Województwa Zachodniopomorskiego podmioty, kryterium uznaje się automatycznie za spełnione.</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p w:rsidR="001421A8" w:rsidRPr="00BE19D7" w:rsidRDefault="001421A8" w:rsidP="001421A8">
      <w:pPr>
        <w:pStyle w:val="Nagwek"/>
        <w:rPr>
          <w:rFonts w:cs="Arial"/>
          <w:b/>
          <w:sz w:val="20"/>
        </w:rPr>
      </w:pPr>
    </w:p>
    <w:p w:rsidR="001421A8" w:rsidRPr="00980C97" w:rsidRDefault="001421A8" w:rsidP="00980C97">
      <w:pPr>
        <w:autoSpaceDE w:val="0"/>
        <w:autoSpaceDN w:val="0"/>
        <w:adjustRightInd w:val="0"/>
        <w:jc w:val="center"/>
        <w:rPr>
          <w:rFonts w:ascii="Myriad Pro" w:hAnsi="Myriad Pro" w:cs="Arial"/>
          <w:b/>
          <w:bCs/>
          <w:sz w:val="20"/>
        </w:rPr>
      </w:pPr>
      <w:r w:rsidRPr="00BE19D7">
        <w:rPr>
          <w:rFonts w:ascii="Myriad Pro" w:hAnsi="Myriad Pro" w:cs="Arial"/>
          <w:b/>
          <w:sz w:val="20"/>
        </w:rPr>
        <w:t xml:space="preserve">Kryteria szczegółowe </w:t>
      </w:r>
      <w:r w:rsidRPr="00BE19D7">
        <w:rPr>
          <w:rFonts w:ascii="Myriad Pro" w:eastAsiaTheme="majorEastAsia" w:hAnsi="Myriad Pro" w:cs="Arial"/>
          <w:b/>
          <w:bCs/>
          <w:sz w:val="20"/>
        </w:rPr>
        <w:t xml:space="preserve">przyjęte Uchwałą </w:t>
      </w:r>
      <w:r w:rsidRPr="00BE19D7">
        <w:rPr>
          <w:rFonts w:ascii="Myriad Pro" w:hAnsi="Myriad Pro" w:cs="Arial"/>
          <w:b/>
          <w:bCs/>
          <w:sz w:val="20"/>
        </w:rPr>
        <w:t xml:space="preserve">Nr 25/20 Komitetu </w:t>
      </w:r>
      <w:r w:rsidRPr="00487CEB">
        <w:rPr>
          <w:rFonts w:ascii="Myriad Pro" w:hAnsi="Myriad Pro" w:cs="Arial"/>
          <w:b/>
          <w:bCs/>
          <w:sz w:val="20"/>
        </w:rPr>
        <w:t>Monitorującego RPO WZ 2014-2020 z dnia 14 lipca 2020 r. (tryb nadzwyczajny)</w:t>
      </w:r>
      <w:r w:rsidR="00487CEB" w:rsidRPr="00487CEB">
        <w:rPr>
          <w:rFonts w:ascii="Myriad Pro" w:hAnsi="Myriad Pro" w:cs="Arial"/>
          <w:b/>
          <w:sz w:val="20"/>
        </w:rPr>
        <w:t xml:space="preserve"> </w:t>
      </w:r>
      <w:r w:rsidR="00EF7126">
        <w:rPr>
          <w:rFonts w:ascii="Myriad Pro" w:hAnsi="Myriad Pro" w:cs="Arial"/>
          <w:b/>
          <w:sz w:val="20"/>
        </w:rPr>
        <w:br/>
      </w:r>
      <w:r w:rsidR="00487CEB" w:rsidRPr="00487CEB">
        <w:rPr>
          <w:rFonts w:ascii="Myriad Pro" w:hAnsi="Myriad Pro" w:cs="Arial"/>
          <w:b/>
          <w:sz w:val="20"/>
        </w:rPr>
        <w:t>projekty indywidualne -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421A8" w:rsidRPr="00BE19D7" w:rsidTr="00EB7B04">
        <w:trPr>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VII Włączenie społeczne</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1421A8" w:rsidRPr="00BE19D7" w:rsidRDefault="001421A8" w:rsidP="001421A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421A8" w:rsidRPr="00BE19D7" w:rsidTr="00EB7B04">
        <w:trPr>
          <w:jc w:val="center"/>
        </w:trPr>
        <w:tc>
          <w:tcPr>
            <w:tcW w:w="14175" w:type="dxa"/>
            <w:gridSpan w:val="4"/>
          </w:tcPr>
          <w:p w:rsidR="001421A8" w:rsidRPr="00BE19D7" w:rsidRDefault="001421A8"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4</w:t>
            </w:r>
          </w:p>
        </w:tc>
      </w:tr>
      <w:tr w:rsidR="001421A8" w:rsidRPr="00BE19D7" w:rsidTr="00EB7B04">
        <w:trPr>
          <w:jc w:val="center"/>
        </w:trPr>
        <w:tc>
          <w:tcPr>
            <w:tcW w:w="704" w:type="dxa"/>
          </w:tcPr>
          <w:p w:rsidR="001421A8" w:rsidRPr="00BE19D7" w:rsidRDefault="001421A8" w:rsidP="001B0A9F">
            <w:pPr>
              <w:pStyle w:val="Akapitzlist"/>
              <w:numPr>
                <w:ilvl w:val="0"/>
                <w:numId w:val="496"/>
              </w:numPr>
              <w:spacing w:before="40" w:after="40"/>
              <w:ind w:left="0" w:firstLine="0"/>
              <w:contextualSpacing w:val="0"/>
              <w:rPr>
                <w:rFonts w:cs="Arial"/>
              </w:rPr>
            </w:pPr>
          </w:p>
        </w:tc>
        <w:tc>
          <w:tcPr>
            <w:tcW w:w="2657"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 xml:space="preserve">Zgodność wsparcia </w:t>
            </w:r>
          </w:p>
          <w:p w:rsidR="001421A8" w:rsidRPr="00BE19D7" w:rsidRDefault="001421A8" w:rsidP="00EB7B04">
            <w:pPr>
              <w:spacing w:before="40" w:after="40"/>
              <w:rPr>
                <w:rFonts w:ascii="Myriad Pro" w:hAnsi="Myriad Pro" w:cs="Arial"/>
                <w:sz w:val="20"/>
              </w:rPr>
            </w:pPr>
          </w:p>
        </w:tc>
        <w:tc>
          <w:tcPr>
            <w:tcW w:w="6216" w:type="dxa"/>
            <w:shd w:val="clear" w:color="auto" w:fill="auto"/>
          </w:tcPr>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Zaplanowane w ramach projektu działania wynikają z aktualnej  sytuacji epidemiologicznej. Są skierowane na zapobieganie, przeciwdziałanie i zwalczanie pandemii COVID-19, wywołanej koronawirusem SARS-CoV-2.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Projekt jest realizowany w koordynacji z Wojewodą Zachodniopomorskim. Potwierdzeniem spełnienia tego warunku jest pozytywna rekomendacja Wojewody przedłożona najpóźniej na moment podpisania umowy.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W przypadku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 Kryterium nie dotyczy zakupu ambulansów przez Wojewódzką Stację Pogotowia Ratunkowego.</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p w:rsidR="001421A8" w:rsidRPr="00BE19D7" w:rsidRDefault="001421A8" w:rsidP="00EB7B04">
            <w:pPr>
              <w:spacing w:before="40" w:after="40"/>
              <w:jc w:val="both"/>
              <w:rPr>
                <w:rFonts w:ascii="Myriad Pro" w:hAnsi="Myriad Pro"/>
                <w:sz w:val="20"/>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Wydatki finansowane w projekcie nie stanowiły i/lub nie będą stanowić przedmiotu refundacji przez wojewodę zachodniopomorskiego.</w:t>
            </w:r>
          </w:p>
        </w:tc>
        <w:tc>
          <w:tcPr>
            <w:tcW w:w="4598"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1421A8" w:rsidRPr="00BE19D7" w:rsidRDefault="001421A8"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1421A8" w:rsidRPr="00BE19D7" w:rsidRDefault="001421A8"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1421A8" w:rsidRPr="00BE19D7" w:rsidRDefault="001421A8" w:rsidP="00EB7B04">
            <w:pPr>
              <w:rPr>
                <w:rFonts w:ascii="Myriad Pro" w:hAnsi="Myriad Pro" w:cs="Arial"/>
                <w:sz w:val="20"/>
              </w:rPr>
            </w:pPr>
            <w:r w:rsidRPr="00BE19D7">
              <w:rPr>
                <w:rFonts w:ascii="Myriad Pro" w:hAnsi="Myriad Pro" w:cs="Arial"/>
                <w:sz w:val="20"/>
              </w:rPr>
              <w:t xml:space="preserve"> </w:t>
            </w:r>
          </w:p>
          <w:p w:rsidR="001421A8" w:rsidRPr="00BE19D7" w:rsidRDefault="001421A8" w:rsidP="00EB7B04">
            <w:pPr>
              <w:spacing w:before="40" w:after="40"/>
              <w:jc w:val="both"/>
              <w:rPr>
                <w:rFonts w:ascii="Myriad Pro" w:hAnsi="Myriad Pro" w:cs="Arial"/>
                <w:b/>
                <w:sz w:val="20"/>
              </w:rPr>
            </w:pPr>
            <w:r w:rsidRPr="00BE19D7">
              <w:rPr>
                <w:rFonts w:ascii="Myriad Pro" w:hAnsi="Myriad Pro" w:cs="Arial"/>
                <w:b/>
                <w:sz w:val="20"/>
              </w:rPr>
              <w:t xml:space="preserve">Kryterium dopuszczalności "Zgodność wsparcia" nr 2 będzie weryfikowane na podstawie oświadczenia wnioskodawcy, iż wystąpił o rekomendację do Wojewody na etapie KOP oraz na podstawie przedłożonej pozytywnej rekomendacji Wojewody na etapie podpisania umowy. </w:t>
            </w:r>
          </w:p>
          <w:p w:rsidR="001421A8" w:rsidRPr="00BE19D7" w:rsidRDefault="001421A8" w:rsidP="00EB7B04">
            <w:pPr>
              <w:spacing w:before="40" w:after="40"/>
              <w:rPr>
                <w:rFonts w:ascii="Myriad Pro" w:hAnsi="Myriad Pro" w:cs="Arial"/>
                <w:sz w:val="20"/>
              </w:rPr>
            </w:pPr>
          </w:p>
        </w:tc>
      </w:tr>
    </w:tbl>
    <w:p w:rsidR="00DD0E1D" w:rsidRDefault="00DD0E1D" w:rsidP="00EF7126">
      <w:pPr>
        <w:autoSpaceDE w:val="0"/>
        <w:autoSpaceDN w:val="0"/>
        <w:adjustRightInd w:val="0"/>
        <w:ind w:left="360"/>
        <w:jc w:val="center"/>
        <w:rPr>
          <w:rFonts w:ascii="Myriad Pro" w:hAnsi="Myriad Pro" w:cs="Arial"/>
          <w:b/>
          <w:sz w:val="20"/>
        </w:rPr>
      </w:pPr>
    </w:p>
    <w:p w:rsidR="001421A8" w:rsidRPr="00EF7126" w:rsidRDefault="001421A8" w:rsidP="00EF7126">
      <w:pPr>
        <w:autoSpaceDE w:val="0"/>
        <w:autoSpaceDN w:val="0"/>
        <w:adjustRightInd w:val="0"/>
        <w:ind w:left="360"/>
        <w:jc w:val="center"/>
        <w:rPr>
          <w:rFonts w:ascii="Myriad Pro" w:hAnsi="Myriad Pro" w:cs="Arial"/>
          <w:b/>
          <w:bCs/>
          <w:sz w:val="20"/>
        </w:rPr>
      </w:pPr>
      <w:r w:rsidRPr="00EF7126">
        <w:rPr>
          <w:rFonts w:ascii="Myriad Pro" w:hAnsi="Myriad Pro" w:cs="Arial"/>
          <w:b/>
          <w:sz w:val="20"/>
        </w:rPr>
        <w:t xml:space="preserve">Kryteria szczegółowe </w:t>
      </w:r>
      <w:r w:rsidRPr="00EF7126">
        <w:rPr>
          <w:rFonts w:ascii="Myriad Pro" w:eastAsiaTheme="majorEastAsia" w:hAnsi="Myriad Pro" w:cs="Arial"/>
          <w:b/>
          <w:bCs/>
          <w:sz w:val="20"/>
        </w:rPr>
        <w:t xml:space="preserve">przyjęte Uchwałą </w:t>
      </w:r>
      <w:r w:rsidRPr="00EF7126">
        <w:rPr>
          <w:rFonts w:ascii="Myriad Pro" w:hAnsi="Myriad Pro" w:cs="Arial"/>
          <w:b/>
          <w:bCs/>
          <w:sz w:val="20"/>
        </w:rPr>
        <w:t>Nr 26/20 Komitetu Monitorującego RPO WZ 2014-2020 z dnia 14 lipca 2020 r. (tryb nadzwyczajny)</w:t>
      </w:r>
      <w:r w:rsidR="00EF7126" w:rsidRPr="00EF7126">
        <w:rPr>
          <w:rFonts w:ascii="Myriad Pro" w:hAnsi="Myriad Pro" w:cs="Arial"/>
          <w:b/>
          <w:sz w:val="20"/>
        </w:rPr>
        <w:t xml:space="preserve"> </w:t>
      </w:r>
      <w:r w:rsidR="00EF7126">
        <w:rPr>
          <w:rFonts w:ascii="Myriad Pro" w:hAnsi="Myriad Pro" w:cs="Arial"/>
          <w:b/>
          <w:sz w:val="20"/>
        </w:rPr>
        <w:br/>
        <w:t xml:space="preserve">projekty grantowe WZ, </w:t>
      </w:r>
      <w:r w:rsidR="00EF7126" w:rsidRPr="00EF7126">
        <w:rPr>
          <w:rFonts w:ascii="Myriad Pro" w:hAnsi="Myriad Pro" w:cs="Arial"/>
          <w:b/>
          <w:sz w:val="20"/>
        </w:rPr>
        <w:t>WOPR i O</w:t>
      </w:r>
      <w:r w:rsidR="00DD0E1D">
        <w:rPr>
          <w:rFonts w:ascii="Myriad Pro" w:hAnsi="Myriad Pro" w:cs="Arial"/>
          <w:b/>
          <w:sz w:val="20"/>
        </w:rPr>
        <w:t>SP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E7B2B" w:rsidRPr="00BE19D7" w:rsidTr="00EB7B04">
        <w:trPr>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VII Włączenie społeczne</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AE7B2B" w:rsidRPr="00BE19D7" w:rsidRDefault="00AE7B2B" w:rsidP="00AE7B2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E7B2B" w:rsidRPr="00BE19D7" w:rsidTr="00EB7B04">
        <w:trPr>
          <w:jc w:val="center"/>
        </w:trPr>
        <w:tc>
          <w:tcPr>
            <w:tcW w:w="14175" w:type="dxa"/>
            <w:gridSpan w:val="4"/>
          </w:tcPr>
          <w:p w:rsidR="00AE7B2B" w:rsidRPr="00BE19D7" w:rsidRDefault="00AE7B2B"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4</w:t>
            </w:r>
          </w:p>
        </w:tc>
      </w:tr>
      <w:tr w:rsidR="00AE7B2B" w:rsidRPr="00BE19D7" w:rsidTr="00EB7B04">
        <w:trPr>
          <w:jc w:val="center"/>
        </w:trPr>
        <w:tc>
          <w:tcPr>
            <w:tcW w:w="704" w:type="dxa"/>
          </w:tcPr>
          <w:p w:rsidR="00AE7B2B" w:rsidRPr="00BE19D7" w:rsidRDefault="00AE7B2B" w:rsidP="001B0A9F">
            <w:pPr>
              <w:pStyle w:val="Akapitzlist"/>
              <w:numPr>
                <w:ilvl w:val="0"/>
                <w:numId w:val="497"/>
              </w:numPr>
              <w:spacing w:before="40" w:after="40"/>
              <w:ind w:left="0" w:firstLine="0"/>
              <w:contextualSpacing w:val="0"/>
              <w:rPr>
                <w:rFonts w:cs="Arial"/>
              </w:rPr>
            </w:pPr>
          </w:p>
        </w:tc>
        <w:tc>
          <w:tcPr>
            <w:tcW w:w="2657"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 xml:space="preserve">Zgodność wsparcia </w:t>
            </w:r>
          </w:p>
          <w:p w:rsidR="00AE7B2B" w:rsidRPr="00BE19D7" w:rsidRDefault="00AE7B2B" w:rsidP="00EB7B04">
            <w:pPr>
              <w:spacing w:before="40" w:after="40"/>
              <w:rPr>
                <w:rFonts w:ascii="Myriad Pro" w:hAnsi="Myriad Pro" w:cs="Arial"/>
                <w:sz w:val="20"/>
              </w:rPr>
            </w:pPr>
          </w:p>
        </w:tc>
        <w:tc>
          <w:tcPr>
            <w:tcW w:w="6216" w:type="dxa"/>
            <w:shd w:val="clear" w:color="auto" w:fill="auto"/>
          </w:tcPr>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Zaplanowane w ramach projektu działania wynikają z aktualnej  sytuacji epidemiologicznej. Są skierowane na zapobieganie, przeciwdziałanie i zwalczanie pandemii COVID-19, wywołanej koronawirusem SARS-CoV-2.</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Wnioskodawca zobowiązał się do uzgodnienia i przedstawienia do zatwierdzenia przez Instytucję Pośredniczącą </w:t>
            </w:r>
            <w:r w:rsidRPr="00BE19D7">
              <w:rPr>
                <w:rFonts w:cs="Arial"/>
                <w:i/>
              </w:rPr>
              <w:t>kryteriów wyboru Grantobiorców i wniosków o  grant  oraz procedur dotyczących udzielania grantów</w:t>
            </w:r>
            <w:r w:rsidRPr="00BE19D7">
              <w:rPr>
                <w:rFonts w:cs="Arial"/>
              </w:rPr>
              <w:t xml:space="preserve"> w ramach działania 7.7  – przed publikacją ogłoszenia dotyczącego wyboru Grantobiorców. Kryterium dotyczy projektu składanego przez Województwo Zachodniopomorskie.</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tc>
        <w:tc>
          <w:tcPr>
            <w:tcW w:w="4598"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AE7B2B" w:rsidRPr="00BE19D7" w:rsidRDefault="00AE7B2B"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AE7B2B" w:rsidRPr="00BE19D7" w:rsidRDefault="00AE7B2B"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AE7B2B" w:rsidRPr="00BE19D7" w:rsidRDefault="00AE7B2B" w:rsidP="00EB7B04">
            <w:pPr>
              <w:rPr>
                <w:rFonts w:ascii="Myriad Pro" w:hAnsi="Myriad Pro" w:cs="Arial"/>
                <w:sz w:val="20"/>
              </w:rPr>
            </w:pPr>
            <w:r w:rsidRPr="00BE19D7">
              <w:rPr>
                <w:rFonts w:ascii="Myriad Pro" w:hAnsi="Myriad Pro" w:cs="Arial"/>
                <w:sz w:val="20"/>
              </w:rPr>
              <w:t xml:space="preserve"> </w:t>
            </w:r>
          </w:p>
          <w:p w:rsidR="00AE7B2B" w:rsidRPr="00BE19D7" w:rsidRDefault="00AE7B2B" w:rsidP="00EB7B04">
            <w:pPr>
              <w:spacing w:before="40" w:after="40"/>
              <w:rPr>
                <w:rFonts w:ascii="Myriad Pro" w:hAnsi="Myriad Pro" w:cs="Arial"/>
                <w:sz w:val="20"/>
              </w:rPr>
            </w:pPr>
          </w:p>
        </w:tc>
      </w:tr>
    </w:tbl>
    <w:p w:rsidR="00AE7B2B" w:rsidRDefault="00AE7B2B" w:rsidP="00AE7B2B">
      <w:pPr>
        <w:rPr>
          <w:ins w:id="42" w:author="Justyna Bykowska" w:date="2021-02-19T13:24:00Z"/>
          <w:rFonts w:ascii="Myriad Pro" w:hAnsi="Myriad Pro"/>
          <w:sz w:val="20"/>
        </w:rPr>
      </w:pPr>
    </w:p>
    <w:p w:rsidR="00757FAC" w:rsidRDefault="00757FAC" w:rsidP="00757FAC">
      <w:pPr>
        <w:pStyle w:val="Nagwek"/>
        <w:jc w:val="center"/>
        <w:rPr>
          <w:ins w:id="43" w:author="Justyna Bykowska" w:date="2021-02-19T13:25:00Z"/>
          <w:rFonts w:ascii="Arial" w:hAnsi="Arial" w:cs="Arial"/>
          <w:b/>
        </w:rPr>
      </w:pPr>
      <w:ins w:id="44" w:author="Justyna Bykowska" w:date="2021-02-19T13:25:00Z">
        <w:r w:rsidRPr="00EF7126">
          <w:rPr>
            <w:rFonts w:cs="Arial"/>
            <w:b/>
            <w:sz w:val="20"/>
          </w:rPr>
          <w:t xml:space="preserve">Kryteria szczegółowe </w:t>
        </w:r>
        <w:r w:rsidRPr="00EF7126">
          <w:rPr>
            <w:rFonts w:eastAsiaTheme="majorEastAsia" w:cs="Arial"/>
            <w:b/>
            <w:bCs/>
            <w:sz w:val="20"/>
          </w:rPr>
          <w:t xml:space="preserve">przyjęte Uchwałą </w:t>
        </w:r>
        <w:r w:rsidRPr="00EF7126">
          <w:rPr>
            <w:rFonts w:cs="Arial"/>
            <w:b/>
            <w:bCs/>
            <w:sz w:val="20"/>
          </w:rPr>
          <w:t xml:space="preserve">Nr </w:t>
        </w:r>
        <w:r>
          <w:rPr>
            <w:rFonts w:cs="Arial"/>
            <w:b/>
            <w:bCs/>
            <w:sz w:val="20"/>
          </w:rPr>
          <w:t>1</w:t>
        </w:r>
        <w:r w:rsidRPr="00EF7126">
          <w:rPr>
            <w:rFonts w:cs="Arial"/>
            <w:b/>
            <w:bCs/>
            <w:sz w:val="20"/>
          </w:rPr>
          <w:t>/2</w:t>
        </w:r>
        <w:r>
          <w:rPr>
            <w:rFonts w:cs="Arial"/>
            <w:b/>
            <w:bCs/>
            <w:sz w:val="20"/>
          </w:rPr>
          <w:t>1</w:t>
        </w:r>
        <w:r w:rsidRPr="00EF7126">
          <w:rPr>
            <w:rFonts w:cs="Arial"/>
            <w:b/>
            <w:bCs/>
            <w:sz w:val="20"/>
          </w:rPr>
          <w:t xml:space="preserve"> Komitetu Monitorującego RPO WZ 2014-2020 z dnia </w:t>
        </w:r>
        <w:r>
          <w:rPr>
            <w:rFonts w:cs="Arial"/>
            <w:b/>
            <w:bCs/>
            <w:sz w:val="20"/>
          </w:rPr>
          <w:t>11 stycznia 2021</w:t>
        </w:r>
        <w:r w:rsidRPr="00EF7126">
          <w:rPr>
            <w:rFonts w:cs="Arial"/>
            <w:b/>
            <w:bCs/>
            <w:sz w:val="20"/>
          </w:rPr>
          <w:t xml:space="preserve"> r. (tryb nadzwyczajny</w:t>
        </w:r>
        <w:r>
          <w:rPr>
            <w:rFonts w:cs="Arial"/>
            <w:b/>
            <w:bCs/>
            <w:sz w:val="20"/>
          </w:rPr>
          <w:t>)</w:t>
        </w:r>
        <w:r w:rsidRPr="009B3304">
          <w:rPr>
            <w:rFonts w:ascii="Arial" w:hAnsi="Arial" w:cs="Arial"/>
            <w:b/>
          </w:rPr>
          <w:t xml:space="preserve"> </w:t>
        </w:r>
      </w:ins>
    </w:p>
    <w:p w:rsidR="00757FAC" w:rsidRPr="009B3304" w:rsidRDefault="00757FAC" w:rsidP="00757FAC">
      <w:pPr>
        <w:pStyle w:val="Nagwek"/>
        <w:jc w:val="center"/>
        <w:rPr>
          <w:ins w:id="45" w:author="Justyna Bykowska" w:date="2021-02-19T13:24:00Z"/>
          <w:rFonts w:cs="Arial"/>
          <w:b/>
        </w:rPr>
      </w:pPr>
      <w:ins w:id="46" w:author="Justyna Bykowska" w:date="2021-02-19T13:24:00Z">
        <w:r w:rsidRPr="009B3304">
          <w:rPr>
            <w:rFonts w:cs="Arial"/>
            <w:b/>
          </w:rPr>
          <w:t>dofin</w:t>
        </w:r>
        <w:r>
          <w:rPr>
            <w:rFonts w:cs="Arial"/>
            <w:b/>
          </w:rPr>
          <w:t xml:space="preserve">ansowanie dodatków specjalnych </w:t>
        </w:r>
        <w:r w:rsidRPr="009B3304">
          <w:rPr>
            <w:rFonts w:cs="Arial"/>
            <w:b/>
          </w:rPr>
          <w:t xml:space="preserve">dla </w:t>
        </w:r>
        <w:r>
          <w:rPr>
            <w:rFonts w:cs="Arial"/>
            <w:b/>
          </w:rPr>
          <w:t xml:space="preserve">personelu podmiotów udzielających świadczeń opieki zdrowotnej, w tym transportu sanitarnego w związku z przeciwdziałaniem COVID-19 na terenie województwa zachodniopomorskiego </w:t>
        </w:r>
        <w:r w:rsidRPr="009B3304">
          <w:rPr>
            <w:rFonts w:cs="Arial"/>
            <w:b/>
          </w:rPr>
          <w:t>– typ 2a i 2b</w:t>
        </w:r>
      </w:ins>
    </w:p>
    <w:p w:rsidR="00757FAC" w:rsidRPr="009B3304" w:rsidRDefault="00757FAC" w:rsidP="00757FAC">
      <w:pPr>
        <w:pStyle w:val="Nagwek"/>
        <w:jc w:val="center"/>
        <w:rPr>
          <w:ins w:id="47" w:author="Justyna Bykowska" w:date="2021-02-19T13:24:00Z"/>
          <w:rFonts w:cs="Arial"/>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757FAC" w:rsidRPr="009B3304" w:rsidTr="003F0563">
        <w:trPr>
          <w:jc w:val="center"/>
          <w:ins w:id="48" w:author="Justyna Bykowska" w:date="2021-02-19T13:24:00Z"/>
        </w:trPr>
        <w:tc>
          <w:tcPr>
            <w:tcW w:w="1696" w:type="dxa"/>
            <w:shd w:val="clear" w:color="auto" w:fill="B6DDE8" w:themeFill="accent5" w:themeFillTint="66"/>
          </w:tcPr>
          <w:p w:rsidR="00757FAC" w:rsidRPr="009B3304" w:rsidRDefault="00757FAC" w:rsidP="003F0563">
            <w:pPr>
              <w:spacing w:before="40" w:after="40"/>
              <w:rPr>
                <w:ins w:id="49" w:author="Justyna Bykowska" w:date="2021-02-19T13:24:00Z"/>
                <w:rFonts w:ascii="Myriad Pro" w:hAnsi="Myriad Pro" w:cs="Arial"/>
              </w:rPr>
            </w:pPr>
            <w:ins w:id="50" w:author="Justyna Bykowska" w:date="2021-02-19T13:24:00Z">
              <w:r w:rsidRPr="009B3304">
                <w:rPr>
                  <w:rFonts w:ascii="Myriad Pro" w:hAnsi="Myriad Pro" w:cs="Arial"/>
                </w:rPr>
                <w:t>Oś priorytetowa</w:t>
              </w:r>
            </w:ins>
          </w:p>
        </w:tc>
        <w:tc>
          <w:tcPr>
            <w:tcW w:w="12479" w:type="dxa"/>
            <w:shd w:val="clear" w:color="auto" w:fill="B6DDE8" w:themeFill="accent5" w:themeFillTint="66"/>
          </w:tcPr>
          <w:p w:rsidR="00757FAC" w:rsidRPr="009B3304" w:rsidRDefault="00757FAC" w:rsidP="003F0563">
            <w:pPr>
              <w:spacing w:before="40" w:after="40"/>
              <w:rPr>
                <w:ins w:id="51" w:author="Justyna Bykowska" w:date="2021-02-19T13:24:00Z"/>
                <w:rFonts w:ascii="Myriad Pro" w:hAnsi="Myriad Pro" w:cs="Arial"/>
              </w:rPr>
            </w:pPr>
            <w:ins w:id="52" w:author="Justyna Bykowska" w:date="2021-02-19T13:24:00Z">
              <w:r w:rsidRPr="009B3304">
                <w:rPr>
                  <w:rFonts w:ascii="Myriad Pro" w:hAnsi="Myriad Pro" w:cs="Arial"/>
                </w:rPr>
                <w:t>VII Włączenie społeczne</w:t>
              </w:r>
            </w:ins>
          </w:p>
        </w:tc>
      </w:tr>
      <w:tr w:rsidR="00757FAC" w:rsidRPr="009B3304" w:rsidTr="003F0563">
        <w:trPr>
          <w:trHeight w:val="682"/>
          <w:jc w:val="center"/>
          <w:ins w:id="53" w:author="Justyna Bykowska" w:date="2021-02-19T13:24:00Z"/>
        </w:trPr>
        <w:tc>
          <w:tcPr>
            <w:tcW w:w="1696" w:type="dxa"/>
            <w:shd w:val="clear" w:color="auto" w:fill="B6DDE8" w:themeFill="accent5" w:themeFillTint="66"/>
          </w:tcPr>
          <w:p w:rsidR="00757FAC" w:rsidRPr="009B3304" w:rsidRDefault="00757FAC" w:rsidP="003F0563">
            <w:pPr>
              <w:spacing w:before="40" w:after="40"/>
              <w:rPr>
                <w:ins w:id="54" w:author="Justyna Bykowska" w:date="2021-02-19T13:24:00Z"/>
                <w:rFonts w:ascii="Myriad Pro" w:hAnsi="Myriad Pro" w:cs="Arial"/>
              </w:rPr>
            </w:pPr>
            <w:ins w:id="55" w:author="Justyna Bykowska" w:date="2021-02-19T13:24:00Z">
              <w:r w:rsidRPr="009B3304">
                <w:rPr>
                  <w:rFonts w:ascii="Myriad Pro" w:hAnsi="Myriad Pro" w:cs="Arial"/>
                </w:rPr>
                <w:t>Priorytet Inwestycyjny</w:t>
              </w:r>
            </w:ins>
          </w:p>
        </w:tc>
        <w:tc>
          <w:tcPr>
            <w:tcW w:w="12479" w:type="dxa"/>
            <w:shd w:val="clear" w:color="auto" w:fill="B6DDE8" w:themeFill="accent5" w:themeFillTint="66"/>
          </w:tcPr>
          <w:p w:rsidR="00757FAC" w:rsidRPr="009B3304" w:rsidRDefault="00757FAC" w:rsidP="003F0563">
            <w:pPr>
              <w:autoSpaceDE w:val="0"/>
              <w:autoSpaceDN w:val="0"/>
              <w:adjustRightInd w:val="0"/>
              <w:rPr>
                <w:ins w:id="56" w:author="Justyna Bykowska" w:date="2021-02-19T13:24:00Z"/>
                <w:rFonts w:ascii="Myriad Pro" w:hAnsi="Myriad Pro" w:cs="Arial"/>
                <w:iCs/>
              </w:rPr>
            </w:pPr>
            <w:ins w:id="57" w:author="Justyna Bykowska" w:date="2021-02-19T13:24:00Z">
              <w:r w:rsidRPr="009B3304">
                <w:rPr>
                  <w:rFonts w:ascii="Myriad Pro" w:hAnsi="Myriad Pro" w:cs="Arial"/>
                </w:rPr>
                <w:t>9iv: Ułatwianie dostępu do przystępnych cenowo, trwałych oraz wysokiej jakości usług, w tym opieki zdrowotnej i usług socjalnych świadczonych w interesie ogólnym</w:t>
              </w:r>
            </w:ins>
          </w:p>
        </w:tc>
      </w:tr>
      <w:tr w:rsidR="00757FAC" w:rsidRPr="009B3304" w:rsidTr="003F0563">
        <w:trPr>
          <w:trHeight w:val="682"/>
          <w:jc w:val="center"/>
          <w:ins w:id="58" w:author="Justyna Bykowska" w:date="2021-02-19T13:24:00Z"/>
        </w:trPr>
        <w:tc>
          <w:tcPr>
            <w:tcW w:w="1696" w:type="dxa"/>
            <w:shd w:val="clear" w:color="auto" w:fill="B6DDE8" w:themeFill="accent5" w:themeFillTint="66"/>
          </w:tcPr>
          <w:p w:rsidR="00757FAC" w:rsidRPr="009B3304" w:rsidRDefault="00757FAC" w:rsidP="003F0563">
            <w:pPr>
              <w:spacing w:before="40" w:after="40"/>
              <w:rPr>
                <w:ins w:id="59" w:author="Justyna Bykowska" w:date="2021-02-19T13:24:00Z"/>
                <w:rFonts w:ascii="Myriad Pro" w:hAnsi="Myriad Pro" w:cs="Arial"/>
              </w:rPr>
            </w:pPr>
            <w:ins w:id="60" w:author="Justyna Bykowska" w:date="2021-02-19T13:24:00Z">
              <w:r w:rsidRPr="009B3304">
                <w:rPr>
                  <w:rFonts w:ascii="Myriad Pro" w:hAnsi="Myriad Pro" w:cs="Arial"/>
                </w:rPr>
                <w:t>Działanie</w:t>
              </w:r>
            </w:ins>
          </w:p>
        </w:tc>
        <w:tc>
          <w:tcPr>
            <w:tcW w:w="12479" w:type="dxa"/>
            <w:shd w:val="clear" w:color="auto" w:fill="B6DDE8" w:themeFill="accent5" w:themeFillTint="66"/>
          </w:tcPr>
          <w:p w:rsidR="00757FAC" w:rsidRPr="009B3304" w:rsidRDefault="00757FAC" w:rsidP="003F0563">
            <w:pPr>
              <w:autoSpaceDE w:val="0"/>
              <w:autoSpaceDN w:val="0"/>
              <w:adjustRightInd w:val="0"/>
              <w:rPr>
                <w:ins w:id="61" w:author="Justyna Bykowska" w:date="2021-02-19T13:24:00Z"/>
                <w:rFonts w:ascii="Myriad Pro" w:eastAsia="MyriadPro-Regular" w:hAnsi="Myriad Pro" w:cs="Arial"/>
              </w:rPr>
            </w:pPr>
            <w:ins w:id="62" w:author="Justyna Bykowska" w:date="2021-02-19T13:24:00Z">
              <w:r w:rsidRPr="009B3304">
                <w:rPr>
                  <w:rFonts w:ascii="Myriad Pro" w:hAnsi="Myriad Pro" w:cs="Arial"/>
                </w:rPr>
                <w:t>7.7</w:t>
              </w:r>
              <w:r w:rsidRPr="009B3304">
                <w:rPr>
                  <w:rFonts w:ascii="Myriad Pro" w:hAnsi="Myriad Pro" w:cs="Arial"/>
                  <w:b/>
                </w:rPr>
                <w:t xml:space="preserve"> </w:t>
              </w:r>
              <w:r w:rsidRPr="009B3304">
                <w:rPr>
                  <w:rFonts w:ascii="Myriad Pro" w:eastAsia="Calibri" w:hAnsi="Myriad Pro" w:cs="Arial"/>
                </w:rPr>
                <w:t>Wdrożenie programów wczesnego wykrywania wad rozwojowych i rehabilitacji dzieci z niepełnosprawnościami oraz zagrożonych niepełnosprawnością oraz przedsięwzięć związanych z walką i zapobieganiem COVID-19</w:t>
              </w:r>
            </w:ins>
          </w:p>
        </w:tc>
      </w:tr>
    </w:tbl>
    <w:p w:rsidR="00757FAC" w:rsidRPr="009B3304" w:rsidRDefault="00757FAC" w:rsidP="00757FAC">
      <w:pPr>
        <w:rPr>
          <w:ins w:id="63" w:author="Justyna Bykowska" w:date="2021-02-19T13:24:00Z"/>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757FAC" w:rsidRPr="009B3304" w:rsidTr="003F0563">
        <w:trPr>
          <w:jc w:val="center"/>
          <w:ins w:id="64" w:author="Justyna Bykowska" w:date="2021-02-19T13:24:00Z"/>
        </w:trPr>
        <w:tc>
          <w:tcPr>
            <w:tcW w:w="14175" w:type="dxa"/>
            <w:gridSpan w:val="4"/>
          </w:tcPr>
          <w:p w:rsidR="00757FAC" w:rsidRPr="009B3304" w:rsidRDefault="00757FAC" w:rsidP="003F0563">
            <w:pPr>
              <w:spacing w:before="40" w:after="40"/>
              <w:jc w:val="center"/>
              <w:rPr>
                <w:ins w:id="65" w:author="Justyna Bykowska" w:date="2021-02-19T13:24:00Z"/>
                <w:rFonts w:ascii="Myriad Pro" w:hAnsi="Myriad Pro" w:cs="Arial"/>
                <w:b/>
              </w:rPr>
            </w:pPr>
            <w:ins w:id="66" w:author="Justyna Bykowska" w:date="2021-02-19T13:24:00Z">
              <w:r w:rsidRPr="009B3304">
                <w:rPr>
                  <w:rFonts w:ascii="Myriad Pro" w:hAnsi="Myriad Pro" w:cs="Arial"/>
                  <w:b/>
                </w:rPr>
                <w:t>Kryteria dopuszczalności</w:t>
              </w:r>
            </w:ins>
          </w:p>
        </w:tc>
      </w:tr>
      <w:tr w:rsidR="00757FAC" w:rsidRPr="009B3304" w:rsidTr="003F0563">
        <w:trPr>
          <w:jc w:val="center"/>
          <w:ins w:id="67" w:author="Justyna Bykowska" w:date="2021-02-19T13:24:00Z"/>
        </w:trPr>
        <w:tc>
          <w:tcPr>
            <w:tcW w:w="704" w:type="dxa"/>
          </w:tcPr>
          <w:p w:rsidR="00757FAC" w:rsidRPr="009B3304" w:rsidRDefault="00757FAC" w:rsidP="003F0563">
            <w:pPr>
              <w:spacing w:before="40" w:after="40"/>
              <w:jc w:val="center"/>
              <w:rPr>
                <w:ins w:id="68" w:author="Justyna Bykowska" w:date="2021-02-19T13:24:00Z"/>
                <w:rFonts w:ascii="Myriad Pro" w:hAnsi="Myriad Pro" w:cs="Arial"/>
              </w:rPr>
            </w:pPr>
            <w:ins w:id="69" w:author="Justyna Bykowska" w:date="2021-02-19T13:24:00Z">
              <w:r w:rsidRPr="009B3304">
                <w:rPr>
                  <w:rFonts w:ascii="Myriad Pro" w:hAnsi="Myriad Pro" w:cs="Arial"/>
                </w:rPr>
                <w:t>L.p.</w:t>
              </w:r>
            </w:ins>
          </w:p>
        </w:tc>
        <w:tc>
          <w:tcPr>
            <w:tcW w:w="2657" w:type="dxa"/>
          </w:tcPr>
          <w:p w:rsidR="00757FAC" w:rsidRPr="009B3304" w:rsidRDefault="00757FAC" w:rsidP="003F0563">
            <w:pPr>
              <w:spacing w:before="40" w:after="40"/>
              <w:jc w:val="center"/>
              <w:rPr>
                <w:ins w:id="70" w:author="Justyna Bykowska" w:date="2021-02-19T13:24:00Z"/>
                <w:rFonts w:ascii="Myriad Pro" w:hAnsi="Myriad Pro" w:cs="Arial"/>
              </w:rPr>
            </w:pPr>
            <w:ins w:id="71" w:author="Justyna Bykowska" w:date="2021-02-19T13:24:00Z">
              <w:r w:rsidRPr="009B3304">
                <w:rPr>
                  <w:rFonts w:ascii="Myriad Pro" w:hAnsi="Myriad Pro" w:cs="Arial"/>
                </w:rPr>
                <w:t>Nazwa kryterium</w:t>
              </w:r>
            </w:ins>
          </w:p>
        </w:tc>
        <w:tc>
          <w:tcPr>
            <w:tcW w:w="6216" w:type="dxa"/>
          </w:tcPr>
          <w:p w:rsidR="00757FAC" w:rsidRPr="009B3304" w:rsidRDefault="00757FAC" w:rsidP="003F0563">
            <w:pPr>
              <w:spacing w:before="40" w:after="40"/>
              <w:jc w:val="center"/>
              <w:rPr>
                <w:ins w:id="72" w:author="Justyna Bykowska" w:date="2021-02-19T13:24:00Z"/>
                <w:rFonts w:ascii="Myriad Pro" w:hAnsi="Myriad Pro" w:cs="Arial"/>
              </w:rPr>
            </w:pPr>
            <w:ins w:id="73" w:author="Justyna Bykowska" w:date="2021-02-19T13:24:00Z">
              <w:r w:rsidRPr="009B3304">
                <w:rPr>
                  <w:rFonts w:ascii="Myriad Pro" w:hAnsi="Myriad Pro" w:cs="Arial"/>
                </w:rPr>
                <w:t>Definicja kryterium</w:t>
              </w:r>
            </w:ins>
          </w:p>
        </w:tc>
        <w:tc>
          <w:tcPr>
            <w:tcW w:w="4598" w:type="dxa"/>
          </w:tcPr>
          <w:p w:rsidR="00757FAC" w:rsidRPr="009B3304" w:rsidRDefault="00757FAC" w:rsidP="003F0563">
            <w:pPr>
              <w:spacing w:before="40" w:after="40"/>
              <w:jc w:val="center"/>
              <w:rPr>
                <w:ins w:id="74" w:author="Justyna Bykowska" w:date="2021-02-19T13:24:00Z"/>
                <w:rFonts w:ascii="Myriad Pro" w:hAnsi="Myriad Pro" w:cs="Arial"/>
              </w:rPr>
            </w:pPr>
            <w:ins w:id="75" w:author="Justyna Bykowska" w:date="2021-02-19T13:24:00Z">
              <w:r w:rsidRPr="009B3304">
                <w:rPr>
                  <w:rFonts w:ascii="Myriad Pro" w:hAnsi="Myriad Pro" w:cs="Arial"/>
                </w:rPr>
                <w:t>Opis znaczenia kryterium</w:t>
              </w:r>
            </w:ins>
          </w:p>
        </w:tc>
      </w:tr>
      <w:tr w:rsidR="00757FAC" w:rsidRPr="009B3304" w:rsidTr="003F0563">
        <w:trPr>
          <w:jc w:val="center"/>
          <w:ins w:id="76" w:author="Justyna Bykowska" w:date="2021-02-19T13:24:00Z"/>
        </w:trPr>
        <w:tc>
          <w:tcPr>
            <w:tcW w:w="704" w:type="dxa"/>
          </w:tcPr>
          <w:p w:rsidR="00757FAC" w:rsidRPr="009B3304" w:rsidRDefault="00757FAC" w:rsidP="003F0563">
            <w:pPr>
              <w:spacing w:before="40" w:after="40"/>
              <w:jc w:val="center"/>
              <w:rPr>
                <w:ins w:id="77" w:author="Justyna Bykowska" w:date="2021-02-19T13:24:00Z"/>
                <w:rFonts w:ascii="Myriad Pro" w:hAnsi="Myriad Pro" w:cs="Arial"/>
              </w:rPr>
            </w:pPr>
            <w:ins w:id="78" w:author="Justyna Bykowska" w:date="2021-02-19T13:24:00Z">
              <w:r w:rsidRPr="009B3304">
                <w:rPr>
                  <w:rFonts w:ascii="Myriad Pro" w:hAnsi="Myriad Pro" w:cs="Arial"/>
                </w:rPr>
                <w:t>1</w:t>
              </w:r>
            </w:ins>
          </w:p>
        </w:tc>
        <w:tc>
          <w:tcPr>
            <w:tcW w:w="2657" w:type="dxa"/>
          </w:tcPr>
          <w:p w:rsidR="00757FAC" w:rsidRPr="009B3304" w:rsidRDefault="00757FAC" w:rsidP="003F0563">
            <w:pPr>
              <w:spacing w:before="40" w:after="40"/>
              <w:jc w:val="center"/>
              <w:rPr>
                <w:ins w:id="79" w:author="Justyna Bykowska" w:date="2021-02-19T13:24:00Z"/>
                <w:rFonts w:ascii="Myriad Pro" w:hAnsi="Myriad Pro" w:cs="Arial"/>
              </w:rPr>
            </w:pPr>
            <w:ins w:id="80" w:author="Justyna Bykowska" w:date="2021-02-19T13:24:00Z">
              <w:r w:rsidRPr="009B3304">
                <w:rPr>
                  <w:rFonts w:ascii="Myriad Pro" w:hAnsi="Myriad Pro" w:cs="Arial"/>
                </w:rPr>
                <w:t>2</w:t>
              </w:r>
            </w:ins>
          </w:p>
        </w:tc>
        <w:tc>
          <w:tcPr>
            <w:tcW w:w="6216" w:type="dxa"/>
          </w:tcPr>
          <w:p w:rsidR="00757FAC" w:rsidRPr="009B3304" w:rsidRDefault="00757FAC" w:rsidP="003F0563">
            <w:pPr>
              <w:spacing w:before="40" w:after="40"/>
              <w:jc w:val="center"/>
              <w:rPr>
                <w:ins w:id="81" w:author="Justyna Bykowska" w:date="2021-02-19T13:24:00Z"/>
                <w:rFonts w:ascii="Myriad Pro" w:hAnsi="Myriad Pro" w:cs="Arial"/>
                <w:sz w:val="20"/>
              </w:rPr>
            </w:pPr>
            <w:ins w:id="82" w:author="Justyna Bykowska" w:date="2021-02-19T13:24:00Z">
              <w:r w:rsidRPr="009B3304">
                <w:rPr>
                  <w:rFonts w:ascii="Myriad Pro" w:hAnsi="Myriad Pro" w:cs="Arial"/>
                  <w:sz w:val="20"/>
                </w:rPr>
                <w:t>3</w:t>
              </w:r>
            </w:ins>
          </w:p>
        </w:tc>
        <w:tc>
          <w:tcPr>
            <w:tcW w:w="4598" w:type="dxa"/>
          </w:tcPr>
          <w:p w:rsidR="00757FAC" w:rsidRPr="009B3304" w:rsidRDefault="00757FAC" w:rsidP="003F0563">
            <w:pPr>
              <w:spacing w:before="40" w:after="40"/>
              <w:jc w:val="center"/>
              <w:rPr>
                <w:ins w:id="83" w:author="Justyna Bykowska" w:date="2021-02-19T13:24:00Z"/>
                <w:rFonts w:ascii="Myriad Pro" w:hAnsi="Myriad Pro" w:cs="Arial"/>
                <w:sz w:val="20"/>
              </w:rPr>
            </w:pPr>
            <w:ins w:id="84" w:author="Justyna Bykowska" w:date="2021-02-19T13:24:00Z">
              <w:r w:rsidRPr="009B3304">
                <w:rPr>
                  <w:rFonts w:ascii="Myriad Pro" w:hAnsi="Myriad Pro" w:cs="Arial"/>
                  <w:sz w:val="20"/>
                </w:rPr>
                <w:t>4</w:t>
              </w:r>
            </w:ins>
          </w:p>
        </w:tc>
      </w:tr>
      <w:tr w:rsidR="00757FAC" w:rsidRPr="009B3304" w:rsidTr="003F0563">
        <w:trPr>
          <w:jc w:val="center"/>
          <w:ins w:id="85" w:author="Justyna Bykowska" w:date="2021-02-19T13:24:00Z"/>
        </w:trPr>
        <w:tc>
          <w:tcPr>
            <w:tcW w:w="704" w:type="dxa"/>
          </w:tcPr>
          <w:p w:rsidR="00757FAC" w:rsidRPr="00757FAC" w:rsidRDefault="00757FAC" w:rsidP="00757FAC">
            <w:pPr>
              <w:spacing w:before="40" w:after="40"/>
              <w:rPr>
                <w:ins w:id="86" w:author="Justyna Bykowska" w:date="2021-02-19T13:24:00Z"/>
                <w:rFonts w:cs="Arial"/>
              </w:rPr>
            </w:pPr>
          </w:p>
        </w:tc>
        <w:tc>
          <w:tcPr>
            <w:tcW w:w="2657" w:type="dxa"/>
            <w:shd w:val="clear" w:color="auto" w:fill="auto"/>
          </w:tcPr>
          <w:p w:rsidR="00757FAC" w:rsidRPr="009B3304" w:rsidRDefault="00757FAC" w:rsidP="003F0563">
            <w:pPr>
              <w:spacing w:before="40" w:after="40"/>
              <w:rPr>
                <w:ins w:id="87" w:author="Justyna Bykowska" w:date="2021-02-19T13:24:00Z"/>
                <w:rFonts w:ascii="Myriad Pro" w:hAnsi="Myriad Pro" w:cs="Arial"/>
              </w:rPr>
            </w:pPr>
            <w:ins w:id="88" w:author="Justyna Bykowska" w:date="2021-02-19T13:24:00Z">
              <w:r w:rsidRPr="009B3304">
                <w:rPr>
                  <w:rFonts w:ascii="Myriad Pro" w:hAnsi="Myriad Pro" w:cs="Arial"/>
                </w:rPr>
                <w:t xml:space="preserve">Zgodność wsparcia </w:t>
              </w:r>
            </w:ins>
          </w:p>
          <w:p w:rsidR="00757FAC" w:rsidRPr="009B3304" w:rsidRDefault="00757FAC" w:rsidP="003F0563">
            <w:pPr>
              <w:spacing w:before="40" w:after="40"/>
              <w:rPr>
                <w:ins w:id="89" w:author="Justyna Bykowska" w:date="2021-02-19T13:24:00Z"/>
                <w:rFonts w:ascii="Myriad Pro" w:hAnsi="Myriad Pro" w:cs="Arial"/>
              </w:rPr>
            </w:pPr>
          </w:p>
        </w:tc>
        <w:tc>
          <w:tcPr>
            <w:tcW w:w="6216" w:type="dxa"/>
            <w:shd w:val="clear" w:color="auto" w:fill="auto"/>
          </w:tcPr>
          <w:p w:rsidR="00757FAC" w:rsidRPr="009B3304" w:rsidRDefault="00757FAC" w:rsidP="00757FAC">
            <w:pPr>
              <w:pStyle w:val="Akapitzlist"/>
              <w:numPr>
                <w:ilvl w:val="0"/>
                <w:numId w:val="530"/>
              </w:numPr>
              <w:spacing w:before="40" w:after="40"/>
              <w:ind w:left="303" w:hanging="284"/>
              <w:jc w:val="both"/>
              <w:rPr>
                <w:ins w:id="90" w:author="Justyna Bykowska" w:date="2021-02-19T13:24:00Z"/>
                <w:rFonts w:cs="Arial"/>
              </w:rPr>
            </w:pPr>
            <w:ins w:id="91" w:author="Justyna Bykowska" w:date="2021-02-19T13:24:00Z">
              <w:r w:rsidRPr="009B3304">
                <w:rPr>
                  <w:rFonts w:cs="Arial"/>
                </w:rPr>
                <w:t xml:space="preserve">Zaplanowane w ramach projektu </w:t>
              </w:r>
              <w:r>
                <w:rPr>
                  <w:rFonts w:cs="Arial"/>
                </w:rPr>
                <w:t xml:space="preserve">działania wynikają z aktualnej </w:t>
              </w:r>
              <w:r w:rsidRPr="009B3304">
                <w:rPr>
                  <w:rFonts w:cs="Arial"/>
                </w:rPr>
                <w:t xml:space="preserve">sytuacji epidemiologicznej. Są skierowane na zapobieganie, przeciwdziałanie i zwalczanie pandemii COVID-19, wywołanej koronawirusem SARS-CoV-2. </w:t>
              </w:r>
            </w:ins>
          </w:p>
          <w:p w:rsidR="00757FAC" w:rsidRPr="009B3304" w:rsidRDefault="00757FAC" w:rsidP="003F0563">
            <w:pPr>
              <w:pStyle w:val="Akapitzlist"/>
              <w:spacing w:before="40" w:after="40"/>
              <w:ind w:left="303"/>
              <w:jc w:val="both"/>
              <w:rPr>
                <w:ins w:id="92" w:author="Justyna Bykowska" w:date="2021-02-19T13:24:00Z"/>
                <w:rFonts w:cs="Arial"/>
              </w:rPr>
            </w:pPr>
          </w:p>
          <w:p w:rsidR="00757FAC" w:rsidRDefault="00757FAC" w:rsidP="00757FAC">
            <w:pPr>
              <w:pStyle w:val="Akapitzlist"/>
              <w:numPr>
                <w:ilvl w:val="0"/>
                <w:numId w:val="530"/>
              </w:numPr>
              <w:spacing w:before="40" w:after="40"/>
              <w:ind w:left="303" w:hanging="284"/>
              <w:jc w:val="both"/>
              <w:rPr>
                <w:ins w:id="93" w:author="Justyna Bykowska" w:date="2021-02-19T13:24:00Z"/>
                <w:rFonts w:cs="Arial"/>
              </w:rPr>
            </w:pPr>
            <w:ins w:id="94" w:author="Justyna Bykowska" w:date="2021-02-19T13:24:00Z">
              <w:r w:rsidRPr="007E7227">
                <w:rPr>
                  <w:rFonts w:cs="Arial"/>
                </w:rPr>
                <w:t xml:space="preserve">Projekt jest realizowany w uzgodnieniu z Wojewodą Zachodniopomorskim. Potwierdzeniem spełnienia tego warunku jest pozytywna rekomendacja Wojewody przedłożona najpóźniej na moment podpisania umowy. </w:t>
              </w:r>
            </w:ins>
          </w:p>
          <w:p w:rsidR="00757FAC" w:rsidRPr="007E7227" w:rsidRDefault="00757FAC" w:rsidP="003F0563">
            <w:pPr>
              <w:spacing w:before="40" w:after="40"/>
              <w:jc w:val="both"/>
              <w:rPr>
                <w:ins w:id="95" w:author="Justyna Bykowska" w:date="2021-02-19T13:24:00Z"/>
                <w:rFonts w:ascii="Myriad Pro" w:hAnsi="Myriad Pro" w:cs="Arial"/>
              </w:rPr>
            </w:pPr>
          </w:p>
          <w:p w:rsidR="00757FAC" w:rsidRPr="009B3304" w:rsidRDefault="00757FAC" w:rsidP="00757FAC">
            <w:pPr>
              <w:pStyle w:val="Akapitzlist"/>
              <w:numPr>
                <w:ilvl w:val="0"/>
                <w:numId w:val="530"/>
              </w:numPr>
              <w:spacing w:before="40" w:after="40"/>
              <w:ind w:left="303" w:hanging="284"/>
              <w:jc w:val="both"/>
              <w:rPr>
                <w:ins w:id="96" w:author="Justyna Bykowska" w:date="2021-02-19T13:24:00Z"/>
                <w:rFonts w:cs="Arial"/>
              </w:rPr>
            </w:pPr>
            <w:ins w:id="97" w:author="Justyna Bykowska" w:date="2021-02-19T13:24:00Z">
              <w:r w:rsidRPr="009B3304">
                <w:rPr>
                  <w:rFonts w:cs="Arial"/>
                </w:rPr>
                <w:t xml:space="preserve">Wsparcie w projekcie dotyczy wyłącznie finansowania dodatków specjalnych w związku ze szczególnymi warunkami pracy - narażenie na zachorowanie na COVID-19 dla personelu zatrudnionego w placówkach wskazanych w </w:t>
              </w:r>
              <w:r w:rsidRPr="009B3304">
                <w:rPr>
                  <w:rFonts w:cs="Arial"/>
                  <w:i/>
                </w:rPr>
                <w:t>Wykazie podmiotów udzielających świadczeń opieki zdrowotnej, w tym transportu sanitarnego, w związku z przeciwdziałaniem COVID-19 na terenie województwa zachodniopomorskiego</w:t>
              </w:r>
              <w:r w:rsidRPr="009B3304">
                <w:rPr>
                  <w:rFonts w:cs="Arial"/>
                  <w:b/>
                  <w:i/>
                  <w:color w:val="FF0000"/>
                </w:rPr>
                <w:t xml:space="preserve"> </w:t>
              </w:r>
              <w:r w:rsidRPr="009B3304">
                <w:rPr>
                  <w:rFonts w:cs="Arial"/>
                </w:rPr>
                <w:t xml:space="preserve">przyjętego przez Zarząd Województwa Zachodniopomorskiego. </w:t>
              </w:r>
              <w:r>
                <w:rPr>
                  <w:rFonts w:cs="Arial"/>
                </w:rPr>
                <w:t xml:space="preserve"> </w:t>
              </w:r>
              <w:r w:rsidRPr="009B3304">
                <w:rPr>
                  <w:rFonts w:cs="Arial"/>
                </w:rPr>
                <w:t>Dodatek ma charakter jednorazowy i obejmuje wynagrodzenie wraz z pochodnymi.</w:t>
              </w:r>
            </w:ins>
          </w:p>
          <w:p w:rsidR="00757FAC" w:rsidRPr="009B3304" w:rsidRDefault="00757FAC" w:rsidP="003F0563">
            <w:pPr>
              <w:pStyle w:val="Akapitzlist"/>
              <w:rPr>
                <w:ins w:id="98" w:author="Justyna Bykowska" w:date="2021-02-19T13:24:00Z"/>
                <w:rFonts w:cs="Arial"/>
              </w:rPr>
            </w:pPr>
          </w:p>
          <w:p w:rsidR="00757FAC" w:rsidRPr="009B3304" w:rsidRDefault="00757FAC" w:rsidP="00757FAC">
            <w:pPr>
              <w:pStyle w:val="Akapitzlist"/>
              <w:numPr>
                <w:ilvl w:val="0"/>
                <w:numId w:val="530"/>
              </w:numPr>
              <w:spacing w:before="40" w:after="40"/>
              <w:ind w:left="303" w:hanging="284"/>
              <w:jc w:val="both"/>
              <w:rPr>
                <w:ins w:id="99" w:author="Justyna Bykowska" w:date="2021-02-19T13:24:00Z"/>
                <w:rFonts w:cs="Arial"/>
              </w:rPr>
            </w:pPr>
            <w:ins w:id="100" w:author="Justyna Bykowska" w:date="2021-02-19T13:24:00Z">
              <w:r w:rsidRPr="009B3304">
                <w:rPr>
                  <w:rFonts w:cs="Arial"/>
                </w:rPr>
                <w:t xml:space="preserve">Beneficjent może ubiegać się o dofinansowanie w wysokości maksymalnej wskazanej w </w:t>
              </w:r>
              <w:r w:rsidRPr="00676AF4">
                <w:rPr>
                  <w:rFonts w:cs="Arial"/>
                  <w:i/>
                </w:rPr>
                <w:t>Wykazie podmiotów udzielających świadczeń opieki zdrowotnej, w tym transportu sanitarnego, w związku z przeciwdziałaniem COVID-19 na terenie województwa zachodniopomorskiego</w:t>
              </w:r>
              <w:r w:rsidRPr="009B3304">
                <w:rPr>
                  <w:rFonts w:cs="Arial"/>
                </w:rPr>
                <w:t xml:space="preserve"> przyjętym  przez Zarząd Województwa Zachodniopomorskiego w zakresie dofinansowania dodatków specjalnych w związku ze szczególnymi warunkami pracy - narażenie na zachorowanie na COVID-19. Jednocześnie ostateczna wartość wsparcia wyliczona zostanie w oparciu o przemnożenie wartości 10 tys. zł przez maksymalną liczbę łóżek faktycznie wykorzystywanych w ramach walki z COVID-19 w okresie 6 miesięcy przed dniem złożenia wniosku o dofinansowanie, czego potwierdzeniem jest pisemna deklaracja złożona przez dyrektora placówki na etapie składania wniosku o dofinansowanie. Kryterium nie dotyczy wsparcia udzielanego Wojewódzkiej Stacji Pogotowia Ratunkowego.</w:t>
              </w:r>
            </w:ins>
          </w:p>
        </w:tc>
        <w:tc>
          <w:tcPr>
            <w:tcW w:w="4598" w:type="dxa"/>
            <w:shd w:val="clear" w:color="auto" w:fill="auto"/>
          </w:tcPr>
          <w:p w:rsidR="00757FAC" w:rsidRPr="007E7227" w:rsidRDefault="00757FAC" w:rsidP="003F0563">
            <w:pPr>
              <w:spacing w:before="40" w:after="40"/>
              <w:rPr>
                <w:ins w:id="101" w:author="Justyna Bykowska" w:date="2021-02-19T13:24:00Z"/>
                <w:rFonts w:ascii="Myriad Pro" w:hAnsi="Myriad Pro" w:cs="Arial"/>
              </w:rPr>
            </w:pPr>
            <w:ins w:id="102" w:author="Justyna Bykowska" w:date="2021-02-19T13:24:00Z">
              <w:r w:rsidRPr="007E7227">
                <w:rPr>
                  <w:rFonts w:ascii="Myriad Pro" w:hAnsi="Myriad Pro" w:cs="Arial"/>
                </w:rPr>
                <w:t>Spełnienie kryterium jest konieczne do przyznania dofinansowania.</w:t>
              </w:r>
            </w:ins>
          </w:p>
          <w:p w:rsidR="00757FAC" w:rsidRPr="007E7227" w:rsidRDefault="00757FAC" w:rsidP="003F0563">
            <w:pPr>
              <w:spacing w:before="40" w:after="40"/>
              <w:rPr>
                <w:ins w:id="103" w:author="Justyna Bykowska" w:date="2021-02-19T13:24:00Z"/>
                <w:rFonts w:ascii="Myriad Pro" w:hAnsi="Myriad Pro" w:cs="Arial"/>
              </w:rPr>
            </w:pPr>
            <w:ins w:id="104" w:author="Justyna Bykowska" w:date="2021-02-19T13:24:00Z">
              <w:r w:rsidRPr="007E7227">
                <w:rPr>
                  <w:rFonts w:ascii="Myriad Pro" w:hAnsi="Myriad Pro" w:cs="Arial"/>
                </w:rPr>
                <w:t>Projekty niespełniające kryterium kierowane są do poprawy lub uzupełnienia.</w:t>
              </w:r>
            </w:ins>
          </w:p>
          <w:p w:rsidR="00757FAC" w:rsidRPr="007E7227" w:rsidRDefault="00757FAC" w:rsidP="003F0563">
            <w:pPr>
              <w:spacing w:before="40" w:after="40"/>
              <w:jc w:val="both"/>
              <w:rPr>
                <w:ins w:id="105" w:author="Justyna Bykowska" w:date="2021-02-19T13:24:00Z"/>
                <w:rFonts w:ascii="Myriad Pro" w:hAnsi="Myriad Pro" w:cs="Arial"/>
              </w:rPr>
            </w:pPr>
            <w:ins w:id="106" w:author="Justyna Bykowska" w:date="2021-02-19T13:24:00Z">
              <w:r w:rsidRPr="007E7227">
                <w:rPr>
                  <w:rFonts w:ascii="Myriad Pro" w:hAnsi="Myriad Pro" w:cs="Arial"/>
                </w:rPr>
                <w:t>Ocena spełniania kryterium polega na przypisaniu wartości logicznych „tak”, „nie”.</w:t>
              </w:r>
            </w:ins>
          </w:p>
          <w:p w:rsidR="00757FAC" w:rsidRPr="007E7227" w:rsidRDefault="00757FAC" w:rsidP="003F0563">
            <w:pPr>
              <w:rPr>
                <w:ins w:id="107" w:author="Justyna Bykowska" w:date="2021-02-19T13:24:00Z"/>
                <w:rFonts w:ascii="Myriad Pro" w:hAnsi="Myriad Pro" w:cs="Arial"/>
              </w:rPr>
            </w:pPr>
            <w:ins w:id="108" w:author="Justyna Bykowska" w:date="2021-02-19T13:24:00Z">
              <w:r w:rsidRPr="007E7227">
                <w:rPr>
                  <w:rFonts w:ascii="Myriad Pro" w:hAnsi="Myriad Pro" w:cs="Arial"/>
                </w:rPr>
                <w:t xml:space="preserve"> </w:t>
              </w:r>
            </w:ins>
          </w:p>
          <w:p w:rsidR="00757FAC" w:rsidRDefault="00757FAC" w:rsidP="003F0563">
            <w:pPr>
              <w:spacing w:before="40" w:after="40"/>
              <w:jc w:val="both"/>
              <w:rPr>
                <w:ins w:id="109" w:author="Justyna Bykowska" w:date="2021-02-19T13:24:00Z"/>
                <w:rFonts w:ascii="Myriad Pro" w:hAnsi="Myriad Pro" w:cs="Arial"/>
              </w:rPr>
            </w:pPr>
            <w:ins w:id="110" w:author="Justyna Bykowska" w:date="2021-02-19T13:24:00Z">
              <w:r>
                <w:rPr>
                  <w:rFonts w:ascii="Myriad Pro" w:hAnsi="Myriad Pro" w:cs="Arial"/>
                </w:rPr>
                <w:t>Kryterium dopuszczalności „Zgodność wsparcia”</w:t>
              </w:r>
              <w:r w:rsidRPr="007E7227">
                <w:rPr>
                  <w:rFonts w:ascii="Myriad Pro" w:hAnsi="Myriad Pro" w:cs="Arial"/>
                </w:rPr>
                <w:t xml:space="preserve"> nr 2 będzie weryfikowane na podstawie oświadczenia wnioskodawcy, iż wystąpił o rekomendację do Wojewody na etapie KOP oraz na podstawie przedłożonej pozytywnej rekomendacji Wojewody na etapie podpisania umowy. </w:t>
              </w:r>
            </w:ins>
          </w:p>
          <w:p w:rsidR="00757FAC" w:rsidRPr="007E7227" w:rsidRDefault="00757FAC" w:rsidP="003F0563">
            <w:pPr>
              <w:spacing w:before="40" w:after="40"/>
              <w:jc w:val="both"/>
              <w:rPr>
                <w:ins w:id="111" w:author="Justyna Bykowska" w:date="2021-02-19T13:24:00Z"/>
                <w:rFonts w:ascii="Myriad Pro" w:hAnsi="Myriad Pro" w:cs="Arial"/>
              </w:rPr>
            </w:pPr>
            <w:ins w:id="112" w:author="Justyna Bykowska" w:date="2021-02-19T13:24:00Z">
              <w:r>
                <w:rPr>
                  <w:rFonts w:ascii="Myriad Pro" w:hAnsi="Myriad Pro" w:cs="Arial"/>
                </w:rPr>
                <w:t>Kryterium dopuszczalności „Zgodność wsparcia”</w:t>
              </w:r>
              <w:r w:rsidRPr="007E7227">
                <w:rPr>
                  <w:rFonts w:ascii="Myriad Pro" w:hAnsi="Myriad Pro" w:cs="Arial"/>
                </w:rPr>
                <w:t xml:space="preserve"> nr </w:t>
              </w:r>
              <w:r w:rsidRPr="006E1B20">
                <w:rPr>
                  <w:rFonts w:ascii="Myriad Pro" w:hAnsi="Myriad Pro" w:cs="Arial"/>
                </w:rPr>
                <w:t>4</w:t>
              </w:r>
              <w:r>
                <w:rPr>
                  <w:rFonts w:ascii="Myriad Pro" w:hAnsi="Myriad Pro" w:cs="Arial"/>
                </w:rPr>
                <w:t xml:space="preserve"> </w:t>
              </w:r>
              <w:r w:rsidRPr="007E7227">
                <w:rPr>
                  <w:rFonts w:ascii="Myriad Pro" w:hAnsi="Myriad Pro" w:cs="Arial"/>
                </w:rPr>
                <w:t>będ</w:t>
              </w:r>
              <w:r>
                <w:rPr>
                  <w:rFonts w:ascii="Myriad Pro" w:hAnsi="Myriad Pro" w:cs="Arial"/>
                </w:rPr>
                <w:t>zie</w:t>
              </w:r>
              <w:r w:rsidRPr="007E7227">
                <w:rPr>
                  <w:rFonts w:ascii="Myriad Pro" w:hAnsi="Myriad Pro" w:cs="Arial"/>
                </w:rPr>
                <w:t xml:space="preserve"> weryfikowane na podstawie oświadcze</w:t>
              </w:r>
              <w:r>
                <w:rPr>
                  <w:rFonts w:ascii="Myriad Pro" w:hAnsi="Myriad Pro" w:cs="Arial"/>
                </w:rPr>
                <w:t>nia</w:t>
              </w:r>
              <w:r w:rsidRPr="007E7227">
                <w:rPr>
                  <w:rFonts w:ascii="Myriad Pro" w:hAnsi="Myriad Pro" w:cs="Arial"/>
                </w:rPr>
                <w:t xml:space="preserve"> wnioskodawcy</w:t>
              </w:r>
              <w:r>
                <w:rPr>
                  <w:rFonts w:ascii="Myriad Pro" w:hAnsi="Myriad Pro" w:cs="Arial"/>
                </w:rPr>
                <w:t xml:space="preserve"> na etapie KOP.</w:t>
              </w:r>
            </w:ins>
          </w:p>
          <w:p w:rsidR="00757FAC" w:rsidRPr="009B3304" w:rsidRDefault="00757FAC" w:rsidP="003F0563">
            <w:pPr>
              <w:spacing w:before="40" w:after="40"/>
              <w:rPr>
                <w:ins w:id="113" w:author="Justyna Bykowska" w:date="2021-02-19T13:24:00Z"/>
                <w:rFonts w:ascii="Myriad Pro" w:hAnsi="Myriad Pro" w:cs="Arial"/>
                <w:sz w:val="18"/>
                <w:szCs w:val="18"/>
              </w:rPr>
            </w:pPr>
          </w:p>
        </w:tc>
      </w:tr>
    </w:tbl>
    <w:p w:rsidR="00757FAC" w:rsidRDefault="00757FAC" w:rsidP="00AE7B2B">
      <w:pPr>
        <w:rPr>
          <w:ins w:id="114" w:author="Justyna Bykowska" w:date="2021-02-19T13:24:00Z"/>
          <w:rFonts w:ascii="Myriad Pro" w:hAnsi="Myriad Pro"/>
          <w:sz w:val="20"/>
        </w:rPr>
      </w:pPr>
    </w:p>
    <w:p w:rsidR="00757FAC" w:rsidRDefault="00757FAC" w:rsidP="00AE7B2B">
      <w:pPr>
        <w:rPr>
          <w:ins w:id="115" w:author="Justyna Bykowska" w:date="2021-02-19T13:08:00Z"/>
          <w:rFonts w:ascii="Myriad Pro" w:hAnsi="Myriad Pro"/>
          <w:sz w:val="20"/>
        </w:rPr>
      </w:pPr>
    </w:p>
    <w:p w:rsidR="007F29C0" w:rsidRPr="007F29C0" w:rsidRDefault="007F29C0" w:rsidP="00AE7B2B">
      <w:pPr>
        <w:rPr>
          <w:rFonts w:ascii="Myriad Pro" w:hAnsi="Myriad Pro" w:cs="Arial"/>
          <w:b/>
          <w:bCs/>
          <w:sz w:val="20"/>
        </w:rPr>
      </w:pPr>
      <w:ins w:id="116" w:author="Justyna Bykowska" w:date="2021-02-19T13:08:00Z">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2/21 Komitetu Monitorującego RPO WZ 2014-2020 </w:t>
        </w:r>
        <w:r w:rsidRPr="002456AE">
          <w:rPr>
            <w:rFonts w:ascii="Myriad Pro" w:hAnsi="Myriad Pro" w:cs="Arial"/>
            <w:b/>
            <w:bCs/>
            <w:sz w:val="20"/>
          </w:rPr>
          <w:t xml:space="preserve">z dnia </w:t>
        </w:r>
        <w:r>
          <w:rPr>
            <w:rFonts w:ascii="Myriad Pro" w:hAnsi="Myriad Pro" w:cs="Arial"/>
            <w:b/>
            <w:bCs/>
            <w:sz w:val="20"/>
          </w:rPr>
          <w:t>17 lutego 2021</w:t>
        </w:r>
        <w:r w:rsidRPr="00BC2A19">
          <w:rPr>
            <w:rFonts w:ascii="Myriad Pro" w:hAnsi="Myriad Pro" w:cs="Arial"/>
            <w:b/>
            <w:bCs/>
            <w:sz w:val="20"/>
          </w:rPr>
          <w:t xml:space="preserve"> r.</w:t>
        </w:r>
        <w:r>
          <w:rPr>
            <w:rFonts w:ascii="Myriad Pro" w:hAnsi="Myriad Pro" w:cs="Arial"/>
            <w:b/>
            <w:bCs/>
            <w:sz w:val="20"/>
          </w:rPr>
          <w:t xml:space="preserve"> (tryb nadzwyczajny</w:t>
        </w:r>
        <w:r w:rsidRPr="00077747">
          <w:rPr>
            <w:rFonts w:ascii="Myriad Pro" w:hAnsi="Myriad Pro" w:cs="Arial"/>
            <w:b/>
            <w:bCs/>
            <w:sz w:val="20"/>
          </w:rPr>
          <w:t>)</w:t>
        </w:r>
        <w:r>
          <w:rPr>
            <w:rFonts w:ascii="Myriad Pro" w:hAnsi="Myriad Pro" w:cs="Arial"/>
            <w:b/>
            <w:bCs/>
            <w:sz w:val="20"/>
          </w:rPr>
          <w:t xml:space="preserve"> aktualizacja</w:t>
        </w:r>
      </w:ins>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7F29C0" w:rsidRPr="00E64C13" w:rsidTr="003F0563">
        <w:trPr>
          <w:jc w:val="center"/>
          <w:ins w:id="117" w:author="Sims" w:date="2021-02-18T09:26:00Z"/>
        </w:trPr>
        <w:tc>
          <w:tcPr>
            <w:tcW w:w="1696" w:type="dxa"/>
            <w:shd w:val="clear" w:color="auto" w:fill="B6DDE8" w:themeFill="accent5" w:themeFillTint="66"/>
          </w:tcPr>
          <w:p w:rsidR="007F29C0" w:rsidRPr="0048576B" w:rsidRDefault="007F29C0" w:rsidP="003F0563">
            <w:pPr>
              <w:spacing w:before="40" w:after="40"/>
              <w:rPr>
                <w:ins w:id="118" w:author="Sims" w:date="2021-02-18T09:26:00Z"/>
                <w:rFonts w:ascii="Arial" w:hAnsi="Arial" w:cs="Arial"/>
                <w:sz w:val="20"/>
              </w:rPr>
            </w:pPr>
            <w:ins w:id="119" w:author="Sims" w:date="2021-02-18T09:26:00Z">
              <w:r w:rsidRPr="0048576B">
                <w:rPr>
                  <w:rFonts w:ascii="Arial" w:hAnsi="Arial" w:cs="Arial"/>
                  <w:sz w:val="20"/>
                </w:rPr>
                <w:t>Oś priorytetowa</w:t>
              </w:r>
            </w:ins>
          </w:p>
        </w:tc>
        <w:tc>
          <w:tcPr>
            <w:tcW w:w="12479" w:type="dxa"/>
            <w:shd w:val="clear" w:color="auto" w:fill="B6DDE8" w:themeFill="accent5" w:themeFillTint="66"/>
          </w:tcPr>
          <w:p w:rsidR="007F29C0" w:rsidRPr="0048576B" w:rsidRDefault="007F29C0" w:rsidP="003F0563">
            <w:pPr>
              <w:spacing w:before="40" w:after="40"/>
              <w:rPr>
                <w:ins w:id="120" w:author="Sims" w:date="2021-02-18T09:26:00Z"/>
                <w:rFonts w:ascii="Arial" w:hAnsi="Arial" w:cs="Arial"/>
                <w:sz w:val="20"/>
              </w:rPr>
            </w:pPr>
            <w:ins w:id="121" w:author="Sims" w:date="2021-02-18T09:26:00Z">
              <w:r w:rsidRPr="0048576B">
                <w:rPr>
                  <w:rFonts w:ascii="Arial" w:hAnsi="Arial" w:cs="Arial"/>
                  <w:sz w:val="20"/>
                </w:rPr>
                <w:t>VI</w:t>
              </w:r>
              <w:r>
                <w:rPr>
                  <w:rFonts w:ascii="Arial" w:hAnsi="Arial" w:cs="Arial"/>
                  <w:sz w:val="20"/>
                </w:rPr>
                <w:t>I</w:t>
              </w:r>
              <w:r w:rsidRPr="0048576B">
                <w:rPr>
                  <w:rFonts w:ascii="Arial" w:hAnsi="Arial" w:cs="Arial"/>
                  <w:sz w:val="20"/>
                </w:rPr>
                <w:t xml:space="preserve"> </w:t>
              </w:r>
              <w:r>
                <w:rPr>
                  <w:rFonts w:ascii="Arial" w:hAnsi="Arial" w:cs="Arial"/>
                  <w:sz w:val="20"/>
                </w:rPr>
                <w:t>Włączenie społeczne</w:t>
              </w:r>
            </w:ins>
          </w:p>
        </w:tc>
      </w:tr>
      <w:tr w:rsidR="007F29C0" w:rsidRPr="00E64C13" w:rsidTr="003F0563">
        <w:trPr>
          <w:trHeight w:val="682"/>
          <w:jc w:val="center"/>
          <w:ins w:id="122" w:author="Sims" w:date="2021-02-18T09:26:00Z"/>
        </w:trPr>
        <w:tc>
          <w:tcPr>
            <w:tcW w:w="1696" w:type="dxa"/>
            <w:shd w:val="clear" w:color="auto" w:fill="B6DDE8" w:themeFill="accent5" w:themeFillTint="66"/>
          </w:tcPr>
          <w:p w:rsidR="007F29C0" w:rsidRPr="0048576B" w:rsidRDefault="007F29C0" w:rsidP="003F0563">
            <w:pPr>
              <w:spacing w:before="40" w:after="40"/>
              <w:rPr>
                <w:ins w:id="123" w:author="Sims" w:date="2021-02-18T09:26:00Z"/>
                <w:rFonts w:ascii="Arial" w:hAnsi="Arial" w:cs="Arial"/>
                <w:sz w:val="20"/>
              </w:rPr>
            </w:pPr>
            <w:ins w:id="124" w:author="Sims" w:date="2021-02-18T09:26:00Z">
              <w:r w:rsidRPr="0048576B">
                <w:rPr>
                  <w:rFonts w:ascii="Arial" w:hAnsi="Arial" w:cs="Arial"/>
                  <w:sz w:val="20"/>
                </w:rPr>
                <w:t>Priorytet Inwestycyjny</w:t>
              </w:r>
            </w:ins>
          </w:p>
        </w:tc>
        <w:tc>
          <w:tcPr>
            <w:tcW w:w="12479" w:type="dxa"/>
            <w:shd w:val="clear" w:color="auto" w:fill="B6DDE8" w:themeFill="accent5" w:themeFillTint="66"/>
          </w:tcPr>
          <w:p w:rsidR="007F29C0" w:rsidRPr="0048576B" w:rsidRDefault="007F29C0" w:rsidP="003F0563">
            <w:pPr>
              <w:spacing w:before="40" w:after="40"/>
              <w:rPr>
                <w:ins w:id="125" w:author="Sims" w:date="2021-02-18T09:26:00Z"/>
                <w:rFonts w:ascii="Arial" w:hAnsi="Arial" w:cs="Arial"/>
                <w:iCs/>
                <w:sz w:val="20"/>
              </w:rPr>
            </w:pPr>
            <w:ins w:id="126" w:author="Sims" w:date="2021-02-18T09:26:00Z">
              <w:r>
                <w:rPr>
                  <w:rFonts w:ascii="Arial" w:eastAsia="MyriadPro-Regular" w:hAnsi="Arial" w:cs="Arial"/>
                  <w:sz w:val="20"/>
                </w:rPr>
                <w:t>9 iv</w:t>
              </w:r>
              <w:r w:rsidRPr="0048576B">
                <w:rPr>
                  <w:rFonts w:ascii="Arial" w:eastAsia="MyriadPro-Regular" w:hAnsi="Arial" w:cs="Arial"/>
                  <w:sz w:val="20"/>
                </w:rPr>
                <w:t xml:space="preserve"> </w:t>
              </w:r>
              <w:r>
                <w:rPr>
                  <w:rFonts w:ascii="Arial" w:eastAsia="MyriadPro-Regular" w:hAnsi="Arial" w:cs="Arial"/>
                  <w:sz w:val="20"/>
                </w:rPr>
                <w:t>Ułatwianie dostępu do przystępnych cenowo, trwałych oraz wysokiej jakości usług, w tym opieki zdrowotnej i usług socjalnych świadczonych w interesie ogólnym</w:t>
              </w:r>
            </w:ins>
          </w:p>
        </w:tc>
      </w:tr>
      <w:tr w:rsidR="007F29C0" w:rsidRPr="00E64C13" w:rsidTr="003F0563">
        <w:trPr>
          <w:trHeight w:val="682"/>
          <w:jc w:val="center"/>
          <w:ins w:id="127" w:author="Sims" w:date="2021-02-18T09:26:00Z"/>
        </w:trPr>
        <w:tc>
          <w:tcPr>
            <w:tcW w:w="1696" w:type="dxa"/>
            <w:shd w:val="clear" w:color="auto" w:fill="B6DDE8" w:themeFill="accent5" w:themeFillTint="66"/>
          </w:tcPr>
          <w:p w:rsidR="007F29C0" w:rsidRPr="0048576B" w:rsidRDefault="007F29C0" w:rsidP="003F0563">
            <w:pPr>
              <w:spacing w:before="40" w:after="40"/>
              <w:rPr>
                <w:ins w:id="128" w:author="Sims" w:date="2021-02-18T09:26:00Z"/>
                <w:rFonts w:ascii="Arial" w:hAnsi="Arial" w:cs="Arial"/>
                <w:sz w:val="20"/>
              </w:rPr>
            </w:pPr>
            <w:ins w:id="129" w:author="Sims" w:date="2021-02-18T09:26:00Z">
              <w:r w:rsidRPr="0048576B">
                <w:rPr>
                  <w:rFonts w:ascii="Arial" w:hAnsi="Arial" w:cs="Arial"/>
                  <w:sz w:val="20"/>
                </w:rPr>
                <w:t>Działanie</w:t>
              </w:r>
            </w:ins>
          </w:p>
        </w:tc>
        <w:tc>
          <w:tcPr>
            <w:tcW w:w="12479" w:type="dxa"/>
            <w:shd w:val="clear" w:color="auto" w:fill="B6DDE8" w:themeFill="accent5" w:themeFillTint="66"/>
          </w:tcPr>
          <w:p w:rsidR="007F29C0" w:rsidRPr="00D16029" w:rsidRDefault="007F29C0" w:rsidP="003F0563">
            <w:pPr>
              <w:pStyle w:val="Nagwek"/>
              <w:rPr>
                <w:ins w:id="130" w:author="Sims" w:date="2021-02-18T09:26:00Z"/>
                <w:rFonts w:ascii="Arial" w:hAnsi="Arial" w:cs="Arial"/>
                <w:bCs/>
                <w:sz w:val="20"/>
              </w:rPr>
            </w:pPr>
            <w:ins w:id="131" w:author="Sims" w:date="2021-02-18T09:26:00Z">
              <w:r w:rsidRPr="00D16029">
                <w:rPr>
                  <w:rFonts w:ascii="Arial" w:eastAsia="MyriadPro-Regular" w:hAnsi="Arial" w:cs="Arial"/>
                  <w:sz w:val="20"/>
                </w:rPr>
                <w:t xml:space="preserve">7.7 </w:t>
              </w:r>
              <w:r w:rsidRPr="00D16029">
                <w:rPr>
                  <w:rFonts w:ascii="Arial" w:hAnsi="Arial" w:cs="Arial"/>
                  <w:bCs/>
                  <w:sz w:val="20"/>
                </w:rPr>
                <w:t>Wdrożenie programów wczesnego wykrywania wad rozwojowych i rehabilitacji dzieci z niepełnosprawnościami oraz zagrożonych niepełnosprawnością</w:t>
              </w:r>
              <w:r>
                <w:rPr>
                  <w:rFonts w:ascii="Arial" w:hAnsi="Arial" w:cs="Arial"/>
                  <w:bCs/>
                  <w:sz w:val="20"/>
                </w:rPr>
                <w:t xml:space="preserve"> </w:t>
              </w:r>
              <w:r w:rsidRPr="00D37017">
                <w:rPr>
                  <w:rFonts w:ascii="Arial" w:hAnsi="Arial" w:cs="Arial"/>
                  <w:bCs/>
                  <w:sz w:val="20"/>
                </w:rPr>
                <w:t>oraz przedsięwzięć związanych z walką i zapobieganiem COVID-19</w:t>
              </w:r>
            </w:ins>
          </w:p>
          <w:p w:rsidR="007F29C0" w:rsidRPr="0048576B" w:rsidRDefault="007F29C0" w:rsidP="003F0563">
            <w:pPr>
              <w:autoSpaceDE w:val="0"/>
              <w:autoSpaceDN w:val="0"/>
              <w:adjustRightInd w:val="0"/>
              <w:rPr>
                <w:ins w:id="132" w:author="Sims" w:date="2021-02-18T09:26:00Z"/>
                <w:rFonts w:ascii="Arial" w:eastAsia="MyriadPro-Regular" w:hAnsi="Arial" w:cs="Arial"/>
                <w:sz w:val="20"/>
              </w:rPr>
            </w:pPr>
          </w:p>
        </w:tc>
      </w:tr>
    </w:tbl>
    <w:p w:rsidR="007F29C0" w:rsidRPr="00E64C13" w:rsidRDefault="007F29C0" w:rsidP="007F29C0">
      <w:pPr>
        <w:rPr>
          <w:ins w:id="133" w:author="Sims" w:date="2021-02-18T09:26:00Z"/>
          <w:rFonts w:ascii="Arial" w:hAnsi="Arial"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7F29C0" w:rsidRPr="00E64C13" w:rsidTr="003F0563">
        <w:trPr>
          <w:jc w:val="center"/>
          <w:ins w:id="134" w:author="Sims" w:date="2021-02-18T09:26:00Z"/>
        </w:trPr>
        <w:tc>
          <w:tcPr>
            <w:tcW w:w="14175" w:type="dxa"/>
            <w:gridSpan w:val="4"/>
          </w:tcPr>
          <w:p w:rsidR="007F29C0" w:rsidRPr="00E64C13" w:rsidRDefault="007F29C0" w:rsidP="003F0563">
            <w:pPr>
              <w:spacing w:before="40" w:after="40"/>
              <w:jc w:val="center"/>
              <w:rPr>
                <w:ins w:id="135" w:author="Sims" w:date="2021-02-18T09:26:00Z"/>
                <w:rFonts w:ascii="Arial" w:hAnsi="Arial" w:cs="Arial"/>
                <w:b/>
                <w:sz w:val="20"/>
              </w:rPr>
            </w:pPr>
            <w:ins w:id="136" w:author="Sims" w:date="2021-02-18T09:26:00Z">
              <w:r w:rsidRPr="00E64C13">
                <w:rPr>
                  <w:rFonts w:ascii="Arial" w:hAnsi="Arial" w:cs="Arial"/>
                  <w:b/>
                  <w:sz w:val="20"/>
                </w:rPr>
                <w:t>Kryteria dopuszczalności</w:t>
              </w:r>
            </w:ins>
          </w:p>
        </w:tc>
      </w:tr>
      <w:tr w:rsidR="007F29C0" w:rsidRPr="00E64C13" w:rsidTr="003F0563">
        <w:trPr>
          <w:jc w:val="center"/>
          <w:ins w:id="137" w:author="Sims" w:date="2021-02-18T09:26:00Z"/>
        </w:trPr>
        <w:tc>
          <w:tcPr>
            <w:tcW w:w="704" w:type="dxa"/>
          </w:tcPr>
          <w:p w:rsidR="007F29C0" w:rsidRPr="00E64C13" w:rsidRDefault="007F29C0" w:rsidP="003F0563">
            <w:pPr>
              <w:spacing w:before="40" w:after="40"/>
              <w:jc w:val="center"/>
              <w:rPr>
                <w:ins w:id="138" w:author="Sims" w:date="2021-02-18T09:26:00Z"/>
                <w:rFonts w:ascii="Arial" w:hAnsi="Arial" w:cs="Arial"/>
                <w:sz w:val="20"/>
              </w:rPr>
            </w:pPr>
            <w:ins w:id="139" w:author="Sims" w:date="2021-02-18T09:26:00Z">
              <w:r w:rsidRPr="00E64C13">
                <w:rPr>
                  <w:rFonts w:ascii="Arial" w:hAnsi="Arial" w:cs="Arial"/>
                  <w:sz w:val="20"/>
                </w:rPr>
                <w:t>L.p.</w:t>
              </w:r>
            </w:ins>
          </w:p>
        </w:tc>
        <w:tc>
          <w:tcPr>
            <w:tcW w:w="2657" w:type="dxa"/>
          </w:tcPr>
          <w:p w:rsidR="007F29C0" w:rsidRPr="00E64C13" w:rsidRDefault="007F29C0" w:rsidP="003F0563">
            <w:pPr>
              <w:spacing w:before="40" w:after="40"/>
              <w:jc w:val="center"/>
              <w:rPr>
                <w:ins w:id="140" w:author="Sims" w:date="2021-02-18T09:26:00Z"/>
                <w:rFonts w:ascii="Arial" w:hAnsi="Arial" w:cs="Arial"/>
                <w:sz w:val="20"/>
              </w:rPr>
            </w:pPr>
            <w:ins w:id="141" w:author="Sims" w:date="2021-02-18T09:26:00Z">
              <w:r w:rsidRPr="00E64C13">
                <w:rPr>
                  <w:rFonts w:ascii="Arial" w:hAnsi="Arial" w:cs="Arial"/>
                  <w:sz w:val="20"/>
                </w:rPr>
                <w:t>Nazwa kryterium</w:t>
              </w:r>
            </w:ins>
          </w:p>
        </w:tc>
        <w:tc>
          <w:tcPr>
            <w:tcW w:w="6216" w:type="dxa"/>
          </w:tcPr>
          <w:p w:rsidR="007F29C0" w:rsidRPr="00E64C13" w:rsidRDefault="007F29C0" w:rsidP="003F0563">
            <w:pPr>
              <w:spacing w:before="40" w:after="40"/>
              <w:jc w:val="center"/>
              <w:rPr>
                <w:ins w:id="142" w:author="Sims" w:date="2021-02-18T09:26:00Z"/>
                <w:rFonts w:ascii="Arial" w:hAnsi="Arial" w:cs="Arial"/>
                <w:sz w:val="20"/>
              </w:rPr>
            </w:pPr>
            <w:ins w:id="143" w:author="Sims" w:date="2021-02-18T09:26:00Z">
              <w:r w:rsidRPr="00E64C13">
                <w:rPr>
                  <w:rFonts w:ascii="Arial" w:hAnsi="Arial" w:cs="Arial"/>
                  <w:sz w:val="20"/>
                </w:rPr>
                <w:t>Definicja kryterium</w:t>
              </w:r>
            </w:ins>
          </w:p>
        </w:tc>
        <w:tc>
          <w:tcPr>
            <w:tcW w:w="4598" w:type="dxa"/>
          </w:tcPr>
          <w:p w:rsidR="007F29C0" w:rsidRPr="00E64C13" w:rsidRDefault="007F29C0" w:rsidP="003F0563">
            <w:pPr>
              <w:spacing w:before="40" w:after="40"/>
              <w:jc w:val="center"/>
              <w:rPr>
                <w:ins w:id="144" w:author="Sims" w:date="2021-02-18T09:26:00Z"/>
                <w:rFonts w:ascii="Arial" w:hAnsi="Arial" w:cs="Arial"/>
                <w:sz w:val="20"/>
              </w:rPr>
            </w:pPr>
            <w:ins w:id="145" w:author="Sims" w:date="2021-02-18T09:26:00Z">
              <w:r w:rsidRPr="00E64C13">
                <w:rPr>
                  <w:rFonts w:ascii="Arial" w:hAnsi="Arial" w:cs="Arial"/>
                  <w:sz w:val="20"/>
                </w:rPr>
                <w:t>Opis znaczenia kryterium</w:t>
              </w:r>
            </w:ins>
          </w:p>
        </w:tc>
      </w:tr>
      <w:tr w:rsidR="007F29C0" w:rsidRPr="00E64C13" w:rsidTr="003F0563">
        <w:trPr>
          <w:jc w:val="center"/>
          <w:ins w:id="146" w:author="Sims" w:date="2021-02-18T09:26:00Z"/>
        </w:trPr>
        <w:tc>
          <w:tcPr>
            <w:tcW w:w="704" w:type="dxa"/>
          </w:tcPr>
          <w:p w:rsidR="007F29C0" w:rsidRPr="00E64C13" w:rsidRDefault="007F29C0" w:rsidP="003F0563">
            <w:pPr>
              <w:spacing w:before="40" w:after="40"/>
              <w:jc w:val="center"/>
              <w:rPr>
                <w:ins w:id="147" w:author="Sims" w:date="2021-02-18T09:26:00Z"/>
                <w:rFonts w:ascii="Arial" w:hAnsi="Arial" w:cs="Arial"/>
                <w:sz w:val="20"/>
              </w:rPr>
            </w:pPr>
            <w:ins w:id="148" w:author="Sims" w:date="2021-02-18T09:26:00Z">
              <w:r w:rsidRPr="00E64C13">
                <w:rPr>
                  <w:rFonts w:ascii="Arial" w:hAnsi="Arial" w:cs="Arial"/>
                  <w:sz w:val="20"/>
                </w:rPr>
                <w:t>1</w:t>
              </w:r>
            </w:ins>
          </w:p>
        </w:tc>
        <w:tc>
          <w:tcPr>
            <w:tcW w:w="2657" w:type="dxa"/>
          </w:tcPr>
          <w:p w:rsidR="007F29C0" w:rsidRPr="00E64C13" w:rsidRDefault="007F29C0" w:rsidP="003F0563">
            <w:pPr>
              <w:spacing w:before="40" w:after="40"/>
              <w:jc w:val="center"/>
              <w:rPr>
                <w:ins w:id="149" w:author="Sims" w:date="2021-02-18T09:26:00Z"/>
                <w:rFonts w:ascii="Arial" w:hAnsi="Arial" w:cs="Arial"/>
                <w:sz w:val="20"/>
              </w:rPr>
            </w:pPr>
            <w:ins w:id="150" w:author="Sims" w:date="2021-02-18T09:26:00Z">
              <w:r w:rsidRPr="00E64C13">
                <w:rPr>
                  <w:rFonts w:ascii="Arial" w:hAnsi="Arial" w:cs="Arial"/>
                  <w:sz w:val="20"/>
                </w:rPr>
                <w:t>2</w:t>
              </w:r>
            </w:ins>
          </w:p>
        </w:tc>
        <w:tc>
          <w:tcPr>
            <w:tcW w:w="6216" w:type="dxa"/>
          </w:tcPr>
          <w:p w:rsidR="007F29C0" w:rsidRPr="00E64C13" w:rsidRDefault="007F29C0" w:rsidP="003F0563">
            <w:pPr>
              <w:spacing w:before="40" w:after="40"/>
              <w:jc w:val="center"/>
              <w:rPr>
                <w:ins w:id="151" w:author="Sims" w:date="2021-02-18T09:26:00Z"/>
                <w:rFonts w:ascii="Arial" w:hAnsi="Arial" w:cs="Arial"/>
                <w:sz w:val="20"/>
              </w:rPr>
            </w:pPr>
            <w:ins w:id="152" w:author="Sims" w:date="2021-02-18T09:26:00Z">
              <w:r w:rsidRPr="00E64C13">
                <w:rPr>
                  <w:rFonts w:ascii="Arial" w:hAnsi="Arial" w:cs="Arial"/>
                  <w:sz w:val="20"/>
                </w:rPr>
                <w:t>3</w:t>
              </w:r>
            </w:ins>
          </w:p>
        </w:tc>
        <w:tc>
          <w:tcPr>
            <w:tcW w:w="4598" w:type="dxa"/>
          </w:tcPr>
          <w:p w:rsidR="007F29C0" w:rsidRPr="00E64C13" w:rsidRDefault="007F29C0" w:rsidP="003F0563">
            <w:pPr>
              <w:spacing w:before="40" w:after="40"/>
              <w:jc w:val="center"/>
              <w:rPr>
                <w:ins w:id="153" w:author="Sims" w:date="2021-02-18T09:26:00Z"/>
                <w:rFonts w:ascii="Arial" w:hAnsi="Arial" w:cs="Arial"/>
                <w:sz w:val="20"/>
              </w:rPr>
            </w:pPr>
            <w:ins w:id="154" w:author="Sims" w:date="2021-02-18T09:26:00Z">
              <w:r w:rsidRPr="00E64C13">
                <w:rPr>
                  <w:rFonts w:ascii="Arial" w:hAnsi="Arial" w:cs="Arial"/>
                  <w:sz w:val="20"/>
                </w:rPr>
                <w:t>4</w:t>
              </w:r>
            </w:ins>
          </w:p>
        </w:tc>
      </w:tr>
      <w:tr w:rsidR="007F29C0" w:rsidRPr="00E64C13" w:rsidTr="003F0563">
        <w:trPr>
          <w:jc w:val="center"/>
          <w:ins w:id="155" w:author="Sims" w:date="2021-02-18T09:26:00Z"/>
        </w:trPr>
        <w:tc>
          <w:tcPr>
            <w:tcW w:w="704" w:type="dxa"/>
          </w:tcPr>
          <w:p w:rsidR="007F29C0" w:rsidRPr="00E64C13" w:rsidRDefault="007F29C0" w:rsidP="003F0563">
            <w:pPr>
              <w:pStyle w:val="Akapitzlist"/>
              <w:numPr>
                <w:ilvl w:val="0"/>
                <w:numId w:val="525"/>
              </w:numPr>
              <w:spacing w:before="40" w:after="40"/>
              <w:ind w:left="0" w:firstLine="0"/>
              <w:contextualSpacing w:val="0"/>
              <w:rPr>
                <w:ins w:id="156" w:author="Sims" w:date="2021-02-18T09:26:00Z"/>
                <w:rFonts w:ascii="Arial" w:hAnsi="Arial" w:cs="Arial"/>
              </w:rPr>
            </w:pPr>
          </w:p>
        </w:tc>
        <w:tc>
          <w:tcPr>
            <w:tcW w:w="2657" w:type="dxa"/>
            <w:shd w:val="clear" w:color="auto" w:fill="auto"/>
          </w:tcPr>
          <w:p w:rsidR="007F29C0" w:rsidRPr="00E64C13" w:rsidRDefault="007F29C0" w:rsidP="003F0563">
            <w:pPr>
              <w:spacing w:before="40" w:after="40"/>
              <w:rPr>
                <w:ins w:id="157" w:author="Sims" w:date="2021-02-18T09:26:00Z"/>
                <w:rFonts w:ascii="Arial" w:hAnsi="Arial" w:cs="Arial"/>
                <w:sz w:val="20"/>
              </w:rPr>
            </w:pPr>
            <w:ins w:id="158" w:author="Sims" w:date="2021-02-18T09:26:00Z">
              <w:r w:rsidRPr="00E64C13">
                <w:rPr>
                  <w:rFonts w:ascii="Arial" w:hAnsi="Arial" w:cs="Arial"/>
                  <w:sz w:val="20"/>
                </w:rPr>
                <w:t xml:space="preserve">Zgodność z </w:t>
              </w:r>
              <w:r>
                <w:rPr>
                  <w:rFonts w:ascii="Arial" w:hAnsi="Arial" w:cs="Arial"/>
                  <w:sz w:val="20"/>
                </w:rPr>
                <w:t>typem projektu</w:t>
              </w:r>
              <w:r w:rsidRPr="00E64C13">
                <w:rPr>
                  <w:rFonts w:ascii="Arial" w:hAnsi="Arial" w:cs="Arial"/>
                  <w:sz w:val="20"/>
                </w:rPr>
                <w:t xml:space="preserve"> i rezultatami </w:t>
              </w:r>
              <w:r>
                <w:rPr>
                  <w:rFonts w:ascii="Arial" w:hAnsi="Arial" w:cs="Arial"/>
                  <w:sz w:val="20"/>
                </w:rPr>
                <w:t xml:space="preserve"> Działania.</w:t>
              </w:r>
            </w:ins>
          </w:p>
          <w:p w:rsidR="007F29C0" w:rsidRPr="00E64C13" w:rsidRDefault="007F29C0" w:rsidP="003F0563">
            <w:pPr>
              <w:spacing w:before="40" w:after="40"/>
              <w:rPr>
                <w:ins w:id="159" w:author="Sims" w:date="2021-02-18T09:26:00Z"/>
                <w:rFonts w:ascii="Arial" w:hAnsi="Arial" w:cs="Arial"/>
                <w:sz w:val="20"/>
              </w:rPr>
            </w:pPr>
          </w:p>
          <w:p w:rsidR="007F29C0" w:rsidRPr="00E64C13" w:rsidRDefault="007F29C0" w:rsidP="003F0563">
            <w:pPr>
              <w:spacing w:before="40" w:after="40"/>
              <w:rPr>
                <w:ins w:id="160" w:author="Sims" w:date="2021-02-18T09:26:00Z"/>
                <w:rFonts w:ascii="Arial" w:hAnsi="Arial" w:cs="Arial"/>
                <w:sz w:val="20"/>
              </w:rPr>
            </w:pPr>
          </w:p>
        </w:tc>
        <w:tc>
          <w:tcPr>
            <w:tcW w:w="6216" w:type="dxa"/>
            <w:shd w:val="clear" w:color="auto" w:fill="auto"/>
          </w:tcPr>
          <w:p w:rsidR="007F29C0" w:rsidRPr="00E64C13" w:rsidRDefault="007F29C0" w:rsidP="003F0563">
            <w:pPr>
              <w:spacing w:before="40" w:after="40"/>
              <w:rPr>
                <w:ins w:id="161" w:author="Sims" w:date="2021-02-18T09:26:00Z"/>
                <w:rFonts w:ascii="Arial" w:hAnsi="Arial" w:cs="Arial"/>
                <w:sz w:val="20"/>
              </w:rPr>
            </w:pPr>
            <w:ins w:id="162" w:author="Sims" w:date="2021-02-18T09:26:00Z">
              <w:r w:rsidRPr="00E64C13">
                <w:rPr>
                  <w:rFonts w:ascii="Arial" w:hAnsi="Arial" w:cs="Arial"/>
                  <w:sz w:val="20"/>
                </w:rPr>
                <w:t xml:space="preserve">Projekt jest zgodny </w:t>
              </w:r>
              <w:r w:rsidRPr="00696177">
                <w:rPr>
                  <w:rFonts w:ascii="Arial" w:hAnsi="Arial" w:cs="Arial"/>
                  <w:sz w:val="20"/>
                </w:rPr>
                <w:t>z typem projektu, wskaźnikami dla danego 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ins>
          </w:p>
          <w:p w:rsidR="007F29C0" w:rsidRPr="00E64C13" w:rsidRDefault="007F29C0" w:rsidP="003F0563">
            <w:pPr>
              <w:spacing w:before="40" w:after="40"/>
              <w:rPr>
                <w:ins w:id="163" w:author="Sims" w:date="2021-02-18T09:26:00Z"/>
                <w:rFonts w:ascii="Arial" w:hAnsi="Arial" w:cs="Arial"/>
                <w:sz w:val="20"/>
              </w:rPr>
            </w:pPr>
          </w:p>
        </w:tc>
        <w:tc>
          <w:tcPr>
            <w:tcW w:w="4598" w:type="dxa"/>
            <w:shd w:val="clear" w:color="auto" w:fill="auto"/>
          </w:tcPr>
          <w:p w:rsidR="007F29C0" w:rsidRPr="00E64C13" w:rsidRDefault="007F29C0" w:rsidP="003F0563">
            <w:pPr>
              <w:spacing w:before="40" w:after="40"/>
              <w:rPr>
                <w:ins w:id="164" w:author="Sims" w:date="2021-02-18T09:26:00Z"/>
                <w:rFonts w:ascii="Arial" w:hAnsi="Arial" w:cs="Arial"/>
                <w:sz w:val="20"/>
              </w:rPr>
            </w:pPr>
            <w:ins w:id="165" w:author="Sims" w:date="2021-02-18T09:26:00Z">
              <w:r w:rsidRPr="00E64C13">
                <w:rPr>
                  <w:rFonts w:ascii="Arial" w:hAnsi="Arial" w:cs="Arial"/>
                  <w:sz w:val="20"/>
                </w:rPr>
                <w:t>Spełnienie kryterium jest konieczne do przyznania dofinansowania.</w:t>
              </w:r>
            </w:ins>
          </w:p>
          <w:p w:rsidR="007F29C0" w:rsidRDefault="007F29C0" w:rsidP="003F0563">
            <w:pPr>
              <w:spacing w:before="40" w:after="40"/>
              <w:rPr>
                <w:ins w:id="166" w:author="Sims" w:date="2021-02-18T09:26:00Z"/>
                <w:rFonts w:ascii="Arial" w:hAnsi="Arial" w:cs="Arial"/>
                <w:sz w:val="20"/>
              </w:rPr>
            </w:pPr>
            <w:ins w:id="167"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168" w:author="Sims" w:date="2021-02-18T09:26:00Z"/>
                <w:rFonts w:ascii="Arial" w:hAnsi="Arial" w:cs="Arial"/>
                <w:sz w:val="20"/>
              </w:rPr>
            </w:pPr>
            <w:ins w:id="169" w:author="Sims" w:date="2021-02-18T09:26:00Z">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ins>
          </w:p>
          <w:p w:rsidR="007F29C0" w:rsidRPr="00E64C13" w:rsidRDefault="007F29C0" w:rsidP="003F0563">
            <w:pPr>
              <w:spacing w:before="40" w:after="40"/>
              <w:rPr>
                <w:ins w:id="170" w:author="Sims" w:date="2021-02-18T09:26:00Z"/>
                <w:rFonts w:ascii="Arial" w:hAnsi="Arial" w:cs="Arial"/>
                <w:sz w:val="20"/>
              </w:rPr>
            </w:pPr>
            <w:ins w:id="171" w:author="Sims" w:date="2021-02-18T09:26:00Z">
              <w:r w:rsidRPr="00E64C13">
                <w:rPr>
                  <w:rFonts w:ascii="Arial" w:hAnsi="Arial" w:cs="Arial"/>
                  <w:sz w:val="20"/>
                </w:rPr>
                <w:t>Ocena spełniania kryterium polega na przypisaniu wartości logicznych „tak”, „nie”.</w:t>
              </w:r>
            </w:ins>
          </w:p>
        </w:tc>
      </w:tr>
      <w:tr w:rsidR="007F29C0" w:rsidRPr="00E64C13" w:rsidTr="003F0563">
        <w:trPr>
          <w:jc w:val="center"/>
          <w:ins w:id="172" w:author="Sims" w:date="2021-02-18T09:26:00Z"/>
        </w:trPr>
        <w:tc>
          <w:tcPr>
            <w:tcW w:w="704" w:type="dxa"/>
          </w:tcPr>
          <w:p w:rsidR="007F29C0" w:rsidRPr="00E64C13" w:rsidRDefault="007F29C0" w:rsidP="003F0563">
            <w:pPr>
              <w:pStyle w:val="Akapitzlist"/>
              <w:numPr>
                <w:ilvl w:val="0"/>
                <w:numId w:val="525"/>
              </w:numPr>
              <w:spacing w:before="40" w:after="40"/>
              <w:ind w:left="0" w:firstLine="0"/>
              <w:contextualSpacing w:val="0"/>
              <w:rPr>
                <w:ins w:id="173" w:author="Sims" w:date="2021-02-18T09:26:00Z"/>
                <w:rFonts w:ascii="Arial" w:hAnsi="Arial" w:cs="Arial"/>
              </w:rPr>
            </w:pPr>
          </w:p>
        </w:tc>
        <w:tc>
          <w:tcPr>
            <w:tcW w:w="2657" w:type="dxa"/>
            <w:shd w:val="clear" w:color="auto" w:fill="auto"/>
          </w:tcPr>
          <w:p w:rsidR="007F29C0" w:rsidRPr="00E64C13" w:rsidRDefault="007F29C0" w:rsidP="003F0563">
            <w:pPr>
              <w:spacing w:before="40" w:after="40"/>
              <w:rPr>
                <w:ins w:id="174" w:author="Sims" w:date="2021-02-18T09:26:00Z"/>
                <w:rFonts w:ascii="Arial" w:hAnsi="Arial" w:cs="Arial"/>
                <w:sz w:val="20"/>
              </w:rPr>
            </w:pPr>
            <w:ins w:id="175" w:author="Sims" w:date="2021-02-18T09:26:00Z">
              <w:r>
                <w:rPr>
                  <w:rFonts w:ascii="Arial" w:hAnsi="Arial" w:cs="Arial"/>
                  <w:sz w:val="20"/>
                </w:rPr>
                <w:t>Kwalifikowalność Beneficjenta</w:t>
              </w:r>
            </w:ins>
          </w:p>
        </w:tc>
        <w:tc>
          <w:tcPr>
            <w:tcW w:w="6216" w:type="dxa"/>
            <w:shd w:val="clear" w:color="auto" w:fill="auto"/>
          </w:tcPr>
          <w:p w:rsidR="007F29C0" w:rsidRPr="00E64C13" w:rsidRDefault="007F29C0" w:rsidP="003F0563">
            <w:pPr>
              <w:spacing w:before="40" w:after="40"/>
              <w:rPr>
                <w:ins w:id="176" w:author="Sims" w:date="2021-02-18T09:26:00Z"/>
                <w:rFonts w:ascii="Arial" w:hAnsi="Arial" w:cs="Arial"/>
                <w:sz w:val="20"/>
              </w:rPr>
            </w:pPr>
            <w:ins w:id="177" w:author="Sims" w:date="2021-02-18T09:26:00Z">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 xml:space="preserve">oraz wykazem podmiotów dla naboru zatwierdzonym przez Zarząd Województwa Zachodniopomorskiego.   </w:t>
              </w:r>
            </w:ins>
          </w:p>
        </w:tc>
        <w:tc>
          <w:tcPr>
            <w:tcW w:w="4598" w:type="dxa"/>
            <w:shd w:val="clear" w:color="auto" w:fill="auto"/>
          </w:tcPr>
          <w:p w:rsidR="007F29C0" w:rsidRPr="00E64C13" w:rsidRDefault="007F29C0" w:rsidP="003F0563">
            <w:pPr>
              <w:spacing w:before="40" w:after="40"/>
              <w:rPr>
                <w:ins w:id="178" w:author="Sims" w:date="2021-02-18T09:26:00Z"/>
                <w:rFonts w:ascii="Arial" w:hAnsi="Arial" w:cs="Arial"/>
                <w:sz w:val="20"/>
              </w:rPr>
            </w:pPr>
            <w:ins w:id="179"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180" w:author="Sims" w:date="2021-02-18T09:26:00Z"/>
                <w:rFonts w:ascii="Arial" w:hAnsi="Arial" w:cs="Arial"/>
                <w:sz w:val="20"/>
              </w:rPr>
            </w:pPr>
            <w:ins w:id="181"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182" w:author="Sims" w:date="2021-02-18T09:26:00Z"/>
                <w:rFonts w:ascii="Arial" w:hAnsi="Arial" w:cs="Arial"/>
                <w:sz w:val="20"/>
              </w:rPr>
            </w:pPr>
            <w:ins w:id="183" w:author="Sims" w:date="2021-02-18T09:26:00Z">
              <w:r w:rsidRPr="00E64C13">
                <w:rPr>
                  <w:rFonts w:ascii="Arial" w:hAnsi="Arial" w:cs="Arial"/>
                  <w:sz w:val="20"/>
                </w:rPr>
                <w:t>Ocena spełniania kryterium polega na przypisaniu wartości logicznych „tak”, „nie”.</w:t>
              </w:r>
            </w:ins>
          </w:p>
        </w:tc>
      </w:tr>
      <w:tr w:rsidR="007F29C0" w:rsidRPr="00E64C13" w:rsidTr="003F0563">
        <w:trPr>
          <w:jc w:val="center"/>
          <w:ins w:id="184" w:author="Sims" w:date="2021-02-18T09:26:00Z"/>
        </w:trPr>
        <w:tc>
          <w:tcPr>
            <w:tcW w:w="704" w:type="dxa"/>
          </w:tcPr>
          <w:p w:rsidR="007F29C0" w:rsidRPr="00E64C13" w:rsidRDefault="007F29C0" w:rsidP="003F0563">
            <w:pPr>
              <w:pStyle w:val="Akapitzlist"/>
              <w:numPr>
                <w:ilvl w:val="0"/>
                <w:numId w:val="525"/>
              </w:numPr>
              <w:spacing w:before="40" w:after="40"/>
              <w:ind w:left="0" w:firstLine="0"/>
              <w:contextualSpacing w:val="0"/>
              <w:rPr>
                <w:ins w:id="185" w:author="Sims" w:date="2021-02-18T09:26:00Z"/>
                <w:rFonts w:ascii="Arial" w:hAnsi="Arial" w:cs="Arial"/>
              </w:rPr>
            </w:pPr>
          </w:p>
        </w:tc>
        <w:tc>
          <w:tcPr>
            <w:tcW w:w="2657" w:type="dxa"/>
            <w:shd w:val="clear" w:color="auto" w:fill="auto"/>
          </w:tcPr>
          <w:p w:rsidR="007F29C0" w:rsidRPr="00E64C13" w:rsidRDefault="007F29C0" w:rsidP="003F0563">
            <w:pPr>
              <w:spacing w:before="40" w:after="40"/>
              <w:rPr>
                <w:ins w:id="186" w:author="Sims" w:date="2021-02-18T09:26:00Z"/>
                <w:rFonts w:ascii="Arial" w:hAnsi="Arial" w:cs="Arial"/>
                <w:sz w:val="20"/>
              </w:rPr>
            </w:pPr>
            <w:ins w:id="187" w:author="Sims" w:date="2021-02-18T09:26:00Z">
              <w:r w:rsidRPr="00E64C13">
                <w:rPr>
                  <w:rFonts w:ascii="Arial" w:hAnsi="Arial" w:cs="Arial"/>
                  <w:sz w:val="20"/>
                </w:rPr>
                <w:t>Zgodność z zasadami horyzontalnymi</w:t>
              </w:r>
            </w:ins>
          </w:p>
        </w:tc>
        <w:tc>
          <w:tcPr>
            <w:tcW w:w="6216" w:type="dxa"/>
            <w:shd w:val="clear" w:color="auto" w:fill="auto"/>
          </w:tcPr>
          <w:p w:rsidR="007F29C0" w:rsidRPr="00E64C13" w:rsidRDefault="007F29C0" w:rsidP="003F0563">
            <w:pPr>
              <w:spacing w:before="40" w:after="40"/>
              <w:rPr>
                <w:ins w:id="188" w:author="Sims" w:date="2021-02-18T09:26:00Z"/>
                <w:rFonts w:ascii="Arial" w:hAnsi="Arial" w:cs="Arial"/>
                <w:sz w:val="20"/>
              </w:rPr>
            </w:pPr>
            <w:ins w:id="189" w:author="Sims" w:date="2021-02-18T09:26:00Z">
              <w:r w:rsidRPr="00E64C13">
                <w:rPr>
                  <w:rFonts w:ascii="Arial" w:hAnsi="Arial" w:cs="Arial"/>
                  <w:sz w:val="20"/>
                </w:rPr>
                <w:t xml:space="preserve">Projekt jest zgodny z: </w:t>
              </w:r>
            </w:ins>
          </w:p>
          <w:p w:rsidR="007F29C0" w:rsidRDefault="007F29C0" w:rsidP="003F0563">
            <w:pPr>
              <w:numPr>
                <w:ilvl w:val="0"/>
                <w:numId w:val="526"/>
              </w:numPr>
              <w:spacing w:before="40" w:after="40"/>
              <w:ind w:left="357" w:hanging="357"/>
              <w:rPr>
                <w:ins w:id="190" w:author="Sims" w:date="2021-02-18T09:26:00Z"/>
                <w:rFonts w:ascii="Arial" w:hAnsi="Arial" w:cs="Arial"/>
                <w:sz w:val="20"/>
              </w:rPr>
            </w:pPr>
            <w:ins w:id="191" w:author="Sims" w:date="2021-02-18T09:26:00Z">
              <w:r w:rsidRPr="00E64C13">
                <w:rPr>
                  <w:rFonts w:ascii="Arial" w:hAnsi="Arial" w:cs="Arial"/>
                  <w:sz w:val="20"/>
                </w:rPr>
                <w:t>zasadą równości szans kobiet i mężczyzn, w oparciu o standard minimum,</w:t>
              </w:r>
            </w:ins>
          </w:p>
          <w:p w:rsidR="007F29C0" w:rsidRPr="00223FE4" w:rsidRDefault="007F29C0" w:rsidP="003F0563">
            <w:pPr>
              <w:spacing w:before="40" w:after="40"/>
              <w:rPr>
                <w:ins w:id="192" w:author="Sims" w:date="2021-02-18T09:26:00Z"/>
                <w:rFonts w:ascii="Arial" w:hAnsi="Arial" w:cs="Arial"/>
                <w:sz w:val="20"/>
              </w:rPr>
            </w:pPr>
            <w:ins w:id="193" w:author="Sims" w:date="2021-02-18T09:26:00Z">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ins>
          </w:p>
          <w:p w:rsidR="007F29C0" w:rsidRPr="00E64C13" w:rsidRDefault="007F29C0" w:rsidP="003F0563">
            <w:pPr>
              <w:spacing w:before="40" w:after="40"/>
              <w:ind w:left="357"/>
              <w:rPr>
                <w:ins w:id="194" w:author="Sims" w:date="2021-02-18T09:26:00Z"/>
                <w:rFonts w:ascii="Arial" w:hAnsi="Arial" w:cs="Arial"/>
                <w:sz w:val="20"/>
              </w:rPr>
            </w:pPr>
          </w:p>
          <w:p w:rsidR="007F29C0" w:rsidRPr="00E64C13" w:rsidRDefault="007F29C0" w:rsidP="003F0563">
            <w:pPr>
              <w:numPr>
                <w:ilvl w:val="0"/>
                <w:numId w:val="526"/>
              </w:numPr>
              <w:spacing w:before="40" w:after="40"/>
              <w:ind w:left="357" w:hanging="357"/>
              <w:rPr>
                <w:ins w:id="195" w:author="Sims" w:date="2021-02-18T09:26:00Z"/>
                <w:rFonts w:ascii="Arial" w:hAnsi="Arial" w:cs="Arial"/>
                <w:sz w:val="20"/>
              </w:rPr>
            </w:pPr>
            <w:ins w:id="196" w:author="Sims" w:date="2021-02-18T09:26:00Z">
              <w:r w:rsidRPr="00E64C13">
                <w:rPr>
                  <w:rFonts w:ascii="Arial" w:hAnsi="Arial" w:cs="Arial"/>
                  <w:sz w:val="20"/>
                </w:rPr>
                <w:t>właściwymi politykami i zasadami wspólnotowym:</w:t>
              </w:r>
            </w:ins>
          </w:p>
          <w:p w:rsidR="007F29C0" w:rsidRPr="00E64C13" w:rsidRDefault="007F29C0" w:rsidP="003F0563">
            <w:pPr>
              <w:pStyle w:val="Akapitzlist"/>
              <w:numPr>
                <w:ilvl w:val="0"/>
                <w:numId w:val="347"/>
              </w:numPr>
              <w:spacing w:before="40" w:after="40"/>
              <w:ind w:left="714" w:hanging="357"/>
              <w:contextualSpacing w:val="0"/>
              <w:rPr>
                <w:ins w:id="197" w:author="Sims" w:date="2021-02-18T09:26:00Z"/>
                <w:rFonts w:ascii="Arial" w:hAnsi="Arial" w:cs="Arial"/>
              </w:rPr>
            </w:pPr>
            <w:ins w:id="198" w:author="Sims" w:date="2021-02-18T09:26:00Z">
              <w:r w:rsidRPr="00E64C13">
                <w:rPr>
                  <w:rFonts w:ascii="Arial" w:hAnsi="Arial" w:cs="Arial"/>
                </w:rPr>
                <w:t>zrównoważonego rozwoju,</w:t>
              </w:r>
              <w:r>
                <w:rPr>
                  <w:rFonts w:ascii="Arial" w:hAnsi="Arial" w:cs="Arial"/>
                </w:rPr>
                <w:t xml:space="preserve"> </w:t>
              </w:r>
            </w:ins>
          </w:p>
          <w:p w:rsidR="007F29C0" w:rsidRDefault="007F29C0" w:rsidP="003F0563">
            <w:pPr>
              <w:pStyle w:val="Akapitzlist"/>
              <w:numPr>
                <w:ilvl w:val="0"/>
                <w:numId w:val="347"/>
              </w:numPr>
              <w:spacing w:before="40" w:after="40"/>
              <w:ind w:left="714" w:hanging="357"/>
              <w:contextualSpacing w:val="0"/>
              <w:rPr>
                <w:ins w:id="199" w:author="Sims" w:date="2021-02-18T09:26:00Z"/>
                <w:rFonts w:ascii="Arial" w:hAnsi="Arial" w:cs="Arial"/>
              </w:rPr>
            </w:pPr>
            <w:ins w:id="200" w:author="Sims" w:date="2021-02-18T09:26:00Z">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ins>
          </w:p>
          <w:p w:rsidR="007F29C0" w:rsidRPr="00925D6F" w:rsidRDefault="007F29C0" w:rsidP="003F0563">
            <w:pPr>
              <w:spacing w:before="40" w:after="40"/>
              <w:rPr>
                <w:ins w:id="201" w:author="Sims" w:date="2021-02-18T09:26:00Z"/>
                <w:rFonts w:ascii="Arial" w:hAnsi="Arial" w:cs="Arial"/>
                <w:sz w:val="20"/>
              </w:rPr>
            </w:pPr>
            <w:ins w:id="202" w:author="Sims" w:date="2021-02-18T09:26:00Z">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ins>
          </w:p>
        </w:tc>
        <w:tc>
          <w:tcPr>
            <w:tcW w:w="4598" w:type="dxa"/>
            <w:shd w:val="clear" w:color="auto" w:fill="auto"/>
          </w:tcPr>
          <w:p w:rsidR="007F29C0" w:rsidRPr="00E64C13" w:rsidRDefault="007F29C0" w:rsidP="003F0563">
            <w:pPr>
              <w:spacing w:before="40" w:after="40"/>
              <w:rPr>
                <w:ins w:id="203" w:author="Sims" w:date="2021-02-18T09:26:00Z"/>
                <w:rFonts w:ascii="Arial" w:hAnsi="Arial" w:cs="Arial"/>
                <w:sz w:val="20"/>
              </w:rPr>
            </w:pPr>
            <w:ins w:id="204"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205" w:author="Sims" w:date="2021-02-18T09:26:00Z"/>
                <w:rFonts w:ascii="Arial" w:hAnsi="Arial" w:cs="Arial"/>
                <w:sz w:val="20"/>
              </w:rPr>
            </w:pPr>
            <w:ins w:id="206" w:author="Sims" w:date="2021-02-18T09:26:00Z">
              <w:r w:rsidRPr="00E64C13">
                <w:rPr>
                  <w:rFonts w:ascii="Arial" w:hAnsi="Arial" w:cs="Arial"/>
                  <w:sz w:val="20"/>
                </w:rPr>
                <w:t>Projekty niespełniające kryterium kierowane są do poprawy lub uzupełnienia.</w:t>
              </w:r>
            </w:ins>
          </w:p>
          <w:p w:rsidR="007F29C0" w:rsidRDefault="007F29C0" w:rsidP="003F0563">
            <w:pPr>
              <w:spacing w:before="40" w:after="40"/>
              <w:rPr>
                <w:ins w:id="207" w:author="Sims" w:date="2021-02-18T09:26:00Z"/>
                <w:rFonts w:ascii="Arial" w:hAnsi="Arial" w:cs="Arial"/>
                <w:sz w:val="20"/>
              </w:rPr>
            </w:pPr>
            <w:ins w:id="208" w:author="Sims" w:date="2021-02-18T09:26:00Z">
              <w:r w:rsidRPr="00E64C13">
                <w:rPr>
                  <w:rFonts w:ascii="Arial" w:hAnsi="Arial" w:cs="Arial"/>
                  <w:sz w:val="20"/>
                </w:rPr>
                <w:t>Ocena spełniania kryterium polega na przypisaniu wartości logicznych „tak”, „nie”.</w:t>
              </w:r>
            </w:ins>
          </w:p>
          <w:p w:rsidR="007F29C0" w:rsidRDefault="007F29C0" w:rsidP="003F0563">
            <w:pPr>
              <w:spacing w:before="40" w:after="40"/>
              <w:rPr>
                <w:ins w:id="209" w:author="Sims" w:date="2021-02-18T09:26:00Z"/>
                <w:rFonts w:ascii="Arial" w:hAnsi="Arial" w:cs="Arial"/>
                <w:sz w:val="20"/>
              </w:rPr>
            </w:pPr>
          </w:p>
          <w:p w:rsidR="007F29C0" w:rsidRPr="00E64C13" w:rsidRDefault="007F29C0" w:rsidP="003F0563">
            <w:pPr>
              <w:spacing w:before="40" w:after="40"/>
              <w:rPr>
                <w:ins w:id="210" w:author="Sims" w:date="2021-02-18T09:26:00Z"/>
                <w:rFonts w:ascii="Arial" w:hAnsi="Arial" w:cs="Arial"/>
                <w:sz w:val="20"/>
              </w:rPr>
            </w:pPr>
          </w:p>
        </w:tc>
      </w:tr>
    </w:tbl>
    <w:p w:rsidR="007F29C0" w:rsidRPr="00E64C13" w:rsidRDefault="007F29C0" w:rsidP="007F29C0">
      <w:pPr>
        <w:rPr>
          <w:ins w:id="211" w:author="Sims" w:date="2021-02-18T09:26:00Z"/>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7F29C0" w:rsidRPr="00E64C13" w:rsidTr="003F0563">
        <w:trPr>
          <w:jc w:val="center"/>
          <w:ins w:id="212" w:author="Sims" w:date="2021-02-18T09:26:00Z"/>
        </w:trPr>
        <w:tc>
          <w:tcPr>
            <w:tcW w:w="14175" w:type="dxa"/>
            <w:gridSpan w:val="4"/>
          </w:tcPr>
          <w:p w:rsidR="007F29C0" w:rsidRPr="00E64C13" w:rsidRDefault="007F29C0" w:rsidP="003F0563">
            <w:pPr>
              <w:spacing w:before="40" w:after="40"/>
              <w:jc w:val="center"/>
              <w:rPr>
                <w:ins w:id="213" w:author="Sims" w:date="2021-02-18T09:26:00Z"/>
                <w:rFonts w:ascii="Arial" w:hAnsi="Arial" w:cs="Arial"/>
                <w:b/>
                <w:sz w:val="20"/>
              </w:rPr>
            </w:pPr>
            <w:ins w:id="214" w:author="Sims" w:date="2021-02-18T09:26:00Z">
              <w:r w:rsidRPr="00E64C13">
                <w:rPr>
                  <w:rFonts w:ascii="Arial" w:hAnsi="Arial" w:cs="Arial"/>
                  <w:b/>
                  <w:sz w:val="20"/>
                </w:rPr>
                <w:t>Kryteria administracyjności</w:t>
              </w:r>
            </w:ins>
          </w:p>
        </w:tc>
      </w:tr>
      <w:tr w:rsidR="007F29C0" w:rsidRPr="00E64C13" w:rsidTr="003F0563">
        <w:trPr>
          <w:jc w:val="center"/>
          <w:ins w:id="215" w:author="Sims" w:date="2021-02-18T09:26:00Z"/>
        </w:trPr>
        <w:tc>
          <w:tcPr>
            <w:tcW w:w="538" w:type="dxa"/>
          </w:tcPr>
          <w:p w:rsidR="007F29C0" w:rsidRPr="00E64C13" w:rsidRDefault="007F29C0" w:rsidP="003F0563">
            <w:pPr>
              <w:spacing w:before="40" w:after="40"/>
              <w:jc w:val="center"/>
              <w:rPr>
                <w:ins w:id="216" w:author="Sims" w:date="2021-02-18T09:26:00Z"/>
                <w:rFonts w:ascii="Arial" w:hAnsi="Arial" w:cs="Arial"/>
                <w:sz w:val="20"/>
              </w:rPr>
            </w:pPr>
            <w:ins w:id="217" w:author="Sims" w:date="2021-02-18T09:26:00Z">
              <w:r w:rsidRPr="00E64C13">
                <w:rPr>
                  <w:rFonts w:ascii="Arial" w:hAnsi="Arial" w:cs="Arial"/>
                  <w:sz w:val="20"/>
                </w:rPr>
                <w:t>L.p.</w:t>
              </w:r>
            </w:ins>
          </w:p>
        </w:tc>
        <w:tc>
          <w:tcPr>
            <w:tcW w:w="2823" w:type="dxa"/>
          </w:tcPr>
          <w:p w:rsidR="007F29C0" w:rsidRPr="00E64C13" w:rsidRDefault="007F29C0" w:rsidP="003F0563">
            <w:pPr>
              <w:spacing w:before="40" w:after="40"/>
              <w:jc w:val="center"/>
              <w:rPr>
                <w:ins w:id="218" w:author="Sims" w:date="2021-02-18T09:26:00Z"/>
                <w:rFonts w:ascii="Arial" w:hAnsi="Arial" w:cs="Arial"/>
                <w:sz w:val="20"/>
              </w:rPr>
            </w:pPr>
            <w:ins w:id="219" w:author="Sims" w:date="2021-02-18T09:26:00Z">
              <w:r w:rsidRPr="00E64C13">
                <w:rPr>
                  <w:rFonts w:ascii="Arial" w:hAnsi="Arial" w:cs="Arial"/>
                  <w:sz w:val="20"/>
                </w:rPr>
                <w:t>Nazwa kryterium</w:t>
              </w:r>
            </w:ins>
          </w:p>
        </w:tc>
        <w:tc>
          <w:tcPr>
            <w:tcW w:w="6216" w:type="dxa"/>
          </w:tcPr>
          <w:p w:rsidR="007F29C0" w:rsidRPr="00E64C13" w:rsidRDefault="007F29C0" w:rsidP="003F0563">
            <w:pPr>
              <w:spacing w:before="40" w:after="40"/>
              <w:jc w:val="center"/>
              <w:rPr>
                <w:ins w:id="220" w:author="Sims" w:date="2021-02-18T09:26:00Z"/>
                <w:rFonts w:ascii="Arial" w:hAnsi="Arial" w:cs="Arial"/>
                <w:sz w:val="20"/>
              </w:rPr>
            </w:pPr>
            <w:ins w:id="221" w:author="Sims" w:date="2021-02-18T09:26:00Z">
              <w:r w:rsidRPr="00E64C13">
                <w:rPr>
                  <w:rFonts w:ascii="Arial" w:hAnsi="Arial" w:cs="Arial"/>
                  <w:sz w:val="20"/>
                </w:rPr>
                <w:t>Definicja kryterium</w:t>
              </w:r>
            </w:ins>
          </w:p>
        </w:tc>
        <w:tc>
          <w:tcPr>
            <w:tcW w:w="4598" w:type="dxa"/>
          </w:tcPr>
          <w:p w:rsidR="007F29C0" w:rsidRPr="00E64C13" w:rsidRDefault="007F29C0" w:rsidP="003F0563">
            <w:pPr>
              <w:spacing w:before="40" w:after="40"/>
              <w:jc w:val="center"/>
              <w:rPr>
                <w:ins w:id="222" w:author="Sims" w:date="2021-02-18T09:26:00Z"/>
                <w:rFonts w:ascii="Arial" w:hAnsi="Arial" w:cs="Arial"/>
                <w:sz w:val="20"/>
              </w:rPr>
            </w:pPr>
            <w:ins w:id="223" w:author="Sims" w:date="2021-02-18T09:26:00Z">
              <w:r w:rsidRPr="00E64C13">
                <w:rPr>
                  <w:rFonts w:ascii="Arial" w:hAnsi="Arial" w:cs="Arial"/>
                  <w:sz w:val="20"/>
                </w:rPr>
                <w:t>Opis znaczenia kryterium</w:t>
              </w:r>
            </w:ins>
          </w:p>
        </w:tc>
      </w:tr>
      <w:tr w:rsidR="007F29C0" w:rsidRPr="00E64C13" w:rsidTr="003F0563">
        <w:trPr>
          <w:jc w:val="center"/>
          <w:ins w:id="224" w:author="Sims" w:date="2021-02-18T09:26:00Z"/>
        </w:trPr>
        <w:tc>
          <w:tcPr>
            <w:tcW w:w="538" w:type="dxa"/>
          </w:tcPr>
          <w:p w:rsidR="007F29C0" w:rsidRPr="00E64C13" w:rsidRDefault="007F29C0" w:rsidP="003F0563">
            <w:pPr>
              <w:spacing w:before="40" w:after="40"/>
              <w:jc w:val="center"/>
              <w:rPr>
                <w:ins w:id="225" w:author="Sims" w:date="2021-02-18T09:26:00Z"/>
                <w:rFonts w:ascii="Arial" w:hAnsi="Arial" w:cs="Arial"/>
                <w:sz w:val="20"/>
              </w:rPr>
            </w:pPr>
            <w:ins w:id="226" w:author="Sims" w:date="2021-02-18T09:26:00Z">
              <w:r w:rsidRPr="00E64C13">
                <w:rPr>
                  <w:rFonts w:ascii="Arial" w:hAnsi="Arial" w:cs="Arial"/>
                  <w:sz w:val="20"/>
                </w:rPr>
                <w:t>1</w:t>
              </w:r>
            </w:ins>
          </w:p>
        </w:tc>
        <w:tc>
          <w:tcPr>
            <w:tcW w:w="2823" w:type="dxa"/>
          </w:tcPr>
          <w:p w:rsidR="007F29C0" w:rsidRPr="00E64C13" w:rsidRDefault="007F29C0" w:rsidP="003F0563">
            <w:pPr>
              <w:spacing w:before="40" w:after="40"/>
              <w:jc w:val="center"/>
              <w:rPr>
                <w:ins w:id="227" w:author="Sims" w:date="2021-02-18T09:26:00Z"/>
                <w:rFonts w:ascii="Arial" w:hAnsi="Arial" w:cs="Arial"/>
                <w:sz w:val="20"/>
              </w:rPr>
            </w:pPr>
            <w:ins w:id="228" w:author="Sims" w:date="2021-02-18T09:26:00Z">
              <w:r w:rsidRPr="00E64C13">
                <w:rPr>
                  <w:rFonts w:ascii="Arial" w:hAnsi="Arial" w:cs="Arial"/>
                  <w:sz w:val="20"/>
                </w:rPr>
                <w:t>2</w:t>
              </w:r>
            </w:ins>
          </w:p>
        </w:tc>
        <w:tc>
          <w:tcPr>
            <w:tcW w:w="6216" w:type="dxa"/>
          </w:tcPr>
          <w:p w:rsidR="007F29C0" w:rsidRPr="00E64C13" w:rsidRDefault="007F29C0" w:rsidP="003F0563">
            <w:pPr>
              <w:spacing w:before="40" w:after="40"/>
              <w:jc w:val="center"/>
              <w:rPr>
                <w:ins w:id="229" w:author="Sims" w:date="2021-02-18T09:26:00Z"/>
                <w:rFonts w:ascii="Arial" w:hAnsi="Arial" w:cs="Arial"/>
                <w:sz w:val="20"/>
              </w:rPr>
            </w:pPr>
            <w:ins w:id="230" w:author="Sims" w:date="2021-02-18T09:26:00Z">
              <w:r w:rsidRPr="00E64C13">
                <w:rPr>
                  <w:rFonts w:ascii="Arial" w:hAnsi="Arial" w:cs="Arial"/>
                  <w:sz w:val="20"/>
                </w:rPr>
                <w:t>3</w:t>
              </w:r>
            </w:ins>
          </w:p>
        </w:tc>
        <w:tc>
          <w:tcPr>
            <w:tcW w:w="4598" w:type="dxa"/>
          </w:tcPr>
          <w:p w:rsidR="007F29C0" w:rsidRPr="00E64C13" w:rsidRDefault="007F29C0" w:rsidP="003F0563">
            <w:pPr>
              <w:spacing w:before="40" w:after="40"/>
              <w:jc w:val="center"/>
              <w:rPr>
                <w:ins w:id="231" w:author="Sims" w:date="2021-02-18T09:26:00Z"/>
                <w:rFonts w:ascii="Arial" w:hAnsi="Arial" w:cs="Arial"/>
                <w:sz w:val="20"/>
              </w:rPr>
            </w:pPr>
            <w:ins w:id="232" w:author="Sims" w:date="2021-02-18T09:26:00Z">
              <w:r w:rsidRPr="00E64C13">
                <w:rPr>
                  <w:rFonts w:ascii="Arial" w:hAnsi="Arial" w:cs="Arial"/>
                  <w:sz w:val="20"/>
                </w:rPr>
                <w:t>4</w:t>
              </w:r>
            </w:ins>
          </w:p>
        </w:tc>
      </w:tr>
      <w:tr w:rsidR="007F29C0" w:rsidRPr="00E64C13" w:rsidTr="003F0563">
        <w:trPr>
          <w:jc w:val="center"/>
          <w:ins w:id="233" w:author="Sims" w:date="2021-02-18T09:26:00Z"/>
        </w:trPr>
        <w:tc>
          <w:tcPr>
            <w:tcW w:w="538" w:type="dxa"/>
          </w:tcPr>
          <w:p w:rsidR="007F29C0" w:rsidRPr="00E64C13" w:rsidRDefault="007F29C0" w:rsidP="003F0563">
            <w:pPr>
              <w:pStyle w:val="Akapitzlist"/>
              <w:numPr>
                <w:ilvl w:val="0"/>
                <w:numId w:val="527"/>
              </w:numPr>
              <w:spacing w:before="40" w:after="40"/>
              <w:ind w:left="0" w:firstLine="0"/>
              <w:contextualSpacing w:val="0"/>
              <w:rPr>
                <w:ins w:id="234" w:author="Sims" w:date="2021-02-18T09:26:00Z"/>
                <w:rFonts w:ascii="Arial" w:hAnsi="Arial" w:cs="Arial"/>
              </w:rPr>
            </w:pPr>
          </w:p>
        </w:tc>
        <w:tc>
          <w:tcPr>
            <w:tcW w:w="2823" w:type="dxa"/>
          </w:tcPr>
          <w:p w:rsidR="007F29C0" w:rsidRPr="00E64C13" w:rsidRDefault="007F29C0" w:rsidP="003F0563">
            <w:pPr>
              <w:spacing w:before="40" w:after="40"/>
              <w:rPr>
                <w:ins w:id="235" w:author="Sims" w:date="2021-02-18T09:26:00Z"/>
                <w:rFonts w:ascii="Arial" w:hAnsi="Arial" w:cs="Arial"/>
                <w:sz w:val="20"/>
              </w:rPr>
            </w:pPr>
            <w:ins w:id="236" w:author="Sims" w:date="2021-02-18T09:26:00Z">
              <w:r w:rsidRPr="00E64C13">
                <w:rPr>
                  <w:rFonts w:ascii="Arial" w:hAnsi="Arial" w:cs="Arial"/>
                  <w:sz w:val="20"/>
                </w:rPr>
                <w:t>Intensywność wsparcia</w:t>
              </w:r>
            </w:ins>
          </w:p>
        </w:tc>
        <w:tc>
          <w:tcPr>
            <w:tcW w:w="6216" w:type="dxa"/>
          </w:tcPr>
          <w:p w:rsidR="007F29C0" w:rsidRDefault="007F29C0" w:rsidP="003F0563">
            <w:pPr>
              <w:spacing w:before="40" w:after="40"/>
              <w:rPr>
                <w:ins w:id="237" w:author="Sims" w:date="2021-02-18T09:26:00Z"/>
                <w:rFonts w:ascii="Arial" w:hAnsi="Arial" w:cs="Arial"/>
                <w:sz w:val="20"/>
              </w:rPr>
            </w:pPr>
            <w:ins w:id="238" w:author="Sims" w:date="2021-02-18T09:26:00Z">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ins>
          </w:p>
          <w:p w:rsidR="007F29C0" w:rsidRPr="00E64C13" w:rsidRDefault="007F29C0" w:rsidP="003F0563">
            <w:pPr>
              <w:spacing w:before="40" w:after="40"/>
              <w:rPr>
                <w:ins w:id="239" w:author="Sims" w:date="2021-02-18T09:26:00Z"/>
                <w:rFonts w:ascii="Arial" w:hAnsi="Arial" w:cs="Arial"/>
                <w:sz w:val="20"/>
              </w:rPr>
            </w:pPr>
            <w:ins w:id="240" w:author="Sims" w:date="2021-02-18T09:26:00Z">
              <w:r w:rsidRPr="00F16BDE">
                <w:rPr>
                  <w:rFonts w:ascii="Arial" w:hAnsi="Arial" w:cs="Arial"/>
                  <w:sz w:val="20"/>
                </w:rPr>
                <w:t>W uzasadnionych przypadkach na etapie realizacji projektu na wniosek lub za zgodą IP, dopuszcza się możliwość odstępstwa w zakresie intensywności wsparcia określonej w</w:t>
              </w:r>
              <w:r>
                <w:rPr>
                  <w:rFonts w:ascii="Myriad Pro" w:hAnsi="Myriad Pro" w:cs="Arial"/>
                </w:rPr>
                <w:t xml:space="preserve"> </w:t>
              </w:r>
              <w:r>
                <w:rPr>
                  <w:rFonts w:ascii="Arial" w:hAnsi="Arial" w:cs="Arial"/>
                  <w:i/>
                  <w:sz w:val="20"/>
                </w:rPr>
                <w:t>Wezwaniu</w:t>
              </w:r>
              <w:r w:rsidRPr="00C30D79">
                <w:rPr>
                  <w:rFonts w:ascii="Arial" w:hAnsi="Arial" w:cs="Arial"/>
                  <w:i/>
                  <w:sz w:val="20"/>
                </w:rPr>
                <w:t xml:space="preserve"> do złożenia wniosku</w:t>
              </w:r>
              <w:r>
                <w:rPr>
                  <w:rFonts w:ascii="Myriad Pro" w:hAnsi="Myriad Pro" w:cs="Arial"/>
                </w:rPr>
                <w:t>.</w:t>
              </w:r>
            </w:ins>
          </w:p>
        </w:tc>
        <w:tc>
          <w:tcPr>
            <w:tcW w:w="4598" w:type="dxa"/>
          </w:tcPr>
          <w:p w:rsidR="007F29C0" w:rsidRPr="00E64C13" w:rsidRDefault="007F29C0" w:rsidP="003F0563">
            <w:pPr>
              <w:spacing w:before="40" w:after="40"/>
              <w:rPr>
                <w:ins w:id="241" w:author="Sims" w:date="2021-02-18T09:26:00Z"/>
                <w:rFonts w:ascii="Arial" w:hAnsi="Arial" w:cs="Arial"/>
                <w:sz w:val="20"/>
              </w:rPr>
            </w:pPr>
            <w:ins w:id="242"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243" w:author="Sims" w:date="2021-02-18T09:26:00Z"/>
                <w:rFonts w:ascii="Arial" w:hAnsi="Arial" w:cs="Arial"/>
                <w:sz w:val="20"/>
              </w:rPr>
            </w:pPr>
            <w:ins w:id="244"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245" w:author="Sims" w:date="2021-02-18T09:26:00Z"/>
                <w:rFonts w:ascii="Arial" w:hAnsi="Arial" w:cs="Arial"/>
                <w:sz w:val="20"/>
              </w:rPr>
            </w:pPr>
            <w:ins w:id="246" w:author="Sims" w:date="2021-02-18T09:26:00Z">
              <w:r w:rsidRPr="00E64C13">
                <w:rPr>
                  <w:rFonts w:ascii="Arial" w:hAnsi="Arial" w:cs="Arial"/>
                  <w:sz w:val="20"/>
                </w:rPr>
                <w:t>Ocena spełniania kryterium polega na przypisaniu wartości logicznych „tak”, „nie”.</w:t>
              </w:r>
            </w:ins>
          </w:p>
        </w:tc>
      </w:tr>
      <w:tr w:rsidR="007F29C0" w:rsidRPr="00E64C13" w:rsidTr="003F0563">
        <w:trPr>
          <w:jc w:val="center"/>
          <w:ins w:id="247" w:author="Sims" w:date="2021-02-18T09:26:00Z"/>
        </w:trPr>
        <w:tc>
          <w:tcPr>
            <w:tcW w:w="538" w:type="dxa"/>
          </w:tcPr>
          <w:p w:rsidR="007F29C0" w:rsidRPr="00E64C13" w:rsidRDefault="007F29C0" w:rsidP="003F0563">
            <w:pPr>
              <w:pStyle w:val="Akapitzlist"/>
              <w:numPr>
                <w:ilvl w:val="0"/>
                <w:numId w:val="527"/>
              </w:numPr>
              <w:spacing w:before="40" w:after="40"/>
              <w:ind w:left="0" w:firstLine="0"/>
              <w:contextualSpacing w:val="0"/>
              <w:rPr>
                <w:ins w:id="248" w:author="Sims" w:date="2021-02-18T09:26:00Z"/>
                <w:rFonts w:ascii="Arial" w:hAnsi="Arial" w:cs="Arial"/>
              </w:rPr>
            </w:pPr>
          </w:p>
        </w:tc>
        <w:tc>
          <w:tcPr>
            <w:tcW w:w="2823" w:type="dxa"/>
          </w:tcPr>
          <w:p w:rsidR="007F29C0" w:rsidRPr="00E64C13" w:rsidRDefault="007F29C0" w:rsidP="003F0563">
            <w:pPr>
              <w:spacing w:before="40" w:after="40"/>
              <w:rPr>
                <w:ins w:id="249" w:author="Sims" w:date="2021-02-18T09:26:00Z"/>
                <w:rFonts w:ascii="Arial" w:hAnsi="Arial" w:cs="Arial"/>
                <w:sz w:val="20"/>
              </w:rPr>
            </w:pPr>
            <w:ins w:id="250" w:author="Sims" w:date="2021-02-18T09:26:00Z">
              <w:r w:rsidRPr="00E64C13">
                <w:rPr>
                  <w:rFonts w:ascii="Arial" w:hAnsi="Arial" w:cs="Arial"/>
                  <w:sz w:val="20"/>
                </w:rPr>
                <w:t>Zgodność z kwalifikowalnością wydatków</w:t>
              </w:r>
            </w:ins>
          </w:p>
        </w:tc>
        <w:tc>
          <w:tcPr>
            <w:tcW w:w="6216" w:type="dxa"/>
          </w:tcPr>
          <w:p w:rsidR="007F29C0" w:rsidRDefault="007F29C0" w:rsidP="003F0563">
            <w:pPr>
              <w:spacing w:before="40" w:after="40"/>
              <w:rPr>
                <w:ins w:id="251" w:author="Sims" w:date="2021-02-18T09:26:00Z"/>
                <w:rFonts w:ascii="Arial" w:hAnsi="Arial" w:cs="Arial"/>
                <w:i/>
                <w:sz w:val="20"/>
              </w:rPr>
            </w:pPr>
            <w:ins w:id="252" w:author="Sims" w:date="2021-02-18T09:26:00Z">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ins>
          </w:p>
          <w:p w:rsidR="007F29C0" w:rsidRPr="00E64C13" w:rsidRDefault="007F29C0" w:rsidP="003F0563">
            <w:pPr>
              <w:spacing w:before="40" w:after="40"/>
              <w:rPr>
                <w:ins w:id="253" w:author="Sims" w:date="2021-02-18T09:26:00Z"/>
                <w:rFonts w:ascii="Arial" w:hAnsi="Arial" w:cs="Arial"/>
                <w:sz w:val="20"/>
              </w:rPr>
            </w:pPr>
            <w:ins w:id="254" w:author="Sims" w:date="2021-02-18T09:26:00Z">
              <w:r>
                <w:rPr>
                  <w:rFonts w:ascii="Arial" w:hAnsi="Arial" w:cs="Arial"/>
                  <w:sz w:val="20"/>
                </w:rPr>
                <w:t xml:space="preserve">Planowane wydatki są uzasadnione, niezbędne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 jeśli dotyczy)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ins>
          </w:p>
        </w:tc>
        <w:tc>
          <w:tcPr>
            <w:tcW w:w="4598" w:type="dxa"/>
          </w:tcPr>
          <w:p w:rsidR="007F29C0" w:rsidRPr="00E64C13" w:rsidRDefault="007F29C0" w:rsidP="003F0563">
            <w:pPr>
              <w:spacing w:before="40" w:after="40"/>
              <w:rPr>
                <w:ins w:id="255" w:author="Sims" w:date="2021-02-18T09:26:00Z"/>
                <w:rFonts w:ascii="Arial" w:hAnsi="Arial" w:cs="Arial"/>
                <w:sz w:val="20"/>
              </w:rPr>
            </w:pPr>
            <w:ins w:id="256"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257" w:author="Sims" w:date="2021-02-18T09:26:00Z"/>
                <w:rFonts w:ascii="Arial" w:hAnsi="Arial" w:cs="Arial"/>
                <w:sz w:val="20"/>
              </w:rPr>
            </w:pPr>
            <w:ins w:id="258"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259" w:author="Sims" w:date="2021-02-18T09:26:00Z"/>
                <w:rFonts w:ascii="Arial" w:hAnsi="Arial" w:cs="Arial"/>
                <w:sz w:val="20"/>
              </w:rPr>
            </w:pPr>
            <w:ins w:id="260" w:author="Sims" w:date="2021-02-18T09:26:00Z">
              <w:r w:rsidRPr="00E64C13">
                <w:rPr>
                  <w:rFonts w:ascii="Arial" w:hAnsi="Arial" w:cs="Arial"/>
                  <w:sz w:val="20"/>
                </w:rPr>
                <w:t>Ocena spełniania kryterium polega na przypisaniu wartości logicznych „tak”, „nie”.</w:t>
              </w:r>
            </w:ins>
          </w:p>
        </w:tc>
      </w:tr>
      <w:tr w:rsidR="007F29C0" w:rsidRPr="00E64C13" w:rsidTr="003F0563">
        <w:trPr>
          <w:jc w:val="center"/>
          <w:ins w:id="261" w:author="Sims" w:date="2021-02-18T09:26:00Z"/>
        </w:trPr>
        <w:tc>
          <w:tcPr>
            <w:tcW w:w="538" w:type="dxa"/>
          </w:tcPr>
          <w:p w:rsidR="007F29C0" w:rsidRPr="00E64C13" w:rsidRDefault="007F29C0" w:rsidP="003F0563">
            <w:pPr>
              <w:pStyle w:val="Akapitzlist"/>
              <w:numPr>
                <w:ilvl w:val="0"/>
                <w:numId w:val="527"/>
              </w:numPr>
              <w:spacing w:before="40" w:after="40"/>
              <w:ind w:left="0" w:firstLine="0"/>
              <w:contextualSpacing w:val="0"/>
              <w:rPr>
                <w:ins w:id="262" w:author="Sims" w:date="2021-02-18T09:26:00Z"/>
                <w:rFonts w:ascii="Arial" w:hAnsi="Arial" w:cs="Arial"/>
              </w:rPr>
            </w:pPr>
          </w:p>
        </w:tc>
        <w:tc>
          <w:tcPr>
            <w:tcW w:w="2823" w:type="dxa"/>
          </w:tcPr>
          <w:p w:rsidR="007F29C0" w:rsidRPr="00E64C13" w:rsidRDefault="007F29C0" w:rsidP="003F0563">
            <w:pPr>
              <w:spacing w:before="40" w:after="40"/>
              <w:rPr>
                <w:ins w:id="263" w:author="Sims" w:date="2021-02-18T09:26:00Z"/>
                <w:rFonts w:ascii="Arial" w:hAnsi="Arial" w:cs="Arial"/>
                <w:sz w:val="20"/>
              </w:rPr>
            </w:pPr>
            <w:ins w:id="264" w:author="Sims" w:date="2021-02-18T09:26:00Z">
              <w:r>
                <w:rPr>
                  <w:rFonts w:ascii="Arial" w:hAnsi="Arial" w:cs="Arial"/>
                  <w:sz w:val="20"/>
                </w:rPr>
                <w:t>Zgodność z warunkami realizacji wsparcia</w:t>
              </w:r>
            </w:ins>
          </w:p>
        </w:tc>
        <w:tc>
          <w:tcPr>
            <w:tcW w:w="6216" w:type="dxa"/>
          </w:tcPr>
          <w:p w:rsidR="007F29C0" w:rsidRPr="00E64C13" w:rsidRDefault="007F29C0" w:rsidP="003F0563">
            <w:pPr>
              <w:spacing w:before="40" w:after="40"/>
              <w:rPr>
                <w:ins w:id="265" w:author="Sims" w:date="2021-02-18T09:26:00Z"/>
                <w:rFonts w:ascii="Arial" w:hAnsi="Arial" w:cs="Arial"/>
                <w:sz w:val="20"/>
              </w:rPr>
            </w:pPr>
            <w:ins w:id="266" w:author="Sims" w:date="2021-02-18T09:26:00Z">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ins>
          </w:p>
        </w:tc>
        <w:tc>
          <w:tcPr>
            <w:tcW w:w="4598" w:type="dxa"/>
          </w:tcPr>
          <w:p w:rsidR="007F29C0" w:rsidRPr="00822AA4" w:rsidRDefault="007F29C0" w:rsidP="003F0563">
            <w:pPr>
              <w:spacing w:before="40" w:after="40"/>
              <w:rPr>
                <w:ins w:id="267" w:author="Sims" w:date="2021-02-18T09:26:00Z"/>
                <w:rFonts w:ascii="Arial" w:hAnsi="Arial" w:cs="Arial"/>
                <w:sz w:val="20"/>
              </w:rPr>
            </w:pPr>
            <w:ins w:id="268" w:author="Sims" w:date="2021-02-18T09:26:00Z">
              <w:r w:rsidRPr="00822AA4">
                <w:rPr>
                  <w:rFonts w:ascii="Arial" w:hAnsi="Arial" w:cs="Arial"/>
                  <w:sz w:val="20"/>
                </w:rPr>
                <w:t>Spełnienie kryterium jest konieczne do przyznania dofinansowania.</w:t>
              </w:r>
            </w:ins>
          </w:p>
          <w:p w:rsidR="007F29C0" w:rsidRPr="00822AA4" w:rsidRDefault="007F29C0" w:rsidP="003F0563">
            <w:pPr>
              <w:spacing w:before="40" w:after="40"/>
              <w:rPr>
                <w:ins w:id="269" w:author="Sims" w:date="2021-02-18T09:26:00Z"/>
                <w:rFonts w:ascii="Arial" w:hAnsi="Arial" w:cs="Arial"/>
                <w:sz w:val="20"/>
              </w:rPr>
            </w:pPr>
            <w:ins w:id="270" w:author="Sims" w:date="2021-02-18T09:26:00Z">
              <w:r w:rsidRPr="00822AA4">
                <w:rPr>
                  <w:rFonts w:ascii="Arial" w:hAnsi="Arial" w:cs="Arial"/>
                  <w:sz w:val="20"/>
                </w:rPr>
                <w:t>Projekty niespełniające kryterium kierowane są do poprawy lub uzupełnienia.</w:t>
              </w:r>
            </w:ins>
          </w:p>
          <w:p w:rsidR="007F29C0" w:rsidRPr="00822AA4" w:rsidRDefault="007F29C0" w:rsidP="003F0563">
            <w:pPr>
              <w:spacing w:before="40" w:after="40"/>
              <w:rPr>
                <w:ins w:id="271" w:author="Sims" w:date="2021-02-18T09:26:00Z"/>
                <w:rFonts w:ascii="Arial" w:hAnsi="Arial" w:cs="Arial"/>
                <w:sz w:val="20"/>
              </w:rPr>
            </w:pPr>
            <w:ins w:id="272" w:author="Sims" w:date="2021-02-18T09:26:00Z">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ins>
          </w:p>
          <w:p w:rsidR="007F29C0" w:rsidRPr="00822AA4" w:rsidRDefault="007F29C0" w:rsidP="003F0563">
            <w:pPr>
              <w:spacing w:before="40" w:after="40"/>
              <w:rPr>
                <w:ins w:id="273" w:author="Sims" w:date="2021-02-18T09:26:00Z"/>
                <w:rFonts w:ascii="Arial" w:hAnsi="Arial" w:cs="Arial"/>
                <w:sz w:val="20"/>
              </w:rPr>
            </w:pPr>
            <w:ins w:id="274" w:author="Sims" w:date="2021-02-18T09:26:00Z">
              <w:r w:rsidRPr="00822AA4">
                <w:rPr>
                  <w:rFonts w:ascii="Arial" w:hAnsi="Arial" w:cs="Arial"/>
                  <w:sz w:val="20"/>
                </w:rPr>
                <w:t>Ocena spełniania kryterium polega na przypisaniu wartości logicznych „tak”, „nie”.</w:t>
              </w:r>
            </w:ins>
          </w:p>
        </w:tc>
      </w:tr>
      <w:tr w:rsidR="007F29C0" w:rsidRPr="00E64C13" w:rsidTr="003F0563">
        <w:trPr>
          <w:jc w:val="center"/>
          <w:ins w:id="275" w:author="Sims" w:date="2021-02-18T09:26:00Z"/>
        </w:trPr>
        <w:tc>
          <w:tcPr>
            <w:tcW w:w="538" w:type="dxa"/>
          </w:tcPr>
          <w:p w:rsidR="007F29C0" w:rsidRPr="00E64C13" w:rsidRDefault="007F29C0" w:rsidP="003F0563">
            <w:pPr>
              <w:pStyle w:val="Akapitzlist"/>
              <w:numPr>
                <w:ilvl w:val="0"/>
                <w:numId w:val="527"/>
              </w:numPr>
              <w:spacing w:before="40" w:after="40"/>
              <w:ind w:left="0" w:firstLine="0"/>
              <w:contextualSpacing w:val="0"/>
              <w:rPr>
                <w:ins w:id="276" w:author="Sims" w:date="2021-02-18T09:26:00Z"/>
                <w:rFonts w:ascii="Arial" w:hAnsi="Arial" w:cs="Arial"/>
              </w:rPr>
            </w:pPr>
          </w:p>
        </w:tc>
        <w:tc>
          <w:tcPr>
            <w:tcW w:w="2823" w:type="dxa"/>
          </w:tcPr>
          <w:p w:rsidR="007F29C0" w:rsidRPr="00E64C13" w:rsidRDefault="007F29C0" w:rsidP="003F0563">
            <w:pPr>
              <w:spacing w:before="40" w:after="40"/>
              <w:rPr>
                <w:ins w:id="277" w:author="Sims" w:date="2021-02-18T09:26:00Z"/>
                <w:rFonts w:ascii="Arial" w:hAnsi="Arial" w:cs="Arial"/>
                <w:sz w:val="20"/>
              </w:rPr>
            </w:pPr>
            <w:ins w:id="278" w:author="Sims" w:date="2021-02-18T09:26:00Z">
              <w:r w:rsidRPr="00E64C13">
                <w:rPr>
                  <w:rFonts w:ascii="Arial" w:hAnsi="Arial" w:cs="Arial"/>
                  <w:sz w:val="20"/>
                </w:rPr>
                <w:t xml:space="preserve">Spójność wniosku </w:t>
              </w:r>
              <w:r w:rsidRPr="00E64C13">
                <w:rPr>
                  <w:rFonts w:ascii="Arial" w:hAnsi="Arial" w:cs="Arial"/>
                  <w:sz w:val="20"/>
                </w:rPr>
                <w:br/>
                <w:t>i załączników</w:t>
              </w:r>
            </w:ins>
          </w:p>
        </w:tc>
        <w:tc>
          <w:tcPr>
            <w:tcW w:w="6216" w:type="dxa"/>
          </w:tcPr>
          <w:p w:rsidR="007F29C0" w:rsidRPr="00E64C13" w:rsidRDefault="007F29C0" w:rsidP="003F0563">
            <w:pPr>
              <w:spacing w:before="40" w:after="40"/>
              <w:rPr>
                <w:ins w:id="279" w:author="Sims" w:date="2021-02-18T09:26:00Z"/>
                <w:rFonts w:ascii="Arial" w:hAnsi="Arial" w:cs="Arial"/>
                <w:sz w:val="20"/>
              </w:rPr>
            </w:pPr>
            <w:ins w:id="280" w:author="Sims" w:date="2021-02-18T09:26:00Z">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ins>
          </w:p>
        </w:tc>
        <w:tc>
          <w:tcPr>
            <w:tcW w:w="4598" w:type="dxa"/>
            <w:shd w:val="clear" w:color="auto" w:fill="auto"/>
          </w:tcPr>
          <w:p w:rsidR="007F29C0" w:rsidRPr="00E64C13" w:rsidRDefault="007F29C0" w:rsidP="003F0563">
            <w:pPr>
              <w:spacing w:before="40" w:after="40"/>
              <w:rPr>
                <w:ins w:id="281" w:author="Sims" w:date="2021-02-18T09:26:00Z"/>
                <w:rFonts w:ascii="Arial" w:hAnsi="Arial" w:cs="Arial"/>
                <w:sz w:val="20"/>
              </w:rPr>
            </w:pPr>
            <w:ins w:id="282"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283" w:author="Sims" w:date="2021-02-18T09:26:00Z"/>
                <w:rFonts w:ascii="Arial" w:hAnsi="Arial" w:cs="Arial"/>
                <w:sz w:val="20"/>
              </w:rPr>
            </w:pPr>
            <w:ins w:id="284"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285" w:author="Sims" w:date="2021-02-18T09:26:00Z"/>
                <w:rFonts w:ascii="Arial" w:hAnsi="Arial" w:cs="Arial"/>
                <w:b/>
                <w:sz w:val="20"/>
              </w:rPr>
            </w:pPr>
            <w:ins w:id="286" w:author="Sims" w:date="2021-02-18T09:26:00Z">
              <w:r w:rsidRPr="00E64C13">
                <w:rPr>
                  <w:rFonts w:ascii="Arial" w:hAnsi="Arial" w:cs="Arial"/>
                  <w:sz w:val="20"/>
                </w:rPr>
                <w:t>Ocena spełniania kryterium polega na przypisaniu wartości logicznych „tak”, „nie”.</w:t>
              </w:r>
            </w:ins>
          </w:p>
        </w:tc>
      </w:tr>
    </w:tbl>
    <w:p w:rsidR="007F29C0" w:rsidRDefault="007F29C0" w:rsidP="007F29C0">
      <w:pPr>
        <w:rPr>
          <w:ins w:id="287" w:author="Justyna Bykowska" w:date="2021-02-19T13:27:00Z"/>
          <w:rFonts w:ascii="Arial" w:hAnsi="Arial" w:cs="Arial"/>
          <w:sz w:val="20"/>
        </w:rPr>
      </w:pPr>
    </w:p>
    <w:p w:rsidR="00757FAC" w:rsidRPr="00E64C13" w:rsidRDefault="00757FAC" w:rsidP="007F29C0">
      <w:pPr>
        <w:rPr>
          <w:ins w:id="288" w:author="Sims" w:date="2021-02-18T09:26:00Z"/>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7F29C0" w:rsidRPr="00E64C13" w:rsidTr="003F0563">
        <w:trPr>
          <w:jc w:val="center"/>
          <w:ins w:id="289" w:author="Sims" w:date="2021-02-18T09:26:00Z"/>
        </w:trPr>
        <w:tc>
          <w:tcPr>
            <w:tcW w:w="14220" w:type="dxa"/>
            <w:gridSpan w:val="4"/>
          </w:tcPr>
          <w:p w:rsidR="007F29C0" w:rsidRPr="00E64C13" w:rsidRDefault="007F29C0" w:rsidP="003F0563">
            <w:pPr>
              <w:spacing w:before="40" w:after="40"/>
              <w:jc w:val="center"/>
              <w:rPr>
                <w:ins w:id="290" w:author="Sims" w:date="2021-02-18T09:26:00Z"/>
                <w:rFonts w:ascii="Arial" w:hAnsi="Arial" w:cs="Arial"/>
                <w:b/>
                <w:sz w:val="20"/>
              </w:rPr>
            </w:pPr>
            <w:ins w:id="291" w:author="Sims" w:date="2021-02-18T09:26:00Z">
              <w:r w:rsidRPr="00E64C13">
                <w:rPr>
                  <w:rFonts w:ascii="Arial" w:hAnsi="Arial" w:cs="Arial"/>
                  <w:b/>
                  <w:sz w:val="20"/>
                </w:rPr>
                <w:t>Kryteria wykonalności</w:t>
              </w:r>
            </w:ins>
          </w:p>
        </w:tc>
      </w:tr>
      <w:tr w:rsidR="007F29C0" w:rsidRPr="00E64C13" w:rsidTr="003F0563">
        <w:trPr>
          <w:jc w:val="center"/>
          <w:ins w:id="292" w:author="Sims" w:date="2021-02-18T09:26:00Z"/>
        </w:trPr>
        <w:tc>
          <w:tcPr>
            <w:tcW w:w="536" w:type="dxa"/>
          </w:tcPr>
          <w:p w:rsidR="007F29C0" w:rsidRPr="00E64C13" w:rsidRDefault="007F29C0" w:rsidP="003F0563">
            <w:pPr>
              <w:spacing w:before="40" w:after="40"/>
              <w:jc w:val="center"/>
              <w:rPr>
                <w:ins w:id="293" w:author="Sims" w:date="2021-02-18T09:26:00Z"/>
                <w:rFonts w:ascii="Arial" w:hAnsi="Arial" w:cs="Arial"/>
                <w:sz w:val="20"/>
              </w:rPr>
            </w:pPr>
            <w:ins w:id="294" w:author="Sims" w:date="2021-02-18T09:26:00Z">
              <w:r w:rsidRPr="00E64C13">
                <w:rPr>
                  <w:rFonts w:ascii="Arial" w:hAnsi="Arial" w:cs="Arial"/>
                  <w:sz w:val="20"/>
                </w:rPr>
                <w:t>L.p.</w:t>
              </w:r>
            </w:ins>
          </w:p>
        </w:tc>
        <w:tc>
          <w:tcPr>
            <w:tcW w:w="2833" w:type="dxa"/>
          </w:tcPr>
          <w:p w:rsidR="007F29C0" w:rsidRPr="00E64C13" w:rsidRDefault="007F29C0" w:rsidP="003F0563">
            <w:pPr>
              <w:spacing w:before="40" w:after="40"/>
              <w:jc w:val="center"/>
              <w:rPr>
                <w:ins w:id="295" w:author="Sims" w:date="2021-02-18T09:26:00Z"/>
                <w:rFonts w:ascii="Arial" w:hAnsi="Arial" w:cs="Arial"/>
                <w:sz w:val="20"/>
              </w:rPr>
            </w:pPr>
            <w:ins w:id="296" w:author="Sims" w:date="2021-02-18T09:26:00Z">
              <w:r w:rsidRPr="00E64C13">
                <w:rPr>
                  <w:rFonts w:ascii="Arial" w:hAnsi="Arial" w:cs="Arial"/>
                  <w:sz w:val="20"/>
                </w:rPr>
                <w:t>Nazwa kryterium</w:t>
              </w:r>
            </w:ins>
          </w:p>
        </w:tc>
        <w:tc>
          <w:tcPr>
            <w:tcW w:w="6237" w:type="dxa"/>
          </w:tcPr>
          <w:p w:rsidR="007F29C0" w:rsidRPr="00E64C13" w:rsidRDefault="007F29C0" w:rsidP="003F0563">
            <w:pPr>
              <w:spacing w:before="40" w:after="40"/>
              <w:jc w:val="center"/>
              <w:rPr>
                <w:ins w:id="297" w:author="Sims" w:date="2021-02-18T09:26:00Z"/>
                <w:rFonts w:ascii="Arial" w:hAnsi="Arial" w:cs="Arial"/>
                <w:sz w:val="20"/>
              </w:rPr>
            </w:pPr>
            <w:ins w:id="298" w:author="Sims" w:date="2021-02-18T09:26:00Z">
              <w:r w:rsidRPr="00E64C13">
                <w:rPr>
                  <w:rFonts w:ascii="Arial" w:hAnsi="Arial" w:cs="Arial"/>
                  <w:sz w:val="20"/>
                </w:rPr>
                <w:t>Definicja kryterium</w:t>
              </w:r>
            </w:ins>
          </w:p>
        </w:tc>
        <w:tc>
          <w:tcPr>
            <w:tcW w:w="4614" w:type="dxa"/>
          </w:tcPr>
          <w:p w:rsidR="007F29C0" w:rsidRPr="00E64C13" w:rsidRDefault="007F29C0" w:rsidP="003F0563">
            <w:pPr>
              <w:spacing w:before="40" w:after="40"/>
              <w:jc w:val="center"/>
              <w:rPr>
                <w:ins w:id="299" w:author="Sims" w:date="2021-02-18T09:26:00Z"/>
                <w:rFonts w:ascii="Arial" w:hAnsi="Arial" w:cs="Arial"/>
                <w:sz w:val="20"/>
              </w:rPr>
            </w:pPr>
            <w:ins w:id="300" w:author="Sims" w:date="2021-02-18T09:26:00Z">
              <w:r w:rsidRPr="00E64C13">
                <w:rPr>
                  <w:rFonts w:ascii="Arial" w:hAnsi="Arial" w:cs="Arial"/>
                  <w:sz w:val="20"/>
                </w:rPr>
                <w:t>Opis znaczenia kryterium</w:t>
              </w:r>
            </w:ins>
          </w:p>
        </w:tc>
      </w:tr>
      <w:tr w:rsidR="007F29C0" w:rsidRPr="00E64C13" w:rsidTr="003F0563">
        <w:trPr>
          <w:jc w:val="center"/>
          <w:ins w:id="301" w:author="Sims" w:date="2021-02-18T09:26:00Z"/>
        </w:trPr>
        <w:tc>
          <w:tcPr>
            <w:tcW w:w="536" w:type="dxa"/>
            <w:tcBorders>
              <w:bottom w:val="single" w:sz="4" w:space="0" w:color="auto"/>
            </w:tcBorders>
          </w:tcPr>
          <w:p w:rsidR="007F29C0" w:rsidRPr="00E64C13" w:rsidRDefault="007F29C0" w:rsidP="003F0563">
            <w:pPr>
              <w:spacing w:before="40" w:after="40"/>
              <w:jc w:val="center"/>
              <w:rPr>
                <w:ins w:id="302" w:author="Sims" w:date="2021-02-18T09:26:00Z"/>
                <w:rFonts w:ascii="Arial" w:hAnsi="Arial" w:cs="Arial"/>
                <w:sz w:val="20"/>
              </w:rPr>
            </w:pPr>
            <w:ins w:id="303" w:author="Sims" w:date="2021-02-18T09:26:00Z">
              <w:r w:rsidRPr="00E64C13">
                <w:rPr>
                  <w:rFonts w:ascii="Arial" w:hAnsi="Arial" w:cs="Arial"/>
                  <w:sz w:val="20"/>
                </w:rPr>
                <w:t>1</w:t>
              </w:r>
            </w:ins>
          </w:p>
        </w:tc>
        <w:tc>
          <w:tcPr>
            <w:tcW w:w="2833" w:type="dxa"/>
            <w:tcBorders>
              <w:bottom w:val="single" w:sz="4" w:space="0" w:color="auto"/>
            </w:tcBorders>
          </w:tcPr>
          <w:p w:rsidR="007F29C0" w:rsidRPr="00E64C13" w:rsidRDefault="007F29C0" w:rsidP="003F0563">
            <w:pPr>
              <w:spacing w:before="40" w:after="40"/>
              <w:jc w:val="center"/>
              <w:rPr>
                <w:ins w:id="304" w:author="Sims" w:date="2021-02-18T09:26:00Z"/>
                <w:rFonts w:ascii="Arial" w:hAnsi="Arial" w:cs="Arial"/>
                <w:sz w:val="20"/>
              </w:rPr>
            </w:pPr>
            <w:ins w:id="305" w:author="Sims" w:date="2021-02-18T09:26:00Z">
              <w:r w:rsidRPr="00E64C13">
                <w:rPr>
                  <w:rFonts w:ascii="Arial" w:hAnsi="Arial" w:cs="Arial"/>
                  <w:sz w:val="20"/>
                </w:rPr>
                <w:t>2</w:t>
              </w:r>
            </w:ins>
          </w:p>
        </w:tc>
        <w:tc>
          <w:tcPr>
            <w:tcW w:w="6237" w:type="dxa"/>
            <w:tcBorders>
              <w:bottom w:val="single" w:sz="4" w:space="0" w:color="auto"/>
            </w:tcBorders>
          </w:tcPr>
          <w:p w:rsidR="007F29C0" w:rsidRPr="00E64C13" w:rsidRDefault="007F29C0" w:rsidP="003F0563">
            <w:pPr>
              <w:spacing w:before="40" w:after="40"/>
              <w:jc w:val="center"/>
              <w:rPr>
                <w:ins w:id="306" w:author="Sims" w:date="2021-02-18T09:26:00Z"/>
                <w:rFonts w:ascii="Arial" w:hAnsi="Arial" w:cs="Arial"/>
                <w:sz w:val="20"/>
              </w:rPr>
            </w:pPr>
            <w:ins w:id="307" w:author="Sims" w:date="2021-02-18T09:26:00Z">
              <w:r w:rsidRPr="00E64C13">
                <w:rPr>
                  <w:rFonts w:ascii="Arial" w:hAnsi="Arial" w:cs="Arial"/>
                  <w:sz w:val="20"/>
                </w:rPr>
                <w:t>3</w:t>
              </w:r>
            </w:ins>
          </w:p>
        </w:tc>
        <w:tc>
          <w:tcPr>
            <w:tcW w:w="4614" w:type="dxa"/>
            <w:tcBorders>
              <w:bottom w:val="single" w:sz="4" w:space="0" w:color="auto"/>
            </w:tcBorders>
          </w:tcPr>
          <w:p w:rsidR="007F29C0" w:rsidRPr="00E64C13" w:rsidRDefault="007F29C0" w:rsidP="003F0563">
            <w:pPr>
              <w:spacing w:before="40" w:after="40"/>
              <w:jc w:val="center"/>
              <w:rPr>
                <w:ins w:id="308" w:author="Sims" w:date="2021-02-18T09:26:00Z"/>
                <w:rFonts w:ascii="Arial" w:hAnsi="Arial" w:cs="Arial"/>
                <w:sz w:val="20"/>
              </w:rPr>
            </w:pPr>
            <w:ins w:id="309" w:author="Sims" w:date="2021-02-18T09:26:00Z">
              <w:r w:rsidRPr="00E64C13">
                <w:rPr>
                  <w:rFonts w:ascii="Arial" w:hAnsi="Arial" w:cs="Arial"/>
                  <w:sz w:val="20"/>
                </w:rPr>
                <w:t>4</w:t>
              </w:r>
            </w:ins>
          </w:p>
        </w:tc>
      </w:tr>
      <w:tr w:rsidR="007F29C0" w:rsidRPr="00E64C13" w:rsidTr="003F0563">
        <w:trPr>
          <w:trHeight w:val="861"/>
          <w:jc w:val="center"/>
          <w:ins w:id="310" w:author="Sims" w:date="2021-02-18T09:26:00Z"/>
        </w:trPr>
        <w:tc>
          <w:tcPr>
            <w:tcW w:w="536" w:type="dxa"/>
            <w:tcBorders>
              <w:bottom w:val="single" w:sz="4" w:space="0" w:color="auto"/>
            </w:tcBorders>
          </w:tcPr>
          <w:p w:rsidR="007F29C0" w:rsidRPr="00E64C13" w:rsidRDefault="007F29C0" w:rsidP="003F0563">
            <w:pPr>
              <w:pStyle w:val="Akapitzlist"/>
              <w:spacing w:before="40" w:after="40"/>
              <w:ind w:left="0"/>
              <w:contextualSpacing w:val="0"/>
              <w:rPr>
                <w:ins w:id="311" w:author="Sims" w:date="2021-02-18T09:26:00Z"/>
                <w:rFonts w:ascii="Arial" w:hAnsi="Arial" w:cs="Arial"/>
              </w:rPr>
            </w:pPr>
            <w:ins w:id="312" w:author="Sims" w:date="2021-02-18T09:26:00Z">
              <w:r>
                <w:rPr>
                  <w:rFonts w:ascii="Arial" w:hAnsi="Arial" w:cs="Arial"/>
                </w:rPr>
                <w:t>1.</w:t>
              </w:r>
            </w:ins>
          </w:p>
        </w:tc>
        <w:tc>
          <w:tcPr>
            <w:tcW w:w="2833" w:type="dxa"/>
            <w:tcBorders>
              <w:bottom w:val="single" w:sz="4" w:space="0" w:color="auto"/>
            </w:tcBorders>
            <w:shd w:val="clear" w:color="auto" w:fill="auto"/>
          </w:tcPr>
          <w:p w:rsidR="007F29C0" w:rsidRPr="00E64C13" w:rsidRDefault="007F29C0" w:rsidP="003F0563">
            <w:pPr>
              <w:spacing w:before="40" w:after="40"/>
              <w:rPr>
                <w:ins w:id="313" w:author="Sims" w:date="2021-02-18T09:26:00Z"/>
                <w:rFonts w:ascii="Arial" w:hAnsi="Arial" w:cs="Arial"/>
                <w:sz w:val="20"/>
              </w:rPr>
            </w:pPr>
            <w:ins w:id="314" w:author="Sims" w:date="2021-02-18T09:26:00Z">
              <w:r w:rsidRPr="00E64C13">
                <w:rPr>
                  <w:rFonts w:ascii="Arial" w:hAnsi="Arial" w:cs="Arial"/>
                  <w:sz w:val="20"/>
                </w:rPr>
                <w:t xml:space="preserve">Zgodność </w:t>
              </w:r>
              <w:r>
                <w:rPr>
                  <w:rFonts w:ascii="Arial" w:hAnsi="Arial" w:cs="Arial"/>
                  <w:sz w:val="20"/>
                </w:rPr>
                <w:t>prawna</w:t>
              </w:r>
            </w:ins>
          </w:p>
        </w:tc>
        <w:tc>
          <w:tcPr>
            <w:tcW w:w="6237" w:type="dxa"/>
            <w:tcBorders>
              <w:bottom w:val="single" w:sz="4" w:space="0" w:color="auto"/>
            </w:tcBorders>
            <w:shd w:val="clear" w:color="auto" w:fill="auto"/>
          </w:tcPr>
          <w:p w:rsidR="007F29C0" w:rsidRDefault="007F29C0" w:rsidP="003F0563">
            <w:pPr>
              <w:spacing w:before="40" w:after="40"/>
              <w:rPr>
                <w:ins w:id="315" w:author="Sims" w:date="2021-02-18T09:26:00Z"/>
                <w:rFonts w:ascii="Arial" w:hAnsi="Arial" w:cs="Arial"/>
                <w:sz w:val="20"/>
              </w:rPr>
            </w:pPr>
            <w:ins w:id="316" w:author="Sims" w:date="2021-02-18T09:26:00Z">
              <w:r w:rsidRPr="00E64C13">
                <w:rPr>
                  <w:rFonts w:ascii="Arial" w:hAnsi="Arial" w:cs="Arial"/>
                  <w:sz w:val="20"/>
                </w:rPr>
                <w:t>Projekt jest zgodny z prawodawstwem wspólnotowym oraz krajowym, w tym przepisami ustawy</w:t>
              </w:r>
              <w:r>
                <w:rPr>
                  <w:rFonts w:ascii="Arial" w:hAnsi="Arial" w:cs="Arial"/>
                  <w:sz w:val="20"/>
                </w:rPr>
                <w:t xml:space="preserve"> </w:t>
              </w:r>
              <w:r w:rsidRPr="000D187D">
                <w:rPr>
                  <w:rFonts w:ascii="Arial" w:hAnsi="Arial" w:cs="Arial"/>
                  <w:sz w:val="20"/>
                </w:rPr>
                <w:t xml:space="preserve">z dnia </w:t>
              </w:r>
              <w:r>
                <w:rPr>
                  <w:rFonts w:ascii="Arial" w:hAnsi="Arial" w:cs="Arial"/>
                  <w:sz w:val="20"/>
                </w:rPr>
                <w:t>19 września 2019</w:t>
              </w:r>
              <w:r w:rsidRPr="000D187D">
                <w:rPr>
                  <w:rFonts w:ascii="Arial" w:hAnsi="Arial" w:cs="Arial"/>
                  <w:sz w:val="20"/>
                </w:rPr>
                <w:t xml:space="preserve">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ins>
          </w:p>
          <w:p w:rsidR="007F29C0" w:rsidRPr="00E64C13" w:rsidRDefault="007F29C0" w:rsidP="003F0563">
            <w:pPr>
              <w:spacing w:before="40" w:after="40"/>
              <w:rPr>
                <w:ins w:id="317" w:author="Sims" w:date="2021-02-18T09:26:00Z"/>
                <w:rFonts w:ascii="Arial" w:hAnsi="Arial" w:cs="Arial"/>
                <w:sz w:val="20"/>
              </w:rPr>
            </w:pPr>
          </w:p>
        </w:tc>
        <w:tc>
          <w:tcPr>
            <w:tcW w:w="4614" w:type="dxa"/>
            <w:tcBorders>
              <w:bottom w:val="single" w:sz="4" w:space="0" w:color="auto"/>
            </w:tcBorders>
            <w:shd w:val="clear" w:color="auto" w:fill="auto"/>
          </w:tcPr>
          <w:p w:rsidR="007F29C0" w:rsidRPr="00E64C13" w:rsidRDefault="007F29C0" w:rsidP="003F0563">
            <w:pPr>
              <w:spacing w:before="40" w:after="40"/>
              <w:rPr>
                <w:ins w:id="318" w:author="Sims" w:date="2021-02-18T09:26:00Z"/>
                <w:rFonts w:ascii="Arial" w:hAnsi="Arial" w:cs="Arial"/>
                <w:sz w:val="20"/>
              </w:rPr>
            </w:pPr>
            <w:ins w:id="319"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320" w:author="Sims" w:date="2021-02-18T09:26:00Z"/>
                <w:rFonts w:ascii="Arial" w:hAnsi="Arial" w:cs="Arial"/>
                <w:sz w:val="20"/>
              </w:rPr>
            </w:pPr>
            <w:ins w:id="321"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322" w:author="Sims" w:date="2021-02-18T09:26:00Z"/>
                <w:rFonts w:ascii="Arial" w:hAnsi="Arial" w:cs="Arial"/>
                <w:sz w:val="20"/>
              </w:rPr>
            </w:pPr>
            <w:ins w:id="323" w:author="Sims" w:date="2021-02-18T09:26:00Z">
              <w:r w:rsidRPr="00E64C13">
                <w:rPr>
                  <w:rFonts w:ascii="Arial" w:hAnsi="Arial" w:cs="Arial"/>
                  <w:sz w:val="20"/>
                </w:rPr>
                <w:t>Ocena spełniania kryterium polega na przypisaniu wartości logicznych „tak”, „nie”.</w:t>
              </w:r>
            </w:ins>
          </w:p>
        </w:tc>
      </w:tr>
      <w:tr w:rsidR="007F29C0" w:rsidRPr="00E64C13" w:rsidTr="003F0563">
        <w:trPr>
          <w:jc w:val="center"/>
          <w:ins w:id="324" w:author="Sims" w:date="2021-02-18T09:26:00Z"/>
        </w:trPr>
        <w:tc>
          <w:tcPr>
            <w:tcW w:w="536" w:type="dxa"/>
          </w:tcPr>
          <w:p w:rsidR="007F29C0" w:rsidRDefault="007F29C0" w:rsidP="003F0563">
            <w:pPr>
              <w:pStyle w:val="Akapitzlist"/>
              <w:spacing w:before="40" w:after="40"/>
              <w:ind w:left="0"/>
              <w:contextualSpacing w:val="0"/>
              <w:rPr>
                <w:ins w:id="325" w:author="Sims" w:date="2021-02-18T09:26:00Z"/>
                <w:rFonts w:ascii="Arial" w:hAnsi="Arial" w:cs="Arial"/>
              </w:rPr>
            </w:pPr>
            <w:ins w:id="326" w:author="Sims" w:date="2021-02-18T09:26:00Z">
              <w:r>
                <w:rPr>
                  <w:rFonts w:ascii="Arial" w:hAnsi="Arial" w:cs="Arial"/>
                </w:rPr>
                <w:t>2.</w:t>
              </w:r>
            </w:ins>
          </w:p>
        </w:tc>
        <w:tc>
          <w:tcPr>
            <w:tcW w:w="2833" w:type="dxa"/>
          </w:tcPr>
          <w:p w:rsidR="007F29C0" w:rsidRPr="00E64C13" w:rsidRDefault="007F29C0" w:rsidP="003F0563">
            <w:pPr>
              <w:spacing w:before="40" w:after="40"/>
              <w:rPr>
                <w:ins w:id="327" w:author="Sims" w:date="2021-02-18T09:26:00Z"/>
                <w:rFonts w:ascii="Arial" w:hAnsi="Arial" w:cs="Arial"/>
                <w:sz w:val="20"/>
              </w:rPr>
            </w:pPr>
            <w:ins w:id="328" w:author="Sims" w:date="2021-02-18T09:26:00Z">
              <w:r>
                <w:rPr>
                  <w:rFonts w:ascii="Arial" w:hAnsi="Arial" w:cs="Arial"/>
                  <w:sz w:val="20"/>
                </w:rPr>
                <w:t>Zgodność z wymogami pomocy publicznej</w:t>
              </w:r>
            </w:ins>
          </w:p>
        </w:tc>
        <w:tc>
          <w:tcPr>
            <w:tcW w:w="6237" w:type="dxa"/>
          </w:tcPr>
          <w:p w:rsidR="007F29C0" w:rsidRPr="00004868" w:rsidDel="004E6EE3" w:rsidRDefault="007F29C0" w:rsidP="003F0563">
            <w:pPr>
              <w:spacing w:before="40" w:after="40"/>
              <w:rPr>
                <w:ins w:id="329" w:author="Sims" w:date="2021-02-18T09:26:00Z"/>
                <w:rFonts w:ascii="Arial" w:hAnsi="Arial" w:cs="Arial"/>
                <w:i/>
                <w:sz w:val="20"/>
              </w:rPr>
            </w:pPr>
            <w:ins w:id="330" w:author="Sims" w:date="2021-02-18T09:26:00Z">
              <w:r>
                <w:rPr>
                  <w:rFonts w:ascii="Arial" w:hAnsi="Arial" w:cs="Arial"/>
                  <w:sz w:val="20"/>
                </w:rPr>
                <w:t xml:space="preserve">Projekt jest zgodny z regułami pomocy publicznej i/lub pomocy </w:t>
              </w:r>
              <w:r>
                <w:rPr>
                  <w:rFonts w:ascii="Arial" w:hAnsi="Arial" w:cs="Arial"/>
                  <w:i/>
                  <w:sz w:val="20"/>
                </w:rPr>
                <w:t>de minimis</w:t>
              </w:r>
            </w:ins>
          </w:p>
        </w:tc>
        <w:tc>
          <w:tcPr>
            <w:tcW w:w="4614" w:type="dxa"/>
          </w:tcPr>
          <w:p w:rsidR="007F29C0" w:rsidRPr="00E64C13" w:rsidRDefault="007F29C0" w:rsidP="003F0563">
            <w:pPr>
              <w:spacing w:before="40" w:after="40"/>
              <w:rPr>
                <w:ins w:id="331" w:author="Sims" w:date="2021-02-18T09:26:00Z"/>
                <w:rFonts w:ascii="Arial" w:hAnsi="Arial" w:cs="Arial"/>
                <w:sz w:val="20"/>
              </w:rPr>
            </w:pPr>
            <w:ins w:id="332" w:author="Sims" w:date="2021-02-18T09:26:00Z">
              <w:r>
                <w:rPr>
                  <w:rFonts w:ascii="Arial" w:hAnsi="Arial" w:cs="Arial"/>
                  <w:sz w:val="20"/>
                </w:rPr>
                <w:t>Jeżeli dotyczy: s</w:t>
              </w:r>
              <w:r w:rsidRPr="00E64C13">
                <w:rPr>
                  <w:rFonts w:ascii="Arial" w:hAnsi="Arial" w:cs="Arial"/>
                  <w:sz w:val="20"/>
                </w:rPr>
                <w:t>pełnienie kryterium jest konieczne do przyznania dofinansowania.</w:t>
              </w:r>
            </w:ins>
          </w:p>
          <w:p w:rsidR="007F29C0" w:rsidRPr="00E64C13" w:rsidRDefault="007F29C0" w:rsidP="003F0563">
            <w:pPr>
              <w:spacing w:before="40" w:after="40"/>
              <w:rPr>
                <w:ins w:id="333" w:author="Sims" w:date="2021-02-18T09:26:00Z"/>
                <w:rFonts w:ascii="Arial" w:hAnsi="Arial" w:cs="Arial"/>
                <w:sz w:val="20"/>
              </w:rPr>
            </w:pPr>
            <w:ins w:id="334"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335" w:author="Sims" w:date="2021-02-18T09:26:00Z"/>
                <w:rFonts w:ascii="Arial" w:hAnsi="Arial" w:cs="Arial"/>
                <w:sz w:val="20"/>
              </w:rPr>
            </w:pPr>
            <w:ins w:id="336" w:author="Sims" w:date="2021-02-18T09:26:00Z">
              <w:r w:rsidRPr="00E64C13">
                <w:rPr>
                  <w:rFonts w:ascii="Arial" w:hAnsi="Arial" w:cs="Arial"/>
                  <w:sz w:val="20"/>
                </w:rPr>
                <w:t>Ocena spełniania kryterium polega na przypisaniu w</w:t>
              </w:r>
              <w:r>
                <w:rPr>
                  <w:rFonts w:ascii="Arial" w:hAnsi="Arial" w:cs="Arial"/>
                  <w:sz w:val="20"/>
                </w:rPr>
                <w:t>artości logicznych „tak”, „nie”, „nie dotyczy”.</w:t>
              </w:r>
            </w:ins>
          </w:p>
        </w:tc>
      </w:tr>
      <w:tr w:rsidR="007F29C0" w:rsidRPr="00E64C13" w:rsidTr="003F0563">
        <w:trPr>
          <w:jc w:val="center"/>
          <w:ins w:id="337" w:author="Sims" w:date="2021-02-18T09:26:00Z"/>
        </w:trPr>
        <w:tc>
          <w:tcPr>
            <w:tcW w:w="536" w:type="dxa"/>
          </w:tcPr>
          <w:p w:rsidR="007F29C0" w:rsidRPr="00E64C13" w:rsidRDefault="007F29C0" w:rsidP="003F0563">
            <w:pPr>
              <w:pStyle w:val="Akapitzlist"/>
              <w:spacing w:before="40" w:after="40"/>
              <w:ind w:left="0"/>
              <w:contextualSpacing w:val="0"/>
              <w:rPr>
                <w:ins w:id="338" w:author="Sims" w:date="2021-02-18T09:26:00Z"/>
                <w:rFonts w:ascii="Arial" w:hAnsi="Arial" w:cs="Arial"/>
              </w:rPr>
            </w:pPr>
            <w:ins w:id="339" w:author="Sims" w:date="2021-02-18T09:26:00Z">
              <w:r>
                <w:rPr>
                  <w:rFonts w:ascii="Arial" w:hAnsi="Arial" w:cs="Arial"/>
                </w:rPr>
                <w:t>3.</w:t>
              </w:r>
            </w:ins>
          </w:p>
        </w:tc>
        <w:tc>
          <w:tcPr>
            <w:tcW w:w="2833" w:type="dxa"/>
          </w:tcPr>
          <w:p w:rsidR="007F29C0" w:rsidRPr="00E64C13" w:rsidRDefault="007F29C0" w:rsidP="003F0563">
            <w:pPr>
              <w:spacing w:before="40" w:after="40"/>
              <w:rPr>
                <w:ins w:id="340" w:author="Sims" w:date="2021-02-18T09:26:00Z"/>
                <w:rFonts w:ascii="Arial" w:hAnsi="Arial" w:cs="Arial"/>
                <w:sz w:val="20"/>
              </w:rPr>
            </w:pPr>
            <w:ins w:id="341" w:author="Sims" w:date="2021-02-18T09:26:00Z">
              <w:r w:rsidRPr="00E64C13">
                <w:rPr>
                  <w:rFonts w:ascii="Arial" w:hAnsi="Arial" w:cs="Arial"/>
                  <w:sz w:val="20"/>
                </w:rPr>
                <w:t>Zdolność organizacyjno-operacyjna</w:t>
              </w:r>
            </w:ins>
          </w:p>
        </w:tc>
        <w:tc>
          <w:tcPr>
            <w:tcW w:w="6237" w:type="dxa"/>
          </w:tcPr>
          <w:p w:rsidR="007F29C0" w:rsidRPr="00E64C13" w:rsidRDefault="007F29C0" w:rsidP="003F0563">
            <w:pPr>
              <w:spacing w:before="40" w:after="40"/>
              <w:rPr>
                <w:ins w:id="342" w:author="Sims" w:date="2021-02-18T09:26:00Z"/>
                <w:rFonts w:ascii="Arial" w:hAnsi="Arial" w:cs="Arial"/>
                <w:sz w:val="20"/>
              </w:rPr>
            </w:pPr>
            <w:ins w:id="343" w:author="Sims" w:date="2021-02-18T09:26:00Z">
              <w:r w:rsidRPr="00E64C13">
                <w:rPr>
                  <w:rFonts w:ascii="Arial" w:hAnsi="Arial" w:cs="Arial"/>
                  <w:sz w:val="20"/>
                </w:rPr>
                <w:t>Beneficjent zapewni do realizacji projektu</w:t>
              </w:r>
              <w:r>
                <w:rPr>
                  <w:rFonts w:ascii="Arial" w:hAnsi="Arial" w:cs="Arial"/>
                  <w:sz w:val="20"/>
                </w:rPr>
                <w:t xml:space="preserve"> 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ins>
          </w:p>
        </w:tc>
        <w:tc>
          <w:tcPr>
            <w:tcW w:w="4614" w:type="dxa"/>
          </w:tcPr>
          <w:p w:rsidR="007F29C0" w:rsidRPr="00E64C13" w:rsidRDefault="007F29C0" w:rsidP="003F0563">
            <w:pPr>
              <w:spacing w:before="40" w:after="40"/>
              <w:rPr>
                <w:ins w:id="344" w:author="Sims" w:date="2021-02-18T09:26:00Z"/>
                <w:rFonts w:ascii="Arial" w:hAnsi="Arial" w:cs="Arial"/>
                <w:sz w:val="20"/>
              </w:rPr>
            </w:pPr>
            <w:ins w:id="345"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346" w:author="Sims" w:date="2021-02-18T09:26:00Z"/>
                <w:rFonts w:ascii="Arial" w:hAnsi="Arial" w:cs="Arial"/>
                <w:sz w:val="20"/>
              </w:rPr>
            </w:pPr>
            <w:ins w:id="347"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348" w:author="Sims" w:date="2021-02-18T09:26:00Z"/>
                <w:rFonts w:ascii="Arial" w:hAnsi="Arial" w:cs="Arial"/>
                <w:sz w:val="20"/>
              </w:rPr>
            </w:pPr>
            <w:ins w:id="349" w:author="Sims" w:date="2021-02-18T09:26:00Z">
              <w:r w:rsidRPr="00E64C13">
                <w:rPr>
                  <w:rFonts w:ascii="Arial" w:hAnsi="Arial" w:cs="Arial"/>
                  <w:sz w:val="20"/>
                </w:rPr>
                <w:t>Ocena spełniania kryterium polega na przypisaniu wartości logicznych „tak”, „nie”.</w:t>
              </w:r>
            </w:ins>
          </w:p>
        </w:tc>
      </w:tr>
      <w:tr w:rsidR="007F29C0" w:rsidRPr="00E64C13" w:rsidTr="003F0563">
        <w:trPr>
          <w:jc w:val="center"/>
          <w:ins w:id="350" w:author="Sims" w:date="2021-02-18T09:26:00Z"/>
        </w:trPr>
        <w:tc>
          <w:tcPr>
            <w:tcW w:w="536" w:type="dxa"/>
          </w:tcPr>
          <w:p w:rsidR="007F29C0" w:rsidRPr="00E64C13" w:rsidRDefault="007F29C0" w:rsidP="003F0563">
            <w:pPr>
              <w:pStyle w:val="Akapitzlist"/>
              <w:spacing w:before="40" w:after="40"/>
              <w:ind w:left="0"/>
              <w:contextualSpacing w:val="0"/>
              <w:rPr>
                <w:ins w:id="351" w:author="Sims" w:date="2021-02-18T09:26:00Z"/>
                <w:rFonts w:ascii="Arial" w:hAnsi="Arial" w:cs="Arial"/>
              </w:rPr>
            </w:pPr>
            <w:ins w:id="352" w:author="Sims" w:date="2021-02-18T09:26:00Z">
              <w:r>
                <w:rPr>
                  <w:rFonts w:ascii="Arial" w:hAnsi="Arial" w:cs="Arial"/>
                </w:rPr>
                <w:t>4.</w:t>
              </w:r>
            </w:ins>
          </w:p>
        </w:tc>
        <w:tc>
          <w:tcPr>
            <w:tcW w:w="2833" w:type="dxa"/>
          </w:tcPr>
          <w:p w:rsidR="007F29C0" w:rsidRPr="00E64C13" w:rsidRDefault="007F29C0" w:rsidP="003F0563">
            <w:pPr>
              <w:spacing w:before="40" w:after="40"/>
              <w:rPr>
                <w:ins w:id="353" w:author="Sims" w:date="2021-02-18T09:26:00Z"/>
                <w:rFonts w:ascii="Arial" w:hAnsi="Arial" w:cs="Arial"/>
                <w:sz w:val="20"/>
              </w:rPr>
            </w:pPr>
            <w:ins w:id="354" w:author="Sims" w:date="2021-02-18T09:26:00Z">
              <w:r w:rsidRPr="00E64C13">
                <w:rPr>
                  <w:rFonts w:ascii="Arial" w:hAnsi="Arial" w:cs="Arial"/>
                  <w:sz w:val="20"/>
                </w:rPr>
                <w:t>Zdolność finansowa</w:t>
              </w:r>
            </w:ins>
          </w:p>
        </w:tc>
        <w:tc>
          <w:tcPr>
            <w:tcW w:w="6237" w:type="dxa"/>
          </w:tcPr>
          <w:p w:rsidR="007F29C0" w:rsidRPr="00E64C13" w:rsidRDefault="007F29C0" w:rsidP="003F0563">
            <w:pPr>
              <w:spacing w:before="40" w:after="40"/>
              <w:rPr>
                <w:ins w:id="355" w:author="Sims" w:date="2021-02-18T09:26:00Z"/>
                <w:rFonts w:ascii="Arial" w:hAnsi="Arial" w:cs="Arial"/>
                <w:sz w:val="20"/>
              </w:rPr>
            </w:pPr>
            <w:ins w:id="356" w:author="Sims" w:date="2021-02-18T09:26:00Z">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ins>
          </w:p>
          <w:p w:rsidR="007F29C0" w:rsidRPr="00E64C13" w:rsidRDefault="007F29C0" w:rsidP="003F0563">
            <w:pPr>
              <w:spacing w:before="40" w:after="40"/>
              <w:rPr>
                <w:ins w:id="357" w:author="Sims" w:date="2021-02-18T09:26:00Z"/>
                <w:rFonts w:ascii="Arial" w:hAnsi="Arial" w:cs="Arial"/>
                <w:sz w:val="20"/>
              </w:rPr>
            </w:pPr>
            <w:ins w:id="358" w:author="Sims" w:date="2021-02-18T09:26:00Z">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ins>
          </w:p>
        </w:tc>
        <w:tc>
          <w:tcPr>
            <w:tcW w:w="4614" w:type="dxa"/>
          </w:tcPr>
          <w:p w:rsidR="007F29C0" w:rsidRPr="00E64C13" w:rsidRDefault="007F29C0" w:rsidP="003F0563">
            <w:pPr>
              <w:spacing w:before="40" w:after="40"/>
              <w:rPr>
                <w:ins w:id="359" w:author="Sims" w:date="2021-02-18T09:26:00Z"/>
                <w:rFonts w:ascii="Arial" w:hAnsi="Arial" w:cs="Arial"/>
                <w:sz w:val="20"/>
              </w:rPr>
            </w:pPr>
            <w:ins w:id="360" w:author="Sims" w:date="2021-02-18T09:26:00Z">
              <w:r w:rsidRPr="00E64C13">
                <w:rPr>
                  <w:rFonts w:ascii="Arial" w:hAnsi="Arial" w:cs="Arial"/>
                  <w:sz w:val="20"/>
                </w:rPr>
                <w:t>Spełnienie kryterium jest konieczne do przyznania dofinansowania.</w:t>
              </w:r>
            </w:ins>
          </w:p>
          <w:p w:rsidR="007F29C0" w:rsidRPr="00E64C13" w:rsidRDefault="007F29C0" w:rsidP="003F0563">
            <w:pPr>
              <w:spacing w:before="40" w:after="40"/>
              <w:rPr>
                <w:ins w:id="361" w:author="Sims" w:date="2021-02-18T09:26:00Z"/>
                <w:rFonts w:ascii="Arial" w:hAnsi="Arial" w:cs="Arial"/>
                <w:sz w:val="20"/>
              </w:rPr>
            </w:pPr>
            <w:ins w:id="362" w:author="Sims" w:date="2021-02-18T09:26:00Z">
              <w:r w:rsidRPr="00E64C13">
                <w:rPr>
                  <w:rFonts w:ascii="Arial" w:hAnsi="Arial" w:cs="Arial"/>
                  <w:sz w:val="20"/>
                </w:rPr>
                <w:t>Projekty niespełniające kryterium kierowane są do poprawy lub uzupełnienia.</w:t>
              </w:r>
            </w:ins>
          </w:p>
          <w:p w:rsidR="007F29C0" w:rsidRPr="00E64C13" w:rsidRDefault="007F29C0" w:rsidP="003F0563">
            <w:pPr>
              <w:spacing w:before="40" w:after="40"/>
              <w:rPr>
                <w:ins w:id="363" w:author="Sims" w:date="2021-02-18T09:26:00Z"/>
                <w:rFonts w:ascii="Arial" w:hAnsi="Arial" w:cs="Arial"/>
                <w:sz w:val="20"/>
              </w:rPr>
            </w:pPr>
            <w:ins w:id="364" w:author="Sims" w:date="2021-02-18T09:26:00Z">
              <w:r w:rsidRPr="00E64C13">
                <w:rPr>
                  <w:rFonts w:ascii="Arial" w:hAnsi="Arial" w:cs="Arial"/>
                  <w:sz w:val="20"/>
                </w:rPr>
                <w:t>Ocena spełniania kryterium polega na przypisaniu wartości logicznych „tak”, „nie”.</w:t>
              </w:r>
            </w:ins>
          </w:p>
        </w:tc>
      </w:tr>
    </w:tbl>
    <w:p w:rsidR="007F29C0" w:rsidDel="00757FAC" w:rsidRDefault="007F29C0" w:rsidP="00AE7B2B">
      <w:pPr>
        <w:rPr>
          <w:del w:id="365" w:author="Justyna Bykowska" w:date="2021-02-19T13:27:00Z"/>
          <w:rFonts w:ascii="Myriad Pro" w:hAnsi="Myriad Pro"/>
          <w:sz w:val="20"/>
        </w:rPr>
      </w:pPr>
    </w:p>
    <w:p w:rsidR="007F29C0" w:rsidRPr="00BE19D7" w:rsidRDefault="007F29C0" w:rsidP="00AE7B2B">
      <w:pPr>
        <w:rPr>
          <w:rFonts w:ascii="Myriad Pro" w:hAnsi="Myriad Pro"/>
          <w:sz w:val="20"/>
        </w:rPr>
      </w:pPr>
    </w:p>
    <w:p w:rsidR="001D150B" w:rsidRDefault="001D150B" w:rsidP="001D150B">
      <w:pPr>
        <w:tabs>
          <w:tab w:val="center" w:pos="7002"/>
          <w:tab w:val="right" w:pos="14004"/>
        </w:tabs>
        <w:jc w:val="center"/>
        <w:rPr>
          <w:ins w:id="366" w:author="Sims" w:date="2021-02-18T09:26:00Z"/>
          <w:rFonts w:ascii="Myriad Pro" w:eastAsiaTheme="majorEastAsia" w:hAnsi="Myriad Pro" w:cs="Arial"/>
          <w:b/>
          <w:bCs/>
          <w:sz w:val="20"/>
        </w:rPr>
      </w:pPr>
      <w:ins w:id="367" w:author="Sims" w:date="2021-02-18T09:36:00Z">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w:t>
        </w:r>
      </w:ins>
      <w:ins w:id="368" w:author="Sims" w:date="2021-02-18T09:37:00Z">
        <w:r>
          <w:rPr>
            <w:rFonts w:ascii="Myriad Pro" w:hAnsi="Myriad Pro"/>
            <w:b/>
            <w:sz w:val="20"/>
          </w:rPr>
          <w:t>21</w:t>
        </w:r>
      </w:ins>
      <w:ins w:id="369" w:author="Sims" w:date="2021-02-18T09:36:00Z">
        <w:r w:rsidRPr="003F7915">
          <w:rPr>
            <w:rFonts w:ascii="Myriad Pro" w:hAnsi="Myriad Pro"/>
            <w:b/>
            <w:sz w:val="20"/>
          </w:rPr>
          <w:t xml:space="preserve"> Komitetu Monitorującego RPO WZ 2014-</w:t>
        </w:r>
        <w:r>
          <w:rPr>
            <w:rFonts w:ascii="Myriad Pro" w:hAnsi="Myriad Pro"/>
            <w:b/>
            <w:sz w:val="20"/>
          </w:rPr>
          <w:t xml:space="preserve">2020 z dnia </w:t>
        </w:r>
      </w:ins>
      <w:ins w:id="370" w:author="Sims" w:date="2021-02-18T09:37:00Z">
        <w:r>
          <w:rPr>
            <w:rFonts w:ascii="Myriad Pro" w:hAnsi="Myriad Pro" w:cs="Arial"/>
            <w:b/>
            <w:bCs/>
            <w:sz w:val="20"/>
          </w:rPr>
          <w:t>17 lutego 2021</w:t>
        </w:r>
      </w:ins>
      <w:ins w:id="371" w:author="Sims" w:date="2021-02-18T09:36:00Z">
        <w:r>
          <w:rPr>
            <w:rFonts w:ascii="Myriad Pro" w:hAnsi="Myriad Pro" w:cs="Arial"/>
            <w:b/>
            <w:bCs/>
            <w:sz w:val="20"/>
          </w:rPr>
          <w:t xml:space="preserve"> </w:t>
        </w:r>
        <w:r w:rsidRPr="00E779C9">
          <w:rPr>
            <w:rFonts w:ascii="Myriad Pro" w:hAnsi="Myriad Pro" w:cs="Arial"/>
            <w:b/>
            <w:bCs/>
            <w:sz w:val="20"/>
          </w:rPr>
          <w:t xml:space="preserve"> r.</w:t>
        </w:r>
        <w:r>
          <w:rPr>
            <w:rFonts w:ascii="Myriad Pro" w:hAnsi="Myriad Pro"/>
            <w:b/>
            <w:sz w:val="20"/>
          </w:rPr>
          <w:t xml:space="preserve"> (t</w:t>
        </w:r>
      </w:ins>
      <w:ins w:id="372" w:author="Sims" w:date="2021-02-18T09:37:00Z">
        <w:r>
          <w:rPr>
            <w:rFonts w:ascii="Myriad Pro" w:hAnsi="Myriad Pro"/>
            <w:b/>
            <w:sz w:val="20"/>
          </w:rPr>
          <w:t>ryb nadzwyczajny</w:t>
        </w:r>
      </w:ins>
      <w:ins w:id="373" w:author="Sims" w:date="2021-02-18T09:36:00Z">
        <w:r w:rsidRPr="003F7915">
          <w:rPr>
            <w:rFonts w:ascii="Myriad Pro" w:hAnsi="Myriad Pro"/>
            <w:b/>
            <w:sz w:val="20"/>
          </w:rPr>
          <w:t>)</w:t>
        </w:r>
      </w:ins>
    </w:p>
    <w:p w:rsidR="001D150B" w:rsidRPr="009B3304" w:rsidRDefault="001D150B" w:rsidP="001D150B">
      <w:pPr>
        <w:pStyle w:val="Nagwek"/>
        <w:jc w:val="center"/>
        <w:rPr>
          <w:ins w:id="374" w:author="Sims" w:date="2021-02-18T09:35:00Z"/>
          <w:rFonts w:cs="Arial"/>
          <w:b/>
        </w:rPr>
      </w:pPr>
      <w:ins w:id="375" w:author="Sims" w:date="2021-02-18T09:35:00Z">
        <w:r>
          <w:rPr>
            <w:rFonts w:cs="Arial"/>
          </w:rPr>
          <w:t>wsparcie</w:t>
        </w:r>
        <w:r>
          <w:rPr>
            <w:rFonts w:cs="Arial"/>
            <w:b/>
          </w:rPr>
          <w:t xml:space="preserve"> </w:t>
        </w:r>
        <w:r>
          <w:rPr>
            <w:rFonts w:eastAsia="Times New Roman" w:cs="Times New Roman"/>
            <w:lang w:eastAsia="pl-PL"/>
          </w:rPr>
          <w:t>grantowe dla jednostek samorządu terytorialnego i ich jednostek organizacyjnych na  finansowanie  pomocy psychologiczno-pedagogicznej  dla uczniów  - z uwagi na zwiększone zapotrzebowanie  w tym zakresie wynikające  z pandemii COVID-19</w:t>
        </w:r>
        <w:r>
          <w:rPr>
            <w:rFonts w:cs="Arial"/>
            <w:b/>
          </w:rPr>
          <w:t xml:space="preserve"> </w:t>
        </w:r>
        <w:r w:rsidRPr="009B3304">
          <w:rPr>
            <w:rFonts w:cs="Arial"/>
            <w:b/>
          </w:rPr>
          <w:t xml:space="preserve">- </w:t>
        </w:r>
      </w:ins>
      <w:r>
        <w:rPr>
          <w:rFonts w:cs="Arial"/>
          <w:b/>
        </w:rPr>
        <w:t xml:space="preserve"> </w:t>
      </w:r>
      <w:ins w:id="376" w:author="Sims" w:date="2021-02-18T09:35:00Z">
        <w:r w:rsidRPr="009B3304">
          <w:rPr>
            <w:rFonts w:cs="Arial"/>
            <w:b/>
          </w:rPr>
          <w:t>typ 2</w:t>
        </w:r>
        <w:r>
          <w:rPr>
            <w:rFonts w:cs="Arial"/>
            <w:b/>
          </w:rPr>
          <w:t>f</w:t>
        </w:r>
      </w:ins>
    </w:p>
    <w:p w:rsidR="001D150B" w:rsidRPr="009B3304" w:rsidRDefault="001D150B" w:rsidP="001D150B">
      <w:pPr>
        <w:pStyle w:val="Nagwek"/>
        <w:jc w:val="center"/>
        <w:rPr>
          <w:ins w:id="377" w:author="Sims" w:date="2021-02-18T09:35:00Z"/>
          <w:rFonts w:cs="Arial"/>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D150B" w:rsidRPr="009B3304" w:rsidTr="003F0563">
        <w:trPr>
          <w:jc w:val="center"/>
          <w:ins w:id="378" w:author="Sims" w:date="2021-02-18T09:35:00Z"/>
        </w:trPr>
        <w:tc>
          <w:tcPr>
            <w:tcW w:w="1696" w:type="dxa"/>
            <w:shd w:val="clear" w:color="auto" w:fill="B6DDE8" w:themeFill="accent5" w:themeFillTint="66"/>
          </w:tcPr>
          <w:p w:rsidR="001D150B" w:rsidRPr="009B3304" w:rsidRDefault="001D150B" w:rsidP="003F0563">
            <w:pPr>
              <w:spacing w:before="40" w:after="40"/>
              <w:rPr>
                <w:ins w:id="379" w:author="Sims" w:date="2021-02-18T09:35:00Z"/>
                <w:rFonts w:ascii="Myriad Pro" w:hAnsi="Myriad Pro" w:cs="Arial"/>
              </w:rPr>
            </w:pPr>
            <w:ins w:id="380" w:author="Sims" w:date="2021-02-18T09:35:00Z">
              <w:r w:rsidRPr="009B3304">
                <w:rPr>
                  <w:rFonts w:ascii="Myriad Pro" w:hAnsi="Myriad Pro" w:cs="Arial"/>
                </w:rPr>
                <w:t>Oś priorytetowa</w:t>
              </w:r>
            </w:ins>
          </w:p>
        </w:tc>
        <w:tc>
          <w:tcPr>
            <w:tcW w:w="12479" w:type="dxa"/>
            <w:shd w:val="clear" w:color="auto" w:fill="B6DDE8" w:themeFill="accent5" w:themeFillTint="66"/>
          </w:tcPr>
          <w:p w:rsidR="001D150B" w:rsidRPr="009B3304" w:rsidRDefault="001D150B" w:rsidP="003F0563">
            <w:pPr>
              <w:spacing w:before="40" w:after="40"/>
              <w:rPr>
                <w:ins w:id="381" w:author="Sims" w:date="2021-02-18T09:35:00Z"/>
                <w:rFonts w:ascii="Myriad Pro" w:hAnsi="Myriad Pro" w:cs="Arial"/>
              </w:rPr>
            </w:pPr>
            <w:ins w:id="382" w:author="Sims" w:date="2021-02-18T09:35:00Z">
              <w:r w:rsidRPr="009B3304">
                <w:rPr>
                  <w:rFonts w:ascii="Myriad Pro" w:hAnsi="Myriad Pro" w:cs="Arial"/>
                </w:rPr>
                <w:t>VII Włączenie społeczne</w:t>
              </w:r>
            </w:ins>
          </w:p>
        </w:tc>
      </w:tr>
      <w:tr w:rsidR="001D150B" w:rsidRPr="009B3304" w:rsidTr="003F0563">
        <w:trPr>
          <w:trHeight w:val="682"/>
          <w:jc w:val="center"/>
          <w:ins w:id="383" w:author="Sims" w:date="2021-02-18T09:35:00Z"/>
        </w:trPr>
        <w:tc>
          <w:tcPr>
            <w:tcW w:w="1696" w:type="dxa"/>
            <w:shd w:val="clear" w:color="auto" w:fill="B6DDE8" w:themeFill="accent5" w:themeFillTint="66"/>
          </w:tcPr>
          <w:p w:rsidR="001D150B" w:rsidRPr="009B3304" w:rsidRDefault="001D150B" w:rsidP="003F0563">
            <w:pPr>
              <w:spacing w:before="40" w:after="40"/>
              <w:rPr>
                <w:ins w:id="384" w:author="Sims" w:date="2021-02-18T09:35:00Z"/>
                <w:rFonts w:ascii="Myriad Pro" w:hAnsi="Myriad Pro" w:cs="Arial"/>
              </w:rPr>
            </w:pPr>
            <w:ins w:id="385" w:author="Sims" w:date="2021-02-18T09:35:00Z">
              <w:r w:rsidRPr="009B3304">
                <w:rPr>
                  <w:rFonts w:ascii="Myriad Pro" w:hAnsi="Myriad Pro" w:cs="Arial"/>
                </w:rPr>
                <w:t>Priorytet Inwestycyjny</w:t>
              </w:r>
            </w:ins>
          </w:p>
        </w:tc>
        <w:tc>
          <w:tcPr>
            <w:tcW w:w="12479" w:type="dxa"/>
            <w:shd w:val="clear" w:color="auto" w:fill="B6DDE8" w:themeFill="accent5" w:themeFillTint="66"/>
          </w:tcPr>
          <w:p w:rsidR="001D150B" w:rsidRPr="009B3304" w:rsidRDefault="001D150B" w:rsidP="003F0563">
            <w:pPr>
              <w:autoSpaceDE w:val="0"/>
              <w:autoSpaceDN w:val="0"/>
              <w:adjustRightInd w:val="0"/>
              <w:rPr>
                <w:ins w:id="386" w:author="Sims" w:date="2021-02-18T09:35:00Z"/>
                <w:rFonts w:ascii="Myriad Pro" w:hAnsi="Myriad Pro" w:cs="Arial"/>
                <w:iCs/>
              </w:rPr>
            </w:pPr>
            <w:ins w:id="387" w:author="Sims" w:date="2021-02-18T09:35:00Z">
              <w:r w:rsidRPr="009B3304">
                <w:rPr>
                  <w:rFonts w:ascii="Myriad Pro" w:hAnsi="Myriad Pro" w:cs="Arial"/>
                </w:rPr>
                <w:t>9iv: Ułatwianie dostępu do przystępnych cenowo, trwałych oraz wysokiej jakości usług, w tym opieki zdrowotnej i usług socjalnych świadczonych w interesie ogólnym</w:t>
              </w:r>
            </w:ins>
          </w:p>
        </w:tc>
      </w:tr>
      <w:tr w:rsidR="001D150B" w:rsidRPr="009B3304" w:rsidTr="003F0563">
        <w:trPr>
          <w:trHeight w:val="682"/>
          <w:jc w:val="center"/>
          <w:ins w:id="388" w:author="Sims" w:date="2021-02-18T09:35:00Z"/>
        </w:trPr>
        <w:tc>
          <w:tcPr>
            <w:tcW w:w="1696" w:type="dxa"/>
            <w:shd w:val="clear" w:color="auto" w:fill="B6DDE8" w:themeFill="accent5" w:themeFillTint="66"/>
          </w:tcPr>
          <w:p w:rsidR="001D150B" w:rsidRPr="009B3304" w:rsidRDefault="001D150B" w:rsidP="003F0563">
            <w:pPr>
              <w:spacing w:before="40" w:after="40"/>
              <w:rPr>
                <w:ins w:id="389" w:author="Sims" w:date="2021-02-18T09:35:00Z"/>
                <w:rFonts w:ascii="Myriad Pro" w:hAnsi="Myriad Pro" w:cs="Arial"/>
              </w:rPr>
            </w:pPr>
            <w:ins w:id="390" w:author="Sims" w:date="2021-02-18T09:35:00Z">
              <w:r w:rsidRPr="009B3304">
                <w:rPr>
                  <w:rFonts w:ascii="Myriad Pro" w:hAnsi="Myriad Pro" w:cs="Arial"/>
                </w:rPr>
                <w:t>Działanie</w:t>
              </w:r>
            </w:ins>
          </w:p>
        </w:tc>
        <w:tc>
          <w:tcPr>
            <w:tcW w:w="12479" w:type="dxa"/>
            <w:shd w:val="clear" w:color="auto" w:fill="B6DDE8" w:themeFill="accent5" w:themeFillTint="66"/>
          </w:tcPr>
          <w:p w:rsidR="001D150B" w:rsidRPr="009B3304" w:rsidRDefault="001D150B" w:rsidP="003F0563">
            <w:pPr>
              <w:autoSpaceDE w:val="0"/>
              <w:autoSpaceDN w:val="0"/>
              <w:adjustRightInd w:val="0"/>
              <w:rPr>
                <w:ins w:id="391" w:author="Sims" w:date="2021-02-18T09:35:00Z"/>
                <w:rFonts w:ascii="Myriad Pro" w:eastAsia="MyriadPro-Regular" w:hAnsi="Myriad Pro" w:cs="Arial"/>
              </w:rPr>
            </w:pPr>
            <w:ins w:id="392" w:author="Sims" w:date="2021-02-18T09:35:00Z">
              <w:r w:rsidRPr="009B3304">
                <w:rPr>
                  <w:rFonts w:ascii="Myriad Pro" w:hAnsi="Myriad Pro" w:cs="Arial"/>
                </w:rPr>
                <w:t>7.7</w:t>
              </w:r>
              <w:r w:rsidRPr="009B3304">
                <w:rPr>
                  <w:rFonts w:ascii="Myriad Pro" w:hAnsi="Myriad Pro" w:cs="Arial"/>
                  <w:b/>
                </w:rPr>
                <w:t xml:space="preserve"> </w:t>
              </w:r>
              <w:r w:rsidRPr="009B3304">
                <w:rPr>
                  <w:rFonts w:ascii="Myriad Pro" w:eastAsia="Calibri" w:hAnsi="Myriad Pro" w:cs="Arial"/>
                </w:rPr>
                <w:t>Wdrożenie programów wczesnego wykrywania wad rozwojowych i rehabilitacji dzieci z niepełnosprawnościami oraz zagrożonych niepełnosprawnością oraz przedsięwzięć związanych z walką i zapobieganiem COVID-19</w:t>
              </w:r>
            </w:ins>
          </w:p>
        </w:tc>
      </w:tr>
    </w:tbl>
    <w:p w:rsidR="001D150B" w:rsidRPr="009B3304" w:rsidRDefault="001D150B" w:rsidP="001D150B">
      <w:pPr>
        <w:rPr>
          <w:ins w:id="393" w:author="Sims" w:date="2021-02-18T09:35:00Z"/>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D150B" w:rsidRPr="009B3304" w:rsidTr="003F0563">
        <w:trPr>
          <w:jc w:val="center"/>
          <w:ins w:id="394" w:author="Sims" w:date="2021-02-18T09:35:00Z"/>
        </w:trPr>
        <w:tc>
          <w:tcPr>
            <w:tcW w:w="14175" w:type="dxa"/>
            <w:gridSpan w:val="4"/>
          </w:tcPr>
          <w:p w:rsidR="001D150B" w:rsidRPr="009B3304" w:rsidRDefault="001D150B" w:rsidP="003F0563">
            <w:pPr>
              <w:spacing w:before="40" w:after="40"/>
              <w:jc w:val="center"/>
              <w:rPr>
                <w:ins w:id="395" w:author="Sims" w:date="2021-02-18T09:35:00Z"/>
                <w:rFonts w:ascii="Myriad Pro" w:hAnsi="Myriad Pro" w:cs="Arial"/>
                <w:b/>
              </w:rPr>
            </w:pPr>
            <w:ins w:id="396" w:author="Sims" w:date="2021-02-18T09:35:00Z">
              <w:r w:rsidRPr="009B3304">
                <w:rPr>
                  <w:rFonts w:ascii="Myriad Pro" w:hAnsi="Myriad Pro" w:cs="Arial"/>
                  <w:b/>
                </w:rPr>
                <w:t>Kryteria dopuszczalności</w:t>
              </w:r>
            </w:ins>
          </w:p>
        </w:tc>
      </w:tr>
      <w:tr w:rsidR="001D150B" w:rsidRPr="009B3304" w:rsidTr="003F0563">
        <w:trPr>
          <w:jc w:val="center"/>
          <w:ins w:id="397" w:author="Sims" w:date="2021-02-18T09:35:00Z"/>
        </w:trPr>
        <w:tc>
          <w:tcPr>
            <w:tcW w:w="704" w:type="dxa"/>
          </w:tcPr>
          <w:p w:rsidR="001D150B" w:rsidRPr="009B3304" w:rsidRDefault="001D150B" w:rsidP="003F0563">
            <w:pPr>
              <w:spacing w:before="40" w:after="40"/>
              <w:jc w:val="center"/>
              <w:rPr>
                <w:ins w:id="398" w:author="Sims" w:date="2021-02-18T09:35:00Z"/>
                <w:rFonts w:ascii="Myriad Pro" w:hAnsi="Myriad Pro" w:cs="Arial"/>
              </w:rPr>
            </w:pPr>
            <w:ins w:id="399" w:author="Sims" w:date="2021-02-18T09:35:00Z">
              <w:r w:rsidRPr="009B3304">
                <w:rPr>
                  <w:rFonts w:ascii="Myriad Pro" w:hAnsi="Myriad Pro" w:cs="Arial"/>
                </w:rPr>
                <w:t>L.p.</w:t>
              </w:r>
            </w:ins>
          </w:p>
        </w:tc>
        <w:tc>
          <w:tcPr>
            <w:tcW w:w="2657" w:type="dxa"/>
          </w:tcPr>
          <w:p w:rsidR="001D150B" w:rsidRPr="009B3304" w:rsidRDefault="001D150B" w:rsidP="003F0563">
            <w:pPr>
              <w:spacing w:before="40" w:after="40"/>
              <w:jc w:val="center"/>
              <w:rPr>
                <w:ins w:id="400" w:author="Sims" w:date="2021-02-18T09:35:00Z"/>
                <w:rFonts w:ascii="Myriad Pro" w:hAnsi="Myriad Pro" w:cs="Arial"/>
              </w:rPr>
            </w:pPr>
            <w:ins w:id="401" w:author="Sims" w:date="2021-02-18T09:35:00Z">
              <w:r w:rsidRPr="009B3304">
                <w:rPr>
                  <w:rFonts w:ascii="Myriad Pro" w:hAnsi="Myriad Pro" w:cs="Arial"/>
                </w:rPr>
                <w:t>Nazwa kryterium</w:t>
              </w:r>
            </w:ins>
          </w:p>
        </w:tc>
        <w:tc>
          <w:tcPr>
            <w:tcW w:w="6216" w:type="dxa"/>
          </w:tcPr>
          <w:p w:rsidR="001D150B" w:rsidRPr="009B3304" w:rsidRDefault="001D150B" w:rsidP="003F0563">
            <w:pPr>
              <w:spacing w:before="40" w:after="40"/>
              <w:jc w:val="center"/>
              <w:rPr>
                <w:ins w:id="402" w:author="Sims" w:date="2021-02-18T09:35:00Z"/>
                <w:rFonts w:ascii="Myriad Pro" w:hAnsi="Myriad Pro" w:cs="Arial"/>
              </w:rPr>
            </w:pPr>
            <w:ins w:id="403" w:author="Sims" w:date="2021-02-18T09:35:00Z">
              <w:r w:rsidRPr="009B3304">
                <w:rPr>
                  <w:rFonts w:ascii="Myriad Pro" w:hAnsi="Myriad Pro" w:cs="Arial"/>
                </w:rPr>
                <w:t>Definicja kryterium</w:t>
              </w:r>
            </w:ins>
          </w:p>
        </w:tc>
        <w:tc>
          <w:tcPr>
            <w:tcW w:w="4598" w:type="dxa"/>
          </w:tcPr>
          <w:p w:rsidR="001D150B" w:rsidRPr="009B3304" w:rsidRDefault="001D150B" w:rsidP="003F0563">
            <w:pPr>
              <w:spacing w:before="40" w:after="40"/>
              <w:jc w:val="center"/>
              <w:rPr>
                <w:ins w:id="404" w:author="Sims" w:date="2021-02-18T09:35:00Z"/>
                <w:rFonts w:ascii="Myriad Pro" w:hAnsi="Myriad Pro" w:cs="Arial"/>
              </w:rPr>
            </w:pPr>
            <w:ins w:id="405" w:author="Sims" w:date="2021-02-18T09:35:00Z">
              <w:r w:rsidRPr="009B3304">
                <w:rPr>
                  <w:rFonts w:ascii="Myriad Pro" w:hAnsi="Myriad Pro" w:cs="Arial"/>
                </w:rPr>
                <w:t>Opis znaczenia kryterium</w:t>
              </w:r>
            </w:ins>
          </w:p>
        </w:tc>
      </w:tr>
      <w:tr w:rsidR="001D150B" w:rsidRPr="009B3304" w:rsidTr="003F0563">
        <w:trPr>
          <w:jc w:val="center"/>
          <w:ins w:id="406" w:author="Sims" w:date="2021-02-18T09:35:00Z"/>
        </w:trPr>
        <w:tc>
          <w:tcPr>
            <w:tcW w:w="704" w:type="dxa"/>
          </w:tcPr>
          <w:p w:rsidR="001D150B" w:rsidRPr="009B3304" w:rsidRDefault="001D150B" w:rsidP="003F0563">
            <w:pPr>
              <w:spacing w:before="40" w:after="40"/>
              <w:jc w:val="center"/>
              <w:rPr>
                <w:ins w:id="407" w:author="Sims" w:date="2021-02-18T09:35:00Z"/>
                <w:rFonts w:ascii="Myriad Pro" w:hAnsi="Myriad Pro" w:cs="Arial"/>
              </w:rPr>
            </w:pPr>
            <w:ins w:id="408" w:author="Sims" w:date="2021-02-18T09:35:00Z">
              <w:r w:rsidRPr="009B3304">
                <w:rPr>
                  <w:rFonts w:ascii="Myriad Pro" w:hAnsi="Myriad Pro" w:cs="Arial"/>
                </w:rPr>
                <w:t>1</w:t>
              </w:r>
            </w:ins>
          </w:p>
        </w:tc>
        <w:tc>
          <w:tcPr>
            <w:tcW w:w="2657" w:type="dxa"/>
          </w:tcPr>
          <w:p w:rsidR="001D150B" w:rsidRPr="009B3304" w:rsidRDefault="001D150B" w:rsidP="003F0563">
            <w:pPr>
              <w:spacing w:before="40" w:after="40"/>
              <w:jc w:val="center"/>
              <w:rPr>
                <w:ins w:id="409" w:author="Sims" w:date="2021-02-18T09:35:00Z"/>
                <w:rFonts w:ascii="Myriad Pro" w:hAnsi="Myriad Pro" w:cs="Arial"/>
              </w:rPr>
            </w:pPr>
            <w:ins w:id="410" w:author="Sims" w:date="2021-02-18T09:35:00Z">
              <w:r w:rsidRPr="009B3304">
                <w:rPr>
                  <w:rFonts w:ascii="Myriad Pro" w:hAnsi="Myriad Pro" w:cs="Arial"/>
                </w:rPr>
                <w:t>2</w:t>
              </w:r>
            </w:ins>
          </w:p>
        </w:tc>
        <w:tc>
          <w:tcPr>
            <w:tcW w:w="6216" w:type="dxa"/>
          </w:tcPr>
          <w:p w:rsidR="001D150B" w:rsidRPr="009B3304" w:rsidRDefault="001D150B" w:rsidP="003F0563">
            <w:pPr>
              <w:spacing w:before="40" w:after="40"/>
              <w:jc w:val="center"/>
              <w:rPr>
                <w:ins w:id="411" w:author="Sims" w:date="2021-02-18T09:35:00Z"/>
                <w:rFonts w:ascii="Myriad Pro" w:hAnsi="Myriad Pro" w:cs="Arial"/>
                <w:sz w:val="20"/>
              </w:rPr>
            </w:pPr>
            <w:ins w:id="412" w:author="Sims" w:date="2021-02-18T09:35:00Z">
              <w:r w:rsidRPr="009B3304">
                <w:rPr>
                  <w:rFonts w:ascii="Myriad Pro" w:hAnsi="Myriad Pro" w:cs="Arial"/>
                  <w:sz w:val="20"/>
                </w:rPr>
                <w:t>3</w:t>
              </w:r>
            </w:ins>
          </w:p>
        </w:tc>
        <w:tc>
          <w:tcPr>
            <w:tcW w:w="4598" w:type="dxa"/>
          </w:tcPr>
          <w:p w:rsidR="001D150B" w:rsidRPr="009B3304" w:rsidRDefault="001D150B" w:rsidP="003F0563">
            <w:pPr>
              <w:spacing w:before="40" w:after="40"/>
              <w:jc w:val="center"/>
              <w:rPr>
                <w:ins w:id="413" w:author="Sims" w:date="2021-02-18T09:35:00Z"/>
                <w:rFonts w:ascii="Myriad Pro" w:hAnsi="Myriad Pro" w:cs="Arial"/>
                <w:sz w:val="20"/>
              </w:rPr>
            </w:pPr>
            <w:ins w:id="414" w:author="Sims" w:date="2021-02-18T09:35:00Z">
              <w:r w:rsidRPr="009B3304">
                <w:rPr>
                  <w:rFonts w:ascii="Myriad Pro" w:hAnsi="Myriad Pro" w:cs="Arial"/>
                  <w:sz w:val="20"/>
                </w:rPr>
                <w:t>4</w:t>
              </w:r>
            </w:ins>
          </w:p>
        </w:tc>
      </w:tr>
      <w:tr w:rsidR="001D150B" w:rsidRPr="009B3304" w:rsidTr="003F0563">
        <w:trPr>
          <w:jc w:val="center"/>
          <w:ins w:id="415" w:author="Sims" w:date="2021-02-18T09:35:00Z"/>
        </w:trPr>
        <w:tc>
          <w:tcPr>
            <w:tcW w:w="704" w:type="dxa"/>
          </w:tcPr>
          <w:p w:rsidR="001D150B" w:rsidRPr="009B3304" w:rsidRDefault="001D150B" w:rsidP="001D150B">
            <w:pPr>
              <w:pStyle w:val="Akapitzlist"/>
              <w:numPr>
                <w:ilvl w:val="0"/>
                <w:numId w:val="528"/>
              </w:numPr>
              <w:spacing w:before="40" w:after="40"/>
              <w:ind w:left="0" w:firstLine="0"/>
              <w:contextualSpacing w:val="0"/>
              <w:rPr>
                <w:ins w:id="416" w:author="Sims" w:date="2021-02-18T09:35:00Z"/>
                <w:rFonts w:cs="Arial"/>
              </w:rPr>
            </w:pPr>
          </w:p>
        </w:tc>
        <w:tc>
          <w:tcPr>
            <w:tcW w:w="2657" w:type="dxa"/>
            <w:shd w:val="clear" w:color="auto" w:fill="auto"/>
          </w:tcPr>
          <w:p w:rsidR="001D150B" w:rsidRPr="009B3304" w:rsidRDefault="001D150B" w:rsidP="003F0563">
            <w:pPr>
              <w:spacing w:before="40" w:after="40"/>
              <w:rPr>
                <w:ins w:id="417" w:author="Sims" w:date="2021-02-18T09:35:00Z"/>
                <w:rFonts w:ascii="Myriad Pro" w:hAnsi="Myriad Pro" w:cs="Arial"/>
              </w:rPr>
            </w:pPr>
            <w:ins w:id="418" w:author="Sims" w:date="2021-02-18T09:35:00Z">
              <w:r w:rsidRPr="009B3304">
                <w:rPr>
                  <w:rFonts w:ascii="Myriad Pro" w:hAnsi="Myriad Pro" w:cs="Arial"/>
                </w:rPr>
                <w:t xml:space="preserve">Zgodność wsparcia </w:t>
              </w:r>
            </w:ins>
          </w:p>
          <w:p w:rsidR="001D150B" w:rsidRPr="009B3304" w:rsidRDefault="001D150B" w:rsidP="003F0563">
            <w:pPr>
              <w:spacing w:before="40" w:after="40"/>
              <w:rPr>
                <w:ins w:id="419" w:author="Sims" w:date="2021-02-18T09:35:00Z"/>
                <w:rFonts w:ascii="Myriad Pro" w:hAnsi="Myriad Pro" w:cs="Arial"/>
              </w:rPr>
            </w:pPr>
          </w:p>
        </w:tc>
        <w:tc>
          <w:tcPr>
            <w:tcW w:w="6216" w:type="dxa"/>
            <w:shd w:val="clear" w:color="auto" w:fill="auto"/>
          </w:tcPr>
          <w:p w:rsidR="001D150B" w:rsidRPr="00F315DE" w:rsidRDefault="001D150B" w:rsidP="001D150B">
            <w:pPr>
              <w:pStyle w:val="Akapitzlist"/>
              <w:numPr>
                <w:ilvl w:val="0"/>
                <w:numId w:val="529"/>
              </w:numPr>
              <w:spacing w:before="40" w:after="40"/>
              <w:ind w:left="303" w:hanging="284"/>
              <w:jc w:val="both"/>
              <w:rPr>
                <w:ins w:id="420" w:author="Sims" w:date="2021-02-18T09:35:00Z"/>
                <w:rFonts w:cs="Arial"/>
              </w:rPr>
            </w:pPr>
            <w:ins w:id="421" w:author="Sims" w:date="2021-02-18T09:35:00Z">
              <w:r w:rsidRPr="00F315DE">
                <w:rPr>
                  <w:rFonts w:cs="Arial"/>
                </w:rPr>
                <w:t xml:space="preserve">Zaplanowane w ramach projektu działania wynikają z aktualnej  sytuacji epidemiologicznej. Są skierowane na zapobieganie, przeciwdziałanie i zwalczanie pandemii COVID-19, wywołanej koronawirusem SARS-CoV-2. </w:t>
              </w:r>
            </w:ins>
          </w:p>
          <w:p w:rsidR="001D150B" w:rsidRPr="009B3304" w:rsidRDefault="001D150B" w:rsidP="003F0563">
            <w:pPr>
              <w:pStyle w:val="Akapitzlist"/>
              <w:spacing w:before="40" w:after="40"/>
              <w:ind w:left="303"/>
              <w:jc w:val="both"/>
              <w:rPr>
                <w:ins w:id="422" w:author="Sims" w:date="2021-02-18T09:35:00Z"/>
                <w:rFonts w:cs="Arial"/>
              </w:rPr>
            </w:pPr>
          </w:p>
          <w:p w:rsidR="001D150B" w:rsidRDefault="001D150B" w:rsidP="001D150B">
            <w:pPr>
              <w:pStyle w:val="Akapitzlist"/>
              <w:numPr>
                <w:ilvl w:val="0"/>
                <w:numId w:val="529"/>
              </w:numPr>
              <w:spacing w:before="40" w:after="40"/>
              <w:ind w:left="303" w:hanging="284"/>
              <w:jc w:val="both"/>
              <w:rPr>
                <w:ins w:id="423" w:author="Sims" w:date="2021-02-18T09:35:00Z"/>
                <w:rFonts w:cs="Arial"/>
              </w:rPr>
            </w:pPr>
            <w:ins w:id="424" w:author="Sims" w:date="2021-02-18T09:35:00Z">
              <w:r w:rsidRPr="00F315DE">
                <w:rPr>
                  <w:rFonts w:cs="Arial"/>
                </w:rPr>
                <w:t>Dofinansowana z projektu pomoc psychologiczno-pedagogiczna dla uczniów musi wynikać bezpośrednio z przeciwdziałania skutkom pandemii COVID-19 i nie może zastępować działań realizowanych przez jednostki samorządu terytorialnego oraz szkoły z krajowych środków publicznych, w tym ze środków subwencji oświatowej.</w:t>
              </w:r>
            </w:ins>
          </w:p>
          <w:p w:rsidR="001D150B" w:rsidRPr="00F315DE" w:rsidRDefault="001D150B" w:rsidP="003F0563">
            <w:pPr>
              <w:pStyle w:val="Akapitzlist"/>
              <w:rPr>
                <w:ins w:id="425" w:author="Sims" w:date="2021-02-18T09:35:00Z"/>
                <w:rFonts w:cs="Arial"/>
              </w:rPr>
            </w:pPr>
          </w:p>
          <w:p w:rsidR="001D150B" w:rsidRPr="00F315DE" w:rsidRDefault="001D150B" w:rsidP="001D150B">
            <w:pPr>
              <w:pStyle w:val="Akapitzlist"/>
              <w:numPr>
                <w:ilvl w:val="0"/>
                <w:numId w:val="529"/>
              </w:numPr>
              <w:spacing w:before="40" w:after="40"/>
              <w:ind w:left="303" w:hanging="284"/>
              <w:jc w:val="both"/>
              <w:rPr>
                <w:ins w:id="426" w:author="Sims" w:date="2021-02-18T09:35:00Z"/>
                <w:rFonts w:cs="Arial"/>
              </w:rPr>
            </w:pPr>
            <w:ins w:id="427" w:author="Sims" w:date="2021-02-18T09:35:00Z">
              <w:r w:rsidRPr="00F315DE">
                <w:rPr>
                  <w:rFonts w:cs="Arial"/>
                </w:rPr>
                <w:t>Projektodawca wniesie wkład własny w wysokości nie mniejszej niż 5% wartości projektu, zgodnie z zapisami zawartymi w Szczegółowym Opisie Osi Priorytetowych Regionalnego Programu Operacyjnego Województwa Zachodniopomorskiego 2014-2020.</w:t>
              </w:r>
            </w:ins>
          </w:p>
          <w:p w:rsidR="001D150B" w:rsidRDefault="001D150B" w:rsidP="003F0563">
            <w:pPr>
              <w:pStyle w:val="Akapitzlist"/>
              <w:spacing w:before="40" w:after="40"/>
              <w:ind w:left="303"/>
              <w:jc w:val="both"/>
              <w:rPr>
                <w:ins w:id="428" w:author="Sims" w:date="2021-02-18T09:35:00Z"/>
                <w:rFonts w:cs="Arial"/>
              </w:rPr>
            </w:pPr>
            <w:ins w:id="429" w:author="Sims" w:date="2021-02-18T09:35:00Z">
              <w:r w:rsidRPr="00F315DE">
                <w:rPr>
                  <w:rFonts w:cs="Arial"/>
                </w:rPr>
                <w:t>W uzasadnionych przypadkach na etapie realizacji projektu na wniosek lub za zgodą IP, dopuszcza się możliwość odstępstwa w zakresie warunku wniesienia wkładu własnego w wysokości nie mniejszej niż 5% wartości projektu.</w:t>
              </w:r>
            </w:ins>
          </w:p>
          <w:p w:rsidR="001D150B" w:rsidRPr="00F315DE" w:rsidRDefault="001D150B" w:rsidP="003F0563">
            <w:pPr>
              <w:pStyle w:val="Akapitzlist"/>
              <w:rPr>
                <w:ins w:id="430" w:author="Sims" w:date="2021-02-18T09:35:00Z"/>
                <w:rFonts w:cs="Arial"/>
              </w:rPr>
            </w:pPr>
          </w:p>
          <w:p w:rsidR="001D150B" w:rsidRPr="00F315DE" w:rsidRDefault="001D150B" w:rsidP="001D150B">
            <w:pPr>
              <w:pStyle w:val="Akapitzlist"/>
              <w:numPr>
                <w:ilvl w:val="0"/>
                <w:numId w:val="529"/>
              </w:numPr>
              <w:spacing w:before="40" w:after="40"/>
              <w:ind w:left="303" w:hanging="284"/>
              <w:jc w:val="both"/>
              <w:rPr>
                <w:ins w:id="431" w:author="Sims" w:date="2021-02-18T09:35:00Z"/>
                <w:rFonts w:cs="Arial"/>
              </w:rPr>
            </w:pPr>
            <w:ins w:id="432" w:author="Sims" w:date="2021-02-18T09:35:00Z">
              <w:r w:rsidRPr="00F315DE">
                <w:rPr>
                  <w:rFonts w:cs="Arial"/>
                </w:rPr>
                <w:t>Wnioskodawca zobowiązał się do uzgodnienia i przedstawienia do zatwierdzenia przez Instytucję Pośredniczącą kryteriów wyboru Grantobiorców i wniosków o  grant  oraz procedur dotyczących udzielania grantów w ramach działania 7.7  – przed publikacją ogłoszenia dotyczącego wyboru Grantobiorców</w:t>
              </w:r>
              <w:r>
                <w:rPr>
                  <w:rFonts w:cs="Arial"/>
                </w:rPr>
                <w:t>, zgodnie z art. 36 ust. 2 ustawy wdrożeniowej</w:t>
              </w:r>
              <w:r w:rsidRPr="00F315DE">
                <w:rPr>
                  <w:rFonts w:cs="Arial"/>
                </w:rPr>
                <w:t>.</w:t>
              </w:r>
            </w:ins>
          </w:p>
          <w:p w:rsidR="001D150B" w:rsidRDefault="001D150B" w:rsidP="003F0563">
            <w:pPr>
              <w:pStyle w:val="Akapitzlist"/>
              <w:spacing w:before="40" w:after="40"/>
              <w:ind w:left="303"/>
              <w:jc w:val="both"/>
              <w:rPr>
                <w:ins w:id="433" w:author="Sims" w:date="2021-02-18T09:35:00Z"/>
                <w:rFonts w:cs="Arial"/>
              </w:rPr>
            </w:pPr>
          </w:p>
          <w:p w:rsidR="001D150B" w:rsidRPr="00F315DE" w:rsidRDefault="001D150B" w:rsidP="001D150B">
            <w:pPr>
              <w:pStyle w:val="Akapitzlist"/>
              <w:numPr>
                <w:ilvl w:val="0"/>
                <w:numId w:val="529"/>
              </w:numPr>
              <w:spacing w:before="40" w:after="40"/>
              <w:ind w:left="303" w:hanging="284"/>
              <w:jc w:val="both"/>
              <w:rPr>
                <w:ins w:id="434" w:author="Sims" w:date="2021-02-18T09:35:00Z"/>
                <w:rFonts w:cs="Arial"/>
              </w:rPr>
            </w:pPr>
            <w:ins w:id="435" w:author="Sims" w:date="2021-02-18T09:35:00Z">
              <w:r w:rsidRPr="00F315DE">
                <w:rPr>
                  <w:rFonts w:cs="Arial"/>
                </w:rPr>
                <w:t xml:space="preserve">Okres realizacji projektu trwa nie dłużej niż do 31.12.2022 r. </w:t>
              </w:r>
              <w:r w:rsidRPr="00F315DE">
                <w:rPr>
                  <w:rFonts w:cs="Arial"/>
                </w:rPr>
                <w:br/>
                <w:t>W uzasadnionych przypadkach na etapie realizacji projektu na wniosek lub za zgodą IP, dopuszcza się możliwość odstępstwa w zakresie warunku zakończenia projektu do 31.12.2022 roku.</w:t>
              </w:r>
            </w:ins>
          </w:p>
        </w:tc>
        <w:tc>
          <w:tcPr>
            <w:tcW w:w="4598" w:type="dxa"/>
            <w:shd w:val="clear" w:color="auto" w:fill="auto"/>
          </w:tcPr>
          <w:p w:rsidR="001D150B" w:rsidRPr="007E7227" w:rsidRDefault="001D150B" w:rsidP="003F0563">
            <w:pPr>
              <w:spacing w:before="40" w:after="40"/>
              <w:rPr>
                <w:ins w:id="436" w:author="Sims" w:date="2021-02-18T09:35:00Z"/>
                <w:rFonts w:ascii="Myriad Pro" w:hAnsi="Myriad Pro" w:cs="Arial"/>
              </w:rPr>
            </w:pPr>
            <w:ins w:id="437" w:author="Sims" w:date="2021-02-18T09:35:00Z">
              <w:r w:rsidRPr="007E7227">
                <w:rPr>
                  <w:rFonts w:ascii="Myriad Pro" w:hAnsi="Myriad Pro" w:cs="Arial"/>
                </w:rPr>
                <w:t>Spełnienie kryterium jest konieczne do przyznania dofinansowania.</w:t>
              </w:r>
            </w:ins>
          </w:p>
          <w:p w:rsidR="001D150B" w:rsidRPr="007E7227" w:rsidRDefault="001D150B" w:rsidP="003F0563">
            <w:pPr>
              <w:spacing w:before="40" w:after="40"/>
              <w:rPr>
                <w:ins w:id="438" w:author="Sims" w:date="2021-02-18T09:35:00Z"/>
                <w:rFonts w:ascii="Myriad Pro" w:hAnsi="Myriad Pro" w:cs="Arial"/>
              </w:rPr>
            </w:pPr>
            <w:ins w:id="439" w:author="Sims" w:date="2021-02-18T09:35:00Z">
              <w:r w:rsidRPr="007E7227">
                <w:rPr>
                  <w:rFonts w:ascii="Myriad Pro" w:hAnsi="Myriad Pro" w:cs="Arial"/>
                </w:rPr>
                <w:t>Projekty niespełniające kryterium kierowane są do poprawy lub uzupełnienia.</w:t>
              </w:r>
            </w:ins>
          </w:p>
          <w:p w:rsidR="001D150B" w:rsidRPr="007E7227" w:rsidRDefault="001D150B" w:rsidP="003F0563">
            <w:pPr>
              <w:spacing w:before="40" w:after="40"/>
              <w:jc w:val="both"/>
              <w:rPr>
                <w:ins w:id="440" w:author="Sims" w:date="2021-02-18T09:35:00Z"/>
                <w:rFonts w:ascii="Myriad Pro" w:hAnsi="Myriad Pro" w:cs="Arial"/>
              </w:rPr>
            </w:pPr>
            <w:ins w:id="441" w:author="Sims" w:date="2021-02-18T09:35:00Z">
              <w:r w:rsidRPr="007E7227">
                <w:rPr>
                  <w:rFonts w:ascii="Myriad Pro" w:hAnsi="Myriad Pro" w:cs="Arial"/>
                </w:rPr>
                <w:t>Ocena spełniania kryterium polega na przypisaniu wartości logicznych „tak”, „nie”.</w:t>
              </w:r>
            </w:ins>
          </w:p>
          <w:p w:rsidR="001D150B" w:rsidRPr="007E7227" w:rsidRDefault="001D150B" w:rsidP="003F0563">
            <w:pPr>
              <w:rPr>
                <w:ins w:id="442" w:author="Sims" w:date="2021-02-18T09:35:00Z"/>
                <w:rFonts w:ascii="Myriad Pro" w:hAnsi="Myriad Pro" w:cs="Arial"/>
              </w:rPr>
            </w:pPr>
            <w:ins w:id="443" w:author="Sims" w:date="2021-02-18T09:35:00Z">
              <w:r w:rsidRPr="007E7227">
                <w:rPr>
                  <w:rFonts w:ascii="Myriad Pro" w:hAnsi="Myriad Pro" w:cs="Arial"/>
                </w:rPr>
                <w:t xml:space="preserve"> </w:t>
              </w:r>
            </w:ins>
          </w:p>
          <w:p w:rsidR="001D150B" w:rsidRPr="009B3304" w:rsidRDefault="001D150B" w:rsidP="003F0563">
            <w:pPr>
              <w:spacing w:before="40" w:after="40"/>
              <w:jc w:val="both"/>
              <w:rPr>
                <w:ins w:id="444" w:author="Sims" w:date="2021-02-18T09:35:00Z"/>
                <w:rFonts w:ascii="Myriad Pro" w:hAnsi="Myriad Pro" w:cs="Arial"/>
                <w:sz w:val="18"/>
                <w:szCs w:val="18"/>
              </w:rPr>
            </w:pPr>
          </w:p>
        </w:tc>
      </w:tr>
    </w:tbl>
    <w:p w:rsidR="001421A8" w:rsidRPr="00BE19D7" w:rsidRDefault="001421A8" w:rsidP="001421A8">
      <w:pPr>
        <w:autoSpaceDE w:val="0"/>
        <w:autoSpaceDN w:val="0"/>
        <w:adjustRightInd w:val="0"/>
        <w:ind w:left="360"/>
        <w:rPr>
          <w:rFonts w:ascii="Myriad Pro" w:hAnsi="Myriad Pro" w:cs="Arial"/>
          <w:bCs/>
          <w:sz w:val="20"/>
        </w:rPr>
      </w:pPr>
    </w:p>
    <w:p w:rsidR="00B56C25" w:rsidRPr="00A41F61" w:rsidDel="00A00723" w:rsidRDefault="00B56C25" w:rsidP="00B56C25">
      <w:pPr>
        <w:spacing w:before="120" w:after="120" w:line="240" w:lineRule="auto"/>
        <w:rPr>
          <w:del w:id="445" w:author="kholubczat" w:date="2020-09-17T13:56:00Z"/>
          <w:rFonts w:ascii="Myriad Pro" w:hAnsi="Myriad Pro"/>
          <w:sz w:val="20"/>
        </w:rPr>
      </w:pPr>
    </w:p>
    <w:p w:rsidR="001B4159" w:rsidDel="00A00723" w:rsidRDefault="001B4159">
      <w:pPr>
        <w:rPr>
          <w:del w:id="446" w:author="kholubczat" w:date="2020-09-17T13:56:00Z"/>
        </w:rPr>
      </w:pPr>
      <w:del w:id="447" w:author="kholubczat" w:date="2020-09-17T13:56:00Z">
        <w:r w:rsidDel="00A00723">
          <w:br w:type="page"/>
        </w:r>
      </w:del>
    </w:p>
    <w:p w:rsidR="00575FB5" w:rsidDel="00A00723" w:rsidRDefault="00575FB5" w:rsidP="00A00723">
      <w:pPr>
        <w:rPr>
          <w:del w:id="448" w:author="kholubczat" w:date="2020-09-17T13:56:00Z"/>
        </w:rPr>
      </w:pPr>
    </w:p>
    <w:p w:rsidR="00575FB5" w:rsidDel="00A00723" w:rsidRDefault="00575FB5" w:rsidP="008C1875">
      <w:pPr>
        <w:jc w:val="both"/>
        <w:rPr>
          <w:del w:id="449" w:author="kholubczat" w:date="2020-09-17T13:56:00Z"/>
        </w:rPr>
      </w:pPr>
    </w:p>
    <w:p w:rsidR="00575FB5" w:rsidDel="00A00723" w:rsidRDefault="00575FB5" w:rsidP="008C1875">
      <w:pPr>
        <w:jc w:val="both"/>
        <w:rPr>
          <w:del w:id="450" w:author="kholubczat" w:date="2020-09-17T13:56:00Z"/>
        </w:rPr>
      </w:pPr>
    </w:p>
    <w:p w:rsidR="00575FB5" w:rsidRDefault="00575FB5" w:rsidP="008C1875">
      <w:pPr>
        <w:jc w:val="both"/>
      </w:pPr>
    </w:p>
    <w:p w:rsidR="00575FB5" w:rsidRDefault="00575FB5" w:rsidP="008C1875">
      <w:pPr>
        <w:jc w:val="both"/>
      </w:pPr>
    </w:p>
    <w:p w:rsidR="00575FB5" w:rsidRPr="00094254" w:rsidRDefault="00575FB5" w:rsidP="00606993">
      <w:pPr>
        <w:pStyle w:val="Tytu"/>
      </w:pPr>
      <w:bookmarkStart w:id="451" w:name="_Toc64633789"/>
      <w:r w:rsidRPr="00094254">
        <w:t>VIII EDUKACJA</w:t>
      </w:r>
      <w:bookmarkEnd w:id="451"/>
    </w:p>
    <w:p w:rsidR="00575FB5" w:rsidRDefault="00575FB5" w:rsidP="00575FB5">
      <w:pPr>
        <w:jc w:val="center"/>
      </w:pPr>
      <w:r w:rsidRPr="00575FB5">
        <w:rPr>
          <w:noProof/>
          <w:lang w:eastAsia="pl-PL"/>
        </w:rPr>
        <w:drawing>
          <wp:inline distT="0" distB="0" distL="0" distR="0">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575FB5" w:rsidRDefault="00575FB5" w:rsidP="00575FB5">
      <w:pPr>
        <w:jc w:val="center"/>
      </w:pPr>
    </w:p>
    <w:p w:rsidR="00575FB5" w:rsidRDefault="00575FB5" w:rsidP="00575FB5">
      <w:pPr>
        <w:jc w:val="center"/>
      </w:pPr>
    </w:p>
    <w:p w:rsidR="00575FB5" w:rsidRDefault="00575FB5" w:rsidP="00575FB5">
      <w:pPr>
        <w:jc w:val="center"/>
      </w:pPr>
    </w:p>
    <w:p w:rsidR="001B4159" w:rsidRDefault="001B4159">
      <w:r>
        <w:br w:type="page"/>
      </w:r>
    </w:p>
    <w:p w:rsidR="00B11567" w:rsidRPr="0099629E" w:rsidRDefault="00B11567" w:rsidP="00606993">
      <w:pPr>
        <w:pStyle w:val="Podtytu"/>
        <w:rPr>
          <w:bCs/>
          <w:sz w:val="20"/>
        </w:rPr>
      </w:pPr>
      <w:bookmarkStart w:id="452" w:name="_Toc64633790"/>
      <w:r w:rsidRPr="0099629E">
        <w:t>8.1 Upowszechnienie edukacji przedszkolnej</w:t>
      </w:r>
      <w:bookmarkEnd w:id="452"/>
    </w:p>
    <w:p w:rsidR="00B11567" w:rsidRPr="00E6695D" w:rsidRDefault="00B11567" w:rsidP="00B11567">
      <w:pPr>
        <w:jc w:val="center"/>
        <w:rPr>
          <w:rFonts w:ascii="Myriad Pro" w:eastAsiaTheme="majorEastAsia" w:hAnsi="Myriad Pro" w:cs="Arial"/>
          <w:b/>
          <w:bCs/>
          <w:sz w:val="20"/>
        </w:rPr>
      </w:pPr>
      <w:r>
        <w:rPr>
          <w:rFonts w:ascii="Myriad Pro" w:eastAsiaTheme="majorEastAsia" w:hAnsi="Myriad Pro" w:cs="Arial"/>
          <w:b/>
          <w:bCs/>
          <w:sz w:val="20"/>
        </w:rPr>
        <w:t>K</w:t>
      </w:r>
      <w:r w:rsidRPr="00E6695D">
        <w:rPr>
          <w:rFonts w:ascii="Myriad Pro" w:eastAsiaTheme="majorEastAsia" w:hAnsi="Myriad Pro" w:cs="Arial"/>
          <w:b/>
          <w:bCs/>
          <w:sz w:val="20"/>
        </w:rPr>
        <w:t xml:space="preserve">ryteria ogólne </w:t>
      </w:r>
      <w:r>
        <w:rPr>
          <w:rFonts w:ascii="Myriad Pro" w:eastAsiaTheme="majorEastAsia" w:hAnsi="Myriad Pro" w:cs="Arial"/>
          <w:b/>
          <w:bCs/>
          <w:sz w:val="20"/>
        </w:rPr>
        <w:t>przyjęte Uchwałą Nr 93/17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Oś priorytetowa</w:t>
            </w:r>
          </w:p>
        </w:tc>
        <w:tc>
          <w:tcPr>
            <w:tcW w:w="1231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VIII Edukacja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Priorytet Inwestycyjny</w:t>
            </w:r>
          </w:p>
        </w:tc>
        <w:tc>
          <w:tcPr>
            <w:tcW w:w="12315" w:type="dxa"/>
            <w:shd w:val="clear" w:color="auto" w:fill="B6DDE8"/>
          </w:tcPr>
          <w:p w:rsidR="00B11567" w:rsidRPr="00E6695D" w:rsidRDefault="00B11567" w:rsidP="00B11567">
            <w:pPr>
              <w:spacing w:before="40" w:after="40" w:line="240" w:lineRule="auto"/>
              <w:rPr>
                <w:rFonts w:ascii="Myriad Pro" w:hAnsi="Myriad Pro" w:cs="Arial"/>
                <w:iCs/>
                <w:sz w:val="20"/>
              </w:rPr>
            </w:pPr>
            <w:r w:rsidRPr="00E6695D">
              <w:rPr>
                <w:rFonts w:ascii="Myriad Pro" w:eastAsia="Times New Roman"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Times New Roman" w:hAnsi="Myriad Pro" w:cs="Arial"/>
                <w:sz w:val="20"/>
              </w:rPr>
              <w:t>8.1 Upowszechnienie edukacji przedszkolnej</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Typ projektu</w:t>
            </w:r>
          </w:p>
        </w:tc>
        <w:tc>
          <w:tcPr>
            <w:tcW w:w="12315" w:type="dxa"/>
            <w:shd w:val="clear" w:color="auto" w:fill="B6DDE8"/>
          </w:tcPr>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Tworzenie nowych miejsc wychowania przedszkolnego dla dzieci w wieku 3-4 lata, w tym dostosowanych do potrzeb dzieci z niepełnosprawnościami, w istniejących lub nowo utworzonych ośrodkach wychowania przedszkolnego (również specjalnych i integracyjnych).</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Rozszerzenie oferty ośrodka wychowania przedszkolnego o dodatkowe zajęcia zwiększające szanse edukacyjne dzieci oraz wyrównujące zdiagnozowane deficyty; katalog dodatkowych zajęć obejmuje wyłącznie:</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specjalistyczne: korekcyjno-kompensacyjne, logopedyczne, socjoterapeutyczne oraz inne zajęcia o charakterze terapeutycznym,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stymulujące rozwój psychoruchowy np. gimnastykę korekcyjną,</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w ramach wczesnego wspomagania rozwoju w rozumieniu ustawy o systemie oświaty,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edukacyjne, rozwijające kompetencje społeczno-emocjonalne.</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Wydłużenie godzin pracy ośrodka wychowania przedszkolnego.</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 xml:space="preserve">Doskonalenie umiejętności, kompetencji lub kwalifikacji nauczycieli </w:t>
            </w:r>
            <w:r w:rsidRPr="00E6695D">
              <w:rPr>
                <w:rFonts w:ascii="Myriad Pro" w:eastAsia="Times New Roman" w:hAnsi="Myriad Pro" w:cs="Arial"/>
                <w:sz w:val="20"/>
              </w:rPr>
              <w:t>i ośrodków wychowania przedszkolnego</w:t>
            </w:r>
            <w:r w:rsidRPr="00E6695D">
              <w:rPr>
                <w:rFonts w:ascii="Myriad Pro" w:hAnsi="Myriad Pro" w:cs="Arial"/>
                <w:sz w:val="20"/>
              </w:rPr>
              <w:t xml:space="preserve"> </w:t>
            </w:r>
            <w:r w:rsidRPr="00E6695D">
              <w:rPr>
                <w:rFonts w:ascii="Myriad Pro" w:eastAsia="Times New Roman" w:hAnsi="Myriad Pro" w:cs="Arial"/>
                <w:sz w:val="20"/>
              </w:rPr>
              <w:t>do pracy z dziećmi w wieku przedszkolnym, w tym w szczególności z dziećmi ze specjalnymi potrzebami edukacyjnymi oraz w zakresie współpracy nauczycieli z rodzicami, w tym radzenia sobie w sytuacjach trudnych, obejmujące w szczególności:</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kursy i szkolenia doskonalące (teoretyczne i praktyczne), w tym z wykorzystaniem pracy trenerów przeszkolonych w ra</w:t>
            </w:r>
            <w:r>
              <w:rPr>
                <w:rFonts w:ascii="Myriad Pro" w:hAnsi="Myriad Pro" w:cs="Arial"/>
                <w:sz w:val="20"/>
              </w:rPr>
              <w:t>mach PO WER, studia Podyplomowe,</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 xml:space="preserve">wspieranie istniejących, budowanie nowych i moderowanie sieci współpracy i samokształcenia nauczycieli, </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współpracę ze specjalistycznymi ośrodkami, np. specjalnymi ośrodkami szkolno-wychowawczymi, poradniami psychologiczno-pedagogicznymi, OWP i szkołami kształcącymi dzieci i młodzież z niepełnosprawnościami. </w:t>
            </w:r>
          </w:p>
        </w:tc>
      </w:tr>
    </w:tbl>
    <w:p w:rsidR="00B11567" w:rsidRPr="00E6695D"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E6695D" w:rsidTr="00B11567">
        <w:trPr>
          <w:jc w:val="center"/>
        </w:trPr>
        <w:tc>
          <w:tcPr>
            <w:tcW w:w="14175" w:type="dxa"/>
            <w:gridSpan w:val="4"/>
            <w:shd w:val="pct10" w:color="auto" w:fill="auto"/>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dopuszczalności</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18"/>
              </w:rPr>
              <w:t>L.p</w:t>
            </w:r>
            <w:r w:rsidRPr="00E6695D">
              <w:rPr>
                <w:rFonts w:ascii="Myriad Pro" w:hAnsi="Myriad Pro" w:cs="Arial"/>
                <w:sz w:val="20"/>
              </w:rPr>
              <w:t>.</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celem szczegółowym i rezultatami Działania</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Projekty niespełniające kryterium są odrzucane.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w:t>
            </w:r>
            <w:r w:rsidRPr="00E6695D">
              <w:rPr>
                <w:rFonts w:ascii="Myriad Pro" w:hAnsi="Myriad Pro" w:cs="Arial"/>
                <w:i/>
                <w:sz w:val="20"/>
              </w:rPr>
              <w:t xml:space="preserve"> </w:t>
            </w:r>
            <w:r w:rsidRPr="00E6695D">
              <w:rPr>
                <w:rFonts w:ascii="Myriad Pro" w:hAnsi="Myriad Pro" w:cs="Arial"/>
                <w:sz w:val="20"/>
              </w:rPr>
              <w:t>typem projektu</w:t>
            </w:r>
          </w:p>
          <w:p w:rsidR="00B11567" w:rsidRPr="00E6695D" w:rsidRDefault="00B11567" w:rsidP="00B11567">
            <w:pPr>
              <w:spacing w:before="40" w:after="40" w:line="276" w:lineRule="auto"/>
              <w:rPr>
                <w:rFonts w:ascii="Myriad Pro" w:hAnsi="Myriad Pro" w:cs="Arial"/>
                <w:sz w:val="20"/>
              </w:rPr>
            </w:pP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 jest zgodny z typem projektu oraz grupą docelową wskazaną w  </w:t>
            </w:r>
            <w:r w:rsidRPr="00E6695D">
              <w:rPr>
                <w:rFonts w:ascii="Myriad Pro" w:hAnsi="Myriad Pro" w:cs="Arial"/>
                <w:i/>
                <w:sz w:val="20"/>
              </w:rPr>
              <w:t xml:space="preserve">SOOP RPO WZ 2014-2020 </w:t>
            </w:r>
            <w:r w:rsidRPr="00E6695D">
              <w:rPr>
                <w:rFonts w:ascii="Myriad Pro" w:hAnsi="Myriad Pro" w:cs="Arial"/>
                <w:sz w:val="20"/>
              </w:rPr>
              <w:t xml:space="preserve">oraz </w:t>
            </w:r>
            <w:r w:rsidRPr="00E6695D">
              <w:rPr>
                <w:rFonts w:ascii="Myriad Pro" w:hAnsi="Myriad Pro" w:cs="Arial"/>
                <w:i/>
                <w:sz w:val="20"/>
              </w:rPr>
              <w:t>Regulaminie konkursu.</w:t>
            </w:r>
            <w:r w:rsidRPr="00E6695D">
              <w:rPr>
                <w:rFonts w:ascii="Myriad Pro" w:hAnsi="Myriad Pro" w:cs="Arial"/>
                <w:sz w:val="20"/>
              </w:rPr>
              <w:t xml:space="preserve"> </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6695D">
              <w:rPr>
                <w:rFonts w:ascii="Myriad Pro" w:hAnsi="Myriad Pro" w:cs="Arial"/>
                <w:i/>
                <w:sz w:val="20"/>
              </w:rPr>
              <w:t>RPO WZ 2014-2020</w:t>
            </w:r>
            <w:r w:rsidRPr="00E6695D">
              <w:rPr>
                <w:rFonts w:ascii="Myriad Pro" w:hAnsi="Myriad Pro" w:cs="Arial"/>
                <w:sz w:val="20"/>
              </w:rPr>
              <w:t xml:space="preserve">, </w:t>
            </w:r>
            <w:r w:rsidRPr="00E6695D">
              <w:rPr>
                <w:rFonts w:ascii="Myriad Pro" w:hAnsi="Myriad Pro" w:cs="Arial"/>
                <w:i/>
                <w:sz w:val="20"/>
              </w:rPr>
              <w:t>SOOP RPO WZ 2014-2020</w:t>
            </w:r>
            <w:r>
              <w:rPr>
                <w:rFonts w:ascii="Myriad Pro" w:hAnsi="Myriad Pro" w:cs="Arial"/>
                <w:sz w:val="20"/>
              </w:rPr>
              <w:t xml:space="preserve">, przepisów prawa </w:t>
            </w:r>
            <w:r w:rsidRPr="00E6695D">
              <w:rPr>
                <w:rFonts w:ascii="Myriad Pro" w:hAnsi="Myriad Pro" w:cs="Arial"/>
                <w:sz w:val="20"/>
              </w:rPr>
              <w:t xml:space="preserve">mających wpływ na założenia dotyczące grupy docelowej i/lub typu projektu.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Kwalifikowalność Beneficjenta/Partnera</w:t>
            </w:r>
          </w:p>
        </w:tc>
        <w:tc>
          <w:tcPr>
            <w:tcW w:w="5101" w:type="dxa"/>
          </w:tcPr>
          <w:p w:rsidR="00B11567" w:rsidRPr="00E6695D" w:rsidRDefault="00B11567" w:rsidP="00B11567">
            <w:pPr>
              <w:autoSpaceDE w:val="0"/>
              <w:autoSpaceDN w:val="0"/>
              <w:adjustRightInd w:val="0"/>
              <w:spacing w:after="200" w:line="276" w:lineRule="auto"/>
              <w:jc w:val="both"/>
              <w:rPr>
                <w:rFonts w:ascii="Myriad Pro" w:eastAsia="Malgun Gothic" w:hAnsi="Myriad Pro" w:cs="Arial"/>
                <w:sz w:val="20"/>
              </w:rPr>
            </w:pPr>
            <w:r w:rsidRPr="00E6695D">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6695D">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6695D">
              <w:rPr>
                <w:rFonts w:ascii="Myriad Pro" w:eastAsia="Malgun Gothic" w:hAnsi="Myriad Pro" w:cs="Arial"/>
                <w:sz w:val="20"/>
              </w:rPr>
              <w:t>o finansach publicznych.</w:t>
            </w:r>
          </w:p>
          <w:p w:rsidR="00B11567" w:rsidRPr="00AD009B"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Beneficjent, zgodnie z </w:t>
            </w:r>
            <w:r w:rsidRPr="00E6695D">
              <w:rPr>
                <w:rFonts w:ascii="Myriad Pro" w:eastAsia="MyriadPro-Regular" w:hAnsi="Myriad Pro" w:cs="Arial"/>
                <w:i/>
                <w:sz w:val="20"/>
              </w:rPr>
              <w:t>SOOP RPO WZ 2014-2020</w:t>
            </w:r>
            <w:r w:rsidRPr="00E6695D">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E6695D">
              <w:rPr>
                <w:rFonts w:ascii="Myriad Pro" w:eastAsia="MyriadPro-Regular" w:hAnsi="Myriad Pro" w:cs="Arial"/>
                <w:sz w:val="20"/>
              </w:rPr>
              <w:t>o dofinansowanie w ramach Działania typu/ów projektu/ów, w którym ogłoszony został konkurs.</w:t>
            </w:r>
          </w:p>
        </w:tc>
        <w:tc>
          <w:tcPr>
            <w:tcW w:w="6011" w:type="dxa"/>
          </w:tcPr>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Projekty niespełniające kryterium są odrzucane.</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hAnsi="Myriad Pro" w:cs="Arial"/>
                <w:sz w:val="20"/>
              </w:rPr>
              <w:t>Kryterium będzie weryfikowane na etapie KOP, na dzień podpisania umowy oraz w przypadku zmiany Partnera (jeśli dotyczy).</w:t>
            </w:r>
          </w:p>
          <w:p w:rsidR="00B11567" w:rsidRPr="00E6695D" w:rsidRDefault="00B11567" w:rsidP="00B11567">
            <w:pPr>
              <w:spacing w:before="40" w:line="276" w:lineRule="auto"/>
              <w:ind w:left="36"/>
              <w:contextualSpacing/>
              <w:jc w:val="both"/>
              <w:rPr>
                <w:rFonts w:ascii="Myriad Pro" w:eastAsia="Malgun Gothic" w:hAnsi="Myriad Pro" w:cs="Arial"/>
                <w:sz w:val="20"/>
              </w:rPr>
            </w:pPr>
            <w:r w:rsidRPr="00E6695D">
              <w:rPr>
                <w:rFonts w:ascii="Myriad Pro" w:eastAsia="Malgun Gothic"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zasadami horyzontalnymi</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zasadą rów</w:t>
            </w:r>
            <w:r>
              <w:rPr>
                <w:rFonts w:cs="Arial"/>
              </w:rPr>
              <w:t xml:space="preserve">ności szans kobiet i mężczyzn, </w:t>
            </w:r>
            <w:r w:rsidRPr="00E6695D">
              <w:rPr>
                <w:rFonts w:cs="Arial"/>
              </w:rPr>
              <w:t xml:space="preserve">w oparciu o </w:t>
            </w:r>
            <w:r w:rsidRPr="00E6695D">
              <w:rPr>
                <w:rFonts w:cs="Arial"/>
                <w:i/>
              </w:rPr>
              <w:t>standard minimum</w:t>
            </w:r>
            <w:r w:rsidRPr="00E6695D">
              <w:rPr>
                <w:rFonts w:cs="Arial"/>
              </w:rPr>
              <w:t>,</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 xml:space="preserve">właściwymi politykami i zasadami wspólnotowym: </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zrównoważonego rozwoju,</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promowania i realizacji zasady równości szans i niedyskryminacji, w tym. m. in. koniecznością stosowania zasady uniwersalnego projektowania.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E6695D">
              <w:rPr>
                <w:rFonts w:ascii="Myriad Pro" w:eastAsia="MyriadPro-Regular" w:hAnsi="Myriad Pro" w:cs="Arial"/>
                <w:sz w:val="20"/>
              </w:rPr>
              <w:t>z niepełnosprawnościami.</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E6695D" w:rsidTr="00B11567">
        <w:trPr>
          <w:jc w:val="center"/>
        </w:trPr>
        <w:tc>
          <w:tcPr>
            <w:tcW w:w="14175" w:type="dxa"/>
            <w:gridSpan w:val="4"/>
            <w:shd w:val="clear" w:color="auto" w:fill="D9D9D9" w:themeFill="background1" w:themeFillShade="D9"/>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b/>
                <w:sz w:val="20"/>
              </w:rPr>
              <w:t>Kryteria wykonalności</w:t>
            </w:r>
          </w:p>
        </w:tc>
      </w:tr>
      <w:tr w:rsidR="00B11567" w:rsidRPr="00E6695D" w:rsidTr="00B11567">
        <w:trPr>
          <w:jc w:val="center"/>
        </w:trPr>
        <w:tc>
          <w:tcPr>
            <w:tcW w:w="512" w:type="dxa"/>
          </w:tcPr>
          <w:p w:rsidR="00B11567" w:rsidRPr="00E6695D" w:rsidRDefault="00B11567" w:rsidP="00B11567">
            <w:pPr>
              <w:spacing w:before="40" w:after="40" w:line="240" w:lineRule="auto"/>
              <w:ind w:left="-22"/>
              <w:rPr>
                <w:rFonts w:ascii="Myriad Pro" w:hAnsi="Myriad Pro" w:cs="Arial"/>
                <w:sz w:val="20"/>
              </w:rPr>
            </w:pPr>
            <w:r w:rsidRPr="00E6695D">
              <w:rPr>
                <w:rFonts w:ascii="Myriad Pro" w:hAnsi="Myriad Pro" w:cs="Arial"/>
                <w:sz w:val="18"/>
              </w:rPr>
              <w:t>L.p.</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Nazwa kryterium</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Definicja kryterium</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12"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1</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2</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3</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before="40" w:after="4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Zgodność prawna</w:t>
            </w:r>
          </w:p>
        </w:tc>
        <w:tc>
          <w:tcPr>
            <w:tcW w:w="6804" w:type="dxa"/>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hAnsi="Myriad Pro" w:cs="Arial"/>
                <w:sz w:val="20"/>
              </w:rPr>
              <w:t>Projekt jest zgodny z prawodaw</w:t>
            </w:r>
            <w:r>
              <w:rPr>
                <w:rFonts w:ascii="Myriad Pro" w:hAnsi="Myriad Pro" w:cs="Arial"/>
                <w:sz w:val="20"/>
              </w:rPr>
              <w:t xml:space="preserve">stwem wspólnotowym i krajowym, </w:t>
            </w:r>
            <w:r w:rsidRPr="00E6695D">
              <w:rPr>
                <w:rFonts w:ascii="Myriad Pro" w:hAnsi="Myriad Pro" w:cs="Arial"/>
                <w:sz w:val="20"/>
              </w:rPr>
              <w:t>w tym przepisami ustawy</w:t>
            </w:r>
            <w:r w:rsidRPr="00E6695D">
              <w:rPr>
                <w:rFonts w:ascii="Myriad Pro" w:hAnsi="Myriad Pro" w:cs="Arial"/>
                <w:i/>
                <w:sz w:val="20"/>
              </w:rPr>
              <w:t xml:space="preserve"> </w:t>
            </w:r>
            <w:r w:rsidRPr="00E6695D">
              <w:rPr>
                <w:rFonts w:ascii="Myriad Pro" w:hAnsi="Myriad Pro" w:cs="Arial"/>
                <w:sz w:val="20"/>
              </w:rPr>
              <w:t xml:space="preserve">z dnia 29 stycznia 2004 r. </w:t>
            </w:r>
            <w:r w:rsidRPr="00E6695D">
              <w:rPr>
                <w:rFonts w:ascii="Myriad Pro" w:hAnsi="Myriad Pro" w:cs="Arial"/>
                <w:i/>
                <w:sz w:val="20"/>
              </w:rPr>
              <w:t>Prawo zamówień publicznych</w:t>
            </w:r>
            <w:r w:rsidRPr="00E6695D">
              <w:rPr>
                <w:rFonts w:ascii="Myriad Pro" w:hAnsi="Myriad Pro" w:cs="Arial"/>
                <w:sz w:val="20"/>
              </w:rPr>
              <w:t>.</w:t>
            </w:r>
            <w:r w:rsidRPr="00E6695D">
              <w:rPr>
                <w:rFonts w:ascii="Myriad Pro" w:eastAsia="MyriadPro-Regular" w:hAnsi="Myriad Pro" w:cs="Arial"/>
                <w:sz w:val="20"/>
              </w:rPr>
              <w:t xml:space="preserve"> </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E6695D">
              <w:rPr>
                <w:rFonts w:ascii="Myriad Pro" w:eastAsia="MyriadPro-Regular" w:hAnsi="Myriad Pro" w:cs="Arial"/>
                <w:sz w:val="20"/>
              </w:rPr>
              <w:t>w zakresie polityki spójności finansowanych w perspektywie finansowej 2014-2020 (jeśli dotyczy).</w:t>
            </w:r>
          </w:p>
        </w:tc>
        <w:tc>
          <w:tcPr>
            <w:tcW w:w="4733" w:type="dxa"/>
          </w:tcPr>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Zgodność</w:t>
            </w:r>
          </w:p>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 wymogami pomocy</w:t>
            </w:r>
          </w:p>
          <w:p w:rsidR="00B11567" w:rsidRPr="00E6695D" w:rsidRDefault="00B11567" w:rsidP="00B11567">
            <w:pPr>
              <w:spacing w:after="0" w:line="240" w:lineRule="auto"/>
              <w:rPr>
                <w:rFonts w:ascii="Myriad Pro" w:eastAsia="Malgun Gothic" w:hAnsi="Myriad Pro" w:cs="Arial"/>
                <w:sz w:val="20"/>
              </w:rPr>
            </w:pPr>
            <w:r w:rsidRPr="00E6695D">
              <w:rPr>
                <w:rFonts w:ascii="Myriad Pro" w:eastAsia="Malgun Gothic" w:hAnsi="Myriad Pro" w:cs="Arial"/>
                <w:sz w:val="20"/>
              </w:rPr>
              <w:t>publicznej</w:t>
            </w:r>
          </w:p>
        </w:tc>
        <w:tc>
          <w:tcPr>
            <w:tcW w:w="6804" w:type="dxa"/>
          </w:tcPr>
          <w:p w:rsidR="00B11567" w:rsidRPr="00E6695D" w:rsidRDefault="00B11567" w:rsidP="00B11567">
            <w:pPr>
              <w:spacing w:after="0" w:line="240" w:lineRule="auto"/>
              <w:jc w:val="both"/>
              <w:rPr>
                <w:rFonts w:ascii="Myriad Pro" w:eastAsia="Malgun Gothic" w:hAnsi="Myriad Pro" w:cs="Arial"/>
                <w:sz w:val="20"/>
              </w:rPr>
            </w:pPr>
            <w:r w:rsidRPr="00E6695D">
              <w:rPr>
                <w:rFonts w:ascii="Myriad Pro" w:eastAsia="Malgun Gothic" w:hAnsi="Myriad Pro" w:cs="Arial"/>
                <w:sz w:val="20"/>
              </w:rPr>
              <w:t xml:space="preserve">Projekt jest zgodny regułami pomocy publicznej i/lub pomocy </w:t>
            </w:r>
            <w:r w:rsidRPr="00E6695D">
              <w:rPr>
                <w:rFonts w:ascii="Myriad Pro" w:eastAsia="Malgun Gothic" w:hAnsi="Myriad Pro" w:cs="Arial"/>
                <w:i/>
                <w:sz w:val="20"/>
              </w:rPr>
              <w:t>de minimis</w:t>
            </w:r>
            <w:r w:rsidRPr="00E6695D">
              <w:rPr>
                <w:rFonts w:ascii="Myriad Pro" w:eastAsia="Malgun Gothic" w:hAnsi="Myriad Pro" w:cs="Arial"/>
                <w:sz w:val="20"/>
              </w:rPr>
              <w:t>.</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Jeżeli dotyczy: spełnienie kryterium jest konieczne do przyznania dofinansowania.</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jc w:val="both"/>
              <w:rPr>
                <w:rFonts w:ascii="Myriad Pro" w:hAnsi="Myriad Pro" w:cs="Arial"/>
                <w:sz w:val="20"/>
              </w:rPr>
            </w:pPr>
            <w:r w:rsidRPr="00E6695D">
              <w:rPr>
                <w:rFonts w:ascii="Myriad Pro" w:hAnsi="Myriad Pro" w:cs="Arial"/>
                <w:sz w:val="20"/>
              </w:rPr>
              <w:t>Ocena spełniania kryterium polega na przypisaniu wartości logicznych „tak”, „nie”, „nie dotyczy”.</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Zdolność finansowa</w:t>
            </w:r>
          </w:p>
        </w:tc>
        <w:tc>
          <w:tcPr>
            <w:tcW w:w="6804"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6695D">
              <w:rPr>
                <w:rFonts w:ascii="Myriad Pro" w:hAnsi="Myriad Pro" w:cs="Arial"/>
                <w:sz w:val="20"/>
              </w:rPr>
              <w:t>i w terminie określonym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E6695D">
              <w:rPr>
                <w:rFonts w:ascii="Myriad Pro" w:eastAsia="MyriadPro-Regular" w:hAnsi="Myriad Pro" w:cs="Arial"/>
                <w:sz w:val="20"/>
              </w:rPr>
              <w:t xml:space="preserve">w danym projekcie z EFS, posiadają </w:t>
            </w:r>
            <w:r w:rsidRPr="00E6695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6695D">
              <w:rPr>
                <w:rFonts w:ascii="Myriad Pro" w:eastAsia="MyriadPro-Regular" w:hAnsi="Myriad Pro" w:cs="Arial"/>
                <w:sz w:val="20"/>
              </w:rPr>
              <w:t>równy lub wyższy od łącznych rocznych wydatków w danym projekcie z roku, w którym wydatki są najwyższe.</w:t>
            </w:r>
          </w:p>
          <w:p w:rsidR="00B11567" w:rsidRPr="00E6695D" w:rsidRDefault="00B11567" w:rsidP="00B11567">
            <w:pPr>
              <w:spacing w:before="40" w:after="0"/>
              <w:jc w:val="both"/>
              <w:rPr>
                <w:rFonts w:ascii="Myriad Pro" w:hAnsi="Myriad Pro" w:cs="Arial"/>
                <w:sz w:val="20"/>
              </w:rPr>
            </w:pPr>
            <w:r w:rsidRPr="00E6695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Spełnienie kryterium jest konieczne do przyznania dofinansowania. </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Kryterium weryfikowane będzie na etapie KOP.</w:t>
            </w:r>
          </w:p>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rPr>
          <w:rFonts w:ascii="Myriad Pro" w:hAnsi="Myriad Pro"/>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E6695D" w:rsidTr="00B11567">
        <w:trPr>
          <w:trHeight w:val="336"/>
        </w:trPr>
        <w:tc>
          <w:tcPr>
            <w:tcW w:w="14220" w:type="dxa"/>
            <w:gridSpan w:val="4"/>
            <w:shd w:val="clear" w:color="auto" w:fill="BFBFBF" w:themeFill="background1" w:themeFillShade="BF"/>
            <w:vAlign w:val="center"/>
          </w:tcPr>
          <w:p w:rsidR="00B11567" w:rsidRPr="00E6695D" w:rsidRDefault="00B11567" w:rsidP="00B11567">
            <w:pPr>
              <w:spacing w:before="40" w:after="40" w:line="240" w:lineRule="auto"/>
              <w:contextualSpacing/>
              <w:jc w:val="center"/>
              <w:rPr>
                <w:rFonts w:ascii="Myriad Pro" w:hAnsi="Myriad Pro" w:cs="Arial"/>
                <w:b/>
                <w:sz w:val="20"/>
              </w:rPr>
            </w:pPr>
            <w:r w:rsidRPr="00E6695D">
              <w:rPr>
                <w:rFonts w:ascii="Myriad Pro" w:hAnsi="Myriad Pro" w:cs="Arial"/>
                <w:b/>
                <w:sz w:val="20"/>
              </w:rPr>
              <w:t>Kryteria jakości</w:t>
            </w:r>
          </w:p>
        </w:tc>
      </w:tr>
      <w:tr w:rsidR="00B11567" w:rsidRPr="00E6695D" w:rsidTr="00B11567">
        <w:trPr>
          <w:trHeight w:val="387"/>
        </w:trPr>
        <w:tc>
          <w:tcPr>
            <w:tcW w:w="536" w:type="dxa"/>
          </w:tcPr>
          <w:p w:rsidR="00B11567" w:rsidRPr="00E6695D" w:rsidRDefault="00B11567" w:rsidP="00B11567">
            <w:pPr>
              <w:spacing w:before="40" w:after="40" w:line="240" w:lineRule="auto"/>
              <w:ind w:left="-15"/>
              <w:contextualSpacing/>
              <w:jc w:val="center"/>
              <w:rPr>
                <w:rFonts w:ascii="Myriad Pro" w:hAnsi="Myriad Pro" w:cs="Arial"/>
                <w:sz w:val="20"/>
              </w:rPr>
            </w:pPr>
            <w:r w:rsidRPr="00E6695D">
              <w:rPr>
                <w:rFonts w:ascii="Myriad Pro" w:hAnsi="Myriad Pro" w:cs="Arial"/>
                <w:sz w:val="20"/>
              </w:rPr>
              <w:t>L.p.</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Nazwa kryterium</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Definicja kryterium</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c>
          <w:tcPr>
            <w:tcW w:w="536" w:type="dxa"/>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1</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2</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3</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4</w:t>
            </w:r>
          </w:p>
        </w:tc>
      </w:tr>
      <w:tr w:rsidR="00B11567" w:rsidRPr="00E6695D" w:rsidTr="00B11567">
        <w:trPr>
          <w:trHeight w:val="41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Odpowiedniość/Adekwatność/Trafność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grupa docelowa, oferowane formy wsparcia, harmonogram realizacji zadań i bu</w:t>
            </w:r>
            <w:r>
              <w:rPr>
                <w:rFonts w:ascii="Myriad Pro" w:eastAsia="MyriadPro-Regular" w:hAnsi="Myriad Pro" w:cs="Arial"/>
                <w:sz w:val="20"/>
              </w:rPr>
              <w:t xml:space="preserve">dżetu oraz dobrane wskaźniki są </w:t>
            </w:r>
            <w:r w:rsidRPr="00E6695D">
              <w:rPr>
                <w:rFonts w:ascii="Myriad Pro" w:eastAsia="MyriadPro-Regular" w:hAnsi="Myriad Pro" w:cs="Arial"/>
                <w:sz w:val="20"/>
              </w:rPr>
              <w:t>spójne z analizą sytuacji problemowe</w:t>
            </w:r>
            <w:r>
              <w:rPr>
                <w:rFonts w:ascii="Myriad Pro" w:eastAsia="MyriadPro-Regular" w:hAnsi="Myriad Pro" w:cs="Arial"/>
                <w:sz w:val="20"/>
              </w:rPr>
              <w:t xml:space="preserve">j zawartą we wniosku </w:t>
            </w:r>
            <w:r w:rsidRPr="00E6695D">
              <w:rPr>
                <w:rFonts w:ascii="Myriad Pro" w:eastAsia="MyriadPro-Regular" w:hAnsi="Myriad Pro" w:cs="Arial"/>
                <w:sz w:val="20"/>
              </w:rPr>
              <w:t>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6695D" w:rsidRDefault="00B11567" w:rsidP="00B11567">
            <w:pPr>
              <w:spacing w:before="40" w:line="240" w:lineRule="auto"/>
              <w:contextualSpacing/>
              <w:jc w:val="both"/>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6695D">
              <w:rPr>
                <w:rFonts w:ascii="Myriad Pro" w:eastAsia="MyriadPro-Regular" w:hAnsi="Myriad Pro" w:cs="Arial"/>
                <w:sz w:val="20"/>
              </w:rPr>
              <w:t>w ramach skali punktowej.</w:t>
            </w:r>
          </w:p>
          <w:p w:rsidR="00B11567" w:rsidRPr="00E6695D"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Skala punktów: 0-40.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zostaną przyznane minimum 24 punkty.</w:t>
            </w:r>
          </w:p>
        </w:tc>
      </w:tr>
      <w:tr w:rsidR="00B11567" w:rsidRPr="00E6695D" w:rsidTr="00B11567">
        <w:trPr>
          <w:trHeight w:val="83"/>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autoSpaceDE w:val="0"/>
              <w:autoSpaceDN w:val="0"/>
              <w:adjustRightInd w:val="0"/>
              <w:rPr>
                <w:rFonts w:ascii="Myriad Pro" w:eastAsia="MyriadPro-Regular" w:hAnsi="Myriad Pro" w:cs="Arial"/>
                <w:sz w:val="20"/>
              </w:rPr>
            </w:pPr>
            <w:r w:rsidRPr="00E6695D">
              <w:rPr>
                <w:rFonts w:ascii="Myriad Pro" w:eastAsia="MyriadPro-Regular" w:hAnsi="Myriad Pro" w:cs="Arial"/>
                <w:sz w:val="20"/>
              </w:rPr>
              <w:t>Skuteczność/Efektywność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Stopnień, w jakim projekt przyczyni się do rozwiązania/złagodzenia sytuacji problemowej wskazanej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6695D">
              <w:rPr>
                <w:rFonts w:ascii="Myriad Pro" w:eastAsia="MyriadPro-Regular" w:hAnsi="Myriad Pro" w:cs="Arial"/>
                <w:sz w:val="20"/>
              </w:rPr>
              <w:t>w odniesieniu do zaplanowanych kosztów.</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relacji nakład/rezultat.</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0-30.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18 punktów.</w:t>
            </w:r>
          </w:p>
        </w:tc>
      </w:tr>
      <w:tr w:rsidR="00B11567" w:rsidRPr="00E6695D" w:rsidTr="00B11567">
        <w:trPr>
          <w:trHeight w:val="97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hAnsi="Myriad Pro" w:cs="Arial"/>
                <w:sz w:val="20"/>
              </w:rPr>
              <w:t>Trwałość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 xml:space="preserve">Ocena spełniania kryterium dokonywana jest </w:t>
            </w:r>
            <w:r w:rsidRPr="00E6695D">
              <w:rPr>
                <w:rFonts w:ascii="Myriad Pro"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Skala punktów 0-10 </w:t>
            </w:r>
          </w:p>
          <w:p w:rsidR="00B11567" w:rsidRPr="006426BB"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708"/>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eastAsia="MyriadPro-Regular" w:hAnsi="Myriad Pro" w:cs="Arial"/>
                <w:sz w:val="20"/>
              </w:rPr>
              <w:t>Doświadczenie wnioskodawcy i partnera (jeśli dotyczy)</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Doświadczenie w realizacji podobnych przedsięwzięć realizowanych:</w:t>
            </w:r>
          </w:p>
          <w:p w:rsidR="00B11567" w:rsidRPr="00E6695D"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6695D">
              <w:rPr>
                <w:rFonts w:cs="Arial"/>
              </w:rPr>
              <w:t xml:space="preserve">w obszarze wsparcia projektu: maksymalnie </w:t>
            </w:r>
            <w:r w:rsidRPr="00E6695D">
              <w:rPr>
                <w:rFonts w:cs="Arial"/>
                <w:b/>
              </w:rPr>
              <w:t>4 pkt</w:t>
            </w:r>
            <w:r w:rsidRPr="00E6695D">
              <w:rPr>
                <w:rFonts w:cs="Arial"/>
              </w:rPr>
              <w:t xml:space="preserve">; </w:t>
            </w:r>
          </w:p>
          <w:p w:rsidR="00B11567" w:rsidRPr="00E6695D" w:rsidRDefault="00B11567" w:rsidP="00912095">
            <w:pPr>
              <w:pStyle w:val="Default"/>
              <w:numPr>
                <w:ilvl w:val="0"/>
                <w:numId w:val="41"/>
              </w:numPr>
              <w:ind w:left="175" w:hanging="141"/>
              <w:jc w:val="both"/>
              <w:rPr>
                <w:rFonts w:ascii="Myriad Pro" w:hAnsi="Myriad Pro"/>
                <w:sz w:val="20"/>
                <w:szCs w:val="20"/>
              </w:rPr>
            </w:pPr>
            <w:r w:rsidRPr="00E6695D">
              <w:rPr>
                <w:rFonts w:ascii="Myriad Pro" w:hAnsi="Myriad Pro"/>
                <w:sz w:val="20"/>
                <w:szCs w:val="20"/>
              </w:rPr>
              <w:t xml:space="preserve">na rzecz grupy docelowej, do której skierowany będzie projekt: maksymalnie </w:t>
            </w:r>
            <w:r w:rsidRPr="00E6695D">
              <w:rPr>
                <w:rFonts w:ascii="Myriad Pro" w:hAnsi="Myriad Pro"/>
                <w:b/>
                <w:sz w:val="20"/>
                <w:szCs w:val="20"/>
              </w:rPr>
              <w:t>4 pkt</w:t>
            </w:r>
            <w:r w:rsidRPr="00E6695D">
              <w:rPr>
                <w:rFonts w:ascii="Myriad Pro" w:hAnsi="Myriad Pro"/>
                <w:sz w:val="20"/>
                <w:szCs w:val="20"/>
              </w:rPr>
              <w:t>;</w:t>
            </w:r>
          </w:p>
          <w:p w:rsidR="00B11567" w:rsidRPr="00E6695D" w:rsidRDefault="00B11567" w:rsidP="00912095">
            <w:pPr>
              <w:pStyle w:val="Default"/>
              <w:numPr>
                <w:ilvl w:val="0"/>
                <w:numId w:val="41"/>
              </w:numPr>
              <w:spacing w:after="240"/>
              <w:ind w:left="175" w:hanging="141"/>
              <w:jc w:val="both"/>
              <w:rPr>
                <w:rFonts w:ascii="Myriad Pro" w:hAnsi="Myriad Pro"/>
                <w:b/>
                <w:sz w:val="20"/>
                <w:szCs w:val="20"/>
              </w:rPr>
            </w:pPr>
            <w:r w:rsidRPr="00E6695D">
              <w:rPr>
                <w:rFonts w:ascii="Myriad Pro" w:hAnsi="Myriad Pro"/>
                <w:sz w:val="20"/>
                <w:szCs w:val="20"/>
              </w:rPr>
              <w:t xml:space="preserve">na określonym terytorium, którego będzie dotyczyć realizacja projektu: maksymalnie </w:t>
            </w:r>
            <w:r w:rsidRPr="00E6695D">
              <w:rPr>
                <w:rFonts w:ascii="Myriad Pro" w:hAnsi="Myriad Pro"/>
                <w:b/>
                <w:sz w:val="20"/>
                <w:szCs w:val="20"/>
              </w:rPr>
              <w:t xml:space="preserve">2 pkt. </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spełniania kryterium dokonywana jest 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spacing w:before="40" w:after="0" w:line="240" w:lineRule="auto"/>
              <w:contextualSpacing/>
              <w:jc w:val="both"/>
              <w:rPr>
                <w:rFonts w:ascii="Myriad Pro"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6237"/>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rPr>
                <w:rFonts w:ascii="Myriad Pro" w:eastAsia="MyriadPro-Regular" w:hAnsi="Myriad Pro" w:cs="Arial"/>
                <w:sz w:val="20"/>
              </w:rPr>
            </w:pPr>
            <w:r w:rsidRPr="00E6695D">
              <w:rPr>
                <w:rFonts w:ascii="Myriad Pro" w:eastAsia="MyriadPro-Regular" w:hAnsi="Myriad Pro" w:cs="Arial"/>
                <w:sz w:val="20"/>
              </w:rPr>
              <w:t>Zaplecze realizacji projektu</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samodzielnej realizacji projektu:</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maksymalnie </w:t>
            </w:r>
            <w:r w:rsidRPr="00E6695D">
              <w:rPr>
                <w:rFonts w:ascii="Myriad Pro" w:eastAsia="MyriadPro-Regular" w:hAnsi="Myriad Pro" w:cs="Arial"/>
                <w:b/>
                <w:sz w:val="20"/>
              </w:rPr>
              <w:t>10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potencjał kadrowy zaanga</w:t>
            </w:r>
            <w:r>
              <w:rPr>
                <w:rFonts w:eastAsia="MyriadPro-Regular" w:cs="Arial"/>
              </w:rPr>
              <w:t xml:space="preserve">żowany do obsługi projektu jak </w:t>
            </w:r>
            <w:r w:rsidRPr="00E6695D">
              <w:rPr>
                <w:rFonts w:eastAsia="MyriadPro-Regular" w:cs="Arial"/>
              </w:rPr>
              <w:t xml:space="preserve">i realizacji przedsięwzięć merytorycznych: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2 pkt.</w:t>
            </w:r>
          </w:p>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realizacji projektu w partnerstwie:</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i partnera/ów: maksymalnie </w:t>
            </w:r>
            <w:r w:rsidRPr="00E6695D">
              <w:rPr>
                <w:rFonts w:ascii="Myriad Pro" w:eastAsia="MyriadPro-Regular" w:hAnsi="Myriad Pro" w:cs="Arial"/>
                <w:b/>
                <w:sz w:val="20"/>
              </w:rPr>
              <w:t>5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potencjał kadrowy zaangażowany do obsługi projektu jak </w:t>
            </w:r>
            <w:r w:rsidRPr="00E6695D">
              <w:rPr>
                <w:rFonts w:eastAsia="MyriadPro-Regular" w:cs="Arial"/>
              </w:rPr>
              <w:br/>
              <w:t xml:space="preserve">i realizacji przedsięwzięć merytorycznych: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1 pkt.</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 xml:space="preserve">5 </w:t>
            </w:r>
            <w:r w:rsidRPr="00E6695D">
              <w:rPr>
                <w:rFonts w:ascii="Myriad Pro" w:eastAsia="MyriadPro-Regular" w:hAnsi="Myriad Pro" w:cs="Arial"/>
                <w:b/>
                <w:sz w:val="20"/>
              </w:rPr>
              <w:t>pkt</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bl>
    <w:p w:rsidR="00E119CB" w:rsidRPr="00E6695D" w:rsidRDefault="00E119CB" w:rsidP="00B11567">
      <w:pPr>
        <w:rPr>
          <w:rFonts w:ascii="Myriad Pro" w:hAnsi="Myriad Pro"/>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E6695D" w:rsidTr="00B11567">
        <w:trPr>
          <w:jc w:val="center"/>
        </w:trPr>
        <w:tc>
          <w:tcPr>
            <w:tcW w:w="14175" w:type="dxa"/>
            <w:gridSpan w:val="4"/>
            <w:shd w:val="clear" w:color="auto" w:fill="D9D9D9" w:themeFill="background1" w:themeFillShade="D9"/>
            <w:vAlign w:val="center"/>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administracyjności</w:t>
            </w:r>
          </w:p>
        </w:tc>
      </w:tr>
      <w:tr w:rsidR="00B11567" w:rsidRPr="00E6695D" w:rsidTr="00B11567">
        <w:trPr>
          <w:jc w:val="center"/>
        </w:trPr>
        <w:tc>
          <w:tcPr>
            <w:tcW w:w="536" w:type="dxa"/>
          </w:tcPr>
          <w:p w:rsidR="00B11567" w:rsidRPr="00E6695D" w:rsidRDefault="00B11567" w:rsidP="00B11567">
            <w:pPr>
              <w:spacing w:before="40" w:after="40" w:line="276" w:lineRule="auto"/>
              <w:ind w:left="-22"/>
              <w:rPr>
                <w:rFonts w:ascii="Myriad Pro" w:hAnsi="Myriad Pro" w:cs="Arial"/>
                <w:sz w:val="20"/>
              </w:rPr>
            </w:pPr>
            <w:r w:rsidRPr="00E6695D">
              <w:rPr>
                <w:rFonts w:ascii="Myriad Pro" w:hAnsi="Myriad Pro" w:cs="Arial"/>
                <w:sz w:val="20"/>
              </w:rPr>
              <w:t>L.p.</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6"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Intensywność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Wnioskowana kwota i poziom wsparcia są zgodne z zapisami </w:t>
            </w:r>
            <w:r w:rsidRPr="00E6695D">
              <w:rPr>
                <w:rFonts w:ascii="Myriad Pro" w:hAnsi="Myriad Pro" w:cs="Arial"/>
                <w:i/>
                <w:sz w:val="20"/>
              </w:rPr>
              <w:t>Regulaminu konkursu</w:t>
            </w:r>
            <w:r w:rsidRPr="00E6695D">
              <w:rPr>
                <w:rFonts w:ascii="Myriad Pro"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kwalifikowalnością wydatków</w:t>
            </w:r>
          </w:p>
        </w:tc>
        <w:tc>
          <w:tcPr>
            <w:tcW w:w="4803" w:type="dxa"/>
          </w:tcPr>
          <w:p w:rsidR="00B11567" w:rsidRPr="00E6695D" w:rsidRDefault="00B11567" w:rsidP="00B11567">
            <w:pPr>
              <w:jc w:val="both"/>
              <w:rPr>
                <w:rFonts w:ascii="Myriad Pro" w:eastAsia="Times New Roman" w:hAnsi="Myriad Pro" w:cs="Arial"/>
                <w:i/>
                <w:sz w:val="20"/>
              </w:rPr>
            </w:pPr>
            <w:r w:rsidRPr="00E6695D">
              <w:rPr>
                <w:rFonts w:ascii="Myriad Pro" w:eastAsia="MyriadPro-Regular" w:hAnsi="Myriad Pro" w:cs="Arial"/>
                <w:sz w:val="20"/>
              </w:rPr>
              <w:t xml:space="preserve">Wydatki w projekcie są zgodne z </w:t>
            </w:r>
            <w:r w:rsidRPr="00E6695D">
              <w:rPr>
                <w:rFonts w:ascii="Myriad Pro" w:eastAsia="MyriadPro-Regular" w:hAnsi="Myriad Pro" w:cs="Arial"/>
                <w:i/>
                <w:sz w:val="20"/>
              </w:rPr>
              <w:t xml:space="preserve">Wytycznymi </w:t>
            </w:r>
            <w:r w:rsidRPr="00E6695D">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E6695D">
              <w:rPr>
                <w:rFonts w:ascii="Myriad Pro" w:eastAsia="MyriadPro-Regular" w:hAnsi="Myriad Pro" w:cs="Arial"/>
                <w:sz w:val="20"/>
              </w:rPr>
              <w:t>z</w:t>
            </w:r>
            <w:r w:rsidRPr="00E6695D">
              <w:rPr>
                <w:rFonts w:ascii="Myriad Pro" w:eastAsia="MyriadPro-Regular" w:hAnsi="Myriad Pro" w:cs="Arial"/>
                <w:i/>
                <w:sz w:val="20"/>
              </w:rPr>
              <w:t xml:space="preserve"> </w:t>
            </w:r>
            <w:r w:rsidRPr="00E6695D">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Planowane wydatki są uzasadnione, niezbędne, racjonalne i adekwatne do zakresu merytorycznego</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E6695D">
              <w:rPr>
                <w:rFonts w:ascii="Myriad Pro" w:eastAsia="MyriadPro-Regular" w:hAnsi="Myriad Pro" w:cs="Arial"/>
                <w:sz w:val="20"/>
              </w:rPr>
              <w:t>i planowanego wsparcia.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Wydatki z</w:t>
            </w:r>
            <w:r>
              <w:rPr>
                <w:rFonts w:ascii="Myriad Pro" w:eastAsia="MyriadPro-Regular" w:hAnsi="Myriad Pro" w:cs="Arial"/>
                <w:sz w:val="20"/>
              </w:rPr>
              <w:t xml:space="preserve">ałożone w projekcie są zgodne </w:t>
            </w:r>
            <w:r w:rsidRPr="00E6695D">
              <w:rPr>
                <w:rFonts w:ascii="Myriad Pro" w:eastAsia="MyriadPro-Regular" w:hAnsi="Myriad Pro" w:cs="Arial"/>
                <w:sz w:val="20"/>
              </w:rPr>
              <w:t>z</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katalogiem wydatków,</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 xml:space="preserve">limitami (w tym stawką ryczałtową dla kosztów pośrednich) oraz zasadami kwalifikowalności określonymi w </w:t>
            </w:r>
            <w:r w:rsidRPr="00E6695D">
              <w:rPr>
                <w:rFonts w:ascii="Myriad Pro" w:eastAsia="MyriadPro-Regular" w:hAnsi="Myriad Pro" w:cs="Arial"/>
                <w:i/>
                <w:sz w:val="20"/>
              </w:rPr>
              <w:t>Regulaminie konkursu</w:t>
            </w:r>
            <w:r w:rsidRPr="00E6695D">
              <w:rPr>
                <w:rFonts w:ascii="Myriad Pro" w:eastAsia="MyriadPro-Regular" w:hAnsi="Myriad Pro" w:cs="Arial"/>
                <w:sz w:val="20"/>
              </w:rPr>
              <w:t xml:space="preserve"> (jeśli dotyczy).</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Poziom wydatków w ramach cross financingu oraz środków trwałych jest zgodny z poziomem tych wydatków wskazanym w </w:t>
            </w:r>
            <w:r w:rsidRPr="00E6695D">
              <w:rPr>
                <w:rFonts w:ascii="Myriad Pro" w:eastAsia="MyriadPro-Regular" w:hAnsi="Myriad Pro" w:cs="Arial"/>
                <w:i/>
                <w:sz w:val="20"/>
              </w:rPr>
              <w:t>Regulaminie konkursu</w:t>
            </w:r>
            <w:r w:rsidRPr="00E6695D">
              <w:rPr>
                <w:rFonts w:ascii="Myriad Pro" w:eastAsia="MyriadPro-Regular"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6695D">
              <w:rPr>
                <w:rFonts w:ascii="Myriad Pro" w:hAnsi="Myriad Pro" w:cs="Arial"/>
                <w:i/>
                <w:sz w:val="20"/>
              </w:rPr>
              <w:t>SOOP RPO WZ 2014-2020</w:t>
            </w:r>
            <w:r w:rsidRPr="00E6695D">
              <w:rPr>
                <w:rFonts w:ascii="Myriad Pro" w:hAnsi="Myriad Pro" w:cs="Arial"/>
                <w:sz w:val="20"/>
              </w:rPr>
              <w:t xml:space="preserve">, </w:t>
            </w:r>
            <w:r>
              <w:rPr>
                <w:rFonts w:ascii="Myriad Pro" w:eastAsia="MyriadPro-Regular" w:hAnsi="Myriad Pro" w:cs="Arial"/>
                <w:i/>
                <w:sz w:val="20"/>
              </w:rPr>
              <w:t xml:space="preserve">Wytycznych </w:t>
            </w:r>
            <w:r w:rsidRPr="00E6695D">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6695D">
              <w:rPr>
                <w:rFonts w:ascii="Myriad Pro" w:eastAsia="MyriadPro-Regular" w:hAnsi="Myriad Pro" w:cs="Arial"/>
                <w:sz w:val="20"/>
              </w:rPr>
              <w:t xml:space="preserve"> </w:t>
            </w:r>
            <w:r w:rsidRPr="00E6695D">
              <w:rPr>
                <w:rFonts w:ascii="Myriad Pro" w:hAnsi="Myriad Pro" w:cs="Arial"/>
                <w:sz w:val="20"/>
              </w:rPr>
              <w:t xml:space="preserve"> właściwych </w:t>
            </w:r>
            <w:r w:rsidRPr="00E6695D">
              <w:rPr>
                <w:rFonts w:ascii="Myriad Pro" w:eastAsia="MyriadPro-Regular" w:hAnsi="Myriad Pro" w:cs="Arial"/>
                <w:i/>
                <w:sz w:val="20"/>
              </w:rPr>
              <w:t xml:space="preserve">Wytycznych obszarowych, </w:t>
            </w:r>
            <w:r w:rsidRPr="00E6695D">
              <w:rPr>
                <w:rFonts w:ascii="Myriad Pro" w:hAnsi="Myriad Pro" w:cs="Arial"/>
                <w:sz w:val="20"/>
              </w:rPr>
              <w:t>mających wpływ na założenia dotyczące kwalifikowalności wydatków.</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eastAsia="MyriadPro-Regular" w:hAnsi="Myriad Pro" w:cs="Arial"/>
                <w:sz w:val="20"/>
              </w:rPr>
              <w:t>Zgodność z warunkami realizacji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E6695D">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E6695D">
              <w:rPr>
                <w:rFonts w:ascii="Myriad Pro" w:eastAsia="MyriadPro-Regular" w:hAnsi="Myriad Pro" w:cs="Arial"/>
                <w:i/>
                <w:sz w:val="20"/>
              </w:rPr>
              <w:t xml:space="preserve">Regulaminu konkursu </w:t>
            </w:r>
            <w:r w:rsidRPr="00E6695D">
              <w:rPr>
                <w:rFonts w:ascii="Myriad Pro" w:eastAsia="MyriadPro-Regular" w:hAnsi="Myriad Pro" w:cs="Arial"/>
                <w:sz w:val="20"/>
              </w:rPr>
              <w:t>(np. zasady realizacji danej formy wsparcia)</w:t>
            </w:r>
            <w:r w:rsidRPr="00E6695D">
              <w:rPr>
                <w:rFonts w:ascii="Myriad Pro" w:eastAsia="MyriadPro-Regular" w:hAnsi="Myriad Pro" w:cs="Arial"/>
                <w:i/>
                <w:sz w:val="20"/>
              </w:rPr>
              <w:t>.</w:t>
            </w:r>
          </w:p>
        </w:tc>
        <w:tc>
          <w:tcPr>
            <w:tcW w:w="6012" w:type="dxa"/>
          </w:tcPr>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Projekty niespełniające kryterium kierowane są do poprawy lub uzupełnienia.</w:t>
            </w:r>
          </w:p>
          <w:p w:rsidR="00B11567" w:rsidRPr="00E6695D" w:rsidRDefault="00B11567" w:rsidP="00B11567">
            <w:pPr>
              <w:autoSpaceDE w:val="0"/>
              <w:autoSpaceDN w:val="0"/>
              <w:adjustRightInd w:val="0"/>
              <w:jc w:val="both"/>
              <w:rPr>
                <w:rFonts w:ascii="Myriad Pro" w:eastAsia="MyriadPro-Regular" w:hAnsi="Myriad Pro" w:cs="Arial"/>
                <w:i/>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6695D">
              <w:rPr>
                <w:rFonts w:ascii="Myriad Pro" w:hAnsi="Myriad Pro" w:cs="Arial"/>
                <w:i/>
                <w:sz w:val="20"/>
              </w:rPr>
              <w:t>RPO WZ 2014-2020</w:t>
            </w:r>
            <w:r w:rsidRPr="00E6695D">
              <w:rPr>
                <w:rFonts w:ascii="Myriad Pro" w:hAnsi="Myriad Pro" w:cs="Arial"/>
                <w:sz w:val="20"/>
              </w:rPr>
              <w:t xml:space="preserve">, przepisów prawa, </w:t>
            </w:r>
            <w:r w:rsidRPr="00E6695D">
              <w:rPr>
                <w:rFonts w:ascii="Myriad Pro" w:hAnsi="Myriad Pro" w:cs="Arial"/>
                <w:i/>
                <w:sz w:val="20"/>
              </w:rPr>
              <w:t>SOOP RPO WZ 2014-2020</w:t>
            </w:r>
            <w:r w:rsidRPr="00E6695D">
              <w:rPr>
                <w:rFonts w:ascii="Myriad Pro" w:hAnsi="Myriad Pro" w:cs="Arial"/>
                <w:sz w:val="20"/>
              </w:rPr>
              <w:t xml:space="preserve">, </w:t>
            </w:r>
            <w:r w:rsidRPr="00E6695D">
              <w:rPr>
                <w:rFonts w:ascii="Myriad Pro" w:eastAsia="MyriadPro-Regular" w:hAnsi="Myriad Pro" w:cs="Arial"/>
                <w:sz w:val="20"/>
              </w:rPr>
              <w:t>właściwych</w:t>
            </w:r>
            <w:r w:rsidRPr="00E6695D">
              <w:rPr>
                <w:rFonts w:ascii="Myriad Pro" w:eastAsia="MyriadPro-Regular" w:hAnsi="Myriad Pro" w:cs="Arial"/>
                <w:i/>
                <w:sz w:val="20"/>
              </w:rPr>
              <w:t xml:space="preserve"> Wytycznych obszarowych, </w:t>
            </w:r>
            <w:r w:rsidRPr="00E6695D">
              <w:rPr>
                <w:rFonts w:ascii="Myriad Pro" w:hAnsi="Myriad Pro" w:cs="Arial"/>
                <w:sz w:val="20"/>
              </w:rPr>
              <w:t xml:space="preserve">mających wpływ na założenia dotyczące uwarunkowań realizacji wsparcia.    </w:t>
            </w:r>
          </w:p>
          <w:p w:rsidR="00B11567" w:rsidRPr="00E6695D" w:rsidRDefault="00B11567" w:rsidP="00B11567">
            <w:pPr>
              <w:spacing w:before="40" w:line="276" w:lineRule="auto"/>
              <w:jc w:val="both"/>
              <w:rPr>
                <w:rFonts w:ascii="Myriad Pro" w:hAnsi="Myriad Pro" w:cs="Arial"/>
                <w:sz w:val="20"/>
              </w:rPr>
            </w:pPr>
            <w:r w:rsidRPr="00E6695D">
              <w:rPr>
                <w:rFonts w:ascii="Myriad Pro" w:eastAsia="MyriadPro-Regular"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 xml:space="preserve">Spójność i kompletność zapisów </w:t>
            </w:r>
          </w:p>
        </w:tc>
        <w:tc>
          <w:tcPr>
            <w:tcW w:w="4803" w:type="dxa"/>
          </w:tcPr>
          <w:p w:rsidR="00B11567" w:rsidRPr="00DB7D90" w:rsidRDefault="00B11567" w:rsidP="00B11567">
            <w:pPr>
              <w:autoSpaceDE w:val="0"/>
              <w:autoSpaceDN w:val="0"/>
              <w:adjustRightInd w:val="0"/>
              <w:spacing w:after="200" w:line="276" w:lineRule="auto"/>
              <w:jc w:val="both"/>
              <w:rPr>
                <w:rFonts w:ascii="Myriad Pro" w:eastAsia="MyriadPro-Regular" w:hAnsi="Myriad Pro" w:cs="Arial"/>
                <w:sz w:val="20"/>
              </w:rPr>
            </w:pPr>
            <w:r w:rsidRPr="00E6695D">
              <w:rPr>
                <w:rFonts w:ascii="Myriad Pro" w:eastAsia="MyriadPro-Regular" w:hAnsi="Myriad Pro" w:cs="Arial"/>
                <w:sz w:val="20"/>
              </w:rPr>
              <w:t xml:space="preserve">Wniosek jest spójny i kompletny w odniesieniu do dokonanej oceny. </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CF23F9" w:rsidRDefault="00CF23F9" w:rsidP="00F64771">
      <w:pPr>
        <w:spacing w:after="0" w:line="240" w:lineRule="auto"/>
        <w:rPr>
          <w:rFonts w:ascii="Myriad Pro" w:hAnsi="Myriad Pro" w:cs="Arial"/>
          <w:sz w:val="20"/>
        </w:rPr>
      </w:pPr>
    </w:p>
    <w:p w:rsidR="00C34718" w:rsidRPr="009A305E" w:rsidRDefault="00C34718" w:rsidP="00C34718">
      <w:pPr>
        <w:jc w:val="center"/>
        <w:rPr>
          <w:rFonts w:ascii="Myriad Pro" w:eastAsiaTheme="majorEastAsia" w:hAnsi="Myriad Pro" w:cs="Arial"/>
          <w:b/>
          <w:bCs/>
          <w:sz w:val="20"/>
        </w:rPr>
      </w:pPr>
      <w:r w:rsidRPr="009A305E">
        <w:rPr>
          <w:rFonts w:ascii="Myriad Pro" w:eastAsiaTheme="majorEastAsia" w:hAnsi="Myriad Pro" w:cs="Arial"/>
          <w:b/>
          <w:bCs/>
          <w:sz w:val="20"/>
        </w:rPr>
        <w:t>Kryteria szczegółowe</w:t>
      </w:r>
      <w:r>
        <w:rPr>
          <w:rFonts w:ascii="Myriad Pro" w:eastAsiaTheme="majorEastAsia" w:hAnsi="Myriad Pro" w:cs="Arial"/>
          <w:b/>
          <w:bCs/>
          <w:sz w:val="20"/>
        </w:rPr>
        <w:t xml:space="preserve"> </w:t>
      </w:r>
      <w:r w:rsidRPr="003745C4">
        <w:rPr>
          <w:rFonts w:ascii="Myriad Pro" w:eastAsiaTheme="majorEastAsia" w:hAnsi="Myriad Pro" w:cs="Arial"/>
          <w:b/>
          <w:bCs/>
          <w:sz w:val="20"/>
        </w:rPr>
        <w:t xml:space="preserve">przyjęte Uchwałą </w:t>
      </w:r>
      <w:r w:rsidRPr="003745C4">
        <w:rPr>
          <w:rFonts w:ascii="Myriad Pro" w:hAnsi="Myriad Pro" w:cs="Arial"/>
          <w:b/>
          <w:bCs/>
          <w:sz w:val="20"/>
        </w:rPr>
        <w:t xml:space="preserve">Nr </w:t>
      </w:r>
      <w:r>
        <w:rPr>
          <w:rFonts w:ascii="Myriad Pro" w:hAnsi="Myriad Pro" w:cs="Arial"/>
          <w:b/>
          <w:bCs/>
          <w:sz w:val="20"/>
        </w:rPr>
        <w:t>9</w:t>
      </w:r>
      <w:r w:rsidRPr="003745C4">
        <w:rPr>
          <w:rFonts w:ascii="Myriad Pro" w:hAnsi="Myriad Pro" w:cs="Arial"/>
          <w:b/>
          <w:bCs/>
          <w:sz w:val="20"/>
        </w:rPr>
        <w:t>/20 Komitetu Monitorującego RPO WZ 2014-2020 z dnia 26 lutego 2020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Oś priorytetowa</w:t>
            </w:r>
          </w:p>
        </w:tc>
        <w:tc>
          <w:tcPr>
            <w:tcW w:w="12275"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VIII  Edukacja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Priorytet Inwestycyjny</w:t>
            </w:r>
          </w:p>
        </w:tc>
        <w:tc>
          <w:tcPr>
            <w:tcW w:w="12275" w:type="dxa"/>
            <w:shd w:val="clear" w:color="auto" w:fill="B6DDE8"/>
          </w:tcPr>
          <w:p w:rsidR="00C34718" w:rsidRPr="009A305E" w:rsidRDefault="00C34718" w:rsidP="00630BE4">
            <w:pPr>
              <w:spacing w:before="40" w:after="40" w:line="240" w:lineRule="auto"/>
              <w:rPr>
                <w:rFonts w:ascii="Myriad Pro" w:hAnsi="Myriad Pro" w:cs="Arial"/>
                <w:iCs/>
                <w:sz w:val="20"/>
              </w:rPr>
            </w:pPr>
            <w:r w:rsidRPr="009A305E">
              <w:rPr>
                <w:rFonts w:ascii="Myriad Pro" w:eastAsia="Times New Roman"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Działanie</w:t>
            </w:r>
          </w:p>
        </w:tc>
        <w:tc>
          <w:tcPr>
            <w:tcW w:w="12275" w:type="dxa"/>
            <w:shd w:val="clear" w:color="auto" w:fill="B6DDE8"/>
          </w:tcPr>
          <w:p w:rsidR="00C34718" w:rsidRPr="009A305E" w:rsidRDefault="00C34718" w:rsidP="00630BE4">
            <w:pPr>
              <w:autoSpaceDE w:val="0"/>
              <w:autoSpaceDN w:val="0"/>
              <w:adjustRightInd w:val="0"/>
              <w:spacing w:after="0" w:line="240" w:lineRule="auto"/>
              <w:rPr>
                <w:rFonts w:ascii="Myriad Pro" w:eastAsia="MyriadPro-Regular" w:hAnsi="Myriad Pro" w:cs="Arial"/>
                <w:sz w:val="20"/>
              </w:rPr>
            </w:pPr>
            <w:r w:rsidRPr="009A305E">
              <w:rPr>
                <w:rFonts w:ascii="Myriad Pro" w:eastAsia="Times New Roman" w:hAnsi="Myriad Pro" w:cs="Arial"/>
                <w:sz w:val="20"/>
              </w:rPr>
              <w:t>8.1 Upowszechnienie edukacji przedszkolnej</w:t>
            </w:r>
          </w:p>
        </w:tc>
      </w:tr>
    </w:tbl>
    <w:p w:rsidR="00C34718" w:rsidRPr="00C34718" w:rsidRDefault="00C34718" w:rsidP="00C34718"/>
    <w:tbl>
      <w:tblPr>
        <w:tblW w:w="14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465"/>
      </w:tblGrid>
      <w:tr w:rsidR="00C34718" w:rsidRPr="009A305E" w:rsidTr="00324057">
        <w:trPr>
          <w:jc w:val="center"/>
        </w:trPr>
        <w:tc>
          <w:tcPr>
            <w:tcW w:w="14332" w:type="dxa"/>
            <w:gridSpan w:val="4"/>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dopuszczalności</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Nazwa kryterium</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4</w:t>
            </w:r>
          </w:p>
        </w:tc>
      </w:tr>
      <w:tr w:rsidR="00C34718" w:rsidRPr="009A305E" w:rsidTr="00324057">
        <w:trPr>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Wymogi organizacyjne</w:t>
            </w:r>
          </w:p>
        </w:tc>
        <w:tc>
          <w:tcPr>
            <w:tcW w:w="6804" w:type="dxa"/>
            <w:shd w:val="clear" w:color="auto" w:fill="auto"/>
          </w:tcPr>
          <w:p w:rsidR="00C34718" w:rsidRPr="009A305E" w:rsidRDefault="00C34718" w:rsidP="001B0A9F">
            <w:pPr>
              <w:pStyle w:val="Akapitzlist"/>
              <w:numPr>
                <w:ilvl w:val="0"/>
                <w:numId w:val="456"/>
              </w:numPr>
              <w:spacing w:before="40" w:after="40"/>
              <w:ind w:left="720"/>
              <w:jc w:val="both"/>
            </w:pPr>
            <w:r w:rsidRPr="009A305E">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 niespełniające kryterium są odrzucane.</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Ocena spełniania kryterium polega na przypisaniu wartości logicznych „tak”, „nie”.</w:t>
            </w:r>
          </w:p>
        </w:tc>
      </w:tr>
      <w:tr w:rsidR="00C34718" w:rsidRPr="009A305E" w:rsidTr="00F64771">
        <w:trPr>
          <w:trHeight w:val="425"/>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Zgodność wsparcia</w:t>
            </w:r>
          </w:p>
        </w:tc>
        <w:tc>
          <w:tcPr>
            <w:tcW w:w="6804" w:type="dxa"/>
            <w:shd w:val="clear" w:color="auto" w:fill="auto"/>
          </w:tcPr>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cs="Arial"/>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Projekt zakłada zachowanie trwałości utworzonych w ramach projektu miejsc wychowania przedszkolnego przez okres 2 lat od daty zakończenia realizacji projektu.</w:t>
            </w:r>
          </w:p>
          <w:p w:rsidR="00C34718" w:rsidRPr="009A305E" w:rsidRDefault="00C34718" w:rsidP="001B0A9F">
            <w:pPr>
              <w:pStyle w:val="Akapitzlist"/>
              <w:numPr>
                <w:ilvl w:val="0"/>
                <w:numId w:val="457"/>
              </w:numPr>
              <w:spacing w:after="0"/>
              <w:ind w:left="720"/>
              <w:rPr>
                <w:rFonts w:eastAsia="Times New Roman" w:cs="Arial"/>
              </w:rPr>
            </w:pPr>
            <w:r w:rsidRPr="009A305E">
              <w:rPr>
                <w:rFonts w:eastAsia="Times New Roman" w:cs="Arial"/>
                <w:bCs/>
              </w:rPr>
              <w:t>Projekt trwa nie dłużej niż do 30 czerwca 2023 r.</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Dodatkowe zajęcia mogą być realizowane w ośrodku wychowania przedszkolnego, w którym w analogicznym zakresie, co do treści i odbiorców  nie były finansowane od co najmniej 12 miesięcy poprzedzających dzień złożenia wniosku o dofinansowanie.</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Ośrodek wychowania przedszkolnego może wydłużyć czas pracy maksymalnie o 5 godzin w stosunku do czasu pracy określonego przez organ prowadzący dla danej placówki, dla grupy minimum 10% dzieci uczęszczających do danej placówki.</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bCs/>
              </w:rPr>
              <w:t>Projektodawca wniesie wkład własny w wysokości nie mniejszej niż 15% wartości projektu, zgodnie z zapisami zawartymi w Szczegółowym Opisie Osi Priorytetowych Regionalnego Programu Operacyjnego Województwa Zachodniopomorskiego 2014-2020.</w:t>
            </w:r>
          </w:p>
          <w:p w:rsidR="00C34718" w:rsidRPr="009A305E" w:rsidRDefault="00C34718" w:rsidP="001B0A9F">
            <w:pPr>
              <w:pStyle w:val="Akapitzlist"/>
              <w:numPr>
                <w:ilvl w:val="0"/>
                <w:numId w:val="457"/>
              </w:numPr>
              <w:autoSpaceDE w:val="0"/>
              <w:autoSpaceDN w:val="0"/>
              <w:spacing w:after="0"/>
              <w:ind w:left="720"/>
              <w:jc w:val="both"/>
              <w:rPr>
                <w:rFonts w:eastAsia="Times New Roman" w:cs="Arial"/>
              </w:rPr>
            </w:pPr>
            <w:r w:rsidRPr="009A305E">
              <w:rPr>
                <w:rFonts w:eastAsia="Times New Roman" w:cs="Arial"/>
              </w:rPr>
              <w:t xml:space="preserve">Realizacja wsparcia na rzecz ośrodka wychowania przedszkolnego dokonywana jest na podstawie  indywidualnej diagnozy danego ośrodka wychowania przedszkolnego. </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Średni koszt wydatków kwalifikowalnych ogółem w projekcie przypadający na dofinansowanie jednego miejsca wychowania przed</w:t>
            </w:r>
            <w:r w:rsidRPr="009A305E">
              <w:rPr>
                <w:rFonts w:cs="Arial"/>
              </w:rPr>
              <w:t xml:space="preserve">szkolnego nie może przekroczyć </w:t>
            </w:r>
            <w:r w:rsidRPr="009A305E">
              <w:rPr>
                <w:rFonts w:eastAsia="Times New Roman" w:cs="Arial"/>
              </w:rPr>
              <w:t>12 500 zł/ miejsce</w:t>
            </w:r>
            <w:r w:rsidRPr="009A305E">
              <w:rPr>
                <w:rFonts w:cs="Arial"/>
              </w:rPr>
              <w:t>.</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Koszty bezpośrednie projektu są/nie są rozliczane w całości kwotami ryczałtowymi określonymi przez beneficjenta.</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Projekty niespełniające kryterium są odrzucane.</w:t>
            </w:r>
          </w:p>
          <w:p w:rsidR="00C34718" w:rsidRPr="009A305E" w:rsidRDefault="00C34718" w:rsidP="00630BE4">
            <w:pPr>
              <w:autoSpaceDE w:val="0"/>
              <w:autoSpaceDN w:val="0"/>
              <w:spacing w:after="0" w:line="240" w:lineRule="auto"/>
              <w:jc w:val="both"/>
              <w:rPr>
                <w:rFonts w:ascii="Myriad Pro" w:hAnsi="Myriad Pro" w:cs="Arial"/>
                <w:sz w:val="20"/>
              </w:rPr>
            </w:pPr>
            <w:r w:rsidRPr="009A305E">
              <w:rPr>
                <w:rFonts w:ascii="Myriad Pro" w:hAnsi="Myriad Pro"/>
                <w:sz w:val="20"/>
              </w:rPr>
              <w:t>Ocena spełniania kryterium polega na przypisaniu wartości logicznych „tak”, „nie”.</w:t>
            </w:r>
            <w:r w:rsidRPr="009A305E">
              <w:rPr>
                <w:rFonts w:ascii="Myriad Pro" w:hAnsi="Myriad Pro" w:cs="Arial"/>
                <w:sz w:val="20"/>
              </w:rPr>
              <w:t xml:space="preserve"> </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sz w:val="20"/>
              </w:rPr>
            </w:pPr>
            <w:r w:rsidRPr="009A305E">
              <w:rPr>
                <w:rFonts w:ascii="Myriad Pro" w:hAnsi="Myriad Pro"/>
                <w:sz w:val="20"/>
              </w:rPr>
              <w:t xml:space="preserve">W zakresie kryterium dostępu "Zgodność wsparcia" nr 3 </w:t>
            </w:r>
            <w:r w:rsidRPr="009A305E">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9A305E">
              <w:rPr>
                <w:rFonts w:ascii="Myriad Pro" w:hAnsi="Myriad Pro"/>
                <w:sz w:val="20"/>
              </w:rPr>
              <w:t xml:space="preserve"> w</w:t>
            </w:r>
            <w:r w:rsidRPr="009A305E">
              <w:rPr>
                <w:rFonts w:ascii="Myriad Pro" w:eastAsia="Times New Roman" w:hAnsi="Myriad Pro" w:cs="Arial"/>
                <w:sz w:val="20"/>
              </w:rPr>
              <w:t xml:space="preserve"> uzasadnionych przypadkach na etapie realizacji projektu, IOK dopuszcza możliwość odstępstwa w zakresie przedmiotowego kryterium poprzez wydłużenie terminu realizacji projektu na wniosek lub za zgodą IOK.</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cs="Arial"/>
                <w:sz w:val="20"/>
              </w:rPr>
            </w:pPr>
          </w:p>
          <w:p w:rsidR="0033023C" w:rsidRDefault="00C34718" w:rsidP="00630BE4">
            <w:pPr>
              <w:jc w:val="both"/>
              <w:rPr>
                <w:rFonts w:ascii="Myriad Pro" w:hAnsi="Myriad Pro" w:cs="Arial"/>
                <w:sz w:val="20"/>
              </w:rPr>
            </w:pPr>
            <w:r w:rsidRPr="009A305E">
              <w:rPr>
                <w:rFonts w:ascii="Myriad Pro" w:hAnsi="Myriad Pro" w:cs="Arial"/>
                <w:sz w:val="20"/>
              </w:rPr>
              <w:t>W zakresie kryterium dostępu "Zgodność wsparcia" nr 8 kryterium weryfikowane będzie na dwóch etapach:</w:t>
            </w:r>
          </w:p>
          <w:p w:rsidR="0033023C" w:rsidRDefault="00C34718" w:rsidP="001B0A9F">
            <w:pPr>
              <w:pStyle w:val="Akapitzlist"/>
              <w:numPr>
                <w:ilvl w:val="0"/>
                <w:numId w:val="464"/>
              </w:numPr>
              <w:jc w:val="both"/>
              <w:rPr>
                <w:rFonts w:cs="Arial"/>
              </w:rPr>
            </w:pPr>
            <w:r w:rsidRPr="0033023C">
              <w:rPr>
                <w:rFonts w:cs="Arial"/>
              </w:rPr>
              <w:t xml:space="preserve">etap  prac Komisji Oceny Projektów - na podstawie treści wniosku o dofinansowanie projektu i/lub na podstawie oświadczenia Projektodawcy, zawartego we wniosku o dofinansowanie, </w:t>
            </w:r>
          </w:p>
          <w:p w:rsidR="00C34718" w:rsidRPr="0033023C" w:rsidRDefault="00C34718" w:rsidP="001B0A9F">
            <w:pPr>
              <w:pStyle w:val="Akapitzlist"/>
              <w:numPr>
                <w:ilvl w:val="0"/>
                <w:numId w:val="464"/>
              </w:numPr>
              <w:jc w:val="both"/>
              <w:rPr>
                <w:rFonts w:cs="Arial"/>
              </w:rPr>
            </w:pPr>
            <w:r w:rsidRPr="0033023C">
              <w:rPr>
                <w:rFonts w:cs="Arial"/>
              </w:rPr>
              <w:t>etap podpisania umowy o dofinansowanie projektu - Projektodawca zobowiązany jest do przedłożenia decyzji danego organu prowadzącego, w sprawie zatwierdzenia diagnozy.</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 xml:space="preserve">W zakresie kryterium dostępu "Zgodność wsparcia" nr 10: </w:t>
            </w:r>
          </w:p>
          <w:p w:rsidR="00C34718" w:rsidRPr="009A305E" w:rsidRDefault="00C34718" w:rsidP="00630BE4">
            <w:pPr>
              <w:jc w:val="both"/>
              <w:rPr>
                <w:rFonts w:ascii="Myriad Pro" w:hAnsi="Myriad Pro" w:cs="Arial"/>
                <w:sz w:val="20"/>
              </w:rPr>
            </w:pPr>
            <w:r w:rsidRPr="009A305E">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EC5D3F">
              <w:rPr>
                <w:rStyle w:val="Odwoanieprzypisudolnego"/>
                <w:rFonts w:ascii="Myriad Pro" w:hAnsi="Myriad Pro" w:cs="Arial"/>
                <w:sz w:val="20"/>
              </w:rPr>
              <w:footnoteReference w:id="19"/>
            </w:r>
            <w:r w:rsidRPr="009A305E">
              <w:rPr>
                <w:rFonts w:ascii="Myriad Pro" w:hAnsi="Myriad Pro" w:cs="Arial"/>
                <w:sz w:val="20"/>
              </w:rPr>
              <w:t xml:space="preserve"> i musi być stosowana dla wszystkich projektów składanych w ramach danego naboru</w:t>
            </w:r>
            <w:r w:rsidR="00EC5D3F">
              <w:rPr>
                <w:rStyle w:val="Odwoanieprzypisudolnego"/>
                <w:rFonts w:ascii="Myriad Pro" w:hAnsi="Myriad Pro" w:cs="Arial"/>
                <w:sz w:val="20"/>
              </w:rPr>
              <w:footnoteReference w:id="20"/>
            </w:r>
            <w:r w:rsidR="00EC5D3F">
              <w:rPr>
                <w:rFonts w:ascii="Myriad Pro" w:hAnsi="Myriad Pro"/>
                <w:sz w:val="20"/>
              </w:rPr>
              <w:t>.</w:t>
            </w:r>
          </w:p>
          <w:p w:rsidR="0033023C" w:rsidRDefault="00C34718" w:rsidP="00630BE4">
            <w:pPr>
              <w:jc w:val="both"/>
              <w:rPr>
                <w:rFonts w:ascii="Myriad Pro" w:hAnsi="Myriad Pro" w:cs="Arial"/>
                <w:sz w:val="20"/>
              </w:rPr>
            </w:pPr>
            <w:r w:rsidRPr="009A305E">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3023C" w:rsidRDefault="00C34718" w:rsidP="001B0A9F">
            <w:pPr>
              <w:pStyle w:val="Akapitzlist"/>
              <w:numPr>
                <w:ilvl w:val="0"/>
                <w:numId w:val="465"/>
              </w:numPr>
              <w:jc w:val="both"/>
              <w:rPr>
                <w:rFonts w:cs="Arial"/>
              </w:rPr>
            </w:pPr>
            <w:r w:rsidRPr="0033023C">
              <w:rPr>
                <w:rFonts w:cs="Arial"/>
              </w:rPr>
              <w:t>wybór wariantu są – dla naborów, w których wartość dofinansowania projektu nie może przekroczyć wyrażonej w PLN równowartości 100 tys. EUR;</w:t>
            </w:r>
          </w:p>
          <w:p w:rsidR="00C34718" w:rsidRPr="0033023C" w:rsidRDefault="00C34718" w:rsidP="001B0A9F">
            <w:pPr>
              <w:pStyle w:val="Akapitzlist"/>
              <w:numPr>
                <w:ilvl w:val="0"/>
                <w:numId w:val="465"/>
              </w:numPr>
              <w:jc w:val="both"/>
              <w:rPr>
                <w:rFonts w:cs="Arial"/>
              </w:rPr>
            </w:pPr>
            <w:r w:rsidRPr="0033023C">
              <w:rPr>
                <w:rFonts w:cs="Arial"/>
              </w:rPr>
              <w:t>wybór wariantu nie są – dla naborów, w których wartość dofinansowania projektu musi być wyższa od wyrażonej w PLN równowartości 100 tys. EUR.</w:t>
            </w:r>
          </w:p>
          <w:p w:rsidR="00C34718" w:rsidRPr="009A305E" w:rsidRDefault="00C34718" w:rsidP="00630BE4">
            <w:pPr>
              <w:jc w:val="both"/>
              <w:rPr>
                <w:rFonts w:ascii="Myriad Pro" w:hAnsi="Myriad Pro" w:cs="Arial"/>
                <w:sz w:val="20"/>
              </w:rPr>
            </w:pPr>
            <w:r w:rsidRPr="009A305E">
              <w:rPr>
                <w:rFonts w:ascii="Myriad Pro" w:hAnsi="Myriad Pro" w:cs="Arial"/>
                <w:sz w:val="20"/>
              </w:rPr>
              <w:t>Kryterium będzie weryfikowane na etapie KOP.</w:t>
            </w:r>
          </w:p>
          <w:p w:rsidR="00C34718" w:rsidRPr="00324057" w:rsidRDefault="00C34718" w:rsidP="00324057">
            <w:pPr>
              <w:spacing w:after="0" w:line="240" w:lineRule="auto"/>
              <w:rPr>
                <w:rFonts w:ascii="Myriad Pro" w:hAnsi="Myriad Pro" w:cs="Arial"/>
                <w:sz w:val="20"/>
              </w:rPr>
            </w:pPr>
            <w:r w:rsidRPr="009A305E">
              <w:rPr>
                <w:rFonts w:ascii="Myriad Pro" w:hAnsi="Myriad Pro" w:cs="Arial"/>
                <w:sz w:val="20"/>
              </w:rPr>
              <w:t>Kryterium zostanie zweryfikowane na podstawie tr</w:t>
            </w:r>
            <w:r w:rsidR="00324057">
              <w:rPr>
                <w:rFonts w:ascii="Myriad Pro" w:hAnsi="Myriad Pro" w:cs="Arial"/>
                <w:sz w:val="20"/>
              </w:rPr>
              <w:t xml:space="preserve">eści wniosku o dofinansowanie. </w:t>
            </w:r>
          </w:p>
        </w:tc>
      </w:tr>
    </w:tbl>
    <w:p w:rsidR="00C34718" w:rsidRPr="009A305E" w:rsidRDefault="00C34718" w:rsidP="00C34718">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34718" w:rsidRPr="009A305E" w:rsidTr="00630BE4">
        <w:trPr>
          <w:jc w:val="center"/>
        </w:trPr>
        <w:tc>
          <w:tcPr>
            <w:tcW w:w="14175" w:type="dxa"/>
            <w:gridSpan w:val="3"/>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premiujące</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1.</w:t>
            </w:r>
          </w:p>
        </w:tc>
        <w:tc>
          <w:tcPr>
            <w:tcW w:w="8505" w:type="dxa"/>
          </w:tcPr>
          <w:p w:rsidR="00C34718" w:rsidRPr="009A305E" w:rsidRDefault="00C34718" w:rsidP="00630BE4">
            <w:pPr>
              <w:adjustRightInd w:val="0"/>
              <w:jc w:val="both"/>
              <w:rPr>
                <w:rFonts w:ascii="Myriad Pro" w:hAnsi="Myriad Pro" w:cs="Arial"/>
                <w:bCs/>
                <w:sz w:val="20"/>
              </w:rPr>
            </w:pPr>
            <w:r w:rsidRPr="009A305E">
              <w:rPr>
                <w:rFonts w:ascii="Myriad Pro" w:eastAsia="Times New Roman" w:hAnsi="Myriad Pro" w:cs="Arial"/>
                <w:sz w:val="20"/>
              </w:rPr>
              <w:t>Wsparcie w ramach projektu skierowane jest do grupy docelowej, której minimum 10% stanowią dzieci z niepełnosprawnościami i/lub dzieci dla których pierwszym językiem nie jest język polski.</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2.</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3.</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4.</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Doskonalenie umiejętności, kompetencji oraz kwalifikacji nauczycieli ośrodków wychowania przedszkolnego odbywa się poprzez studia podyplomowe z zakresu pedagogiki specjalnej, spełniające wymogi określone w rozporządzeniu MNiSW z dnia 17 stycznia 2012 r. w sprawie standardów kształcenia przygotowującego do wykonywania zawodu nauczyciela.</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5.</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Projekt zakłada dofinansowanie miejsc wychowania przedszkolnego dla minimum 50 dzieci w wieku przedszkolnym.</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20</w:t>
            </w:r>
          </w:p>
        </w:tc>
      </w:tr>
    </w:tbl>
    <w:p w:rsidR="00D25F35" w:rsidRPr="004D1904" w:rsidRDefault="00D25F35" w:rsidP="00C34718">
      <w:pPr>
        <w:rPr>
          <w:rFonts w:ascii="Myriad Pro" w:hAnsi="Myriad Pro" w:cs="Arial"/>
          <w:sz w:val="20"/>
        </w:rPr>
      </w:pPr>
    </w:p>
    <w:p w:rsidR="00324057" w:rsidRDefault="00324057" w:rsidP="00606993">
      <w:pPr>
        <w:pStyle w:val="Podtytu"/>
        <w:rPr>
          <w:rFonts w:eastAsia="Times New Roman"/>
          <w:lang w:eastAsia="pl-PL"/>
        </w:rPr>
      </w:pPr>
      <w:r>
        <w:rPr>
          <w:rFonts w:eastAsia="Times New Roman"/>
          <w:lang w:eastAsia="pl-PL"/>
        </w:rPr>
        <w:br w:type="page"/>
      </w:r>
    </w:p>
    <w:p w:rsidR="00B11567" w:rsidRPr="0082025E" w:rsidRDefault="00B11567" w:rsidP="00606993">
      <w:pPr>
        <w:pStyle w:val="Podtytu"/>
        <w:rPr>
          <w:bCs/>
          <w:sz w:val="20"/>
        </w:rPr>
      </w:pPr>
      <w:bookmarkStart w:id="453" w:name="_Toc64633791"/>
      <w:r w:rsidRPr="0082025E">
        <w:rPr>
          <w:rFonts w:eastAsia="Times New Roman"/>
          <w:lang w:eastAsia="pl-PL"/>
        </w:rPr>
        <w:t>8.2 Wsparcie szkół i placówek prowadzących kształcenie ogólne oraz uczniów uczestniczących w kształceniu podstawowym, gimnazjalnym i ponadgimnazjalnym</w:t>
      </w:r>
      <w:bookmarkEnd w:id="453"/>
    </w:p>
    <w:p w:rsidR="00B11567" w:rsidRDefault="00B11567" w:rsidP="00B11567">
      <w:pPr>
        <w:jc w:val="center"/>
        <w:rPr>
          <w:rFonts w:ascii="Myriad Pro" w:eastAsiaTheme="majorEastAsia" w:hAnsi="Myriad Pro" w:cs="Arial"/>
          <w:b/>
          <w:bCs/>
          <w:sz w:val="20"/>
        </w:rPr>
      </w:pPr>
      <w:r w:rsidRPr="00E6695D">
        <w:rPr>
          <w:rFonts w:ascii="Myriad Pro" w:eastAsiaTheme="majorEastAsia" w:hAnsi="Myriad Pro" w:cstheme="majorBidi"/>
          <w:b/>
          <w:bCs/>
          <w:sz w:val="20"/>
        </w:rPr>
        <w:t>Kryteria ogólne</w:t>
      </w:r>
      <w:r>
        <w:rPr>
          <w:rFonts w:ascii="Myriad Pro" w:eastAsiaTheme="majorEastAsia" w:hAnsi="Myriad Pro" w:cstheme="majorBidi"/>
          <w:b/>
          <w:bCs/>
          <w:sz w:val="20"/>
        </w:rPr>
        <w:t xml:space="preserve"> przyjęte Uchwałą Nr 95/17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Oś priorytetowa</w:t>
            </w:r>
          </w:p>
        </w:tc>
        <w:tc>
          <w:tcPr>
            <w:tcW w:w="1231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VIII Edukacja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Priorytet Inwestycyjny</w:t>
            </w:r>
          </w:p>
        </w:tc>
        <w:tc>
          <w:tcPr>
            <w:tcW w:w="12315" w:type="dxa"/>
            <w:shd w:val="clear" w:color="auto" w:fill="B6DDE8"/>
          </w:tcPr>
          <w:p w:rsidR="00B11567" w:rsidRPr="00457E59" w:rsidRDefault="00B11567" w:rsidP="00B11567">
            <w:pPr>
              <w:spacing w:before="40" w:after="40" w:line="240" w:lineRule="auto"/>
              <w:rPr>
                <w:rFonts w:ascii="Myriad Pro" w:hAnsi="Myriad Pro" w:cs="Arial"/>
                <w:iCs/>
                <w:sz w:val="20"/>
              </w:rPr>
            </w:pPr>
            <w:r w:rsidRPr="00457E59">
              <w:rPr>
                <w:rFonts w:ascii="Myriad Pro" w:eastAsia="Times New Roman" w:hAnsi="Myriad Pro" w:cs="Arial"/>
                <w:sz w:val="20"/>
                <w:lang w:eastAsia="pl-PL"/>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Działanie</w:t>
            </w:r>
          </w:p>
        </w:tc>
        <w:tc>
          <w:tcPr>
            <w:tcW w:w="12315" w:type="dxa"/>
            <w:shd w:val="clear" w:color="auto" w:fill="B6DDE8"/>
          </w:tcPr>
          <w:p w:rsidR="00B11567" w:rsidRPr="00457E59" w:rsidRDefault="00B11567" w:rsidP="00B11567">
            <w:pPr>
              <w:autoSpaceDE w:val="0"/>
              <w:autoSpaceDN w:val="0"/>
              <w:adjustRightInd w:val="0"/>
              <w:spacing w:after="0" w:line="240" w:lineRule="auto"/>
              <w:rPr>
                <w:rFonts w:ascii="Myriad Pro" w:eastAsia="MyriadPro-Regular" w:hAnsi="Myriad Pro" w:cs="Arial"/>
                <w:sz w:val="20"/>
              </w:rPr>
            </w:pPr>
            <w:r w:rsidRPr="00457E59">
              <w:rPr>
                <w:rFonts w:ascii="Myriad Pro" w:hAnsi="Myriad Pro" w:cs="Arial"/>
                <w:sz w:val="20"/>
              </w:rPr>
              <w:t>8.2 Wsparcie szkół i placówek prowadzących kształcenie ogólne oraz uczniów uczestniczących w kształceniu podstawowym, gimnazjalnym i ponadgimnazjalnym</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Typ projektu</w:t>
            </w:r>
          </w:p>
        </w:tc>
        <w:tc>
          <w:tcPr>
            <w:tcW w:w="12315" w:type="dxa"/>
            <w:shd w:val="clear" w:color="auto" w:fill="B6DDE8"/>
          </w:tcPr>
          <w:p w:rsidR="00B11567" w:rsidRPr="00457E59" w:rsidRDefault="00B11567" w:rsidP="00912095">
            <w:pPr>
              <w:pStyle w:val="Akapitzlist"/>
              <w:numPr>
                <w:ilvl w:val="0"/>
                <w:numId w:val="156"/>
              </w:numPr>
              <w:autoSpaceDE w:val="0"/>
              <w:autoSpaceDN w:val="0"/>
              <w:adjustRightInd w:val="0"/>
              <w:spacing w:before="40" w:after="40"/>
              <w:rPr>
                <w:rFonts w:cs="Arial"/>
              </w:rPr>
            </w:pPr>
            <w:r w:rsidRPr="00457E59">
              <w:rPr>
                <w:rFonts w:cs="Arial"/>
              </w:rPr>
              <w:t>Kształcenie u uczniów i słuchaczy kompetencji kluczowych oraz właściwych postaw i umiejętności niezbędnych na rynku pracy głównie poprzez:</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projektów edukacyjnych w szkołach lub placówkach systemu oświaty objętych wsparciem,</w:t>
            </w:r>
          </w:p>
          <w:p w:rsidR="00B11567" w:rsidRPr="00457E59" w:rsidRDefault="00B11567" w:rsidP="00912095">
            <w:pPr>
              <w:pStyle w:val="Akapitzlist"/>
              <w:numPr>
                <w:ilvl w:val="0"/>
                <w:numId w:val="153"/>
              </w:numPr>
              <w:autoSpaceDE w:val="0"/>
              <w:autoSpaceDN w:val="0"/>
              <w:adjustRightInd w:val="0"/>
              <w:spacing w:before="40" w:after="40"/>
              <w:contextualSpacing w:val="0"/>
              <w:jc w:val="both"/>
              <w:rPr>
                <w:rFonts w:cs="Arial"/>
              </w:rPr>
            </w:pPr>
            <w:r w:rsidRPr="00457E59">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różnych form rozwijających uzdolnienia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wdrożenie nowych form i programów nauczania </w:t>
            </w:r>
            <w:r w:rsidRPr="00457E59">
              <w:rPr>
                <w:rFonts w:eastAsia="Times New Roman" w:cs="Arial"/>
                <w:lang w:eastAsia="pl-PL"/>
              </w:rPr>
              <w:t xml:space="preserve">w szkołach lub placówkach systemu oświaty, </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tworzenie i realizacja zajęć w klasach o nowatorskich rozwiązaniach programowych, organizacyjnych lub metodycznych </w:t>
            </w:r>
            <w:r w:rsidRPr="00457E59">
              <w:rPr>
                <w:rFonts w:eastAsia="Times New Roman" w:cs="Arial"/>
                <w:lang w:eastAsia="pl-PL"/>
              </w:rPr>
              <w:t>w szkołach lub placówkach systemu oświaty,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organizację kółek zainteresowań, warsztatów, laboratoriów dla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nawiązywanie współpracy z otoczeniem społeczno-gospodarczym szkoły lub placówki systemu oświaty w celu realizacji programów edukacyjnych,</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wykorzystanie narzędzi, metod lub form pracy wypracowanych w ramach projektów, w tym pozytywnie zwalidowanych produktów projektów innowacyjnych, zrealizowanych w latach 2007-2013 w ramach PO KL,</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doradztwo edukacyjno-zawodowe dla uczniów lub słuchaczy, ze szczególnym uwzględnieniem uczniów ze specjalnymi potrzebami rozwojowymi i edukacyjnymi,</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zajęć poza szkołą lub poza lekcjami.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 poprzez:</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kursy i szkolenia doskonalące (teoretyczne i praktyczne), w tym z wykorzystaniem pracy trenerów przeszkolonych w ramach PO WER, studia podyplomowe,</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wspieranie istniejących, budowanie nowych i moderowanie sieci współpracy i samokształcenia nauczycieli,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realizację w szkole lub placówce systemu oświaty programów wspomagania,</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staże i praktyki nauczycieli realizowane we współpracy z podmiotami z otoczenia szkoły lub placówki systemu oświaty,</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wykorzystanie narzędzi, metod lub form pracy wypracowanych w ramach projektów, w tym pozytywnie zwalidowanych produktów projektów innowacyjnych, zrealizowanych w latach 2007-2013 w ramach PO KL.</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Indywidualizację pracy z uczniem ze szczególnymi potrzebami rozwojowymi i edukacyjnymi, w tym ucznia młodszego oraz ucznia zdolnego i wsparcie uczniów zagrożonych przedwczesnym zakończeniem nauki szkolnej poprzez:</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wsparcie uczniów ze specjalnymi potrzebami rozwojowymi i edukacyjnymi, w tym uczniów młodszych oraz uczniów zdolnych w ramach zajęć uzupełniających ofertę szkoły lub placówki systemu oświaty, w tym: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warsztatów,</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porad i konsultacji.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Tworzenie warunków dla nauczania opartego na metodzie eksperymentu głównie poprzez:</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wyposażenie pracowni szkolnych w narzędzia do nauczania przedmiotów przyrodniczych lub matematyki,</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kształtowanie i rozwijanie kompetencji uczniów w zakresie przedmiotów przyrodniczych lub matematyki.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Korzystanie z technologii informacyjno-komunikacyjnych (TIK) w szczególności poprzez:</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kształtowanie i rozwijanie podstawowych kompetencji cyfrowych uczniów lub słuchaczy, w tym z uwzględnieniem bezpieczeństwa w cyberprzestrzeni i wynikających z tego tytułu zagrożeń,</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programy rozwijania kompetencji cyfrowych uczniów lub słuchaczy przez naukę programowania.</w:t>
            </w:r>
          </w:p>
        </w:tc>
      </w:tr>
    </w:tbl>
    <w:p w:rsidR="00B11567" w:rsidRDefault="00B11567" w:rsidP="00B11567">
      <w:pP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457E59" w:rsidRDefault="00B11567" w:rsidP="00B11567">
            <w:pPr>
              <w:spacing w:before="40" w:after="40" w:line="276" w:lineRule="auto"/>
              <w:jc w:val="center"/>
              <w:rPr>
                <w:rFonts w:ascii="Myriad Pro" w:hAnsi="Myriad Pro" w:cs="Arial"/>
                <w:b/>
                <w:sz w:val="20"/>
              </w:rPr>
            </w:pPr>
            <w:r w:rsidRPr="00457E59">
              <w:rPr>
                <w:rFonts w:ascii="Myriad Pro" w:hAnsi="Myriad Pro" w:cs="Arial"/>
                <w:b/>
                <w:sz w:val="20"/>
              </w:rPr>
              <w:t>Kryteria dopuszczalności</w:t>
            </w:r>
          </w:p>
        </w:tc>
      </w:tr>
      <w:tr w:rsidR="00B11567" w:rsidRPr="001F3A70" w:rsidTr="00B11567">
        <w:trPr>
          <w:jc w:val="center"/>
        </w:trPr>
        <w:tc>
          <w:tcPr>
            <w:tcW w:w="539" w:type="dxa"/>
          </w:tcPr>
          <w:p w:rsidR="00B11567" w:rsidRPr="001F3A70" w:rsidRDefault="00B11567" w:rsidP="00B11567">
            <w:pPr>
              <w:spacing w:before="40" w:after="40" w:line="276" w:lineRule="auto"/>
              <w:jc w:val="center"/>
              <w:rPr>
                <w:rFonts w:ascii="Arial" w:hAnsi="Arial" w:cs="Arial"/>
                <w:sz w:val="20"/>
              </w:rPr>
            </w:pPr>
            <w:r w:rsidRPr="0016512C">
              <w:rPr>
                <w:rFonts w:ascii="Arial" w:hAnsi="Arial" w:cs="Arial"/>
                <w:sz w:val="18"/>
              </w:rPr>
              <w:t>L.p</w:t>
            </w:r>
            <w:r w:rsidRPr="001F3A70">
              <w:rPr>
                <w:rFonts w:ascii="Arial" w:hAnsi="Arial" w:cs="Arial"/>
                <w:sz w:val="20"/>
              </w:rPr>
              <w:t>.</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Nazwa kryterium</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Definicja kryterium</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Opis znaczenia kryterium</w:t>
            </w:r>
          </w:p>
        </w:tc>
      </w:tr>
      <w:tr w:rsidR="00B11567" w:rsidRPr="001F3A70" w:rsidTr="00B11567">
        <w:trPr>
          <w:jc w:val="center"/>
        </w:trPr>
        <w:tc>
          <w:tcPr>
            <w:tcW w:w="539"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1</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2</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3</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celem szczegółowym i rezultatami Działania</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Projekty niespełniające kryterium są odrzucane.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w:t>
            </w:r>
            <w:r w:rsidRPr="00457E59">
              <w:rPr>
                <w:rFonts w:ascii="Myriad Pro" w:hAnsi="Myriad Pro" w:cs="Arial"/>
                <w:i/>
                <w:sz w:val="20"/>
              </w:rPr>
              <w:t xml:space="preserve"> </w:t>
            </w:r>
            <w:r w:rsidRPr="00457E59">
              <w:rPr>
                <w:rFonts w:ascii="Myriad Pro" w:hAnsi="Myriad Pro" w:cs="Arial"/>
                <w:sz w:val="20"/>
              </w:rPr>
              <w:t>typem projektu</w:t>
            </w:r>
          </w:p>
          <w:p w:rsidR="00B11567" w:rsidRPr="00457E59" w:rsidRDefault="00B11567" w:rsidP="00B11567">
            <w:pPr>
              <w:spacing w:before="40" w:after="40" w:line="276" w:lineRule="auto"/>
              <w:rPr>
                <w:rFonts w:ascii="Myriad Pro" w:hAnsi="Myriad Pro" w:cs="Arial"/>
                <w:sz w:val="20"/>
              </w:rPr>
            </w:pPr>
          </w:p>
          <w:p w:rsidR="00B11567" w:rsidRPr="00457E59" w:rsidRDefault="00B11567" w:rsidP="00B11567">
            <w:pPr>
              <w:spacing w:before="40" w:after="40" w:line="276" w:lineRule="auto"/>
              <w:rPr>
                <w:rFonts w:ascii="Myriad Pro" w:hAnsi="Myriad Pro" w:cs="Arial"/>
                <w:sz w:val="20"/>
              </w:rPr>
            </w:pP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 jest zgodny z typem projektu oraz grupą docelową wskazaną w  </w:t>
            </w:r>
            <w:r w:rsidRPr="00457E59">
              <w:rPr>
                <w:rFonts w:ascii="Myriad Pro" w:hAnsi="Myriad Pro" w:cs="Arial"/>
                <w:i/>
                <w:sz w:val="20"/>
              </w:rPr>
              <w:t xml:space="preserve">SOOP RPO WZ 2014-2020 </w:t>
            </w:r>
            <w:r w:rsidRPr="00457E59">
              <w:rPr>
                <w:rFonts w:ascii="Myriad Pro" w:hAnsi="Myriad Pro" w:cs="Arial"/>
                <w:sz w:val="20"/>
              </w:rPr>
              <w:t xml:space="preserve">oraz </w:t>
            </w:r>
            <w:r w:rsidRPr="00457E59">
              <w:rPr>
                <w:rFonts w:ascii="Myriad Pro" w:hAnsi="Myriad Pro" w:cs="Arial"/>
                <w:i/>
                <w:sz w:val="20"/>
              </w:rPr>
              <w:t>Regulaminie konkursu.</w:t>
            </w:r>
            <w:r w:rsidRPr="00457E59">
              <w:rPr>
                <w:rFonts w:ascii="Myriad Pro" w:hAnsi="Myriad Pro" w:cs="Arial"/>
                <w:sz w:val="20"/>
              </w:rPr>
              <w:t xml:space="preserve"> </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57E59">
              <w:rPr>
                <w:rFonts w:ascii="Myriad Pro" w:hAnsi="Myriad Pro" w:cs="Arial"/>
                <w:i/>
                <w:sz w:val="20"/>
              </w:rPr>
              <w:t>RPO WZ 2014-2020</w:t>
            </w:r>
            <w:r w:rsidRPr="00457E59">
              <w:rPr>
                <w:rFonts w:ascii="Myriad Pro" w:hAnsi="Myriad Pro" w:cs="Arial"/>
                <w:sz w:val="20"/>
              </w:rPr>
              <w:t xml:space="preserve">, </w:t>
            </w:r>
            <w:r w:rsidRPr="00457E59">
              <w:rPr>
                <w:rFonts w:ascii="Myriad Pro" w:hAnsi="Myriad Pro" w:cs="Arial"/>
                <w:i/>
                <w:sz w:val="20"/>
              </w:rPr>
              <w:t>SOOP RPO WZ 2014-2020</w:t>
            </w:r>
            <w:r>
              <w:rPr>
                <w:rFonts w:ascii="Myriad Pro" w:hAnsi="Myriad Pro" w:cs="Arial"/>
                <w:sz w:val="20"/>
              </w:rPr>
              <w:t xml:space="preserve">, przepisów prawa </w:t>
            </w:r>
            <w:r w:rsidRPr="00457E59">
              <w:rPr>
                <w:rFonts w:ascii="Myriad Pro" w:hAnsi="Myriad Pro" w:cs="Arial"/>
                <w:sz w:val="20"/>
              </w:rPr>
              <w:t xml:space="preserve">mających wpływ na założenia dotyczące grupy docelowej i/lub typu projektu.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Kwalifikowalność Beneficjenta/Partnera</w:t>
            </w:r>
          </w:p>
        </w:tc>
        <w:tc>
          <w:tcPr>
            <w:tcW w:w="5101" w:type="dxa"/>
          </w:tcPr>
          <w:p w:rsidR="00B11567" w:rsidRPr="00457E59" w:rsidRDefault="00B11567" w:rsidP="00B11567">
            <w:pPr>
              <w:autoSpaceDE w:val="0"/>
              <w:autoSpaceDN w:val="0"/>
              <w:adjustRightInd w:val="0"/>
              <w:spacing w:after="200" w:line="276" w:lineRule="auto"/>
              <w:jc w:val="both"/>
              <w:rPr>
                <w:rFonts w:ascii="Myriad Pro" w:eastAsia="Malgun Gothic" w:hAnsi="Myriad Pro" w:cs="Arial"/>
                <w:sz w:val="20"/>
              </w:rPr>
            </w:pPr>
            <w:r w:rsidRPr="00457E59">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457E59">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457E59">
              <w:rPr>
                <w:rFonts w:ascii="Myriad Pro" w:eastAsia="Malgun Gothic" w:hAnsi="Myriad Pro" w:cs="Arial"/>
                <w:sz w:val="20"/>
              </w:rPr>
              <w:t>o finansach publicznych.</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Beneficjent, zgodnie z </w:t>
            </w:r>
            <w:r w:rsidRPr="00457E59">
              <w:rPr>
                <w:rFonts w:ascii="Myriad Pro" w:eastAsia="MyriadPro-Regular" w:hAnsi="Myriad Pro" w:cs="Arial"/>
                <w:i/>
                <w:sz w:val="20"/>
              </w:rPr>
              <w:t>SOOP RPO WZ 2014-2020</w:t>
            </w:r>
            <w:r w:rsidRPr="00457E59">
              <w:rPr>
                <w:rFonts w:ascii="Myriad Pro" w:eastAsia="MyriadPro-Regular" w:hAnsi="Myriad Pro" w:cs="Arial"/>
                <w:sz w:val="20"/>
              </w:rPr>
              <w:t>, jest podmiotem uprawnionym do ubiegania się o dofinansowanie w ramach Działania typu/ów projektu/ów, w k</w:t>
            </w:r>
            <w:r>
              <w:rPr>
                <w:rFonts w:ascii="Myriad Pro" w:eastAsia="MyriadPro-Regular" w:hAnsi="Myriad Pro" w:cs="Arial"/>
                <w:sz w:val="20"/>
              </w:rPr>
              <w:t>tórym ogłoszony został konkurs.</w:t>
            </w:r>
          </w:p>
        </w:tc>
        <w:tc>
          <w:tcPr>
            <w:tcW w:w="6011" w:type="dxa"/>
          </w:tcPr>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Spełnienie kryterium jest konieczne do przyznania dofinansowania.</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Projekty niespełniające kryterium są odrzucane.</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hAnsi="Myriad Pro" w:cs="Arial"/>
                <w:sz w:val="20"/>
              </w:rPr>
              <w:t xml:space="preserve">Kryterium będzie weryfikowane na etapie KOP, na dzień podpisania umowy oraz w przypadku zmiany Partnera (jeśli dotyczy). </w:t>
            </w:r>
          </w:p>
          <w:p w:rsidR="00B11567" w:rsidRPr="00457E59" w:rsidRDefault="00B11567" w:rsidP="00B11567">
            <w:pPr>
              <w:spacing w:before="40" w:line="276" w:lineRule="auto"/>
              <w:ind w:left="36"/>
              <w:contextualSpacing/>
              <w:jc w:val="both"/>
              <w:rPr>
                <w:rFonts w:ascii="Myriad Pro" w:eastAsia="Malgun Gothic" w:hAnsi="Myriad Pro" w:cs="Arial"/>
                <w:sz w:val="20"/>
              </w:rPr>
            </w:pPr>
            <w:r w:rsidRPr="00457E59">
              <w:rPr>
                <w:rFonts w:ascii="Myriad Pro" w:eastAsia="Malgun Gothic" w:hAnsi="Myriad Pro" w:cs="Arial"/>
                <w:sz w:val="20"/>
              </w:rPr>
              <w:t>Ocena spełniania kryterium polega na przypisaniu wartości logicznych „tak”, „nie”.</w:t>
            </w:r>
          </w:p>
        </w:tc>
      </w:tr>
      <w:tr w:rsidR="00B11567" w:rsidRPr="001F3A70" w:rsidTr="00B11567">
        <w:trPr>
          <w:trHeight w:val="3706"/>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zasadami horyzontalnymi.</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zasadą rów</w:t>
            </w:r>
            <w:r>
              <w:rPr>
                <w:rFonts w:cs="Arial"/>
              </w:rPr>
              <w:t xml:space="preserve">ności szans kobiet i mężczyzn,  </w:t>
            </w:r>
            <w:r w:rsidRPr="00457E59">
              <w:rPr>
                <w:rFonts w:cs="Arial"/>
              </w:rPr>
              <w:t xml:space="preserve">w oparciu o </w:t>
            </w:r>
            <w:r w:rsidRPr="00457E59">
              <w:rPr>
                <w:rFonts w:cs="Arial"/>
                <w:i/>
              </w:rPr>
              <w:t>standard minimum</w:t>
            </w:r>
            <w:r w:rsidRPr="00457E59">
              <w:rPr>
                <w:rFonts w:cs="Arial"/>
              </w:rPr>
              <w:t>,</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 xml:space="preserve">właściwymi politykami i zasadami wspólnotowymi: </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zrównoważonego rozwoju,</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promowania i realizacji zasady równości szans i niedyskryminacji, w tym. m. in. koniecznością stosowania zasady uniwersalnego projektowania.</w:t>
            </w:r>
          </w:p>
          <w:p w:rsidR="00B11567" w:rsidRPr="00457E59"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B11567">
      <w:pP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b/>
                <w:sz w:val="20"/>
              </w:rPr>
              <w:t>Kryteria wykonalności</w:t>
            </w:r>
          </w:p>
        </w:tc>
      </w:tr>
      <w:tr w:rsidR="00B11567" w:rsidRPr="002B689F" w:rsidTr="00B11567">
        <w:trPr>
          <w:jc w:val="center"/>
        </w:trPr>
        <w:tc>
          <w:tcPr>
            <w:tcW w:w="512" w:type="dxa"/>
          </w:tcPr>
          <w:p w:rsidR="00B11567" w:rsidRPr="00457E59" w:rsidRDefault="00B11567" w:rsidP="00B11567">
            <w:pPr>
              <w:spacing w:before="40" w:after="40" w:line="240" w:lineRule="auto"/>
              <w:ind w:left="-22"/>
              <w:rPr>
                <w:rFonts w:ascii="Myriad Pro" w:hAnsi="Myriad Pro" w:cs="Arial"/>
                <w:sz w:val="20"/>
              </w:rPr>
            </w:pPr>
            <w:r w:rsidRPr="00457E59">
              <w:rPr>
                <w:rFonts w:ascii="Myriad Pro" w:hAnsi="Myriad Pro" w:cs="Arial"/>
                <w:sz w:val="18"/>
              </w:rPr>
              <w:t>L.p.</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Nazwa kryterium</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Definicja kryterium</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Opis znaczenia kryterium</w:t>
            </w:r>
          </w:p>
        </w:tc>
      </w:tr>
      <w:tr w:rsidR="00B11567" w:rsidRPr="002B689F" w:rsidTr="00B11567">
        <w:trPr>
          <w:jc w:val="center"/>
        </w:trPr>
        <w:tc>
          <w:tcPr>
            <w:tcW w:w="512"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1</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2</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3</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4</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before="40" w:after="4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Zgodność prawna</w:t>
            </w:r>
          </w:p>
        </w:tc>
        <w:tc>
          <w:tcPr>
            <w:tcW w:w="6804" w:type="dxa"/>
          </w:tcPr>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hAnsi="Myriad Pro" w:cs="Arial"/>
                <w:sz w:val="20"/>
              </w:rPr>
              <w:t>Projekt jest zgodny z prawodaw</w:t>
            </w:r>
            <w:r>
              <w:rPr>
                <w:rFonts w:ascii="Myriad Pro" w:hAnsi="Myriad Pro" w:cs="Arial"/>
                <w:sz w:val="20"/>
              </w:rPr>
              <w:t xml:space="preserve">stwem wspólnotowym i krajowym, </w:t>
            </w:r>
            <w:r w:rsidRPr="00457E59">
              <w:rPr>
                <w:rFonts w:ascii="Myriad Pro" w:hAnsi="Myriad Pro" w:cs="Arial"/>
                <w:sz w:val="20"/>
              </w:rPr>
              <w:t xml:space="preserve">w tym przepisami ustawy z dnia 29 stycznia 2004 r. </w:t>
            </w:r>
            <w:r w:rsidRPr="00457E59">
              <w:rPr>
                <w:rFonts w:ascii="Myriad Pro" w:hAnsi="Myriad Pro" w:cs="Arial"/>
                <w:i/>
                <w:sz w:val="20"/>
              </w:rPr>
              <w:t>Prawo zamówień publicznych</w:t>
            </w:r>
            <w:r w:rsidRPr="00457E59">
              <w:rPr>
                <w:rFonts w:ascii="Myriad Pro" w:hAnsi="Myriad Pro" w:cs="Arial"/>
                <w:sz w:val="20"/>
              </w:rPr>
              <w:t>.</w:t>
            </w:r>
            <w:r w:rsidRPr="00457E59">
              <w:rPr>
                <w:rFonts w:ascii="Myriad Pro" w:eastAsia="MyriadPro-Regular" w:hAnsi="Myriad Pro" w:cs="Arial"/>
                <w:sz w:val="20"/>
              </w:rPr>
              <w:t xml:space="preserve"> </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457E59">
              <w:rPr>
                <w:rFonts w:ascii="Myriad Pro" w:eastAsia="MyriadPro-Regular" w:hAnsi="Myriad Pro" w:cs="Arial"/>
                <w:sz w:val="20"/>
              </w:rPr>
              <w:t>w zakresie polityki spójności finansowanych w perspektywie finansowej 2014-2020 (jeśli dotyczy).</w:t>
            </w:r>
          </w:p>
        </w:tc>
        <w:tc>
          <w:tcPr>
            <w:tcW w:w="4733" w:type="dxa"/>
          </w:tcPr>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Zgodność</w:t>
            </w:r>
          </w:p>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 wymogami pomocy</w:t>
            </w:r>
          </w:p>
          <w:p w:rsidR="00B11567" w:rsidRPr="00457E59" w:rsidRDefault="00B11567" w:rsidP="00B11567">
            <w:pPr>
              <w:spacing w:after="0" w:line="240" w:lineRule="auto"/>
              <w:rPr>
                <w:rFonts w:ascii="Myriad Pro" w:eastAsia="Malgun Gothic" w:hAnsi="Myriad Pro" w:cs="Arial"/>
                <w:sz w:val="20"/>
              </w:rPr>
            </w:pPr>
            <w:r w:rsidRPr="00457E59">
              <w:rPr>
                <w:rFonts w:ascii="Myriad Pro" w:eastAsia="Malgun Gothic" w:hAnsi="Myriad Pro" w:cs="Arial"/>
                <w:sz w:val="20"/>
              </w:rPr>
              <w:t>publicznej</w:t>
            </w:r>
          </w:p>
        </w:tc>
        <w:tc>
          <w:tcPr>
            <w:tcW w:w="6804" w:type="dxa"/>
          </w:tcPr>
          <w:p w:rsidR="00B11567" w:rsidRPr="00457E59" w:rsidRDefault="00B11567" w:rsidP="00B11567">
            <w:pPr>
              <w:spacing w:after="0" w:line="240" w:lineRule="auto"/>
              <w:jc w:val="both"/>
              <w:rPr>
                <w:rFonts w:ascii="Myriad Pro" w:eastAsia="Malgun Gothic" w:hAnsi="Myriad Pro" w:cs="Arial"/>
                <w:sz w:val="20"/>
              </w:rPr>
            </w:pPr>
            <w:r w:rsidRPr="00457E59">
              <w:rPr>
                <w:rFonts w:ascii="Myriad Pro" w:eastAsia="Malgun Gothic" w:hAnsi="Myriad Pro" w:cs="Arial"/>
                <w:sz w:val="20"/>
              </w:rPr>
              <w:t xml:space="preserve">Projekt jest zgodny regułami pomocy publicznej i/lub pomocy </w:t>
            </w:r>
            <w:r w:rsidRPr="00457E59">
              <w:rPr>
                <w:rFonts w:ascii="Myriad Pro" w:eastAsia="Malgun Gothic" w:hAnsi="Myriad Pro" w:cs="Arial"/>
                <w:i/>
                <w:sz w:val="20"/>
              </w:rPr>
              <w:t>de minimis</w:t>
            </w:r>
            <w:r w:rsidRPr="00457E59">
              <w:rPr>
                <w:rFonts w:ascii="Myriad Pro" w:eastAsia="Malgun Gothic" w:hAnsi="Myriad Pro" w:cs="Arial"/>
                <w:sz w:val="20"/>
              </w:rPr>
              <w:t>.</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Jeżeli dotyczy: spełnienie kryterium jest konieczne do przyznania dofinansowania.</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jc w:val="both"/>
              <w:rPr>
                <w:rFonts w:ascii="Myriad Pro" w:hAnsi="Myriad Pro" w:cs="Arial"/>
                <w:sz w:val="20"/>
              </w:rPr>
            </w:pPr>
            <w:r w:rsidRPr="00457E59">
              <w:rPr>
                <w:rFonts w:ascii="Myriad Pro" w:hAnsi="Myriad Pro" w:cs="Arial"/>
                <w:sz w:val="20"/>
              </w:rPr>
              <w:t>Ocena spełniania kryterium polega na przypisaniu wartości logicznych „tak”, „nie”, „nie dotyczy”.</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Zdolność finansowa</w:t>
            </w:r>
          </w:p>
        </w:tc>
        <w:tc>
          <w:tcPr>
            <w:tcW w:w="6804"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457E59">
              <w:rPr>
                <w:rFonts w:ascii="Myriad Pro" w:hAnsi="Myriad Pro" w:cs="Arial"/>
                <w:sz w:val="20"/>
              </w:rPr>
              <w:t>i w terminie określonym we wniosku o dofinansowanie.</w:t>
            </w:r>
          </w:p>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457E59">
              <w:rPr>
                <w:rFonts w:ascii="Myriad Pro" w:eastAsia="MyriadPro-Regular" w:hAnsi="Myriad Pro" w:cs="Arial"/>
                <w:sz w:val="20"/>
              </w:rPr>
              <w:t xml:space="preserve">w danym projekcie z EFS, posiadają </w:t>
            </w:r>
            <w:r w:rsidRPr="00457E5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57E59">
              <w:rPr>
                <w:rFonts w:ascii="Myriad Pro" w:eastAsia="MyriadPro-Regular" w:hAnsi="Myriad Pro" w:cs="Arial"/>
                <w:sz w:val="20"/>
              </w:rPr>
              <w:t>równy lub wyższy od łącznych rocznych wydatków w danym projekcie z roku, w którym wydatki są najwyższe.</w:t>
            </w:r>
          </w:p>
          <w:p w:rsidR="00B11567" w:rsidRPr="00457E59" w:rsidRDefault="00B11567" w:rsidP="00B11567">
            <w:pPr>
              <w:spacing w:before="40" w:after="0"/>
              <w:jc w:val="both"/>
              <w:rPr>
                <w:rFonts w:ascii="Myriad Pro" w:hAnsi="Myriad Pro" w:cs="Arial"/>
                <w:sz w:val="20"/>
              </w:rPr>
            </w:pPr>
            <w:r w:rsidRPr="00457E5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Spełnienie kryterium jest konieczne do przyznania dofinansowania. </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Kryterium weryfikowane będzie na etapie KOP.</w:t>
            </w:r>
          </w:p>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42027D">
      <w:pPr>
        <w:rPr>
          <w:rFonts w:ascii="Myriad Pro" w:eastAsiaTheme="majorEastAsia" w:hAnsi="Myriad Pro" w:cs="Arial"/>
          <w:b/>
          <w:bCs/>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9E668A" w:rsidRDefault="00B11567" w:rsidP="00B11567">
            <w:pPr>
              <w:spacing w:before="40" w:after="40" w:line="240" w:lineRule="auto"/>
              <w:contextualSpacing/>
              <w:jc w:val="center"/>
              <w:rPr>
                <w:rFonts w:ascii="Myriad Pro" w:hAnsi="Myriad Pro" w:cs="Arial"/>
                <w:b/>
                <w:sz w:val="20"/>
              </w:rPr>
            </w:pPr>
            <w:r w:rsidRPr="009E668A">
              <w:rPr>
                <w:rFonts w:ascii="Myriad Pro" w:hAnsi="Myriad Pro" w:cs="Arial"/>
                <w:b/>
                <w:sz w:val="20"/>
              </w:rPr>
              <w:t>Kryteria jakości</w:t>
            </w:r>
          </w:p>
        </w:tc>
      </w:tr>
      <w:tr w:rsidR="00B11567" w:rsidRPr="001A7052" w:rsidTr="00B11567">
        <w:trPr>
          <w:trHeight w:val="387"/>
        </w:trPr>
        <w:tc>
          <w:tcPr>
            <w:tcW w:w="536" w:type="dxa"/>
          </w:tcPr>
          <w:p w:rsidR="00B11567" w:rsidRPr="009E668A" w:rsidRDefault="00B11567" w:rsidP="00B11567">
            <w:pPr>
              <w:spacing w:before="40" w:after="40" w:line="240" w:lineRule="auto"/>
              <w:ind w:left="-15"/>
              <w:contextualSpacing/>
              <w:jc w:val="center"/>
              <w:rPr>
                <w:rFonts w:ascii="Myriad Pro" w:hAnsi="Myriad Pro" w:cs="Arial"/>
                <w:sz w:val="20"/>
              </w:rPr>
            </w:pPr>
            <w:r w:rsidRPr="009E668A">
              <w:rPr>
                <w:rFonts w:ascii="Myriad Pro" w:hAnsi="Myriad Pro" w:cs="Arial"/>
                <w:sz w:val="20"/>
              </w:rPr>
              <w:t>L.p.</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Nazwa kryterium</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Definicja kryterium</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Opis znaczenia kryterium</w:t>
            </w:r>
          </w:p>
        </w:tc>
      </w:tr>
      <w:tr w:rsidR="00B11567" w:rsidRPr="001A7052" w:rsidTr="00B11567">
        <w:tc>
          <w:tcPr>
            <w:tcW w:w="536" w:type="dxa"/>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1</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2</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3</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4</w:t>
            </w:r>
          </w:p>
        </w:tc>
      </w:tr>
      <w:tr w:rsidR="00B11567" w:rsidRPr="001A7052" w:rsidTr="00B11567">
        <w:trPr>
          <w:trHeight w:val="41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0" w:line="240" w:lineRule="auto"/>
              <w:contextualSpacing/>
              <w:rPr>
                <w:rFonts w:ascii="Myriad Pro" w:hAnsi="Myriad Pro" w:cs="Arial"/>
                <w:sz w:val="20"/>
              </w:rPr>
            </w:pPr>
            <w:r w:rsidRPr="009E668A">
              <w:rPr>
                <w:rFonts w:ascii="Myriad Pro" w:hAnsi="Myriad Pro" w:cs="Arial"/>
                <w:sz w:val="20"/>
              </w:rPr>
              <w:t>Odpowiedniość/Adekwatność/Trafność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9E668A" w:rsidRDefault="00B11567" w:rsidP="00B11567">
            <w:pPr>
              <w:spacing w:before="4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Skala punktów: 0-40.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zostaną przyznane minimum 24 punkty.</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83"/>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autoSpaceDE w:val="0"/>
              <w:autoSpaceDN w:val="0"/>
              <w:adjustRightInd w:val="0"/>
              <w:rPr>
                <w:rFonts w:ascii="Myriad Pro" w:eastAsia="MyriadPro-Regular" w:hAnsi="Myriad Pro" w:cs="Arial"/>
                <w:sz w:val="20"/>
              </w:rPr>
            </w:pPr>
            <w:r w:rsidRPr="009E668A">
              <w:rPr>
                <w:rFonts w:ascii="Myriad Pro" w:eastAsia="MyriadPro-Regular" w:hAnsi="Myriad Pro" w:cs="Arial"/>
                <w:sz w:val="20"/>
              </w:rPr>
              <w:t>Skuteczność/Efektywność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Stopnień, w jakim projekt przyczyni się do rozwiązania/złagodzenia sytuacji problemowej wskazanej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9E668A">
              <w:rPr>
                <w:rFonts w:ascii="Myriad Pro" w:eastAsia="MyriadPro-Regular" w:hAnsi="Myriad Pro" w:cs="Arial"/>
                <w:sz w:val="20"/>
              </w:rPr>
              <w:t>w odniesieniu do zaplanowanych kosztów.</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relacji nakład/rezultat.</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0-30.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18 punktów.</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hAnsi="Myriad Pro" w:cs="Arial"/>
                <w:sz w:val="20"/>
              </w:rPr>
              <w:t>Trwałość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hAnsi="Myriad Pro" w:cs="Arial"/>
                <w:sz w:val="20"/>
              </w:rPr>
              <w:t xml:space="preserve">Ocena spełniania kryterium dokonywana jest </w:t>
            </w:r>
            <w:r w:rsidRPr="009E668A">
              <w:rPr>
                <w:rFonts w:ascii="Myriad Pro"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Skala punktów 0-10 </w:t>
            </w:r>
          </w:p>
          <w:p w:rsidR="00B11567" w:rsidRPr="00024256"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4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eastAsia="MyriadPro-Regular" w:hAnsi="Myriad Pro" w:cs="Arial"/>
                <w:sz w:val="20"/>
              </w:rPr>
              <w:t>Doświadczenie wnioskodawcy i partnera (jeśli dotyczy)</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Doświadczenie w realizacji podobnych przedsięwzięć realizowanych:</w:t>
            </w:r>
          </w:p>
          <w:p w:rsidR="00B11567" w:rsidRPr="009E668A"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9E668A">
              <w:rPr>
                <w:rFonts w:cs="Arial"/>
              </w:rPr>
              <w:t xml:space="preserve">w obszarze wsparcia projektu: maksymalnie </w:t>
            </w:r>
            <w:r w:rsidRPr="009E668A">
              <w:rPr>
                <w:rFonts w:cs="Arial"/>
                <w:b/>
              </w:rPr>
              <w:t>4 pkt</w:t>
            </w:r>
            <w:r w:rsidRPr="009E668A">
              <w:rPr>
                <w:rFonts w:cs="Arial"/>
              </w:rPr>
              <w:t xml:space="preserve">; </w:t>
            </w:r>
          </w:p>
          <w:p w:rsidR="00B11567" w:rsidRPr="009E668A" w:rsidRDefault="00B11567" w:rsidP="00912095">
            <w:pPr>
              <w:pStyle w:val="Default"/>
              <w:numPr>
                <w:ilvl w:val="0"/>
                <w:numId w:val="41"/>
              </w:numPr>
              <w:ind w:left="175" w:hanging="141"/>
              <w:jc w:val="both"/>
              <w:rPr>
                <w:rFonts w:ascii="Myriad Pro" w:hAnsi="Myriad Pro"/>
                <w:sz w:val="20"/>
                <w:szCs w:val="20"/>
              </w:rPr>
            </w:pPr>
            <w:r w:rsidRPr="009E668A">
              <w:rPr>
                <w:rFonts w:ascii="Myriad Pro" w:hAnsi="Myriad Pro"/>
                <w:sz w:val="20"/>
                <w:szCs w:val="20"/>
              </w:rPr>
              <w:t xml:space="preserve">na rzecz grupy docelowej, do której skierowany będzie projekt: maksymalnie </w:t>
            </w:r>
            <w:r w:rsidRPr="009E668A">
              <w:rPr>
                <w:rFonts w:ascii="Myriad Pro" w:hAnsi="Myriad Pro"/>
                <w:b/>
                <w:sz w:val="20"/>
                <w:szCs w:val="20"/>
              </w:rPr>
              <w:t>4 pkt</w:t>
            </w:r>
            <w:r w:rsidRPr="009E668A">
              <w:rPr>
                <w:rFonts w:ascii="Myriad Pro" w:hAnsi="Myriad Pro"/>
                <w:sz w:val="20"/>
                <w:szCs w:val="20"/>
              </w:rPr>
              <w:t>;</w:t>
            </w:r>
          </w:p>
          <w:p w:rsidR="00B11567" w:rsidRPr="009E668A" w:rsidRDefault="00B11567" w:rsidP="00912095">
            <w:pPr>
              <w:pStyle w:val="Default"/>
              <w:numPr>
                <w:ilvl w:val="0"/>
                <w:numId w:val="41"/>
              </w:numPr>
              <w:spacing w:after="240"/>
              <w:ind w:left="175" w:hanging="141"/>
              <w:jc w:val="both"/>
              <w:rPr>
                <w:rFonts w:ascii="Myriad Pro" w:hAnsi="Myriad Pro"/>
                <w:b/>
                <w:sz w:val="20"/>
                <w:szCs w:val="20"/>
              </w:rPr>
            </w:pPr>
            <w:r w:rsidRPr="009E668A">
              <w:rPr>
                <w:rFonts w:ascii="Myriad Pro" w:hAnsi="Myriad Pro"/>
                <w:sz w:val="20"/>
                <w:szCs w:val="20"/>
              </w:rPr>
              <w:t xml:space="preserve">na określonym terytorium, którego będzie dotyczyć realizacja projektu: maksymalnie </w:t>
            </w:r>
            <w:r w:rsidRPr="009E668A">
              <w:rPr>
                <w:rFonts w:ascii="Myriad Pro" w:hAnsi="Myriad Pro"/>
                <w:b/>
                <w:sz w:val="20"/>
                <w:szCs w:val="20"/>
              </w:rPr>
              <w:t xml:space="preserve">2 pkt. </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60"/>
              </w:numPr>
              <w:spacing w:before="40" w:after="40" w:line="240" w:lineRule="auto"/>
              <w:ind w:left="0" w:firstLine="0"/>
              <w:rPr>
                <w:rFonts w:ascii="Arial" w:hAnsi="Arial" w:cs="Arial"/>
              </w:rPr>
            </w:pPr>
          </w:p>
        </w:tc>
        <w:tc>
          <w:tcPr>
            <w:tcW w:w="2833" w:type="dxa"/>
            <w:shd w:val="clear" w:color="auto" w:fill="auto"/>
          </w:tcPr>
          <w:p w:rsidR="00B11567" w:rsidRPr="009E668A" w:rsidRDefault="00B11567" w:rsidP="00B11567">
            <w:pPr>
              <w:rPr>
                <w:rFonts w:ascii="Myriad Pro" w:eastAsia="MyriadPro-Regular" w:hAnsi="Myriad Pro" w:cs="Arial"/>
                <w:sz w:val="20"/>
              </w:rPr>
            </w:pPr>
            <w:r w:rsidRPr="009E668A">
              <w:rPr>
                <w:rFonts w:ascii="Myriad Pro" w:eastAsia="MyriadPro-Regular" w:hAnsi="Myriad Pro" w:cs="Arial"/>
                <w:sz w:val="20"/>
              </w:rPr>
              <w:t>Zaplecze realizacji projektu</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samodzielnej realizacji projektu:</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maksymalnie </w:t>
            </w:r>
            <w:r w:rsidRPr="009E668A">
              <w:rPr>
                <w:rFonts w:ascii="Myriad Pro" w:eastAsia="MyriadPro-Regular" w:hAnsi="Myriad Pro" w:cs="Arial"/>
                <w:b/>
                <w:sz w:val="20"/>
              </w:rPr>
              <w:t>10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2 pkt.</w:t>
            </w:r>
          </w:p>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realizacji projektu w partnerstwie:</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i partnera/ów: maksymalnie </w:t>
            </w:r>
            <w:r w:rsidRPr="009E668A">
              <w:rPr>
                <w:rFonts w:ascii="Myriad Pro" w:eastAsia="MyriadPro-Regular" w:hAnsi="Myriad Pro" w:cs="Arial"/>
                <w:b/>
                <w:sz w:val="20"/>
              </w:rPr>
              <w:t>5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1 pkt.</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9E668A">
              <w:rPr>
                <w:rFonts w:ascii="Myriad Pro" w:eastAsia="MyriadPro-Regular" w:hAnsi="Myriad Pro" w:cs="Arial"/>
                <w:b/>
                <w:sz w:val="20"/>
              </w:rPr>
              <w:t xml:space="preserve"> pkt</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490392" w:rsidRDefault="00B11567" w:rsidP="00B11567">
            <w:pPr>
              <w:autoSpaceDE w:val="0"/>
              <w:autoSpaceDN w:val="0"/>
              <w:adjustRightInd w:val="0"/>
              <w:spacing w:after="0"/>
              <w:jc w:val="both"/>
              <w:rPr>
                <w:rFonts w:ascii="Arial" w:eastAsia="MyriadPro-Regular" w:hAnsi="Arial" w:cs="Arial"/>
                <w:sz w:val="20"/>
              </w:rPr>
            </w:pPr>
            <w:r w:rsidRPr="009E668A">
              <w:rPr>
                <w:rFonts w:ascii="Myriad Pro" w:eastAsia="MyriadPro-Regular" w:hAnsi="Myriad Pro" w:cs="Arial"/>
                <w:sz w:val="20"/>
              </w:rPr>
              <w:t>Kryterium zostanie spełnione, jeżeli podczas jego oceny zostanie przyznane minimum 6 punktów.</w:t>
            </w:r>
          </w:p>
        </w:tc>
      </w:tr>
    </w:tbl>
    <w:p w:rsidR="00B11567" w:rsidRDefault="00B11567" w:rsidP="00B11567">
      <w:pPr>
        <w:jc w:val="cente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9E668A" w:rsidRDefault="00B11567" w:rsidP="00B11567">
            <w:pPr>
              <w:spacing w:before="40" w:after="40" w:line="276" w:lineRule="auto"/>
              <w:jc w:val="center"/>
              <w:rPr>
                <w:rFonts w:ascii="Myriad Pro" w:hAnsi="Myriad Pro" w:cs="Arial"/>
                <w:b/>
                <w:sz w:val="20"/>
              </w:rPr>
            </w:pPr>
            <w:r w:rsidRPr="009E668A">
              <w:rPr>
                <w:rFonts w:ascii="Myriad Pro" w:hAnsi="Myriad Pro" w:cs="Arial"/>
                <w:b/>
                <w:sz w:val="20"/>
              </w:rPr>
              <w:t>Kryteria administracyjności</w:t>
            </w:r>
          </w:p>
        </w:tc>
      </w:tr>
      <w:tr w:rsidR="00B11567" w:rsidRPr="002B689F" w:rsidTr="00B11567">
        <w:trPr>
          <w:jc w:val="center"/>
        </w:trPr>
        <w:tc>
          <w:tcPr>
            <w:tcW w:w="536" w:type="dxa"/>
          </w:tcPr>
          <w:p w:rsidR="00B11567" w:rsidRPr="009E668A" w:rsidRDefault="00B11567" w:rsidP="00B11567">
            <w:pPr>
              <w:spacing w:before="40" w:after="40" w:line="276" w:lineRule="auto"/>
              <w:ind w:left="-22"/>
              <w:rPr>
                <w:rFonts w:ascii="Myriad Pro" w:hAnsi="Myriad Pro" w:cs="Arial"/>
                <w:sz w:val="20"/>
              </w:rPr>
            </w:pPr>
            <w:r w:rsidRPr="009E668A">
              <w:rPr>
                <w:rFonts w:ascii="Myriad Pro" w:hAnsi="Myriad Pro" w:cs="Arial"/>
                <w:sz w:val="20"/>
              </w:rPr>
              <w:t>L.p.</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Nazwa kryterium</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Definicja kryterium</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Opis znaczenia kryterium</w:t>
            </w:r>
          </w:p>
        </w:tc>
      </w:tr>
      <w:tr w:rsidR="00B11567" w:rsidRPr="002B689F" w:rsidTr="00B11567">
        <w:trPr>
          <w:jc w:val="center"/>
        </w:trPr>
        <w:tc>
          <w:tcPr>
            <w:tcW w:w="536" w:type="dxa"/>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1</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2</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3</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4</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Intensywność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Wnioskowana kwo</w:t>
            </w:r>
            <w:r>
              <w:rPr>
                <w:rFonts w:ascii="Myriad Pro" w:hAnsi="Myriad Pro" w:cs="Arial"/>
                <w:sz w:val="20"/>
              </w:rPr>
              <w:t xml:space="preserve">ta i poziom wsparcia są zgodne </w:t>
            </w:r>
            <w:r w:rsidRPr="009E668A">
              <w:rPr>
                <w:rFonts w:ascii="Myriad Pro" w:hAnsi="Myriad Pro" w:cs="Arial"/>
                <w:sz w:val="20"/>
              </w:rPr>
              <w:t xml:space="preserve">z zapisami </w:t>
            </w:r>
            <w:r w:rsidRPr="009E668A">
              <w:rPr>
                <w:rFonts w:ascii="Myriad Pro" w:hAnsi="Myriad Pro" w:cs="Arial"/>
                <w:i/>
                <w:sz w:val="20"/>
              </w:rPr>
              <w:t>Regulaminu konkursu</w:t>
            </w:r>
            <w:r w:rsidRPr="009E668A">
              <w:rPr>
                <w:rFonts w:ascii="Myriad Pro" w:hAnsi="Myriad Pro" w:cs="Arial"/>
                <w:sz w:val="20"/>
              </w:rPr>
              <w:t>.</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Zgodność z kwalifikowalnością wydatków.</w:t>
            </w:r>
          </w:p>
        </w:tc>
        <w:tc>
          <w:tcPr>
            <w:tcW w:w="4803" w:type="dxa"/>
          </w:tcPr>
          <w:p w:rsidR="00B11567" w:rsidRPr="009E668A" w:rsidRDefault="00B11567" w:rsidP="00B11567">
            <w:pPr>
              <w:autoSpaceDE w:val="0"/>
              <w:autoSpaceDN w:val="0"/>
              <w:adjustRightInd w:val="0"/>
              <w:jc w:val="both"/>
              <w:rPr>
                <w:rFonts w:ascii="Myriad Pro" w:hAnsi="Myriad Pro" w:cs="MyriadPro-It"/>
                <w:i/>
                <w:sz w:val="20"/>
              </w:rPr>
            </w:pPr>
            <w:r w:rsidRPr="009E668A">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sidRPr="009E668A">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Pr="009E668A">
              <w:rPr>
                <w:rFonts w:ascii="Myriad Pro" w:eastAsia="MyriadPro-Regular" w:hAnsi="Myriad Pro" w:cs="Arial"/>
                <w:sz w:val="20"/>
              </w:rPr>
              <w:t xml:space="preserve"> oraz z</w:t>
            </w:r>
            <w:r w:rsidRPr="009E668A">
              <w:rPr>
                <w:rFonts w:ascii="Myriad Pro" w:eastAsia="MyriadPro-Regular" w:hAnsi="Myriad Pro" w:cs="Arial"/>
                <w:i/>
                <w:sz w:val="20"/>
              </w:rPr>
              <w:t xml:space="preserve"> </w:t>
            </w:r>
            <w:r w:rsidRPr="009E668A">
              <w:rPr>
                <w:rFonts w:ascii="Myriad Pro" w:eastAsia="Times New Roman" w:hAnsi="Myriad Pro" w:cs="Arial"/>
                <w:i/>
                <w:sz w:val="20"/>
              </w:rPr>
              <w:t>Wytycznymi w zakresie realizacji przedsięwzięć z udziałem środków Europejskiego Funduszu Społecznego w o</w:t>
            </w:r>
            <w:r w:rsidR="00D53CFB">
              <w:rPr>
                <w:rFonts w:ascii="Myriad Pro" w:eastAsia="Times New Roman" w:hAnsi="Myriad Pro" w:cs="Arial"/>
                <w:i/>
                <w:sz w:val="20"/>
              </w:rPr>
              <w:t>bszarze edukacji na lata 2014–</w:t>
            </w:r>
            <w:r w:rsidRPr="009E668A">
              <w:rPr>
                <w:rFonts w:ascii="Myriad Pro" w:eastAsia="Times New Roman" w:hAnsi="Myriad Pro" w:cs="Arial"/>
                <w:i/>
                <w:sz w:val="20"/>
              </w:rPr>
              <w:t>2020.</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Planowane wydatki są uzasadnione, niezbędne, racjonalne i adekwatne do zakresu merytorycznego</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projektu w tym opisu grupy docelowej i planowanego wsparcia.</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Wydatki założone w projekcie są zgodne z</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katalogiem wydatków,</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w:t>
            </w:r>
            <w:r>
              <w:rPr>
                <w:rFonts w:ascii="Myriad Pro" w:hAnsi="Myriad Pro" w:cs="Arial"/>
                <w:sz w:val="20"/>
              </w:rPr>
              <w:t xml:space="preserve">ium kierowane są do poprawy lub </w:t>
            </w:r>
            <w:r w:rsidRPr="009E668A">
              <w:rPr>
                <w:rFonts w:ascii="Myriad Pro" w:hAnsi="Myriad Pro" w:cs="Arial"/>
                <w:sz w:val="20"/>
              </w:rPr>
              <w:t>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9E668A">
              <w:rPr>
                <w:rFonts w:ascii="Myriad Pro" w:hAnsi="Myriad Pro" w:cs="Arial"/>
                <w:i/>
                <w:sz w:val="20"/>
              </w:rPr>
              <w:t>SOOP RPO WZ 2014-2020</w:t>
            </w:r>
            <w:r w:rsidRPr="009E668A">
              <w:rPr>
                <w:rFonts w:ascii="Myriad Pro" w:hAnsi="Myriad Pro" w:cs="Arial"/>
                <w:sz w:val="20"/>
              </w:rPr>
              <w:t xml:space="preserve">, </w:t>
            </w:r>
            <w:r>
              <w:rPr>
                <w:rFonts w:ascii="Myriad Pro" w:eastAsia="MyriadPro-Regular" w:hAnsi="Myriad Pro" w:cs="Arial"/>
                <w:i/>
                <w:sz w:val="20"/>
              </w:rPr>
              <w:t xml:space="preserve">Wytycznych  </w:t>
            </w:r>
            <w:r w:rsidRPr="009E668A">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9E668A">
              <w:rPr>
                <w:rFonts w:ascii="Myriad Pro" w:eastAsia="MyriadPro-Regular" w:hAnsi="Myriad Pro" w:cs="Arial"/>
                <w:sz w:val="20"/>
              </w:rPr>
              <w:t xml:space="preserve"> </w:t>
            </w:r>
            <w:r w:rsidRPr="009E668A">
              <w:rPr>
                <w:rFonts w:ascii="Myriad Pro" w:hAnsi="Myriad Pro" w:cs="Arial"/>
                <w:sz w:val="20"/>
              </w:rPr>
              <w:t xml:space="preserve"> właściwych </w:t>
            </w:r>
            <w:r w:rsidRPr="009E668A">
              <w:rPr>
                <w:rFonts w:ascii="Myriad Pro" w:eastAsia="MyriadPro-Regular" w:hAnsi="Myriad Pro" w:cs="Arial"/>
                <w:i/>
                <w:sz w:val="20"/>
              </w:rPr>
              <w:t xml:space="preserve">Wytycznych obszarowych, </w:t>
            </w:r>
            <w:r w:rsidRPr="009E668A">
              <w:rPr>
                <w:rFonts w:ascii="Myriad Pro" w:hAnsi="Myriad Pro" w:cs="Arial"/>
                <w:sz w:val="20"/>
              </w:rPr>
              <w:t>mających wpływ na założenia dotyczące kwalifikowalności wydatków.</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eastAsia="MyriadPro-Regular" w:hAnsi="Myriad Pro" w:cs="Arial"/>
                <w:sz w:val="20"/>
              </w:rPr>
              <w:t>Zgodność z warunkami realizacji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eastAsia="MyriadPro-Regular" w:hAnsi="Myriad Pro" w:cs="Arial"/>
                <w:sz w:val="20"/>
              </w:rPr>
              <w:t>Wnios</w:t>
            </w:r>
            <w:r>
              <w:rPr>
                <w:rFonts w:ascii="Myriad Pro" w:eastAsia="MyriadPro-Regular" w:hAnsi="Myriad Pro" w:cs="Arial"/>
                <w:sz w:val="20"/>
              </w:rPr>
              <w:t xml:space="preserve">ek został sporządzony zgodnie z </w:t>
            </w:r>
            <w:r w:rsidRPr="009E668A">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9E668A">
              <w:rPr>
                <w:rFonts w:ascii="Myriad Pro" w:eastAsia="MyriadPro-Regular" w:hAnsi="Myriad Pro" w:cs="Arial"/>
                <w:i/>
                <w:sz w:val="20"/>
              </w:rPr>
              <w:t xml:space="preserve">Regulaminu konkursu </w:t>
            </w:r>
            <w:r w:rsidRPr="009E668A">
              <w:rPr>
                <w:rFonts w:ascii="Myriad Pro" w:eastAsia="MyriadPro-Regular" w:hAnsi="Myriad Pro" w:cs="Arial"/>
                <w:sz w:val="20"/>
              </w:rPr>
              <w:t>(np. zasady realizacji danej formy wsparcia)</w:t>
            </w:r>
            <w:r w:rsidRPr="009E668A">
              <w:rPr>
                <w:rFonts w:ascii="Myriad Pro" w:eastAsia="MyriadPro-Regular" w:hAnsi="Myriad Pro" w:cs="Arial"/>
                <w:i/>
                <w:sz w:val="20"/>
              </w:rPr>
              <w:t>.</w:t>
            </w:r>
          </w:p>
        </w:tc>
        <w:tc>
          <w:tcPr>
            <w:tcW w:w="6012" w:type="dxa"/>
          </w:tcPr>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Spełnienie kryterium jest konieczne do przyznania dofinansowania.</w:t>
            </w:r>
          </w:p>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Projekty niespełniające kryterium kierowane są do poprawy lub uzupełnienia.</w:t>
            </w:r>
          </w:p>
          <w:p w:rsidR="00B11567" w:rsidRPr="009E668A" w:rsidRDefault="00B11567" w:rsidP="00B11567">
            <w:pPr>
              <w:autoSpaceDE w:val="0"/>
              <w:autoSpaceDN w:val="0"/>
              <w:adjustRightInd w:val="0"/>
              <w:jc w:val="both"/>
              <w:rPr>
                <w:rFonts w:ascii="Myriad Pro" w:eastAsia="MyriadPro-Regular" w:hAnsi="Myriad Pro" w:cs="Arial"/>
                <w:i/>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9E668A">
              <w:rPr>
                <w:rFonts w:ascii="Myriad Pro" w:hAnsi="Myriad Pro" w:cs="Arial"/>
                <w:i/>
                <w:sz w:val="20"/>
              </w:rPr>
              <w:t>RPO WZ 2014-2020</w:t>
            </w:r>
            <w:r w:rsidRPr="009E668A">
              <w:rPr>
                <w:rFonts w:ascii="Myriad Pro" w:hAnsi="Myriad Pro" w:cs="Arial"/>
                <w:sz w:val="20"/>
              </w:rPr>
              <w:t xml:space="preserve">, przepisów prawa, </w:t>
            </w:r>
            <w:r w:rsidRPr="009E668A">
              <w:rPr>
                <w:rFonts w:ascii="Myriad Pro" w:hAnsi="Myriad Pro" w:cs="Arial"/>
                <w:i/>
                <w:sz w:val="20"/>
              </w:rPr>
              <w:t>SOOP RPO WZ 2014-2020</w:t>
            </w:r>
            <w:r w:rsidRPr="009E668A">
              <w:rPr>
                <w:rFonts w:ascii="Myriad Pro" w:hAnsi="Myriad Pro" w:cs="Arial"/>
                <w:sz w:val="20"/>
              </w:rPr>
              <w:t xml:space="preserve">, </w:t>
            </w:r>
            <w:r w:rsidRPr="009E668A">
              <w:rPr>
                <w:rFonts w:ascii="Myriad Pro" w:eastAsia="MyriadPro-Regular" w:hAnsi="Myriad Pro" w:cs="Arial"/>
                <w:sz w:val="20"/>
              </w:rPr>
              <w:t>właściwych</w:t>
            </w:r>
            <w:r w:rsidRPr="009E668A">
              <w:rPr>
                <w:rFonts w:ascii="Myriad Pro" w:eastAsia="MyriadPro-Regular" w:hAnsi="Myriad Pro" w:cs="Arial"/>
                <w:i/>
                <w:sz w:val="20"/>
              </w:rPr>
              <w:t xml:space="preserve"> Wytycznych obszarowych, </w:t>
            </w:r>
            <w:r w:rsidRPr="009E668A">
              <w:rPr>
                <w:rFonts w:ascii="Myriad Pro" w:hAnsi="Myriad Pro" w:cs="Arial"/>
                <w:sz w:val="20"/>
              </w:rPr>
              <w:t xml:space="preserve">mających wpływ na założenia dotyczące uwarunkowań realizacji wsparcia.    </w:t>
            </w:r>
          </w:p>
          <w:p w:rsidR="00B11567" w:rsidRPr="009E668A" w:rsidRDefault="00B11567" w:rsidP="00B11567">
            <w:pPr>
              <w:spacing w:before="40" w:line="276" w:lineRule="auto"/>
              <w:jc w:val="both"/>
              <w:rPr>
                <w:rFonts w:ascii="Myriad Pro" w:hAnsi="Myriad Pro" w:cs="Arial"/>
                <w:sz w:val="20"/>
              </w:rPr>
            </w:pPr>
            <w:r w:rsidRPr="009E668A">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 xml:space="preserve">Spójność i kompletność zapisów </w:t>
            </w:r>
          </w:p>
        </w:tc>
        <w:tc>
          <w:tcPr>
            <w:tcW w:w="4803" w:type="dxa"/>
          </w:tcPr>
          <w:p w:rsidR="00B11567" w:rsidRPr="009E668A" w:rsidRDefault="00B11567" w:rsidP="00B11567">
            <w:pPr>
              <w:autoSpaceDE w:val="0"/>
              <w:autoSpaceDN w:val="0"/>
              <w:adjustRightInd w:val="0"/>
              <w:jc w:val="both"/>
              <w:rPr>
                <w:rFonts w:ascii="Myriad Pro" w:hAnsi="Myriad Pro" w:cs="Arial"/>
                <w:sz w:val="20"/>
              </w:rPr>
            </w:pPr>
            <w:r w:rsidRPr="009E668A">
              <w:rPr>
                <w:rFonts w:ascii="Myriad Pro" w:eastAsia="MyriadPro-Regular" w:hAnsi="Myriad Pro" w:cs="Arial"/>
                <w:sz w:val="20"/>
              </w:rPr>
              <w:t xml:space="preserve">Wniosek jest spójny i kompletny w odniesieniu do dokonanej oceny. </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sz w:val="20"/>
        </w:rPr>
      </w:pPr>
    </w:p>
    <w:p w:rsidR="00F07632" w:rsidRPr="003D6CD5" w:rsidRDefault="00F07632" w:rsidP="00F07632">
      <w:pPr>
        <w:jc w:val="center"/>
        <w:rPr>
          <w:rFonts w:ascii="Myriad Pro" w:hAnsi="Myriad Pro" w:cs="Arial"/>
          <w:b/>
          <w:bCs/>
          <w:sz w:val="20"/>
        </w:rPr>
      </w:pPr>
      <w:r w:rsidRPr="003D6CD5">
        <w:rPr>
          <w:rFonts w:ascii="Myriad Pro" w:hAnsi="Myriad Pro" w:cs="Arial"/>
          <w:b/>
          <w:bCs/>
          <w:sz w:val="20"/>
        </w:rPr>
        <w:t xml:space="preserve">Kryteria </w:t>
      </w:r>
      <w:r>
        <w:rPr>
          <w:rFonts w:ascii="Myriad Pro" w:hAnsi="Myriad Pro" w:cs="Arial"/>
          <w:b/>
          <w:bCs/>
          <w:sz w:val="20"/>
        </w:rPr>
        <w:t>szczegółowe</w:t>
      </w:r>
      <w:r w:rsidRPr="003D6CD5">
        <w:rPr>
          <w:rFonts w:ascii="Myriad Pro" w:hAnsi="Myriad Pro" w:cs="Arial"/>
          <w:b/>
          <w:bCs/>
          <w:sz w:val="20"/>
        </w:rPr>
        <w:t xml:space="preserve"> </w:t>
      </w:r>
      <w:r>
        <w:rPr>
          <w:rFonts w:ascii="Myriad Pro" w:eastAsiaTheme="majorEastAsia" w:hAnsi="Myriad Pro" w:cstheme="majorBidi"/>
          <w:b/>
          <w:bCs/>
          <w:sz w:val="20"/>
        </w:rPr>
        <w:t xml:space="preserve">przyjęte Uchwałą Nr </w:t>
      </w:r>
      <w:r w:rsidR="00C032C8">
        <w:rPr>
          <w:rFonts w:ascii="Myriad Pro" w:eastAsiaTheme="majorEastAsia" w:hAnsi="Myriad Pro" w:cstheme="majorBidi"/>
          <w:b/>
          <w:bCs/>
          <w:sz w:val="20"/>
        </w:rPr>
        <w:t>23/18</w:t>
      </w:r>
      <w:r>
        <w:rPr>
          <w:rFonts w:ascii="Myriad Pro" w:eastAsiaTheme="majorEastAsia" w:hAnsi="Myriad Pro" w:cstheme="majorBidi"/>
          <w:b/>
          <w:bCs/>
          <w:sz w:val="20"/>
        </w:rPr>
        <w:t xml:space="preserve"> </w:t>
      </w:r>
      <w:r>
        <w:rPr>
          <w:rFonts w:ascii="Myriad Pro" w:eastAsiaTheme="majorEastAsia" w:hAnsi="Myriad Pro" w:cs="Arial"/>
          <w:b/>
          <w:bCs/>
          <w:sz w:val="20"/>
        </w:rPr>
        <w:t>Komitetu Monitorującego RPO WZ 2014-2020 z dnia 14 lutego 2018 r. (tryb konkursowy)</w:t>
      </w:r>
      <w:r w:rsidR="0048741E">
        <w:rPr>
          <w:rFonts w:ascii="Myriad Pro" w:eastAsiaTheme="majorEastAsia" w:hAnsi="Myriad Pro" w:cs="Arial"/>
          <w:b/>
          <w:bCs/>
          <w:sz w:val="20"/>
        </w:rPr>
        <w:t xml:space="preserve"> -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VIII Edukacja</w:t>
            </w:r>
          </w:p>
        </w:tc>
      </w:tr>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F07632" w:rsidRPr="002979C4" w:rsidRDefault="00F07632" w:rsidP="00F07632">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F07632" w:rsidRPr="00603D29" w:rsidRDefault="00F07632" w:rsidP="00F07632">
            <w:pPr>
              <w:autoSpaceDE w:val="0"/>
              <w:autoSpaceDN w:val="0"/>
              <w:adjustRightInd w:val="0"/>
              <w:spacing w:before="40" w:after="40"/>
              <w:rPr>
                <w:rFonts w:ascii="Myriad Pro" w:hAnsi="Myriad Pro" w:cs="MyriadPro-Regular"/>
                <w:sz w:val="20"/>
              </w:rPr>
            </w:pPr>
            <w:r w:rsidRPr="00603D29">
              <w:rPr>
                <w:rFonts w:ascii="Myriad Pro" w:hAnsi="Myriad Pro" w:cs="MyriadPro-Regular"/>
                <w:sz w:val="20"/>
              </w:rPr>
              <w:t>8.2 Wsparcie szkół i placówek prowadzących kształcenie ogólne oraz uczniów uczestniczących w kształceniu podstawowym, gimnazjalnym i ponadgimnazjalnym</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F07632" w:rsidRPr="00FD5C90" w:rsidRDefault="00F07632" w:rsidP="00912095">
            <w:pPr>
              <w:pStyle w:val="Akapitzlist"/>
              <w:numPr>
                <w:ilvl w:val="0"/>
                <w:numId w:val="211"/>
              </w:numPr>
              <w:autoSpaceDE w:val="0"/>
              <w:autoSpaceDN w:val="0"/>
              <w:adjustRightInd w:val="0"/>
              <w:spacing w:before="40" w:after="40"/>
              <w:rPr>
                <w:rFonts w:cs="MyriadPro-Regular"/>
              </w:rPr>
            </w:pPr>
            <w:r w:rsidRPr="00FD5C90">
              <w:rPr>
                <w:rFonts w:cs="MyriadPro-Regular"/>
              </w:rPr>
              <w:t>Kształcenie u uczniów i słuchaczy kompetencji kluczowych oraz właściwych postaw i umiejętności niezbędnych na rynku pracy głównie poprzez:</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projektów edukacyjnych w szkołach lub placówkach systemu oświaty objętych wsparciem,</w:t>
            </w:r>
          </w:p>
          <w:p w:rsidR="00F07632" w:rsidRPr="00BE08D4" w:rsidRDefault="00F07632" w:rsidP="00912095">
            <w:pPr>
              <w:pStyle w:val="Akapitzlist"/>
              <w:numPr>
                <w:ilvl w:val="0"/>
                <w:numId w:val="212"/>
              </w:numPr>
              <w:autoSpaceDE w:val="0"/>
              <w:autoSpaceDN w:val="0"/>
              <w:adjustRightInd w:val="0"/>
              <w:spacing w:before="40" w:after="40"/>
              <w:contextualSpacing w:val="0"/>
              <w:jc w:val="both"/>
              <w:rPr>
                <w:rFonts w:cs="MyriadPro-Regular"/>
              </w:rPr>
            </w:pPr>
            <w:r w:rsidRPr="00BE08D4">
              <w:rPr>
                <w:rFonts w:cs="MyriadPro-Regular"/>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różnych form rozwijających uzdolnienia,</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wdrożenie nowych form i programów nauczania,</w:t>
            </w:r>
          </w:p>
          <w:p w:rsidR="00F07632" w:rsidRPr="00BE08D4" w:rsidRDefault="00F07632" w:rsidP="00912095">
            <w:pPr>
              <w:pStyle w:val="Akapitzlist"/>
              <w:numPr>
                <w:ilvl w:val="0"/>
                <w:numId w:val="212"/>
              </w:numPr>
              <w:spacing w:before="40" w:after="40"/>
              <w:contextualSpacing w:val="0"/>
              <w:rPr>
                <w:rFonts w:cs="MyriadPro-Regular"/>
              </w:rPr>
            </w:pPr>
            <w:r w:rsidRPr="00BE08D4">
              <w:rPr>
                <w:rFonts w:cs="MyriadPro-Regular"/>
              </w:rPr>
              <w:t>tworzenie i realizacja zajęć w klasach o nowatorskich rozwiązaniach programowych, organizacyjnych lub metodycznych,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organizację kółek zainteresowań, warsztatów, laboratoriów dla uczniów lub słuchaczy,</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nawiązywanie współpracy z otoczeniem zewnętrznym szkoły lub placówki systemu oświaty w celu realizacji programów edukacyjnych,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wykorzystanie narzędzi, metod lub form pracy wypracowanych w ramach projektów, w tym pozytywnie zwalidowanych produktów projektów innowacyjnych, zrealizowanych w latach 2007-2013 w ramach PO KL,</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pomoc stypendialną dla uczniów lub słuchaczy szczególnie uzdolnionych w zakresie przedmiotów matematycznych, przyrodniczych,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informatycznych, języków obcych, matematyki lub przedsiębiorczości, których niekorzystna sytuacja materialna stanowi barierę w rozwoju edukacyjnym,</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doradztwo edukacyjno-zawodowe dla uczniów lub słuchaczy, ze szczególnym uwzględnieniem uczniów ze specjalnymi potrzebami edukacyjnymi,</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zajęć poza szkołą lub poza lekcjami.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kursy i szkolenia doskonalące (teoretyczne i praktyczne), w tym z wykorzystaniem pracy trenerów przeszkolonych w ramach PO WER, studia podyplomowe,</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wspieranie istniejących, budowanie nowych i moderowanie sieci współpracy i samokształcenia nauczycieli,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realizację w szkole lub placówce systemu oświaty programów wspomagania,</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staże i praktyki nauczycieli realizowane we współpracy z podmiotami z otoczenia szkoły lub placówki systemu oświaty,</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wykorzystanie narzędzi, metod lub form pracy wypracowanych w ramach projektów, w tym pozytywnie zwalidowanych produktów projektów innowacyjnych, zrealizowanych w latach 2007-2013 w ramach PO KL.</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Indywidualizację pracy z uczniem ze szczególnymi potrzebami edukacyjnymi, w tym ucznia młodszego i wsparcie uczniów zagrożonych przedwczesnym zakończeniem nauki szkolnej poprzez:</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wsparcie uczniów ze specjalnymi potrzebami edukacyjnymi, w tym uczniów młodszych w ramach zajęć uzupełniających ofertę szkoły lub placówki systemu oświaty, w tym: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warsztatów,</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porad i konsultacji,</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rewalidacyjno-wychowawczych, o których mowa z rozporządzeniu MEN z dnia 23 kwietnia 2013 r. w sprawie warunków i sposobu organizowania zajęć rewalidacyjno-wychowawczych dla dzieci i młodzieży z upośledzeniem umysłowym w stopniu głębokim.</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Tworzenie warunków dla nauczania opartego na metodzie eksperymentu głównie poprzez:</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wyposażenie pracowni szkolnych w narzędzia do nauczania przedmiotów przyrodniczych lub matematyki,</w:t>
            </w:r>
          </w:p>
          <w:p w:rsidR="00F07632" w:rsidRPr="002979C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 xml:space="preserve">doskonalenie umiejętności i kompetencji zawodowych nauczycieli, w tym nauczycieli przedmiotów przyrodniczych lub matematyki, </w:t>
            </w:r>
            <w:r w:rsidRPr="002979C4">
              <w:rPr>
                <w:rFonts w:cs="MyriadPro-Regular"/>
              </w:rPr>
              <w:t>niezbędnych do prowadzenia procesu nauczania opartego na metodzie eksperymentu,</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kształtowanie i rozwijanie kompetencji uczniów w zakresie przedmiotów przyrodniczych lub matematyki.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Korzystanie z technologii informacyjno-komunikacyjnych (TIK) w szczególności poprzez:</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podnoszenie kompetencji cyfrowych nauczycieli wszystkich przedmiotów, w tym w zakresie korzystania z narzędzi TIK zakupionych do szkół lub placówek systemu oświaty, w tym włączania narzędzi TIK do nauczania przedmiotowego,</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kształtowanie i rozwijanie podstawowych kompetencji cyfrowych uczniów lub słuchaczy, w tym z uwzględnieniem bezpieczeństwa w cyberprzestrzeni i wynikających z tego tytułu zagrożeń,</w:t>
            </w:r>
          </w:p>
          <w:p w:rsidR="00F07632" w:rsidRPr="00BE08D4" w:rsidRDefault="00F07632" w:rsidP="00912095">
            <w:pPr>
              <w:pStyle w:val="Akapitzlist"/>
              <w:numPr>
                <w:ilvl w:val="0"/>
                <w:numId w:val="216"/>
              </w:numPr>
              <w:spacing w:before="40" w:after="40"/>
              <w:contextualSpacing w:val="0"/>
            </w:pPr>
            <w:r w:rsidRPr="00BE08D4">
              <w:rPr>
                <w:rFonts w:cs="MyriadPro-Regular"/>
              </w:rPr>
              <w:t>programy rozwijania kompetencji cyfrowych uczniów lub słuchaczy przez naukę programowania.</w:t>
            </w:r>
          </w:p>
        </w:tc>
      </w:tr>
    </w:tbl>
    <w:p w:rsidR="005A0A6B" w:rsidRDefault="005A0A6B" w:rsidP="00EF05C7">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F07632" w:rsidRPr="00BE08D4" w:rsidTr="00F07632">
        <w:trPr>
          <w:jc w:val="center"/>
        </w:trPr>
        <w:tc>
          <w:tcPr>
            <w:tcW w:w="14175" w:type="dxa"/>
            <w:gridSpan w:val="4"/>
          </w:tcPr>
          <w:p w:rsidR="00F07632" w:rsidRPr="002979C4" w:rsidRDefault="00F07632" w:rsidP="00F07632">
            <w:pPr>
              <w:spacing w:before="40" w:after="40"/>
              <w:jc w:val="center"/>
              <w:rPr>
                <w:rFonts w:ascii="Myriad Pro" w:hAnsi="Myriad Pro"/>
                <w:b/>
                <w:sz w:val="20"/>
              </w:rPr>
            </w:pPr>
            <w:r w:rsidRPr="002979C4">
              <w:rPr>
                <w:rFonts w:ascii="Myriad Pro" w:hAnsi="Myriad Pro"/>
                <w:b/>
                <w:sz w:val="20"/>
              </w:rPr>
              <w:t>Kryteria dopuszczalności</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L.p.</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Nazwa kryterium</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Opis znaczenia kryterium</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1</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2</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3</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4</w:t>
            </w:r>
          </w:p>
        </w:tc>
      </w:tr>
      <w:tr w:rsidR="00F07632" w:rsidRPr="00BE08D4" w:rsidTr="00F07632">
        <w:trPr>
          <w:jc w:val="center"/>
        </w:trPr>
        <w:tc>
          <w:tcPr>
            <w:tcW w:w="538" w:type="dxa"/>
          </w:tcPr>
          <w:p w:rsidR="00F07632" w:rsidRPr="002979C4" w:rsidRDefault="00F07632" w:rsidP="00912095">
            <w:pPr>
              <w:pStyle w:val="Akapitzlist"/>
              <w:numPr>
                <w:ilvl w:val="0"/>
                <w:numId w:val="217"/>
              </w:numPr>
              <w:spacing w:before="40" w:after="40"/>
              <w:ind w:left="0" w:firstLine="0"/>
              <w:contextualSpacing w:val="0"/>
            </w:pPr>
          </w:p>
        </w:tc>
        <w:tc>
          <w:tcPr>
            <w:tcW w:w="2823"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F07632" w:rsidRPr="00BE08D4" w:rsidRDefault="00F07632" w:rsidP="00912095">
            <w:pPr>
              <w:pStyle w:val="Akapitzlist"/>
              <w:numPr>
                <w:ilvl w:val="0"/>
                <w:numId w:val="181"/>
              </w:numPr>
              <w:spacing w:before="40" w:after="40"/>
              <w:ind w:left="357" w:hanging="357"/>
              <w:contextualSpacing w:val="0"/>
              <w:rPr>
                <w:bCs/>
              </w:rPr>
            </w:pPr>
            <w:r w:rsidRPr="00BE08D4">
              <w:rPr>
                <w:rFonts w:eastAsiaTheme="majorEastAsia" w:cstheme="majorBidi"/>
                <w:bCs/>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r>
              <w:rPr>
                <w:bCs/>
              </w:rPr>
              <w:t xml:space="preserve"> </w:t>
            </w:r>
            <w:r w:rsidRPr="00BE08D4">
              <w:t xml:space="preserve">(Typ </w:t>
            </w:r>
            <w:r>
              <w:t>projektu 1-5)</w:t>
            </w:r>
            <w:r w:rsidRPr="00BE08D4">
              <w:rPr>
                <w:rFonts w:eastAsiaTheme="majorEastAsia" w:cstheme="majorBidi"/>
                <w:bCs/>
              </w:rPr>
              <w:t xml:space="preserve">. </w:t>
            </w:r>
          </w:p>
          <w:p w:rsidR="00F07632" w:rsidRPr="00BE08D4" w:rsidRDefault="00F07632" w:rsidP="00912095">
            <w:pPr>
              <w:pStyle w:val="Akapitzlist"/>
              <w:numPr>
                <w:ilvl w:val="0"/>
                <w:numId w:val="181"/>
              </w:numPr>
              <w:spacing w:before="40" w:after="40"/>
              <w:ind w:left="357" w:hanging="357"/>
              <w:contextualSpacing w:val="0"/>
              <w:rPr>
                <w:bCs/>
              </w:rPr>
            </w:pPr>
            <w:r w:rsidRPr="00413C27">
              <w:rPr>
                <w:bCs/>
              </w:rPr>
              <w:t xml:space="preserve">W ramach konkursu Beneficjent składa nie więcej niż jeden wniosek o dofinansowanie dotyczący placówki planowanej do objęcia wsparciem. </w:t>
            </w:r>
            <w:r w:rsidRPr="00413C27">
              <w:t>Typ projektu 1-5)</w:t>
            </w:r>
            <w:r w:rsidRPr="00413C27">
              <w:rPr>
                <w:bCs/>
              </w:rPr>
              <w:t>.</w:t>
            </w:r>
          </w:p>
        </w:tc>
        <w:tc>
          <w:tcPr>
            <w:tcW w:w="4599"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Spełnienie kryterium jest konieczne do przyznania dofinansowania.</w:t>
            </w:r>
          </w:p>
          <w:p w:rsidR="00F07632" w:rsidRPr="00BE08D4" w:rsidRDefault="00F07632" w:rsidP="00F07632">
            <w:pPr>
              <w:spacing w:before="40" w:after="40"/>
              <w:rPr>
                <w:rFonts w:ascii="Myriad Pro" w:hAnsi="Myriad Pro"/>
                <w:sz w:val="20"/>
              </w:rPr>
            </w:pPr>
            <w:r w:rsidRPr="00BE08D4">
              <w:rPr>
                <w:rFonts w:ascii="Myriad Pro" w:hAnsi="Myriad Pro"/>
                <w:sz w:val="20"/>
              </w:rPr>
              <w:t>Projekty niespełniające kryterium są odrzucane.</w:t>
            </w:r>
          </w:p>
          <w:p w:rsidR="00F07632" w:rsidRDefault="00F07632" w:rsidP="00F07632">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spacing w:before="40" w:after="40"/>
              <w:rPr>
                <w:rFonts w:ascii="Myriad Pro" w:hAnsi="Myriad Pro"/>
                <w:sz w:val="20"/>
              </w:rPr>
            </w:pP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2</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spacing w:before="40" w:after="40"/>
              <w:rPr>
                <w:rFonts w:ascii="Myriad Pro" w:hAnsi="Myriad Pro"/>
                <w:sz w:val="20"/>
              </w:rPr>
            </w:pPr>
          </w:p>
        </w:tc>
      </w:tr>
      <w:tr w:rsidR="00F07632" w:rsidRPr="00BE08D4" w:rsidTr="00F07632">
        <w:trPr>
          <w:jc w:val="center"/>
        </w:trPr>
        <w:tc>
          <w:tcPr>
            <w:tcW w:w="538" w:type="dxa"/>
          </w:tcPr>
          <w:p w:rsidR="00F07632" w:rsidRPr="002979C4" w:rsidRDefault="00F07632" w:rsidP="00912095">
            <w:pPr>
              <w:pStyle w:val="Akapitzlist"/>
              <w:numPr>
                <w:ilvl w:val="0"/>
                <w:numId w:val="217"/>
              </w:numPr>
              <w:ind w:left="0" w:firstLine="0"/>
              <w:contextualSpacing w:val="0"/>
            </w:pPr>
          </w:p>
        </w:tc>
        <w:tc>
          <w:tcPr>
            <w:tcW w:w="2823" w:type="dxa"/>
            <w:shd w:val="clear" w:color="auto" w:fill="auto"/>
          </w:tcPr>
          <w:p w:rsidR="00F07632" w:rsidRPr="00BE08D4" w:rsidRDefault="00F07632" w:rsidP="00F07632">
            <w:pPr>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F07632" w:rsidRPr="00BE08D4" w:rsidRDefault="00F07632" w:rsidP="00912095">
            <w:pPr>
              <w:pStyle w:val="Akapitzlist"/>
              <w:numPr>
                <w:ilvl w:val="0"/>
                <w:numId w:val="180"/>
              </w:numPr>
              <w:ind w:left="357" w:hanging="357"/>
              <w:contextualSpacing w:val="0"/>
              <w:rPr>
                <w:rFonts w:eastAsiaTheme="majorEastAsia" w:cstheme="majorBidi"/>
                <w:bCs/>
              </w:rPr>
            </w:pPr>
            <w:r w:rsidRPr="00921968">
              <w:t xml:space="preserve">Projekt skierowany do grup docelowych z obszaru województwa zachodniopomorskiego </w:t>
            </w:r>
            <w:r>
              <w:t>(w przypadku</w:t>
            </w:r>
            <w:r w:rsidRPr="00921968">
              <w:t xml:space="preserve"> osób fizycznych</w:t>
            </w:r>
            <w:r>
              <w:t xml:space="preserve"> -</w:t>
            </w:r>
            <w:r w:rsidRPr="00921968">
              <w:t xml:space="preserve"> pracują</w:t>
            </w:r>
            <w:r>
              <w:t>cych</w:t>
            </w:r>
            <w:r w:rsidRPr="00921968">
              <w:t>, uczą</w:t>
            </w:r>
            <w:r>
              <w:t>cych</w:t>
            </w:r>
            <w:r w:rsidRPr="00921968">
              <w:t xml:space="preserve"> </w:t>
            </w:r>
            <w:r>
              <w:t xml:space="preserve">się </w:t>
            </w:r>
            <w:r w:rsidRPr="00921968">
              <w:t>lub zamieszkują</w:t>
            </w:r>
            <w:r>
              <w:t>cych</w:t>
            </w:r>
            <w:r w:rsidRPr="00921968">
              <w:t xml:space="preserve"> na obszarze województwa zachodniopomorskiego w rozumieniu przepisów Kodeksu Cywilnego, a w przypadku innych podmiotów</w:t>
            </w:r>
            <w:r>
              <w:t xml:space="preserve"> -</w:t>
            </w:r>
            <w:r w:rsidRPr="00921968">
              <w:t xml:space="preserve"> posiadają</w:t>
            </w:r>
            <w:r>
              <w:t>cych</w:t>
            </w:r>
            <w:r w:rsidRPr="00921968">
              <w:t xml:space="preserve"> jednostkę organizacyjną na obszarze województwa zachodniopomo</w:t>
            </w:r>
            <w:r>
              <w:t>rskiego)</w:t>
            </w:r>
            <w:r w:rsidRPr="00BE08D4">
              <w:t xml:space="preserve"> (Typ </w:t>
            </w:r>
            <w:r w:rsidRPr="00FD5C90">
              <w:t xml:space="preserve">projektu </w:t>
            </w:r>
            <w:r>
              <w:t>1-5</w:t>
            </w:r>
            <w:r w:rsidRPr="00BE08D4">
              <w:t>).</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zaplanował wniesienie wkładu własnego w wysokości nie mniejszej niż </w:t>
            </w:r>
            <w:r w:rsidRPr="00BE08D4">
              <w:t>określona w</w:t>
            </w:r>
            <w:r>
              <w:t xml:space="preserve"> </w:t>
            </w:r>
            <w:r w:rsidRPr="00BE08D4">
              <w:rPr>
                <w:i/>
              </w:rPr>
              <w:t>Regulaminie konkursu</w:t>
            </w:r>
            <w:r w:rsidRPr="00BE08D4">
              <w:t xml:space="preserve"> </w:t>
            </w:r>
            <w:r w:rsidRPr="00BE08D4">
              <w:rPr>
                <w:rFonts w:eastAsiaTheme="majorEastAsia" w:cstheme="majorBidi"/>
                <w:bCs/>
              </w:rPr>
              <w:t xml:space="preserve">(Typ </w:t>
            </w:r>
            <w:r w:rsidRPr="00FD5C90">
              <w:rPr>
                <w:rFonts w:eastAsiaTheme="majorEastAsia" w:cstheme="majorBidi"/>
                <w:bCs/>
              </w:rPr>
              <w:t>projektu 1-</w:t>
            </w:r>
            <w:r>
              <w:rPr>
                <w:rFonts w:eastAsiaTheme="majorEastAsia" w:cstheme="majorBidi"/>
                <w:bCs/>
              </w:rPr>
              <w:t>5</w:t>
            </w:r>
            <w:r w:rsidRPr="00BE08D4">
              <w:rPr>
                <w:rFonts w:eastAsiaTheme="majorEastAsia" w:cstheme="majorBidi"/>
                <w:bCs/>
              </w:rPr>
              <w:t>)</w:t>
            </w:r>
            <w:r w:rsidRPr="00BE08D4">
              <w:t xml:space="preserve">. </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nie </w:t>
            </w:r>
            <w:r>
              <w:rPr>
                <w:rFonts w:eastAsiaTheme="majorEastAsia" w:cstheme="majorBidi"/>
                <w:bCs/>
              </w:rPr>
              <w:t xml:space="preserve">ubiegał się o dofinansowanie na takie same działania dla tych samych placówek </w:t>
            </w:r>
            <w:r w:rsidRPr="00BE08D4">
              <w:rPr>
                <w:rFonts w:eastAsiaTheme="majorEastAsia" w:cstheme="majorBidi"/>
                <w:bCs/>
              </w:rPr>
              <w:t xml:space="preserve">w ramach Działania </w:t>
            </w:r>
            <w:r>
              <w:rPr>
                <w:rFonts w:eastAsiaTheme="majorEastAsia" w:cstheme="majorBidi"/>
                <w:bCs/>
              </w:rPr>
              <w:t>8.3</w:t>
            </w:r>
            <w:r w:rsidRPr="001A0C12">
              <w:rPr>
                <w:rFonts w:eastAsiaTheme="majorEastAsia" w:cstheme="majorBidi"/>
                <w:bCs/>
                <w:i/>
              </w:rPr>
              <w:t>Wsparcie szkół i placówek prowadzących kształcenie ogólne oraz uczniów uczestniczących w kształceniu podstawowym, gimnazjalnym i ponadgimnazjalnym w ramach Strategii ZIT dla Szczecińskiego Obszaru Metropolitalnego</w:t>
            </w:r>
            <w:r>
              <w:rPr>
                <w:rFonts w:eastAsiaTheme="majorEastAsia" w:cstheme="majorBidi"/>
                <w:bCs/>
                <w:i/>
              </w:rPr>
              <w:t>,</w:t>
            </w:r>
            <w:r w:rsidRPr="001A0C12">
              <w:rPr>
                <w:rFonts w:eastAsiaTheme="majorEastAsia" w:cstheme="majorBidi"/>
                <w:bCs/>
                <w:i/>
              </w:rPr>
              <w:t xml:space="preserve"> </w:t>
            </w:r>
            <w:r>
              <w:rPr>
                <w:rFonts w:eastAsiaTheme="majorEastAsia" w:cstheme="majorBidi"/>
                <w:bCs/>
              </w:rPr>
              <w:t>8.</w:t>
            </w:r>
            <w:r w:rsidRPr="001A0C12">
              <w:rPr>
                <w:rFonts w:eastAsiaTheme="majorEastAsia" w:cstheme="majorBidi"/>
                <w:bCs/>
                <w:i/>
              </w:rPr>
              <w:t>4 Upowszechnienie edukacji przedszkolnej oraz wsparcie szkół i placówek prowadzących kształcenie ogólne oraz uczniów uczestniczących w kształceniu podstawowym, gimnazjalnym i ponadgimnazjalnym w ramach Strategii ZIT dla Koszalińsko – Kołobrzesko – Białogardzkiego Obszaru Funkcjonalnego</w:t>
            </w:r>
            <w:r>
              <w:rPr>
                <w:rFonts w:eastAsiaTheme="majorEastAsia" w:cstheme="majorBidi"/>
                <w:bCs/>
              </w:rPr>
              <w:t xml:space="preserve"> oraz</w:t>
            </w:r>
            <w:r w:rsidRPr="00BE08D4">
              <w:rPr>
                <w:rFonts w:eastAsiaTheme="majorEastAsia" w:cstheme="majorBidi"/>
                <w:bCs/>
              </w:rPr>
              <w:t xml:space="preserve"> 8.5 </w:t>
            </w:r>
            <w:r w:rsidRPr="00BE08D4">
              <w:rPr>
                <w:rFonts w:eastAsiaTheme="majorEastAsia" w:cstheme="majorBidi"/>
                <w:bCs/>
                <w:i/>
              </w:rPr>
              <w:t>Upowszechnienie edukacji przedszkolnej oraz wsparcie szkół i placówek prowadzących kształcenie ogólne oraz uczniów uczestniczących w kształceniu podstawowym, gimnazjalnym i ponadgimnazjalnym w ramach Kontraktów Samorządowych</w:t>
            </w:r>
            <w:r w:rsidRPr="00603D29">
              <w:rPr>
                <w:rFonts w:eastAsiaTheme="majorEastAsia" w:cstheme="majorBidi"/>
                <w:bCs/>
              </w:rPr>
              <w:t xml:space="preserve"> </w:t>
            </w:r>
            <w:r w:rsidRPr="00BE08D4">
              <w:t xml:space="preserve">(Typ </w:t>
            </w:r>
            <w:r w:rsidRPr="00FD5C90">
              <w:t>projektu 1-</w:t>
            </w:r>
            <w:r>
              <w:t>5</w:t>
            </w:r>
            <w:r w:rsidRPr="00BE08D4">
              <w:t>)</w:t>
            </w:r>
            <w:r w:rsidRPr="00BE08D4">
              <w:rPr>
                <w:rFonts w:eastAsiaTheme="majorEastAsia" w:cstheme="majorBidi"/>
                <w:bCs/>
                <w:i/>
              </w:rPr>
              <w:t>.</w:t>
            </w:r>
          </w:p>
          <w:p w:rsidR="00F07632" w:rsidRPr="00D32157" w:rsidRDefault="00F07632" w:rsidP="00912095">
            <w:pPr>
              <w:pStyle w:val="Akapitzlist"/>
              <w:numPr>
                <w:ilvl w:val="0"/>
                <w:numId w:val="180"/>
              </w:numPr>
              <w:ind w:left="357" w:hanging="357"/>
              <w:contextualSpacing w:val="0"/>
            </w:pPr>
            <w:r w:rsidRPr="00D32157">
              <w:rPr>
                <w:bCs/>
              </w:rPr>
              <w:t>Szkoła lub placówka systemu oświaty objęta wsparciem osiągnęła wynik egzaminów zewnętrznych nie wyższy niż średnia dla województwa w roku poprzedzającym rok złożenia wniosku o dofinansowanie. Oznacza to:</w:t>
            </w:r>
          </w:p>
          <w:p w:rsidR="00F07632" w:rsidRPr="00D32157" w:rsidRDefault="00F07632" w:rsidP="00912095">
            <w:pPr>
              <w:pStyle w:val="Akapitzlist"/>
              <w:numPr>
                <w:ilvl w:val="0"/>
                <w:numId w:val="182"/>
              </w:numPr>
              <w:rPr>
                <w:bCs/>
              </w:rPr>
            </w:pPr>
            <w:r w:rsidRPr="00D32157">
              <w:rPr>
                <w:bCs/>
              </w:rPr>
              <w:t xml:space="preserve">w przypadku szkoły podstawowej – średnią punktów (uśredniona wartość ze wszystkich części) ze sprawdzianu szóstoklasisty osiągniętą przez uczniów </w:t>
            </w:r>
            <w:r>
              <w:rPr>
                <w:bCs/>
              </w:rPr>
              <w:t>danej placówki. W sytuacji</w:t>
            </w:r>
            <w:r w:rsidRPr="00D32157">
              <w:rPr>
                <w:bCs/>
              </w:rPr>
              <w:t>, w której uczniowie danej szkoły osiągnęli wynik nie wyższy tylko z jednej części sprawdzianu, wówczas projektodawca winien zaplanować wsparcie w taki sposób, by minimum 50% godzin zajęć przewidzianych do realizacji w ramach projektu odnosiło się do tej części sprawdzianu,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w przypadku szkoły gimnazjalnej –  średnią punktów z wybranej części egzaminu gimnazjalnego osiągniętą przez uczniów danej placówki. Projektodawca winien zaplanować wsparcie w taki sposób, by minimum 50% godzin zajęć przewidzianych do realizacji w ramach projektu odnosiło się do tej części egzaminu,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ponadgimnazjalnej – średnią punktów z egzaminu maturalnego z wybranego przedmiotu osiągniętą przez uczniów danej placówki. Projektodawca winien zaplanować wsparcie w taki sposób, by minimum 50% godzin zajęć przewidzianych do realizacji w ramach projektu odnosiło się do tego przedmiotu, z którego średni wynik dla szkoły był nie wyższy niż średnia wojewódzka. Jednocześnie, możliwe jest </w:t>
            </w:r>
            <w:r>
              <w:rPr>
                <w:bCs/>
              </w:rPr>
              <w:t xml:space="preserve">wsparcie w ramach przedmiotu, </w:t>
            </w:r>
            <w:r w:rsidRPr="00D32157">
              <w:rPr>
                <w:bCs/>
              </w:rPr>
              <w:t xml:space="preserve">z którego w roku poprzedzającym rok złożenia wniosku żaden z uczniów nie przystąpił do egzaminu, pod warunkiem, że diagnoza (wymieniona w pkt </w:t>
            </w:r>
            <w:r>
              <w:rPr>
                <w:bCs/>
              </w:rPr>
              <w:t>8</w:t>
            </w:r>
            <w:r w:rsidRPr="00D32157">
              <w:rPr>
                <w:bCs/>
              </w:rPr>
              <w:t xml:space="preserve"> zgodności wsparcia) wykazuje na potrzebę realizacji działań w tym zakresie. </w:t>
            </w:r>
          </w:p>
          <w:p w:rsidR="00F07632" w:rsidRPr="00D32157" w:rsidRDefault="00F07632" w:rsidP="007A1010">
            <w:pPr>
              <w:pStyle w:val="Akapitzlist"/>
              <w:numPr>
                <w:ilvl w:val="0"/>
                <w:numId w:val="0"/>
              </w:numPr>
              <w:ind w:left="357"/>
              <w:contextualSpacing w:val="0"/>
            </w:pPr>
            <w:r w:rsidRPr="00D32157">
              <w:rPr>
                <w:bCs/>
              </w:rPr>
              <w:t>Kryterium nie dotyczy szkół specjalnych oraz specjalnych ośrodków szkolno-wychowawczych.</w:t>
            </w:r>
            <w:r w:rsidRPr="00D32157">
              <w:t xml:space="preserve"> (Typ projektu 1, 2, 4, 5)</w:t>
            </w:r>
            <w:r w:rsidRPr="00D32157">
              <w:rPr>
                <w:bCs/>
              </w:rPr>
              <w:t>.</w:t>
            </w:r>
          </w:p>
          <w:p w:rsidR="00F07632" w:rsidRPr="00BE08D4" w:rsidRDefault="00F07632" w:rsidP="00912095">
            <w:pPr>
              <w:pStyle w:val="Akapitzlist"/>
              <w:numPr>
                <w:ilvl w:val="0"/>
                <w:numId w:val="180"/>
              </w:numPr>
              <w:ind w:left="357" w:hanging="357"/>
              <w:contextualSpacing w:val="0"/>
            </w:pPr>
            <w:r w:rsidRPr="00BE08D4">
              <w:rPr>
                <w:bCs/>
              </w:rPr>
              <w:t>W ramach projektu</w:t>
            </w:r>
            <w:r w:rsidRPr="00BE08D4">
              <w:t xml:space="preserve"> dla wszystkich uczniów i wychowanków</w:t>
            </w:r>
            <w:r>
              <w:t xml:space="preserve"> szkół gimnazjalnych i ponadgimnazjalnych</w:t>
            </w:r>
            <w:r w:rsidRPr="00BE08D4">
              <w:t xml:space="preserve"> obligatoryjnie zaplanowano realizację doradztwa edukacyjno-zawodowego, obejmującego ocenę indywidualnych potrzeb rozwojowych i edukacyjnych </w:t>
            </w:r>
            <w:r>
              <w:t xml:space="preserve">i/lub </w:t>
            </w:r>
            <w:r w:rsidRPr="00BE08D4">
              <w:t xml:space="preserve">predyspozycji osobowych do wykonywania poszczególnych zawodów (Typ </w:t>
            </w:r>
            <w:r>
              <w:t>projektu 1,3-5</w:t>
            </w:r>
            <w:r w:rsidRPr="00BE08D4">
              <w:t>).</w:t>
            </w:r>
          </w:p>
          <w:p w:rsidR="00F07632" w:rsidRPr="00BE08D4" w:rsidRDefault="00F07632" w:rsidP="00912095">
            <w:pPr>
              <w:pStyle w:val="Akapitzlist"/>
              <w:numPr>
                <w:ilvl w:val="0"/>
                <w:numId w:val="180"/>
              </w:numPr>
              <w:ind w:left="357" w:hanging="357"/>
              <w:contextualSpacing w:val="0"/>
            </w:pPr>
            <w:r>
              <w:t>Działania w ramach 2.</w:t>
            </w:r>
            <w:r w:rsidRPr="00BE08D4">
              <w:t xml:space="preserve"> typu projektu mogą być realizowane wyłącznie jako uzupełnienie działań realiz</w:t>
            </w:r>
            <w:r>
              <w:t xml:space="preserve">owanych w ramach 1. typu projektu </w:t>
            </w:r>
            <w:r w:rsidRPr="00BE08D4">
              <w:t xml:space="preserve"> (Typ projektu </w:t>
            </w:r>
            <w:r>
              <w:t>2</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 xml:space="preserve">aktualną, </w:t>
            </w:r>
            <w:r w:rsidRPr="00BE08D4">
              <w:t>indywidualn</w:t>
            </w:r>
            <w:r>
              <w:t>ą</w:t>
            </w:r>
            <w:r w:rsidRPr="00BE08D4">
              <w:t xml:space="preserve"> diagnoz</w:t>
            </w:r>
            <w:r>
              <w:t>ę</w:t>
            </w:r>
            <w:r w:rsidRPr="00BE08D4">
              <w:t xml:space="preserve"> zapotrzebowani</w:t>
            </w:r>
            <w:r>
              <w:t>a</w:t>
            </w:r>
            <w:r w:rsidRPr="00BE08D4">
              <w:t xml:space="preserve"> szkół lub placówek systemu oświaty</w:t>
            </w:r>
            <w:r>
              <w:t xml:space="preserve">. </w:t>
            </w:r>
            <w:r w:rsidRPr="00BE08D4">
              <w:t xml:space="preserve">(Typ projektu </w:t>
            </w:r>
            <w:r>
              <w:t>3</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aktualną</w:t>
            </w:r>
            <w:r w:rsidRPr="00BE08D4">
              <w:t xml:space="preserve"> diagnozę poziomu kompetencji kluczowych niezbędnych na rynku pracy oraz właściwych postaw/umiejętności u uczniów i słuchaczy, a także zapotrzebowania uczniów i słuchaczy na tego typu działania</w:t>
            </w:r>
            <w:r>
              <w:t xml:space="preserve">. </w:t>
            </w:r>
            <w:r w:rsidRPr="00BE08D4">
              <w:t xml:space="preserve">(Typ projektu </w:t>
            </w:r>
            <w:r>
              <w:t>1</w:t>
            </w:r>
            <w:r w:rsidRPr="00BE08D4">
              <w:t>).</w:t>
            </w:r>
          </w:p>
          <w:p w:rsidR="00F07632"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w:t>
            </w:r>
            <w:r>
              <w:t xml:space="preserve"> aktualną</w:t>
            </w:r>
            <w:r w:rsidRPr="00BE08D4">
              <w:t xml:space="preserve"> diagnozę stopnia przygotowania nauczycieli do stosowania metod oraz form organizacyjnych sprzyjających kształtowaniu i rozwijaniu u uczniów kompetencji kluczowych niezbędnych na rynku pracy oraz właściwych postaw/umiejętności, a także zapotrzebowania nauczycieli na tego typu działania (Typ projektu </w:t>
            </w:r>
            <w:r>
              <w:t>2</w:t>
            </w:r>
            <w:r w:rsidRPr="00BE08D4">
              <w:t>).</w:t>
            </w:r>
          </w:p>
          <w:p w:rsidR="00F07632" w:rsidRPr="00BE08D4" w:rsidRDefault="00F07632" w:rsidP="00912095">
            <w:pPr>
              <w:pStyle w:val="Akapitzlist"/>
              <w:numPr>
                <w:ilvl w:val="0"/>
                <w:numId w:val="180"/>
              </w:numPr>
              <w:ind w:left="357" w:hanging="357"/>
              <w:contextualSpacing w:val="0"/>
            </w:pPr>
            <w:r>
              <w:t xml:space="preserve">Maksymalny okres realizacji projektu jest zgodny z okresem wskazanym w </w:t>
            </w:r>
            <w:r w:rsidRPr="00C6171D">
              <w:rPr>
                <w:i/>
              </w:rPr>
              <w:t>Regulaminie konkursu</w:t>
            </w:r>
            <w:r>
              <w:rPr>
                <w:i/>
              </w:rPr>
              <w:t xml:space="preserve"> </w:t>
            </w:r>
            <w:r w:rsidRPr="00BE08D4">
              <w:t xml:space="preserve">(Typ projektu </w:t>
            </w:r>
            <w:r>
              <w:t>1 - 5</w:t>
            </w:r>
            <w:r w:rsidRPr="00BE08D4">
              <w:t>)</w:t>
            </w:r>
            <w:r>
              <w:t xml:space="preserve">. </w:t>
            </w:r>
          </w:p>
        </w:tc>
        <w:tc>
          <w:tcPr>
            <w:tcW w:w="4599" w:type="dxa"/>
            <w:shd w:val="clear" w:color="auto" w:fill="auto"/>
          </w:tcPr>
          <w:p w:rsidR="00F07632" w:rsidRPr="00BE08D4" w:rsidRDefault="00F07632" w:rsidP="00F07632">
            <w:pPr>
              <w:rPr>
                <w:rFonts w:ascii="Myriad Pro" w:hAnsi="Myriad Pro"/>
                <w:sz w:val="20"/>
              </w:rPr>
            </w:pPr>
            <w:r w:rsidRPr="00BE08D4">
              <w:rPr>
                <w:rFonts w:ascii="Myriad Pro" w:hAnsi="Myriad Pro"/>
                <w:sz w:val="20"/>
              </w:rPr>
              <w:t>Spełnienie kryterium jest konieczne do przyznania dofinansowania.</w:t>
            </w:r>
          </w:p>
          <w:p w:rsidR="00F07632" w:rsidRPr="00BE08D4" w:rsidRDefault="00F07632" w:rsidP="00F07632">
            <w:pPr>
              <w:rPr>
                <w:rFonts w:ascii="Myriad Pro" w:hAnsi="Myriad Pro"/>
                <w:sz w:val="20"/>
              </w:rPr>
            </w:pPr>
            <w:r w:rsidRPr="00BE08D4">
              <w:rPr>
                <w:rFonts w:ascii="Myriad Pro" w:hAnsi="Myriad Pro"/>
                <w:sz w:val="20"/>
              </w:rPr>
              <w:t>Projekty niespełniające kryterium są odrzucane.</w:t>
            </w:r>
          </w:p>
          <w:p w:rsidR="00F07632" w:rsidRDefault="00F07632" w:rsidP="00F07632">
            <w:pPr>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3 i 4</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rPr>
                <w:rFonts w:ascii="Myriad Pro" w:hAnsi="Myriad Pro"/>
                <w:sz w:val="20"/>
              </w:rPr>
            </w:pPr>
          </w:p>
        </w:tc>
      </w:tr>
    </w:tbl>
    <w:p w:rsidR="00EB7B04" w:rsidRDefault="00EB7B04" w:rsidP="00EF05C7">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9188"/>
        <w:gridCol w:w="4449"/>
      </w:tblGrid>
      <w:tr w:rsidR="00F07632" w:rsidRPr="005308F3" w:rsidTr="00F07632">
        <w:trPr>
          <w:trHeight w:val="296"/>
          <w:jc w:val="center"/>
        </w:trPr>
        <w:tc>
          <w:tcPr>
            <w:tcW w:w="14175" w:type="dxa"/>
            <w:gridSpan w:val="3"/>
            <w:shd w:val="clear" w:color="auto" w:fill="auto"/>
          </w:tcPr>
          <w:p w:rsidR="00F07632" w:rsidRPr="00E14BFE" w:rsidRDefault="00F07632" w:rsidP="00F07632">
            <w:pPr>
              <w:spacing w:before="40" w:after="40"/>
              <w:jc w:val="center"/>
              <w:rPr>
                <w:rFonts w:ascii="Myriad Pro" w:eastAsia="Calibri" w:hAnsi="Myriad Pro" w:cs="Times New Roman"/>
                <w:b/>
                <w:sz w:val="20"/>
              </w:rPr>
            </w:pPr>
            <w:r w:rsidRPr="00E14BFE">
              <w:rPr>
                <w:rFonts w:ascii="Myriad Pro" w:hAnsi="Myriad Pro"/>
                <w:b/>
                <w:sz w:val="20"/>
              </w:rPr>
              <w:t>Kryteria premiujące</w:t>
            </w:r>
          </w:p>
        </w:tc>
      </w:tr>
      <w:tr w:rsidR="00F07632" w:rsidRPr="005308F3" w:rsidTr="00F07632">
        <w:trPr>
          <w:trHeight w:val="244"/>
          <w:jc w:val="center"/>
        </w:trPr>
        <w:tc>
          <w:tcPr>
            <w:tcW w:w="538" w:type="dxa"/>
          </w:tcPr>
          <w:p w:rsidR="00F07632" w:rsidRPr="005308F3" w:rsidRDefault="00F07632" w:rsidP="00F07632">
            <w:pPr>
              <w:pStyle w:val="Akapitzlist"/>
              <w:spacing w:before="40" w:after="40"/>
              <w:ind w:left="0"/>
              <w:contextualSpacing w:val="0"/>
              <w:jc w:val="center"/>
            </w:pPr>
            <w:r w:rsidRPr="005308F3">
              <w:t>L.p.</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Definicja kryterium</w:t>
            </w:r>
          </w:p>
        </w:tc>
        <w:tc>
          <w:tcPr>
            <w:tcW w:w="4449" w:type="dxa"/>
            <w:shd w:val="clear" w:color="auto" w:fill="auto"/>
          </w:tcPr>
          <w:p w:rsidR="00F07632" w:rsidRPr="005308F3" w:rsidRDefault="00F07632" w:rsidP="00F07632">
            <w:pPr>
              <w:spacing w:before="40" w:after="40"/>
              <w:jc w:val="center"/>
              <w:rPr>
                <w:rFonts w:ascii="Myriad Pro" w:eastAsia="Calibri" w:hAnsi="Myriad Pro" w:cs="Times New Roman"/>
                <w:sz w:val="20"/>
              </w:rPr>
            </w:pPr>
            <w:r w:rsidRPr="005308F3">
              <w:rPr>
                <w:rFonts w:ascii="Myriad Pro" w:hAnsi="Myriad Pro"/>
                <w:sz w:val="20"/>
              </w:rPr>
              <w:t>Opis znaczenia kryterium</w:t>
            </w:r>
          </w:p>
        </w:tc>
      </w:tr>
      <w:tr w:rsidR="00F07632" w:rsidRPr="005308F3" w:rsidTr="00F07632">
        <w:trPr>
          <w:trHeight w:val="251"/>
          <w:jc w:val="center"/>
        </w:trPr>
        <w:tc>
          <w:tcPr>
            <w:tcW w:w="538" w:type="dxa"/>
          </w:tcPr>
          <w:p w:rsidR="00F07632" w:rsidRPr="005308F3" w:rsidRDefault="00F07632" w:rsidP="00F07632">
            <w:pPr>
              <w:pStyle w:val="Akapitzlist"/>
              <w:spacing w:before="40" w:after="40"/>
              <w:ind w:left="0"/>
              <w:contextualSpacing w:val="0"/>
              <w:jc w:val="center"/>
            </w:pPr>
            <w:r w:rsidRPr="005308F3">
              <w:t>1</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2</w:t>
            </w:r>
          </w:p>
        </w:tc>
        <w:tc>
          <w:tcPr>
            <w:tcW w:w="4449"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3</w:t>
            </w:r>
          </w:p>
        </w:tc>
      </w:tr>
      <w:tr w:rsidR="00F07632" w:rsidRPr="005308F3" w:rsidDel="00983AA3" w:rsidTr="00F07632">
        <w:trPr>
          <w:trHeight w:val="132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Default="00F07632" w:rsidP="00F07632">
            <w:pPr>
              <w:rPr>
                <w:rFonts w:ascii="Myriad Pro" w:hAnsi="Myriad Pro"/>
                <w:sz w:val="20"/>
              </w:rPr>
            </w:pPr>
            <w:r w:rsidRPr="00C61E7A">
              <w:rPr>
                <w:rFonts w:ascii="Myriad Pro" w:hAnsi="Myriad Pro"/>
                <w:sz w:val="20"/>
              </w:rPr>
              <w:t xml:space="preserve">Projekt zakłada współpracę szkół lub placówek systemu oświaty, które posiadają wyposażenie niezbędne do realizacji </w:t>
            </w:r>
            <w:r w:rsidRPr="00E14BFE">
              <w:rPr>
                <w:rFonts w:ascii="Myriad Pro" w:hAnsi="Myriad Pro"/>
                <w:sz w:val="20"/>
              </w:rPr>
              <w:t xml:space="preserve">działań </w:t>
            </w:r>
            <w:r w:rsidRPr="00E14BFE">
              <w:rPr>
                <w:rFonts w:ascii="Myriad Pro" w:hAnsi="Myriad Pro" w:cs="Arial"/>
                <w:sz w:val="20"/>
              </w:rPr>
              <w:t>wymienionych w 5 typie projektu, pkt b, c</w:t>
            </w:r>
            <w:r>
              <w:rPr>
                <w:rFonts w:ascii="Myriad Pro" w:hAnsi="Myriad Pro" w:cs="Arial"/>
                <w:sz w:val="20"/>
              </w:rPr>
              <w:t xml:space="preserve"> i</w:t>
            </w:r>
            <w:r w:rsidRPr="00E14BFE">
              <w:rPr>
                <w:rFonts w:ascii="Myriad Pro" w:hAnsi="Myriad Pro" w:cs="Arial"/>
                <w:sz w:val="20"/>
              </w:rPr>
              <w:t xml:space="preserve"> d</w:t>
            </w:r>
            <w:r>
              <w:rPr>
                <w:rFonts w:ascii="Arial" w:hAnsi="Arial" w:cs="Arial"/>
                <w:sz w:val="18"/>
                <w:szCs w:val="18"/>
              </w:rPr>
              <w:t xml:space="preserve"> </w:t>
            </w:r>
            <w:r w:rsidRPr="00C61E7A">
              <w:rPr>
                <w:rFonts w:ascii="Myriad Pro" w:hAnsi="Myriad Pro"/>
                <w:sz w:val="20"/>
              </w:rPr>
              <w:t>ze szkołami lub placówkami systemu oświaty, które nie posiadają takiego wyposażenia (w tym w ramach zespołów szkół)</w:t>
            </w:r>
            <w:r>
              <w:rPr>
                <w:rFonts w:ascii="Myriad Pro" w:hAnsi="Myriad Pro"/>
                <w:sz w:val="20"/>
              </w:rPr>
              <w:t xml:space="preserve"> (Typ projektu 5)</w:t>
            </w:r>
            <w:r w:rsidRPr="00C61E7A">
              <w:rPr>
                <w:rFonts w:ascii="Myriad Pro" w:hAnsi="Myriad Pro"/>
                <w:sz w:val="20"/>
              </w:rPr>
              <w:t>.</w:t>
            </w:r>
          </w:p>
        </w:tc>
        <w:tc>
          <w:tcPr>
            <w:tcW w:w="4449" w:type="dxa"/>
            <w:shd w:val="clear" w:color="auto" w:fill="auto"/>
          </w:tcPr>
          <w:p w:rsidR="00F07632" w:rsidRDefault="00F07632" w:rsidP="00F07632">
            <w:pPr>
              <w:rPr>
                <w:rFonts w:ascii="Myriad Pro" w:eastAsia="Calibri" w:hAnsi="Myriad Pro" w:cs="Times New Roman"/>
                <w:sz w:val="20"/>
              </w:rPr>
            </w:pPr>
            <w:r w:rsidRPr="005308F3">
              <w:rPr>
                <w:rFonts w:ascii="Myriad Pro" w:hAnsi="Myriad Pro"/>
                <w:sz w:val="20"/>
              </w:rPr>
              <w:t xml:space="preserve">Liczba punktów: </w:t>
            </w:r>
            <w:r>
              <w:rPr>
                <w:rFonts w:ascii="Myriad Pro" w:hAnsi="Myriad Pro"/>
                <w:sz w:val="20"/>
              </w:rPr>
              <w:t>10</w:t>
            </w:r>
          </w:p>
        </w:tc>
      </w:tr>
      <w:tr w:rsidR="00F07632" w:rsidRPr="005308F3" w:rsidDel="00983AA3" w:rsidTr="00F07632">
        <w:trPr>
          <w:trHeight w:val="61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Pr="005308F3" w:rsidRDefault="00F07632" w:rsidP="00F07632">
            <w:pPr>
              <w:spacing w:before="40" w:after="40"/>
              <w:rPr>
                <w:rFonts w:ascii="Myriad Pro" w:hAnsi="Myriad Pro"/>
                <w:sz w:val="20"/>
              </w:rPr>
            </w:pPr>
            <w:r w:rsidRPr="00C61E7A">
              <w:rPr>
                <w:rFonts w:ascii="Myriad Pro" w:hAnsi="Myriad Pro"/>
                <w:sz w:val="20"/>
              </w:rPr>
              <w:t xml:space="preserve">Projekt zakłada stworzenie </w:t>
            </w:r>
            <w:r>
              <w:rPr>
                <w:rFonts w:ascii="Myriad Pro" w:hAnsi="Myriad Pro"/>
                <w:sz w:val="20"/>
              </w:rPr>
              <w:t xml:space="preserve">nowych </w:t>
            </w:r>
            <w:r w:rsidRPr="00C61E7A">
              <w:rPr>
                <w:rFonts w:ascii="Myriad Pro" w:hAnsi="Myriad Pro"/>
                <w:sz w:val="20"/>
              </w:rPr>
              <w:t xml:space="preserve">lub doposażenie istniejących pracowni międzyszkolnych, zlokalizowanych w szkole lub placówce systemu oświaty, podlegającej pod konkretny organ prowadzący i dostępnych dla szkół </w:t>
            </w:r>
            <w:r>
              <w:rPr>
                <w:rFonts w:ascii="Myriad Pro" w:hAnsi="Myriad Pro"/>
                <w:sz w:val="20"/>
              </w:rPr>
              <w:t>lub</w:t>
            </w:r>
            <w:r w:rsidRPr="00C61E7A">
              <w:rPr>
                <w:rFonts w:ascii="Myriad Pro" w:hAnsi="Myriad Pro"/>
                <w:sz w:val="20"/>
              </w:rPr>
              <w:t xml:space="preserve"> placówek oświatowych funkcjonujących w ramach tego organu</w:t>
            </w:r>
            <w:r>
              <w:rPr>
                <w:rFonts w:ascii="Myriad Pro" w:hAnsi="Myriad Pro"/>
                <w:sz w:val="20"/>
              </w:rPr>
              <w:t xml:space="preserve"> (Typ projektu 4, 5)</w:t>
            </w:r>
            <w:r w:rsidRPr="00C61E7A">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sidRPr="00C61E7A">
              <w:rPr>
                <w:rFonts w:ascii="Myriad Pro" w:hAnsi="Myriad Pro"/>
                <w:sz w:val="20"/>
              </w:rPr>
              <w:t>Programy rozwijania kompetencji cyfrowych uczniów lub słuchaczy przez naukę programowania są realizowane w szkołach lub placówkach systemu oświaty, które spełniają jeden z poniższych warunków:</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w latach 2007-2013 wzięły udział w programie Cyfrowa szkoła lub innych analogicznych programach,</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projekty w ramach RPO WZ 2014-2020 Działanie 8.2 typ projektu 5 a – c,</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dysponują zapleczem technicznym do realizacji działań z zakresu programowania,</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 partnerstwie ze szkołą lub placówką systemu oświaty, która uczestniczy/ła w analogicznych przedsięwzięciach,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we współpracy z podmiotami dysponującymi potencjałem do prowadzenia działań projektowych,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nauczyciele zatrudnieni w szkołach lub placówkach systemu oświaty zostali przygotowani do realizacji zajęć z zakresu programowania</w:t>
            </w:r>
            <w:r>
              <w:rPr>
                <w:rFonts w:ascii="Myriad Pro" w:hAnsi="Myriad Pro"/>
                <w:sz w:val="20"/>
              </w:rPr>
              <w:t>,</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 xml:space="preserve">osiągnęły albo mają dostęp do funkcjonalności opisanych w </w:t>
            </w:r>
            <w:r>
              <w:rPr>
                <w:rFonts w:ascii="Myriad Pro" w:hAnsi="Myriad Pro"/>
                <w:i/>
                <w:sz w:val="20"/>
              </w:rPr>
              <w:t>Regulaminie konkursu.</w:t>
            </w:r>
            <w:r>
              <w:rPr>
                <w:rFonts w:ascii="Myriad Pro" w:hAnsi="Myriad Pro"/>
                <w:sz w:val="20"/>
              </w:rPr>
              <w:t xml:space="preserve"> </w:t>
            </w:r>
          </w:p>
          <w:p w:rsidR="00F07632" w:rsidRPr="00C61E7A" w:rsidRDefault="00F07632" w:rsidP="00F07632">
            <w:pPr>
              <w:spacing w:before="40" w:after="40"/>
              <w:ind w:left="74"/>
              <w:rPr>
                <w:rFonts w:ascii="Myriad Pro" w:hAnsi="Myriad Pro"/>
                <w:sz w:val="20"/>
              </w:rPr>
            </w:pPr>
            <w:r>
              <w:rPr>
                <w:rFonts w:ascii="Myriad Pro" w:hAnsi="Myriad Pro"/>
                <w:sz w:val="20"/>
              </w:rPr>
              <w:t>(Typ projektu 5)</w:t>
            </w:r>
          </w:p>
        </w:tc>
        <w:tc>
          <w:tcPr>
            <w:tcW w:w="4449" w:type="dxa"/>
            <w:shd w:val="clear" w:color="auto" w:fill="auto"/>
          </w:tcPr>
          <w:p w:rsidR="00F07632" w:rsidRPr="005308F3" w:rsidRDefault="00F07632" w:rsidP="00F07632">
            <w:pPr>
              <w:spacing w:before="40" w:after="40"/>
              <w:rPr>
                <w:rFonts w:ascii="Myriad Pro" w:hAnsi="Myriad Pro"/>
                <w:sz w:val="20"/>
              </w:rPr>
            </w:pPr>
            <w:r>
              <w:rPr>
                <w:rFonts w:ascii="Myriad Pro" w:hAnsi="Myriad Pro"/>
                <w:sz w:val="20"/>
              </w:rPr>
              <w:t>Liczba punktów: 15</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Pr>
                <w:rFonts w:ascii="Myriad Pro" w:hAnsi="Myriad Pro"/>
                <w:sz w:val="20"/>
              </w:rPr>
              <w:t>Projekt przewiduje wsparcie na rzecz doskonalenia umiejętności i kompetencji zawodowych nauczycieli w zakresie pedagogiki specjalnej (Typ projektu 2).</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Default="00F07632" w:rsidP="00F07632">
            <w:pPr>
              <w:spacing w:before="40" w:after="40"/>
              <w:rPr>
                <w:rFonts w:ascii="Myriad Pro" w:hAnsi="Myriad Pro"/>
                <w:sz w:val="20"/>
              </w:rPr>
            </w:pPr>
            <w:r w:rsidRPr="00E17524">
              <w:rPr>
                <w:rFonts w:ascii="Myriad Pro" w:hAnsi="Myriad Pro"/>
                <w:sz w:val="20"/>
              </w:rPr>
              <w:t>W ramach projektu przewidziano objęcie wsparciem szkoły lub placówki systemu oświaty położone na teren</w:t>
            </w:r>
            <w:r>
              <w:rPr>
                <w:rFonts w:ascii="Myriad Pro" w:hAnsi="Myriad Pro"/>
                <w:sz w:val="20"/>
              </w:rPr>
              <w:t>ie</w:t>
            </w:r>
            <w:r w:rsidRPr="00E17524">
              <w:rPr>
                <w:rFonts w:ascii="Myriad Pro" w:hAnsi="Myriad Pro"/>
                <w:sz w:val="20"/>
              </w:rPr>
              <w:t xml:space="preserve"> </w:t>
            </w:r>
            <w:r>
              <w:rPr>
                <w:rFonts w:ascii="Myriad Pro" w:hAnsi="Myriad Pro"/>
                <w:sz w:val="20"/>
              </w:rPr>
              <w:t>Specjalnej Strefy Włączenia  (T</w:t>
            </w:r>
            <w:r w:rsidRPr="00E17524">
              <w:rPr>
                <w:rFonts w:ascii="Myriad Pro" w:hAnsi="Myriad Pro"/>
                <w:sz w:val="20"/>
              </w:rPr>
              <w:t xml:space="preserve">yp projektu </w:t>
            </w:r>
            <w:r>
              <w:rPr>
                <w:rFonts w:ascii="Myriad Pro" w:hAnsi="Myriad Pro"/>
                <w:sz w:val="20"/>
              </w:rPr>
              <w:t>1- 5</w:t>
            </w:r>
            <w:r w:rsidRPr="00E17524">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20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E17524" w:rsidRDefault="00F07632" w:rsidP="00F07632">
            <w:pPr>
              <w:spacing w:before="40" w:after="40"/>
              <w:rPr>
                <w:rFonts w:ascii="Myriad Pro" w:hAnsi="Myriad Pro"/>
                <w:sz w:val="20"/>
              </w:rPr>
            </w:pPr>
            <w:r>
              <w:rPr>
                <w:rFonts w:ascii="Myriad Pro" w:hAnsi="Myriad Pro"/>
                <w:sz w:val="20"/>
              </w:rPr>
              <w:t>W ramach projektu zaplanowano wykorzystanie narzędzi wypracowanych w projektach innowacyjnych w ramach PO KL 2007-2013.</w:t>
            </w:r>
          </w:p>
        </w:tc>
        <w:tc>
          <w:tcPr>
            <w:tcW w:w="4449" w:type="dxa"/>
            <w:shd w:val="clear" w:color="auto" w:fill="auto"/>
          </w:tcPr>
          <w:p w:rsidR="00F07632" w:rsidRDefault="00F07632" w:rsidP="00F07632">
            <w:pPr>
              <w:spacing w:before="40" w:after="40"/>
              <w:rPr>
                <w:rFonts w:ascii="Myriad Pro" w:hAnsi="Myriad Pro"/>
                <w:sz w:val="20"/>
              </w:rPr>
            </w:pPr>
            <w:r>
              <w:rPr>
                <w:rFonts w:ascii="Myriad Pro" w:hAnsi="Myriad Pro"/>
                <w:sz w:val="20"/>
              </w:rPr>
              <w:t>Liczba punktów: 5</w:t>
            </w:r>
          </w:p>
        </w:tc>
      </w:tr>
    </w:tbl>
    <w:p w:rsidR="005A0A6B" w:rsidRDefault="005A0A6B" w:rsidP="00EF05C7">
      <w:pPr>
        <w:spacing w:afterLines="200" w:after="480"/>
        <w:ind w:left="-142"/>
        <w:rPr>
          <w:rFonts w:ascii="Myriad Pro" w:hAnsi="Myriad Pro"/>
          <w:b/>
        </w:rPr>
      </w:pPr>
    </w:p>
    <w:p w:rsidR="00EB7B04" w:rsidRDefault="00EB7B04" w:rsidP="00EF05C7">
      <w:pPr>
        <w:spacing w:afterLines="200" w:after="480"/>
        <w:ind w:left="-142"/>
        <w:rPr>
          <w:rFonts w:ascii="Myriad Pro" w:hAnsi="Myriad Pro"/>
          <w:b/>
        </w:rPr>
      </w:pPr>
    </w:p>
    <w:p w:rsidR="00EB7B04" w:rsidRDefault="00EB7B04" w:rsidP="00EF05C7">
      <w:pPr>
        <w:spacing w:afterLines="200" w:after="480"/>
        <w:ind w:left="-142"/>
        <w:rPr>
          <w:rFonts w:ascii="Myriad Pro" w:hAnsi="Myriad Pro"/>
          <w:b/>
        </w:rPr>
      </w:pPr>
    </w:p>
    <w:p w:rsidR="00EB7B04" w:rsidRDefault="00EB7B04" w:rsidP="00EF05C7">
      <w:pPr>
        <w:spacing w:afterLines="200" w:after="480"/>
        <w:ind w:left="-142"/>
        <w:rPr>
          <w:rFonts w:ascii="Myriad Pro" w:hAnsi="Myriad Pro"/>
          <w:b/>
        </w:rPr>
      </w:pPr>
    </w:p>
    <w:p w:rsidR="00324057" w:rsidRDefault="00324057" w:rsidP="00606993">
      <w:pPr>
        <w:pStyle w:val="Podtytu"/>
        <w:rPr>
          <w:rFonts w:eastAsia="MyriadPro-Regular"/>
        </w:rPr>
      </w:pPr>
      <w:r>
        <w:rPr>
          <w:rFonts w:eastAsia="MyriadPro-Regular"/>
        </w:rPr>
        <w:br w:type="page"/>
      </w:r>
    </w:p>
    <w:p w:rsidR="00B11567" w:rsidRPr="006E12C0" w:rsidRDefault="00B11567" w:rsidP="00606993">
      <w:pPr>
        <w:pStyle w:val="Podtytu"/>
      </w:pPr>
      <w:bookmarkStart w:id="454" w:name="_Toc64633792"/>
      <w:r w:rsidRPr="006E12C0">
        <w:rPr>
          <w:rFonts w:eastAsia="MyriadPro-Regular"/>
        </w:rPr>
        <w:t>8.3 Wsparcie szkół i placówek prowadzących kształcenie ogólne oraz uczniów uczestniczących w kształceniu podstawowym, gimnazjalnym i ponadgimnazjalnym w ramach Strategii ZIT dla Szczecińskiego Obszaru Metropolitalnego</w:t>
      </w:r>
      <w:bookmarkEnd w:id="454"/>
    </w:p>
    <w:p w:rsidR="00B11567" w:rsidRPr="003D6CD5" w:rsidRDefault="00B11567" w:rsidP="001C5E74">
      <w:pPr>
        <w:jc w:val="center"/>
        <w:rPr>
          <w:rFonts w:ascii="Myriad Pro" w:hAnsi="Myriad Pro" w:cs="Arial"/>
          <w:b/>
          <w:bCs/>
          <w:sz w:val="20"/>
        </w:rPr>
      </w:pPr>
      <w:r w:rsidRPr="003D6CD5">
        <w:rPr>
          <w:rFonts w:ascii="Myriad Pro" w:hAnsi="Myriad Pro" w:cs="Arial"/>
          <w:b/>
          <w:bCs/>
          <w:sz w:val="20"/>
        </w:rPr>
        <w:t xml:space="preserve">Kryteria ogólne </w:t>
      </w:r>
      <w:r>
        <w:rPr>
          <w:rFonts w:ascii="Myriad Pro" w:eastAsiaTheme="majorEastAsia" w:hAnsi="Myriad Pro" w:cstheme="majorBidi"/>
          <w:b/>
          <w:bCs/>
          <w:sz w:val="20"/>
        </w:rPr>
        <w:t xml:space="preserve">przyjęte Uchwałą Nr 96/17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3D6CD5" w:rsidTr="00B11567">
        <w:trPr>
          <w:jc w:val="center"/>
        </w:trPr>
        <w:tc>
          <w:tcPr>
            <w:tcW w:w="190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Oś priorytetowa</w:t>
            </w:r>
          </w:p>
        </w:tc>
        <w:tc>
          <w:tcPr>
            <w:tcW w:w="1231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VIII Edukacja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Priorytet Inwestycyjny</w:t>
            </w:r>
          </w:p>
        </w:tc>
        <w:tc>
          <w:tcPr>
            <w:tcW w:w="12315" w:type="dxa"/>
            <w:shd w:val="clear" w:color="auto" w:fill="B6DDE8"/>
          </w:tcPr>
          <w:p w:rsidR="00B11567" w:rsidRPr="003D6CD5" w:rsidRDefault="00B11567" w:rsidP="00B11567">
            <w:pPr>
              <w:spacing w:before="40" w:after="40" w:line="240" w:lineRule="auto"/>
              <w:rPr>
                <w:rFonts w:ascii="Myriad Pro" w:hAnsi="Myriad Pro" w:cs="Arial"/>
                <w:iCs/>
                <w:sz w:val="20"/>
              </w:rPr>
            </w:pPr>
            <w:r w:rsidRPr="003D6CD5">
              <w:rPr>
                <w:rFonts w:ascii="Myriad Pro"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MyriadPro-Regular" w:hAnsi="Myriad Pro" w:cs="Arial"/>
                <w:sz w:val="20"/>
              </w:rPr>
              <w:t>8.3 Wsparcie szkół i placówek prowadzących kształcenie ogólne oraz uczniów uczestniczących w kształceniu podstawowym, gimnazjalnym i ponadgimnazjalnym w ramach Strategii ZIT dla Szczecińskiego Obszaru Metropolitalnego</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Typ projektu</w:t>
            </w:r>
          </w:p>
        </w:tc>
        <w:tc>
          <w:tcPr>
            <w:tcW w:w="12315" w:type="dxa"/>
            <w:shd w:val="clear" w:color="auto" w:fill="B6DDE8"/>
          </w:tcPr>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różnych form rozwijających uzdolnienia,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wdrożenie nowych form i programów nauczania,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tworzenie i realizacja zajęć w klasach o nowatorskich rozwiązaniach programowych, organizacyjnych lub metodycznych,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organizację kółek zainteresowań, warsztatów, laboratoriów dla uczniów lub słuchaczy,</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nawiązywanie współpracy z otoczeniem zewnętrznym szkoły lub placówki systemu oświaty w celu realizacji programów edukacyjnych,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pomoc stypendialną dla uczniów lub słuchaczy szczególnie uzdolnionych w zakresie przedmiotów matematycznych, przyrodniczych, informatycznych, języków obcych nowożytnych, matematyki lub przedsiębiorczości, których niekorzystna sytuacja materialna stanowi barierę w rozwoju edukacyjnym,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doradztwo edukacyjno-zawodowe dla uczniów lub słuchaczy, ze szczególnym uwzględnieniem uczniów ze specjalnymi potrzebami edukacyjnymi,</w:t>
            </w:r>
          </w:p>
          <w:p w:rsidR="00B11567" w:rsidRPr="004B5DB1"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zajęć organizowanych poza szkołą lub poza lekcjami.</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w:t>
            </w:r>
            <w:r w:rsidR="0095480C">
              <w:rPr>
                <w:rFonts w:cs="Arial"/>
              </w:rPr>
              <w:t xml:space="preserve">ności </w:t>
            </w:r>
            <w:r w:rsidRPr="003D6CD5">
              <w:rPr>
                <w:rFonts w:cs="Arial"/>
              </w:rPr>
              <w:t>poprzez:</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kursy i szkolenia doskonalące (teoretyczne i praktyczne), w tym z wykorzystaniem pracy trenerów przeszkolonych w ramach PO WER, studia podyplomowe,</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wspieranie istniejących, budowanie nowych i moderowanie sieci współpracy i samokształcenia nauczycieli,</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realizację w szkole lub placówce systemu oświaty programów wspomagania,</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staże i praktyki nauczycieli realizowane we współpracy z podmiotami z otoczenia szkoły lub placówki systemu oświaty,</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B5DB1"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Indywidualizacj</w:t>
            </w:r>
            <w:r w:rsidR="00D53CFB">
              <w:rPr>
                <w:rFonts w:cs="Arial"/>
              </w:rPr>
              <w:t>a</w:t>
            </w:r>
            <w:r w:rsidRPr="003D6CD5">
              <w:rPr>
                <w:rFonts w:cs="Arial"/>
              </w:rPr>
              <w:t xml:space="preserve"> pracy z uczniem ze szczególnymi potrzebami edukacyjnymi, w tym ucznia młodszego oraz ucznia zdolnego i wsparcie uczniów zagrożonych przedwczesnym zakończeniem nauki szkolnej poprzez:</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 xml:space="preserve">wsparcie uczniów ze specjalnymi potrzebami edukacyjnymi, w tym uczniów młodszych w ramach zajęć uzupełniających ofertę szkoły lub placówki systemu oświaty, w tym: </w:t>
            </w:r>
          </w:p>
          <w:p w:rsidR="00B11567" w:rsidRPr="003D6CD5" w:rsidRDefault="00B11567" w:rsidP="00912095">
            <w:pPr>
              <w:pStyle w:val="Akapitzlist"/>
              <w:numPr>
                <w:ilvl w:val="0"/>
                <w:numId w:val="111"/>
              </w:numPr>
              <w:jc w:val="both"/>
              <w:rPr>
                <w:rFonts w:cs="Arial"/>
              </w:rPr>
            </w:pPr>
            <w:r w:rsidRPr="003D6CD5">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B11567" w:rsidRPr="003D6CD5" w:rsidRDefault="00B11567" w:rsidP="00912095">
            <w:pPr>
              <w:pStyle w:val="Akapitzlist"/>
              <w:numPr>
                <w:ilvl w:val="0"/>
                <w:numId w:val="111"/>
              </w:numPr>
              <w:jc w:val="both"/>
              <w:rPr>
                <w:rFonts w:cs="Arial"/>
              </w:rPr>
            </w:pPr>
            <w:r w:rsidRPr="003D6CD5">
              <w:rPr>
                <w:rFonts w:cs="Arial"/>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Pr="003D6CD5" w:rsidRDefault="00B11567" w:rsidP="00912095">
            <w:pPr>
              <w:pStyle w:val="Akapitzlist"/>
              <w:numPr>
                <w:ilvl w:val="0"/>
                <w:numId w:val="111"/>
              </w:numPr>
              <w:jc w:val="both"/>
              <w:rPr>
                <w:rFonts w:cs="Arial"/>
              </w:rPr>
            </w:pPr>
            <w:r w:rsidRPr="003D6CD5">
              <w:rPr>
                <w:rFonts w:cs="Arial"/>
              </w:rPr>
              <w:t xml:space="preserve">warsztatów, </w:t>
            </w:r>
          </w:p>
          <w:p w:rsidR="00B11567" w:rsidRPr="004B5DB1" w:rsidRDefault="00B11567" w:rsidP="00912095">
            <w:pPr>
              <w:pStyle w:val="Akapitzlist"/>
              <w:numPr>
                <w:ilvl w:val="0"/>
                <w:numId w:val="111"/>
              </w:numPr>
              <w:jc w:val="both"/>
              <w:rPr>
                <w:rFonts w:cs="Arial"/>
              </w:rPr>
            </w:pPr>
            <w:r w:rsidRPr="003D6CD5">
              <w:rPr>
                <w:rFonts w:cs="Arial"/>
              </w:rPr>
              <w:t>porad i konsultacji.</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Tworzenie warunków dla nauczania opartego na metodzie eksperymentu głównie poprzez: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 xml:space="preserve">wyposażenie pracowni szkolnych w narzędzia do nauczania przedmiotów przyrodniczych lub matematyki,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doskonalenie umiejętności i kompetencji zawodowych nauczycieli, w tym nauczycieli przedmiotów przyrodniczych lub matematyki, niezbędnych do prowadzenia procesu nauczania opartego na metodzie eksperymentu</w:t>
            </w:r>
          </w:p>
          <w:p w:rsidR="00B11567" w:rsidRPr="00AD12EE" w:rsidRDefault="00B11567" w:rsidP="00912095">
            <w:pPr>
              <w:pStyle w:val="Akapitzlist"/>
              <w:numPr>
                <w:ilvl w:val="0"/>
                <w:numId w:val="112"/>
              </w:numPr>
              <w:spacing w:after="0" w:line="240" w:lineRule="auto"/>
              <w:ind w:left="488" w:hanging="425"/>
              <w:jc w:val="both"/>
              <w:rPr>
                <w:rFonts w:cs="Arial"/>
              </w:rPr>
            </w:pPr>
            <w:r w:rsidRPr="003D6CD5">
              <w:rPr>
                <w:rFonts w:cs="Arial"/>
              </w:rPr>
              <w:t>kształtowanie i rozwijanie kompetencji uczniów w zakresie przedmiotów przyrodniczych lub matematyki</w:t>
            </w:r>
            <w:r>
              <w:rPr>
                <w:rFonts w:cs="Arial"/>
              </w:rPr>
              <w:t>.</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Korzystanie z technologii informacyjno-komunikacyjnych (TIK) w szczególności poprzez: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 xml:space="preserve">wyposażenie szkół lub placówek systemu oświaty w nowoczesne pomoce dydaktyczne oraz narzędzia TIK niezbędne do realizacji programów nauczania w szkołach lub placówkach systemu oświaty, w tym zapewnienie odpowiedniej infrastruktury sieciowo-usługowej,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podnoszenie kompetencji cyfrowych nauczycieli wszystkich przedmiotów, w tym w zakresie korzystania z narzędzi TIK zakupionych do szkół lub placówek systemu oświaty, w tym włączania narzędzi TIK do nauczania przedmiotowego,</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CF4FEC" w:rsidRDefault="00B11567" w:rsidP="00912095">
            <w:pPr>
              <w:pStyle w:val="Akapitzlist"/>
              <w:numPr>
                <w:ilvl w:val="0"/>
                <w:numId w:val="113"/>
              </w:numPr>
              <w:spacing w:after="0" w:line="240" w:lineRule="auto"/>
              <w:ind w:left="488"/>
              <w:jc w:val="both"/>
              <w:rPr>
                <w:rFonts w:cs="Arial"/>
              </w:rPr>
            </w:pPr>
            <w:r w:rsidRPr="003D6CD5">
              <w:rPr>
                <w:rFonts w:cs="Arial"/>
              </w:rPr>
              <w:t xml:space="preserve">programy rozwijania kompetencji cyfrowych uczniów lub słuchaczy przez naukę programowania. </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524"/>
        <w:gridCol w:w="6379"/>
        <w:gridCol w:w="4733"/>
      </w:tblGrid>
      <w:tr w:rsidR="00B11567" w:rsidRPr="003D6CD5" w:rsidTr="00B11567">
        <w:trPr>
          <w:jc w:val="center"/>
        </w:trPr>
        <w:tc>
          <w:tcPr>
            <w:tcW w:w="14175" w:type="dxa"/>
            <w:gridSpan w:val="4"/>
            <w:shd w:val="pct10" w:color="auto" w:fill="auto"/>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dopuszczalności</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L.p.</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celem szczegółowym i rezultatami Działania</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 właściwym celem szczegółowym RPO WZ 2014-2020 oraz koresponduje ze wskaźnikami dla danego Działania/typu projektu.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Projekty niespełniające kryterium są odrzucane.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w:t>
            </w:r>
            <w:r w:rsidRPr="003D6CD5">
              <w:rPr>
                <w:rFonts w:ascii="Myriad Pro" w:hAnsi="Myriad Pro" w:cs="Arial"/>
                <w:i/>
                <w:sz w:val="20"/>
              </w:rPr>
              <w:t xml:space="preserve"> </w:t>
            </w:r>
            <w:r w:rsidRPr="003D6CD5">
              <w:rPr>
                <w:rFonts w:ascii="Myriad Pro" w:hAnsi="Myriad Pro" w:cs="Arial"/>
                <w:sz w:val="20"/>
              </w:rPr>
              <w:t>typem projektu</w:t>
            </w:r>
          </w:p>
          <w:p w:rsidR="00B11567" w:rsidRPr="003D6CD5" w:rsidRDefault="00B11567" w:rsidP="00B11567">
            <w:pPr>
              <w:spacing w:before="40" w:after="40"/>
              <w:rPr>
                <w:rFonts w:ascii="Myriad Pro" w:hAnsi="Myriad Pro" w:cs="Arial"/>
                <w:sz w:val="20"/>
              </w:rPr>
            </w:pP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 jest zgodny z typem projektu oraz grupą docelową wskazaną w  </w:t>
            </w:r>
            <w:r w:rsidRPr="003D6CD5">
              <w:rPr>
                <w:rFonts w:ascii="Myriad Pro" w:hAnsi="Myriad Pro" w:cs="Arial"/>
                <w:i/>
                <w:sz w:val="20"/>
              </w:rPr>
              <w:t xml:space="preserve">SOOP RPO WZ 2014-2020 </w:t>
            </w:r>
            <w:r w:rsidRPr="003D6CD5">
              <w:rPr>
                <w:rFonts w:ascii="Myriad Pro" w:hAnsi="Myriad Pro" w:cs="Arial"/>
                <w:sz w:val="20"/>
              </w:rPr>
              <w:t xml:space="preserve">oraz </w:t>
            </w:r>
            <w:r w:rsidRPr="003D6CD5">
              <w:rPr>
                <w:rFonts w:ascii="Myriad Pro" w:hAnsi="Myriad Pro" w:cs="Arial"/>
                <w:i/>
                <w:sz w:val="20"/>
              </w:rPr>
              <w:t>Regulaminie konkursu.</w:t>
            </w:r>
            <w:r w:rsidRPr="003D6CD5">
              <w:rPr>
                <w:rFonts w:ascii="Myriad Pro" w:hAnsi="Myriad Pro" w:cs="Arial"/>
                <w:sz w:val="20"/>
              </w:rPr>
              <w:t xml:space="preserve"> </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i/>
                <w:sz w:val="20"/>
              </w:rPr>
              <w:t>SOOP RPO WZ 2014-2020</w:t>
            </w:r>
            <w:r>
              <w:rPr>
                <w:rFonts w:ascii="Myriad Pro" w:hAnsi="Myriad Pro" w:cs="Arial"/>
                <w:sz w:val="20"/>
              </w:rPr>
              <w:t xml:space="preserve">, przepisów prawa </w:t>
            </w:r>
            <w:r w:rsidRPr="003D6CD5">
              <w:rPr>
                <w:rFonts w:ascii="Myriad Pro" w:hAnsi="Myriad Pro" w:cs="Arial"/>
                <w:sz w:val="20"/>
              </w:rPr>
              <w:t xml:space="preserve">mających wpływ na założenia dotyczące grupy docelowej i/lub typu projektu.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Kwalifikowalność Beneficjenta/Partnera</w:t>
            </w:r>
          </w:p>
        </w:tc>
        <w:tc>
          <w:tcPr>
            <w:tcW w:w="6379" w:type="dxa"/>
            <w:shd w:val="clear" w:color="auto" w:fill="auto"/>
          </w:tcPr>
          <w:p w:rsidR="00B11567" w:rsidRPr="003D6CD5" w:rsidRDefault="00B11567" w:rsidP="00B11567">
            <w:pPr>
              <w:autoSpaceDE w:val="0"/>
              <w:autoSpaceDN w:val="0"/>
              <w:adjustRightInd w:val="0"/>
              <w:jc w:val="both"/>
              <w:rPr>
                <w:rFonts w:ascii="Myriad Pro" w:eastAsia="Malgun Gothic" w:hAnsi="Myriad Pro" w:cs="Arial"/>
                <w:sz w:val="20"/>
              </w:rPr>
            </w:pPr>
            <w:r w:rsidRPr="003D6CD5">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B11567" w:rsidRPr="00024256"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Beneficjent, zgodnie z </w:t>
            </w:r>
            <w:r w:rsidRPr="003D6CD5">
              <w:rPr>
                <w:rFonts w:ascii="Myriad Pro" w:eastAsia="MyriadPro-Regular" w:hAnsi="Myriad Pro" w:cs="Arial"/>
                <w:i/>
                <w:sz w:val="20"/>
              </w:rPr>
              <w:t>SOOP RPO WZ 2014-2020</w:t>
            </w:r>
            <w:r w:rsidRPr="003D6CD5">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3D6CD5">
              <w:rPr>
                <w:rFonts w:ascii="Myriad Pro" w:eastAsia="MyriadPro-Regular" w:hAnsi="Myriad Pro" w:cs="Arial"/>
                <w:sz w:val="20"/>
              </w:rPr>
              <w:t>o dofinansowanie w ramach Działania typu/ów projektu/ów, w którym ogłoszony został konkurs.</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hAnsi="Myriad Pro" w:cs="Arial"/>
                <w:sz w:val="20"/>
              </w:rPr>
              <w:t xml:space="preserve">Kryterium będzie weryfikowane na etapie KOP, na dzień podpisania umowy oraz w przypadku zmiany Partnera (jeśli dotyczy). </w:t>
            </w:r>
          </w:p>
          <w:p w:rsidR="00B11567" w:rsidRPr="003D6CD5" w:rsidRDefault="00B11567" w:rsidP="00B11567">
            <w:pPr>
              <w:spacing w:before="40" w:after="0"/>
              <w:ind w:left="36"/>
              <w:contextualSpacing/>
              <w:jc w:val="both"/>
              <w:rPr>
                <w:rFonts w:ascii="Myriad Pro" w:eastAsia="Malgun Gothic" w:hAnsi="Myriad Pro" w:cs="Arial"/>
                <w:sz w:val="20"/>
              </w:rPr>
            </w:pPr>
            <w:r w:rsidRPr="003D6CD5">
              <w:rPr>
                <w:rFonts w:ascii="Myriad Pro" w:eastAsia="Malgun Gothic"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zasadami horyzontalnymi</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zasadą rów</w:t>
            </w:r>
            <w:r>
              <w:rPr>
                <w:rFonts w:cs="Arial"/>
              </w:rPr>
              <w:t xml:space="preserve">ności szans kobiet i mężczyzn, </w:t>
            </w:r>
            <w:r w:rsidRPr="003D6CD5">
              <w:rPr>
                <w:rFonts w:cs="Arial"/>
              </w:rPr>
              <w:t xml:space="preserve">w oparciu o </w:t>
            </w:r>
            <w:r>
              <w:rPr>
                <w:rFonts w:cs="Arial"/>
                <w:i/>
              </w:rPr>
              <w:t xml:space="preserve">standard </w:t>
            </w:r>
            <w:r w:rsidRPr="003D6CD5">
              <w:rPr>
                <w:rFonts w:cs="Arial"/>
                <w:i/>
              </w:rPr>
              <w:t>minimum</w:t>
            </w:r>
            <w:r w:rsidRPr="003D6CD5">
              <w:rPr>
                <w:rFonts w:cs="Arial"/>
              </w:rPr>
              <w:t>,</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 xml:space="preserve">właściwymi politykami i zasadami wspólnotowymi: </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zrównoważonego rozwoju,</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promowania i realizacji zasady równości szans i niedyskryminacji, w tym. m. in. koniecznością stosowania zasady uniwersalnego projektowania.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551"/>
        <w:gridCol w:w="6379"/>
        <w:gridCol w:w="4733"/>
      </w:tblGrid>
      <w:tr w:rsidR="00B11567" w:rsidRPr="003D6CD5" w:rsidTr="00B11567">
        <w:trPr>
          <w:jc w:val="center"/>
        </w:trPr>
        <w:tc>
          <w:tcPr>
            <w:tcW w:w="14175" w:type="dxa"/>
            <w:gridSpan w:val="4"/>
            <w:shd w:val="clear" w:color="auto" w:fill="D9D9D9"/>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b/>
                <w:sz w:val="20"/>
              </w:rPr>
              <w:t>Kryteria wykonalności</w:t>
            </w:r>
          </w:p>
        </w:tc>
      </w:tr>
      <w:tr w:rsidR="00B11567" w:rsidRPr="003D6CD5" w:rsidTr="00B11567">
        <w:trPr>
          <w:jc w:val="center"/>
        </w:trPr>
        <w:tc>
          <w:tcPr>
            <w:tcW w:w="512" w:type="dxa"/>
          </w:tcPr>
          <w:p w:rsidR="00B11567" w:rsidRPr="003D6CD5" w:rsidRDefault="00B11567" w:rsidP="00B11567">
            <w:pPr>
              <w:spacing w:before="40" w:after="40" w:line="240" w:lineRule="auto"/>
              <w:ind w:left="-22"/>
              <w:rPr>
                <w:rFonts w:ascii="Myriad Pro" w:hAnsi="Myriad Pro" w:cs="Arial"/>
                <w:sz w:val="20"/>
              </w:rPr>
            </w:pPr>
            <w:r w:rsidRPr="003D6CD5">
              <w:rPr>
                <w:rFonts w:ascii="Myriad Pro" w:hAnsi="Myriad Pro" w:cs="Arial"/>
                <w:sz w:val="20"/>
              </w:rPr>
              <w:t>L.p.</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Nazwa kryterium</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Definicja kryterium</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12"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1</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2</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3</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before="40" w:after="4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Zgodność prawna</w:t>
            </w:r>
          </w:p>
        </w:tc>
        <w:tc>
          <w:tcPr>
            <w:tcW w:w="6379" w:type="dxa"/>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hAnsi="Myriad Pro" w:cs="Arial"/>
                <w:sz w:val="20"/>
              </w:rPr>
              <w:t xml:space="preserve">Projekt jest zgodny z prawodawstwem wspólnotowym i krajowym, </w:t>
            </w:r>
            <w:r w:rsidRPr="003D6CD5">
              <w:rPr>
                <w:rFonts w:ascii="Myriad Pro" w:hAnsi="Myriad Pro" w:cs="Arial"/>
                <w:sz w:val="20"/>
              </w:rPr>
              <w:br/>
              <w:t>w tym przepisami ustawy</w:t>
            </w:r>
            <w:r w:rsidRPr="003D6CD5">
              <w:rPr>
                <w:rFonts w:ascii="Myriad Pro" w:hAnsi="Myriad Pro" w:cs="Arial"/>
                <w:i/>
                <w:sz w:val="20"/>
              </w:rPr>
              <w:t xml:space="preserve"> </w:t>
            </w:r>
            <w:r w:rsidRPr="003D6CD5">
              <w:rPr>
                <w:rFonts w:ascii="Myriad Pro" w:hAnsi="Myriad Pro" w:cs="Arial"/>
                <w:sz w:val="20"/>
              </w:rPr>
              <w:t xml:space="preserve">z dnia 29 stycznia 2004 r. </w:t>
            </w:r>
            <w:r w:rsidRPr="003D6CD5">
              <w:rPr>
                <w:rFonts w:ascii="Myriad Pro" w:hAnsi="Myriad Pro" w:cs="Arial"/>
                <w:i/>
                <w:sz w:val="20"/>
              </w:rPr>
              <w:t>Prawo zamówień publicznych</w:t>
            </w:r>
            <w:r w:rsidRPr="003D6CD5">
              <w:rPr>
                <w:rFonts w:ascii="Myriad Pro" w:hAnsi="Myriad Pro" w:cs="Arial"/>
                <w:sz w:val="20"/>
              </w:rPr>
              <w:t>.</w:t>
            </w:r>
            <w:r w:rsidRPr="003D6CD5">
              <w:rPr>
                <w:rFonts w:ascii="Myriad Pro" w:eastAsia="MyriadPro-Regular" w:hAnsi="Myriad Pro" w:cs="Arial"/>
                <w:sz w:val="20"/>
              </w:rPr>
              <w:t xml:space="preserve">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Zgodność</w:t>
            </w:r>
            <w:r>
              <w:rPr>
                <w:rFonts w:ascii="Myriad Pro" w:eastAsia="Malgun Gothic" w:hAnsi="Myriad Pro" w:cs="Arial"/>
                <w:sz w:val="20"/>
              </w:rPr>
              <w:t xml:space="preserve"> </w:t>
            </w:r>
            <w:r w:rsidRPr="003D6CD5">
              <w:rPr>
                <w:rFonts w:ascii="Myriad Pro" w:eastAsia="Malgun Gothic" w:hAnsi="Myriad Pro" w:cs="Arial"/>
                <w:sz w:val="20"/>
              </w:rPr>
              <w:t>z wymogami pomocy</w:t>
            </w:r>
            <w:r>
              <w:rPr>
                <w:rFonts w:ascii="Myriad Pro" w:eastAsia="Malgun Gothic" w:hAnsi="Myriad Pro" w:cs="Arial"/>
                <w:sz w:val="20"/>
              </w:rPr>
              <w:t xml:space="preserve"> </w:t>
            </w:r>
            <w:r w:rsidRPr="003D6CD5">
              <w:rPr>
                <w:rFonts w:ascii="Myriad Pro" w:eastAsia="Malgun Gothic" w:hAnsi="Myriad Pro" w:cs="Arial"/>
                <w:sz w:val="20"/>
              </w:rPr>
              <w:t>publicznej</w:t>
            </w:r>
          </w:p>
        </w:tc>
        <w:tc>
          <w:tcPr>
            <w:tcW w:w="6379" w:type="dxa"/>
          </w:tcPr>
          <w:p w:rsidR="00B11567" w:rsidRPr="003D6CD5" w:rsidRDefault="00B11567" w:rsidP="00B11567">
            <w:pPr>
              <w:spacing w:after="0" w:line="240" w:lineRule="auto"/>
              <w:jc w:val="both"/>
              <w:rPr>
                <w:rFonts w:ascii="Myriad Pro" w:eastAsia="Malgun Gothic" w:hAnsi="Myriad Pro" w:cs="Arial"/>
                <w:sz w:val="20"/>
              </w:rPr>
            </w:pPr>
            <w:r w:rsidRPr="003D6CD5">
              <w:rPr>
                <w:rFonts w:ascii="Myriad Pro" w:eastAsia="Malgun Gothic" w:hAnsi="Myriad Pro" w:cs="Arial"/>
                <w:sz w:val="20"/>
              </w:rPr>
              <w:t xml:space="preserve">Projekt jest zgodny regułami pomocy publicznej i/lub pomocy </w:t>
            </w:r>
            <w:r w:rsidRPr="003D6CD5">
              <w:rPr>
                <w:rFonts w:ascii="Myriad Pro" w:eastAsia="Malgun Gothic" w:hAnsi="Myriad Pro" w:cs="Arial"/>
                <w:i/>
                <w:sz w:val="20"/>
              </w:rPr>
              <w:t>de minimis</w:t>
            </w:r>
            <w:r w:rsidRPr="003D6CD5">
              <w:rPr>
                <w:rFonts w:ascii="Myriad Pro" w:eastAsia="Malgun Gothic" w:hAnsi="Myriad Pro" w:cs="Arial"/>
                <w:sz w:val="20"/>
              </w:rPr>
              <w:t>.</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Jeżeli dotyczy: spełnienie kryterium jest konieczne do przyznania dofinansowania.</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jc w:val="both"/>
              <w:rPr>
                <w:rFonts w:ascii="Myriad Pro" w:hAnsi="Myriad Pro" w:cs="Arial"/>
                <w:sz w:val="20"/>
              </w:rPr>
            </w:pPr>
            <w:r w:rsidRPr="003D6CD5">
              <w:rPr>
                <w:rFonts w:ascii="Myriad Pro" w:hAnsi="Myriad Pro" w:cs="Arial"/>
                <w:sz w:val="20"/>
              </w:rPr>
              <w:t>Ocena spełniania kryterium polega na przypisaniu wartości logicznych „tak”, „nie”, „nie dotyczy”.</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jc w:val="both"/>
              <w:rPr>
                <w:rFonts w:ascii="Myriad Pro" w:hAnsi="Myriad Pro" w:cs="Arial"/>
                <w:sz w:val="20"/>
              </w:rPr>
            </w:pPr>
            <w:r w:rsidRPr="003D6CD5">
              <w:rPr>
                <w:rFonts w:ascii="Myriad Pro" w:hAnsi="Myriad Pro" w:cs="Arial"/>
                <w:sz w:val="20"/>
              </w:rPr>
              <w:t>Zdolność finansowa</w:t>
            </w:r>
          </w:p>
        </w:tc>
        <w:tc>
          <w:tcPr>
            <w:tcW w:w="6379"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3D6CD5">
              <w:rPr>
                <w:rFonts w:ascii="Myriad Pro" w:hAnsi="Myriad Pro" w:cs="Arial"/>
                <w:sz w:val="20"/>
              </w:rPr>
              <w:t>i w terminie określonym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Beneficjent oraz Partner/rzy krajowi (o ile dotyczy), ponoszący wydatki</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w danym projekcie z EFS, posiadają </w:t>
            </w:r>
            <w:r w:rsidRPr="003D6CD5">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3D6CD5">
              <w:rPr>
                <w:rFonts w:ascii="Myriad Pro" w:eastAsia="MyriadPro-Regular" w:hAnsi="Myriad Pro" w:cs="Arial"/>
                <w:sz w:val="20"/>
              </w:rPr>
              <w:t>równy lub wyższy od łącznych rocznych wydatków w danym projekcie z roku, w którym wydatki są najwyższe.</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Spełnienie kryterium jest konieczne do przyznania dofinansowania.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Kryterium weryfikowane będzie na etapie KOP.</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3D6CD5" w:rsidTr="00B11567">
        <w:trPr>
          <w:trHeight w:val="336"/>
        </w:trPr>
        <w:tc>
          <w:tcPr>
            <w:tcW w:w="14220" w:type="dxa"/>
            <w:gridSpan w:val="4"/>
            <w:shd w:val="clear" w:color="auto" w:fill="BFBFBF"/>
            <w:vAlign w:val="center"/>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RPO WZ</w:t>
            </w:r>
          </w:p>
        </w:tc>
      </w:tr>
      <w:tr w:rsidR="00B11567" w:rsidRPr="003D6CD5" w:rsidTr="00B11567">
        <w:trPr>
          <w:trHeight w:val="387"/>
        </w:trPr>
        <w:tc>
          <w:tcPr>
            <w:tcW w:w="536" w:type="dxa"/>
          </w:tcPr>
          <w:p w:rsidR="00B11567" w:rsidRPr="003D6CD5" w:rsidRDefault="00B11567" w:rsidP="00B11567">
            <w:pPr>
              <w:spacing w:before="40" w:after="40" w:line="240" w:lineRule="auto"/>
              <w:ind w:left="-15"/>
              <w:contextualSpacing/>
              <w:jc w:val="center"/>
              <w:rPr>
                <w:rFonts w:ascii="Myriad Pro" w:hAnsi="Myriad Pro" w:cs="Arial"/>
                <w:sz w:val="20"/>
              </w:rPr>
            </w:pPr>
            <w:r w:rsidRPr="003D6CD5">
              <w:rPr>
                <w:rFonts w:ascii="Myriad Pro" w:hAnsi="Myriad Pro" w:cs="Arial"/>
                <w:sz w:val="20"/>
              </w:rPr>
              <w:t>L.p.</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Nazwa kryterium</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Definicja kryterium</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c>
          <w:tcPr>
            <w:tcW w:w="536" w:type="dxa"/>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1</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2</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3</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4</w:t>
            </w:r>
          </w:p>
        </w:tc>
      </w:tr>
      <w:tr w:rsidR="00B11567" w:rsidRPr="003D6CD5" w:rsidTr="00B11567">
        <w:trPr>
          <w:trHeight w:val="41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Odpowiedniość/Adekwatność/Trafność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3D6CD5" w:rsidRDefault="00B11567" w:rsidP="00B11567">
            <w:pPr>
              <w:spacing w:before="4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3D6CD5">
              <w:rPr>
                <w:rFonts w:ascii="Myriad Pro" w:eastAsia="MyriadPro-Regular" w:hAnsi="Myriad Pro" w:cs="Arial"/>
                <w:sz w:val="20"/>
              </w:rPr>
              <w:t>w ramach skali punktowej.</w:t>
            </w:r>
          </w:p>
          <w:p w:rsidR="00B11567" w:rsidRPr="003D6CD5"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Skala punktów: 0-15.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zostaną przyznane minimum 9 punktów.</w:t>
            </w:r>
          </w:p>
        </w:tc>
      </w:tr>
      <w:tr w:rsidR="00B11567" w:rsidRPr="003D6CD5" w:rsidTr="00B11567">
        <w:trPr>
          <w:trHeight w:val="1630"/>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Skuteczność/Efektywność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Stopnień, w jakim projekt przyczyni się do rozwiązania/złagodzenia sytuacji problemowej wskazanej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Stopień/poziom osiągnięcia zakładanych wskaźników w odniesieniu do zaplanowanych kosztów.</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relacji nakład/rezultat.</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punktów.</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hAnsi="Myriad Pro" w:cs="Arial"/>
                <w:sz w:val="20"/>
              </w:rPr>
              <w:t>Trwałość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 xml:space="preserve">Ocena spełniania kryterium dokonywana jest </w:t>
            </w:r>
            <w:r w:rsidRPr="003D6CD5">
              <w:rPr>
                <w:rFonts w:ascii="Myriad Pro"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Skala punktów 0-5 </w:t>
            </w:r>
          </w:p>
          <w:p w:rsidR="00B11567" w:rsidRPr="004A76DD"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eastAsia="MyriadPro-Regular" w:hAnsi="Myriad Pro" w:cs="Arial"/>
                <w:sz w:val="20"/>
              </w:rPr>
              <w:t>Doświadczenie wnioskodawcy i partnera (jeśli dotyczy)</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Doświadczenie w realizacji podobnych przedsięwzięć realizowanych:</w:t>
            </w:r>
          </w:p>
          <w:p w:rsidR="00B11567" w:rsidRPr="003D6CD5"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3D6CD5">
              <w:rPr>
                <w:rFonts w:cs="Arial"/>
              </w:rPr>
              <w:t xml:space="preserve">w obszarze wsparcia projektu: maksymalnie </w:t>
            </w:r>
            <w:r w:rsidRPr="003D6CD5">
              <w:rPr>
                <w:rFonts w:cs="Arial"/>
                <w:b/>
              </w:rPr>
              <w:t>2 pkt</w:t>
            </w:r>
            <w:r w:rsidRPr="003D6CD5">
              <w:rPr>
                <w:rFonts w:cs="Arial"/>
              </w:rPr>
              <w:t xml:space="preserve">; </w:t>
            </w:r>
          </w:p>
          <w:p w:rsidR="00B11567" w:rsidRPr="003D6CD5" w:rsidRDefault="00B11567" w:rsidP="00912095">
            <w:pPr>
              <w:pStyle w:val="Default"/>
              <w:numPr>
                <w:ilvl w:val="0"/>
                <w:numId w:val="41"/>
              </w:numPr>
              <w:ind w:left="175" w:hanging="141"/>
              <w:jc w:val="both"/>
              <w:rPr>
                <w:rFonts w:ascii="Myriad Pro" w:hAnsi="Myriad Pro"/>
                <w:sz w:val="20"/>
                <w:szCs w:val="20"/>
              </w:rPr>
            </w:pPr>
            <w:r w:rsidRPr="003D6CD5">
              <w:rPr>
                <w:rFonts w:ascii="Myriad Pro" w:hAnsi="Myriad Pro"/>
                <w:sz w:val="20"/>
                <w:szCs w:val="20"/>
              </w:rPr>
              <w:t xml:space="preserve">na rzecz grupy docelowej, do której skierowany będzie projekt: maksymalnie </w:t>
            </w:r>
            <w:r w:rsidRPr="003D6CD5">
              <w:rPr>
                <w:rFonts w:ascii="Myriad Pro" w:hAnsi="Myriad Pro"/>
                <w:b/>
                <w:sz w:val="20"/>
                <w:szCs w:val="20"/>
              </w:rPr>
              <w:t>2 pkt</w:t>
            </w:r>
            <w:r w:rsidRPr="003D6CD5">
              <w:rPr>
                <w:rFonts w:ascii="Myriad Pro" w:hAnsi="Myriad Pro"/>
                <w:sz w:val="20"/>
                <w:szCs w:val="20"/>
              </w:rPr>
              <w:t>;</w:t>
            </w:r>
          </w:p>
          <w:p w:rsidR="00B11567" w:rsidRPr="004A76DD" w:rsidRDefault="00B11567" w:rsidP="00912095">
            <w:pPr>
              <w:pStyle w:val="Default"/>
              <w:numPr>
                <w:ilvl w:val="0"/>
                <w:numId w:val="41"/>
              </w:numPr>
              <w:spacing w:after="240"/>
              <w:ind w:left="175" w:hanging="141"/>
              <w:jc w:val="both"/>
              <w:rPr>
                <w:rFonts w:ascii="Myriad Pro" w:hAnsi="Myriad Pro"/>
                <w:b/>
                <w:sz w:val="20"/>
                <w:szCs w:val="20"/>
              </w:rPr>
            </w:pPr>
            <w:r w:rsidRPr="003D6CD5">
              <w:rPr>
                <w:rFonts w:ascii="Myriad Pro" w:hAnsi="Myriad Pro"/>
                <w:sz w:val="20"/>
                <w:szCs w:val="20"/>
              </w:rPr>
              <w:t xml:space="preserve">na określonym terytorium, którego będzie dotyczyć realizacja projektu: maksymalnie </w:t>
            </w:r>
            <w:r w:rsidRPr="003D6CD5">
              <w:rPr>
                <w:rFonts w:ascii="Myriad Pro" w:hAnsi="Myriad Pro"/>
                <w:b/>
                <w:sz w:val="20"/>
                <w:szCs w:val="20"/>
              </w:rPr>
              <w:t xml:space="preserve">1 pkt. </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0- 5.</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Zaplecze realizacji projektu</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samodzielnej realizacji projektu:</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maksymalnie </w:t>
            </w:r>
            <w:r w:rsidRPr="003D6CD5">
              <w:rPr>
                <w:rFonts w:ascii="Myriad Pro" w:eastAsia="MyriadPro-Regular" w:hAnsi="Myriad Pro" w:cs="Arial"/>
                <w:b/>
                <w:sz w:val="20"/>
              </w:rPr>
              <w:t>10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2 pkt.</w:t>
            </w:r>
          </w:p>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realizacji projektu w partnerstwie:</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i partnera/ów: maksymalnie </w:t>
            </w:r>
            <w:r w:rsidRPr="003D6CD5">
              <w:rPr>
                <w:rFonts w:ascii="Myriad Pro" w:eastAsia="MyriadPro-Regular" w:hAnsi="Myriad Pro" w:cs="Arial"/>
                <w:b/>
                <w:sz w:val="20"/>
              </w:rPr>
              <w:t>5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1 pkt.</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3D6CD5">
              <w:rPr>
                <w:rFonts w:ascii="Myriad Pro" w:eastAsia="MyriadPro-Regular" w:hAnsi="Myriad Pro" w:cs="Arial"/>
                <w:b/>
                <w:sz w:val="20"/>
              </w:rPr>
              <w:t xml:space="preserve"> pkt</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0- 10</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6 punkty.</w:t>
            </w:r>
          </w:p>
        </w:tc>
      </w:tr>
      <w:tr w:rsidR="00B11567" w:rsidRPr="003D6CD5" w:rsidTr="00B11567">
        <w:trPr>
          <w:trHeight w:val="374"/>
        </w:trPr>
        <w:tc>
          <w:tcPr>
            <w:tcW w:w="14220" w:type="dxa"/>
            <w:gridSpan w:val="4"/>
            <w:shd w:val="clear" w:color="auto" w:fill="BFBFBF"/>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ZIT RPO WZ</w:t>
            </w:r>
          </w:p>
        </w:tc>
      </w:tr>
      <w:tr w:rsidR="00B11567" w:rsidRPr="003D6CD5" w:rsidTr="00B11567">
        <w:trPr>
          <w:trHeight w:val="457"/>
        </w:trPr>
        <w:tc>
          <w:tcPr>
            <w:tcW w:w="536" w:type="dxa"/>
            <w:vMerge w:val="restart"/>
          </w:tcPr>
          <w:p w:rsidR="00B11567" w:rsidRPr="003D6CD5" w:rsidRDefault="00B11567" w:rsidP="00912095">
            <w:pPr>
              <w:pStyle w:val="Akapitzlist"/>
              <w:numPr>
                <w:ilvl w:val="0"/>
                <w:numId w:val="117"/>
              </w:numPr>
              <w:spacing w:before="40" w:after="40" w:line="240" w:lineRule="auto"/>
              <w:rPr>
                <w:rFonts w:cs="Arial"/>
              </w:rPr>
            </w:pPr>
          </w:p>
        </w:tc>
        <w:tc>
          <w:tcPr>
            <w:tcW w:w="2833" w:type="dxa"/>
            <w:vMerge w:val="restart"/>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Odpowiedniość/ Adekwatność/ Trafność wobec założeń Strategii ZIT</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Kategoria kryterium mająca na celu zapewnienie, aby wybrane do dofinansowania projekty w jak największym stopniu przyczyniały się do realizacji Strategii ZIT Szczecińskiego Obszaru Metropolitalnego, została uszeregowana w następujący sposób:</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1. </w:t>
            </w:r>
            <w:r w:rsidRPr="003D6CD5">
              <w:rPr>
                <w:rFonts w:ascii="Myriad Pro" w:eastAsia="MyriadPro-Regular" w:hAnsi="Myriad Pro" w:cs="Arial"/>
                <w:b/>
                <w:sz w:val="20"/>
              </w:rPr>
              <w:t>Stopień realizacji wskaźników Strategii ZIT SOM</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stopień w jakim projekt realizuje założone w Strategii wskaźniki określone dla wskazanego działania.</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1-24</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2.</w:t>
            </w:r>
            <w:r>
              <w:rPr>
                <w:rFonts w:ascii="Myriad Pro" w:eastAsia="MyriadPro-Regular" w:hAnsi="Myriad Pro" w:cs="Arial"/>
                <w:sz w:val="20"/>
              </w:rPr>
              <w:t xml:space="preserve"> </w:t>
            </w:r>
            <w:r w:rsidRPr="003D6CD5">
              <w:rPr>
                <w:rFonts w:ascii="Myriad Pro" w:eastAsia="MyriadPro-Regular" w:hAnsi="Myriad Pro" w:cs="Arial"/>
                <w:b/>
                <w:sz w:val="20"/>
              </w:rPr>
              <w:t>Potencjał rozwojowy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potencjału rozwojowego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0-6</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992"/>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3. </w:t>
            </w:r>
            <w:r w:rsidRPr="003D6CD5">
              <w:rPr>
                <w:rFonts w:ascii="Myriad Pro" w:eastAsia="MyriadPro-Regular" w:hAnsi="Myriad Pro" w:cs="Arial"/>
                <w:b/>
                <w:sz w:val="20"/>
              </w:rPr>
              <w:t>Zintegrowany i komplementarny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Ocenie podlegać będzie stopień zintegrowania lub komplementarności projektu z innymi projektami zrealizowanymi, realizowanymi bądź planowanymi do realizacji w ramach Strategii ZIT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zintegrowania lub komplementarności z innymi przedsięwzięciami/działaniami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0-18</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4.</w:t>
            </w:r>
            <w:r>
              <w:rPr>
                <w:rFonts w:ascii="Myriad Pro" w:eastAsia="MyriadPro-Regular" w:hAnsi="Myriad Pro" w:cs="Arial"/>
                <w:sz w:val="20"/>
              </w:rPr>
              <w:t xml:space="preserve"> </w:t>
            </w:r>
            <w:r w:rsidRPr="003D6CD5">
              <w:rPr>
                <w:rFonts w:ascii="Myriad Pro" w:eastAsia="MyriadPro-Regular" w:hAnsi="Myriad Pro" w:cs="Arial"/>
                <w:b/>
                <w:sz w:val="20"/>
              </w:rPr>
              <w:t>Szczegółowy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w jakim stopniu projekt umożliwi zastosowanie nowoczesnych metod i narzędzi z ukierunkowaniem na obszary wiejskie. Najwyżej punktowane będą projekty przyczyniające się do ograniczenia nierówności w dysproporcjach pomiędzy kształceniem w szkołach wiejskich i miejskich.</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1-12</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bl>
    <w:p w:rsidR="00B11567" w:rsidRPr="003D6CD5" w:rsidRDefault="00B11567" w:rsidP="00B1156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24"/>
        <w:gridCol w:w="6082"/>
        <w:gridCol w:w="4733"/>
      </w:tblGrid>
      <w:tr w:rsidR="00B11567" w:rsidRPr="003D6CD5" w:rsidTr="00B11567">
        <w:trPr>
          <w:jc w:val="center"/>
        </w:trPr>
        <w:tc>
          <w:tcPr>
            <w:tcW w:w="14175" w:type="dxa"/>
            <w:gridSpan w:val="4"/>
            <w:shd w:val="clear" w:color="auto" w:fill="D9D9D9"/>
            <w:vAlign w:val="center"/>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administracyjności</w:t>
            </w:r>
          </w:p>
        </w:tc>
      </w:tr>
      <w:tr w:rsidR="00B11567" w:rsidRPr="003D6CD5" w:rsidTr="00B11567">
        <w:trPr>
          <w:jc w:val="center"/>
        </w:trPr>
        <w:tc>
          <w:tcPr>
            <w:tcW w:w="536" w:type="dxa"/>
            <w:shd w:val="clear" w:color="auto" w:fill="auto"/>
          </w:tcPr>
          <w:p w:rsidR="00B11567" w:rsidRPr="003D6CD5" w:rsidRDefault="00B11567" w:rsidP="00B11567">
            <w:pPr>
              <w:spacing w:before="40" w:after="40"/>
              <w:ind w:left="-22"/>
              <w:rPr>
                <w:rFonts w:ascii="Myriad Pro" w:hAnsi="Myriad Pro" w:cs="Arial"/>
                <w:sz w:val="20"/>
              </w:rPr>
            </w:pPr>
            <w:r w:rsidRPr="003D6CD5">
              <w:rPr>
                <w:rFonts w:ascii="Myriad Pro" w:hAnsi="Myriad Pro" w:cs="Arial"/>
                <w:sz w:val="20"/>
              </w:rPr>
              <w:t>L.p.</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6"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Intensywność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Wnioskowana kwota i poziom wsparcia są zgodne z zapisami </w:t>
            </w:r>
            <w:r w:rsidRPr="003D6CD5">
              <w:rPr>
                <w:rFonts w:ascii="Myriad Pro" w:hAnsi="Myriad Pro" w:cs="Arial"/>
                <w:i/>
                <w:sz w:val="20"/>
              </w:rPr>
              <w:t>Regulaminu konkursu</w:t>
            </w:r>
            <w:r w:rsidRPr="003D6CD5">
              <w:rPr>
                <w:rFonts w:ascii="Myriad Pro" w:hAnsi="Myriad Pro" w:cs="Arial"/>
                <w:sz w:val="20"/>
              </w:rPr>
              <w:t>.</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kwalifikowalnością wydatków</w:t>
            </w:r>
          </w:p>
        </w:tc>
        <w:tc>
          <w:tcPr>
            <w:tcW w:w="6082" w:type="dxa"/>
            <w:shd w:val="clear" w:color="auto" w:fill="auto"/>
          </w:tcPr>
          <w:p w:rsidR="00B11567" w:rsidRPr="003D6CD5" w:rsidRDefault="00B11567" w:rsidP="00B11567">
            <w:pPr>
              <w:autoSpaceDE w:val="0"/>
              <w:autoSpaceDN w:val="0"/>
              <w:adjustRightInd w:val="0"/>
              <w:spacing w:after="0" w:line="240" w:lineRule="auto"/>
              <w:jc w:val="both"/>
              <w:rPr>
                <w:rFonts w:ascii="Myriad Pro" w:hAnsi="Myriad Pro" w:cs="MyriadPro-It"/>
                <w:i/>
                <w:sz w:val="20"/>
              </w:rPr>
            </w:pPr>
            <w:r w:rsidRPr="003D6CD5">
              <w:rPr>
                <w:rFonts w:ascii="Myriad Pro" w:eastAsia="MyriadPro-Regular" w:hAnsi="Myriad Pro" w:cs="Arial"/>
                <w:sz w:val="20"/>
              </w:rPr>
              <w:t xml:space="preserve">Wydatki w projekcie są zgodne z </w:t>
            </w:r>
            <w:r w:rsidRPr="003D6CD5">
              <w:rPr>
                <w:rFonts w:ascii="Myriad Pro" w:eastAsia="MyriadPro-Regular" w:hAnsi="Myriad Pro" w:cs="Arial"/>
                <w:i/>
                <w:sz w:val="20"/>
              </w:rPr>
              <w:t xml:space="preserve">Wytycznymi </w:t>
            </w:r>
            <w:r w:rsidRPr="003D6CD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3D6CD5">
              <w:rPr>
                <w:rFonts w:ascii="Myriad Pro" w:eastAsia="MyriadPro-Regular" w:hAnsi="Myriad Pro" w:cs="Arial"/>
                <w:sz w:val="20"/>
              </w:rPr>
              <w:t>z</w:t>
            </w:r>
            <w:r w:rsidRPr="003D6CD5">
              <w:rPr>
                <w:rFonts w:ascii="Myriad Pro" w:eastAsia="MyriadPro-Regular" w:hAnsi="Myriad Pro" w:cs="Arial"/>
                <w:i/>
                <w:sz w:val="20"/>
              </w:rPr>
              <w:t xml:space="preserve"> </w:t>
            </w:r>
            <w:r w:rsidRPr="003D6CD5">
              <w:rPr>
                <w:rFonts w:ascii="Myriad Pro" w:hAnsi="Myriad Pro" w:cs="Arial"/>
                <w:i/>
                <w:sz w:val="20"/>
              </w:rPr>
              <w:t>Wytycznymi w zakresie realizacji przedsięwzięć z udziałem środków Europejskiego Funduszu Społecznego w obszarze edukacji na lata 2014 – 2020.</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Planowane wydatki są uzasadnione, niezbędne, racjonalne i adekwatne do zakresu merytorycznego</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3D6CD5">
              <w:rPr>
                <w:rFonts w:ascii="Myriad Pro" w:eastAsia="MyriadPro-Regular" w:hAnsi="Myriad Pro" w:cs="Arial"/>
                <w:sz w:val="20"/>
              </w:rPr>
              <w:t>i planowanego wsparcia.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3D6CD5">
              <w:rPr>
                <w:rFonts w:ascii="Myriad Pro" w:eastAsia="MyriadPro-Regular" w:hAnsi="Myriad Pro" w:cs="Arial"/>
                <w:sz w:val="20"/>
              </w:rPr>
              <w:t>z</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katalogiem wydatków,</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Poziom wydatków w ramach cross financingu oraz środków trwałych jest zgodny z poziomem tych wydatków wskazanym w Regulaminie konkursu.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i/>
                <w:sz w:val="20"/>
              </w:rPr>
              <w:t xml:space="preserve">Wytycznych  </w:t>
            </w:r>
            <w:r w:rsidRPr="003D6CD5">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3D6CD5">
              <w:rPr>
                <w:rFonts w:ascii="Myriad Pro" w:eastAsia="MyriadPro-Regular" w:hAnsi="Myriad Pro" w:cs="Arial"/>
                <w:sz w:val="20"/>
              </w:rPr>
              <w:t xml:space="preserve"> </w:t>
            </w:r>
            <w:r w:rsidRPr="003D6CD5">
              <w:rPr>
                <w:rFonts w:ascii="Myriad Pro" w:hAnsi="Myriad Pro" w:cs="Arial"/>
                <w:sz w:val="20"/>
              </w:rPr>
              <w:t xml:space="preserve"> właściwych </w:t>
            </w:r>
            <w:r w:rsidRPr="003D6CD5">
              <w:rPr>
                <w:rFonts w:ascii="Myriad Pro" w:eastAsia="MyriadPro-Regular" w:hAnsi="Myriad Pro" w:cs="Arial"/>
                <w:i/>
                <w:sz w:val="20"/>
              </w:rPr>
              <w:t xml:space="preserve">Wytycznych obszarowych, </w:t>
            </w:r>
            <w:r w:rsidRPr="003D6CD5">
              <w:rPr>
                <w:rFonts w:ascii="Myriad Pro" w:hAnsi="Myriad Pro" w:cs="Arial"/>
                <w:sz w:val="20"/>
              </w:rPr>
              <w:t>mających wpływ na założenia dotyczące kwalifikowalności wydatków.</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eastAsia="MyriadPro-Regular" w:hAnsi="Myriad Pro" w:cs="Arial"/>
                <w:sz w:val="20"/>
              </w:rPr>
              <w:t>Zgodność z warunkami realizacji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3D6CD5">
              <w:rPr>
                <w:rFonts w:ascii="Myriad Pro" w:eastAsia="MyriadPro-Regular" w:hAnsi="Myriad Pro" w:cs="Arial"/>
                <w:sz w:val="20"/>
              </w:rPr>
              <w:t>z uwarunkowaniami realizacji wsparcia określonymi we właściwych wytycznych obszarowych oraz z zasadami realizacji</w:t>
            </w:r>
            <w:r>
              <w:rPr>
                <w:rFonts w:ascii="Myriad Pro" w:eastAsia="MyriadPro-Regular" w:hAnsi="Myriad Pro" w:cs="Arial"/>
                <w:sz w:val="20"/>
              </w:rPr>
              <w:t xml:space="preserve"> wsparcia wskazanymi przez IOK</w:t>
            </w:r>
            <w:r w:rsidRPr="003D6CD5">
              <w:rPr>
                <w:rFonts w:ascii="Myriad Pro" w:eastAsia="MyriadPro-Regular" w:hAnsi="Myriad Pro" w:cs="Arial"/>
                <w:sz w:val="20"/>
              </w:rPr>
              <w:t xml:space="preserve"> w części 5.3 </w:t>
            </w:r>
            <w:r w:rsidRPr="003D6CD5">
              <w:rPr>
                <w:rFonts w:ascii="Myriad Pro" w:eastAsia="MyriadPro-Regular" w:hAnsi="Myriad Pro" w:cs="Arial"/>
                <w:i/>
                <w:sz w:val="20"/>
              </w:rPr>
              <w:t xml:space="preserve">Regulaminu konkursu </w:t>
            </w:r>
            <w:r w:rsidRPr="003D6CD5">
              <w:rPr>
                <w:rFonts w:ascii="Myriad Pro" w:eastAsia="MyriadPro-Regular" w:hAnsi="Myriad Pro" w:cs="Arial"/>
                <w:sz w:val="20"/>
              </w:rPr>
              <w:t>(np. zasady realizacji danej formy wsparcia)</w:t>
            </w:r>
            <w:r w:rsidRPr="003D6CD5">
              <w:rPr>
                <w:rFonts w:ascii="Myriad Pro" w:eastAsia="MyriadPro-Regular" w:hAnsi="Myriad Pro" w:cs="Arial"/>
                <w:i/>
                <w:sz w:val="20"/>
              </w:rPr>
              <w:t>.</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Projekty niespełniające kryterium kierowane są do poprawy lub uzupełnienia.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i/>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3D6CD5">
              <w:rPr>
                <w:rFonts w:ascii="Myriad Pro" w:hAnsi="Myriad Pro" w:cs="Arial"/>
                <w:i/>
                <w:sz w:val="20"/>
              </w:rPr>
              <w:t>RPO WZ 2014-2020</w:t>
            </w:r>
            <w:r w:rsidRPr="003D6CD5">
              <w:rPr>
                <w:rFonts w:ascii="Myriad Pro" w:hAnsi="Myriad Pro" w:cs="Arial"/>
                <w:sz w:val="20"/>
              </w:rPr>
              <w:t xml:space="preserve">, przepisów prawa,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sz w:val="20"/>
              </w:rPr>
              <w:t>właściwych</w:t>
            </w:r>
            <w:r w:rsidRPr="003D6CD5">
              <w:rPr>
                <w:rFonts w:ascii="Myriad Pro" w:eastAsia="MyriadPro-Regular" w:hAnsi="Myriad Pro" w:cs="Arial"/>
                <w:i/>
                <w:sz w:val="20"/>
              </w:rPr>
              <w:t xml:space="preserve"> Wytycznych obszarowych </w:t>
            </w:r>
            <w:r w:rsidRPr="003D6CD5">
              <w:rPr>
                <w:rFonts w:ascii="Myriad Pro" w:hAnsi="Myriad Pro" w:cs="Arial"/>
                <w:sz w:val="20"/>
              </w:rPr>
              <w:t>mających wpływ na założenia dotyczące uwarunkowań realizacji wsparcia.</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Spójność i kompletność zapisów </w:t>
            </w:r>
          </w:p>
        </w:tc>
        <w:tc>
          <w:tcPr>
            <w:tcW w:w="6082"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Wniosek jest spójny i kompletny w odniesieniu do dokonanej oceny.</w:t>
            </w:r>
          </w:p>
          <w:p w:rsidR="00B11567" w:rsidRPr="003D6CD5" w:rsidRDefault="00B11567" w:rsidP="00B11567">
            <w:pPr>
              <w:spacing w:before="40" w:after="40"/>
              <w:jc w:val="both"/>
              <w:rPr>
                <w:rFonts w:ascii="Myriad Pro" w:hAnsi="Myriad Pro" w:cs="Arial"/>
                <w:sz w:val="20"/>
              </w:rPr>
            </w:pP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331538" w:rsidRDefault="00331538" w:rsidP="00B11567">
      <w:pPr>
        <w:pStyle w:val="Nagwek"/>
        <w:spacing w:after="240"/>
        <w:rPr>
          <w:rFonts w:cs="Arial"/>
          <w:b/>
          <w:sz w:val="20"/>
        </w:rPr>
      </w:pPr>
    </w:p>
    <w:p w:rsidR="00B11567" w:rsidRPr="003D6CD5" w:rsidRDefault="00B11567" w:rsidP="00B11567">
      <w:pPr>
        <w:pStyle w:val="Nagwek"/>
        <w:spacing w:after="200"/>
        <w:jc w:val="center"/>
        <w:rPr>
          <w:rFonts w:cs="Arial"/>
          <w:b/>
          <w:sz w:val="20"/>
        </w:rPr>
      </w:pPr>
      <w:r w:rsidRPr="003D6CD5">
        <w:rPr>
          <w:rFonts w:cs="Arial"/>
          <w:b/>
          <w:sz w:val="20"/>
        </w:rPr>
        <w:t>Kryteria szczegółowe</w:t>
      </w:r>
      <w:r>
        <w:rPr>
          <w:rFonts w:cs="Arial"/>
          <w:b/>
          <w:sz w:val="20"/>
        </w:rPr>
        <w:t xml:space="preserve"> </w:t>
      </w:r>
      <w:r>
        <w:rPr>
          <w:rFonts w:eastAsiaTheme="majorEastAsia" w:cstheme="majorBidi"/>
          <w:b/>
          <w:bCs/>
          <w:sz w:val="20"/>
        </w:rPr>
        <w:t xml:space="preserve">przyjęte Uchwałą Nr 97/17 </w:t>
      </w:r>
      <w:r>
        <w:rPr>
          <w:rFonts w:eastAsiaTheme="majorEastAsia" w:cs="Arial"/>
          <w:b/>
          <w:bCs/>
          <w:sz w:val="20"/>
        </w:rPr>
        <w:t>Komitetu Monitorującego RPO WZ 2014-2020 z dnia 23 listopada 2017 r. (tryb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Oś priorytetowa</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VIII Edukacja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Priorytet Inwestycyjny</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eastAsia="Times New Roman" w:hAnsi="Myriad Pro"/>
                <w:sz w:val="20"/>
              </w:rPr>
              <w:t>10i Ograniczenie i zapobieganie przedwczesnemu kończeniu nauki szkolnej oraz zapewnianie równego dostępu do dobrej jakości wczesnej edukacji elementarnej oraz kształcenia podstawowego, gimnazjalnego</w:t>
            </w:r>
            <w:r w:rsidRPr="003D6CD5">
              <w:rPr>
                <w:rFonts w:ascii="Myriad Pro" w:eastAsia="Times New Roman" w:hAnsi="Myriad Pro"/>
                <w:sz w:val="20"/>
              </w:rPr>
              <w:br/>
              <w:t>i ponadgimnazjalnego z uwzględnieniem formalnych, nieformalnych i pozaformalnych ścieżek kształcenia umożliwiających ponowne podjęcie kształcenia i szkolenia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Działanie</w:t>
            </w:r>
          </w:p>
        </w:tc>
        <w:tc>
          <w:tcPr>
            <w:tcW w:w="12275" w:type="dxa"/>
            <w:shd w:val="clear" w:color="auto" w:fill="B6DDE8" w:themeFill="accent5" w:themeFillTint="66"/>
          </w:tcPr>
          <w:p w:rsidR="00B11567" w:rsidRPr="00615BB5" w:rsidRDefault="00B11567" w:rsidP="00B11567">
            <w:pPr>
              <w:spacing w:before="40" w:after="40" w:line="240" w:lineRule="auto"/>
              <w:rPr>
                <w:rFonts w:ascii="Myriad Pro" w:hAnsi="Myriad Pro"/>
                <w:sz w:val="20"/>
              </w:rPr>
            </w:pPr>
            <w:r w:rsidRPr="00615BB5">
              <w:rPr>
                <w:rFonts w:ascii="Myriad Pro" w:hAnsi="Myriad Pro"/>
                <w:sz w:val="20"/>
              </w:rPr>
              <w:t>8.3 Wsparcie szkół i placówek prowadzących kształcenie ogólne oraz uczniów uczestniczących w kształceniu podstawowym, gimnazjalnym i ponadgimnazjalnym w ramach</w:t>
            </w:r>
            <w:r w:rsidRPr="00615BB5">
              <w:rPr>
                <w:rFonts w:ascii="Myriad Pro" w:hAnsi="Myriad Pro"/>
                <w:i/>
                <w:sz w:val="20"/>
              </w:rPr>
              <w:t xml:space="preserve"> Strategii ZIT dla Szczecińskiego Obszaru Metropolitalnego</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after="40" w:line="240" w:lineRule="auto"/>
              <w:rPr>
                <w:rFonts w:ascii="Myriad Pro" w:hAnsi="Myriad Pro"/>
                <w:sz w:val="20"/>
              </w:rPr>
            </w:pPr>
            <w:r w:rsidRPr="003D6CD5">
              <w:rPr>
                <w:rFonts w:ascii="Myriad Pro" w:hAnsi="Myriad Pro"/>
                <w:sz w:val="20"/>
              </w:rPr>
              <w:t>Typ projektu</w:t>
            </w:r>
          </w:p>
        </w:tc>
        <w:tc>
          <w:tcPr>
            <w:tcW w:w="12275" w:type="dxa"/>
            <w:shd w:val="clear" w:color="auto" w:fill="B6DDE8" w:themeFill="accent5" w:themeFillTint="66"/>
          </w:tcPr>
          <w:p w:rsidR="00B11567" w:rsidRPr="003D6CD5" w:rsidRDefault="00B11567" w:rsidP="00912095">
            <w:pPr>
              <w:numPr>
                <w:ilvl w:val="0"/>
                <w:numId w:val="119"/>
              </w:numPr>
              <w:spacing w:after="40" w:line="240" w:lineRule="auto"/>
              <w:ind w:left="401" w:hanging="425"/>
              <w:jc w:val="both"/>
              <w:rPr>
                <w:rFonts w:ascii="Myriad Pro" w:hAnsi="Myriad Pro" w:cs="Arial"/>
                <w:sz w:val="20"/>
              </w:rPr>
            </w:pPr>
            <w:r w:rsidRPr="003D6CD5">
              <w:rPr>
                <w:rFonts w:ascii="Myriad Pro" w:hAnsi="Myriad Pro" w:cs="Arial"/>
                <w:sz w:val="20"/>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20"/>
              </w:numPr>
              <w:autoSpaceDE w:val="0"/>
              <w:autoSpaceDN w:val="0"/>
              <w:spacing w:after="40" w:line="240" w:lineRule="auto"/>
              <w:ind w:hanging="427"/>
              <w:contextualSpacing w:val="0"/>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różnych form rozwijających uzdolnienia,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wdrożenie nowych form i programów nauczania,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tworzenie i realizacja zajęć</w:t>
            </w:r>
            <w:r w:rsidR="005A0B0E">
              <w:rPr>
                <w:rFonts w:ascii="Myriad Pro" w:hAnsi="Myriad Pro" w:cs="Arial"/>
                <w:sz w:val="20"/>
              </w:rPr>
              <w:t xml:space="preserve"> w klasach </w:t>
            </w:r>
            <w:r w:rsidRPr="003D6CD5">
              <w:rPr>
                <w:rFonts w:ascii="Myriad Pro" w:hAnsi="Myriad Pro" w:cs="Arial"/>
                <w:sz w:val="20"/>
              </w:rPr>
              <w:t xml:space="preserve"> o nowatorskich rozwiązaniach programowych, organizacyjnych lub metodycznych,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organizację kółek zainteresowań, warsztatów, laboratoriów dla uczniów lub słuchaczy,</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nawiązywanie współpracy z otoczeniem społeczno-gospodarczym szkoły lub placówki systemu oświaty w celu realizacji programów edukacyjnych,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doradztwo edukacyjno-zawodowe dla uczniów lub słuchaczy, ze szczególnym uwzględnieniem uczniów ze specjalnymi potrzebami rozwojowymi i edukacyjnymi,</w:t>
            </w:r>
          </w:p>
          <w:p w:rsidR="00B11567" w:rsidRPr="00CF4FEC"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zajęć organizowanych poza szkołą lub poza lekcjami.</w:t>
            </w:r>
          </w:p>
          <w:p w:rsidR="00B11567" w:rsidRPr="003D6CD5" w:rsidRDefault="00B11567" w:rsidP="00912095">
            <w:pPr>
              <w:pStyle w:val="Akapitzlist"/>
              <w:numPr>
                <w:ilvl w:val="0"/>
                <w:numId w:val="119"/>
              </w:numPr>
              <w:autoSpaceDE w:val="0"/>
              <w:autoSpaceDN w:val="0"/>
              <w:spacing w:after="0" w:line="240" w:lineRule="auto"/>
              <w:ind w:left="350"/>
              <w:contextualSpacing w:val="0"/>
              <w:jc w:val="both"/>
              <w:rPr>
                <w:rFonts w:cs="Arial"/>
              </w:rPr>
            </w:pPr>
            <w:r w:rsidRPr="003D6CD5">
              <w:rPr>
                <w:rFonts w:cs="Arial"/>
              </w:rPr>
              <w:t>Doskonalenie umiejętności</w:t>
            </w:r>
            <w:r w:rsidR="005A0B0E">
              <w:rPr>
                <w:rFonts w:cs="Arial"/>
              </w:rPr>
              <w:t xml:space="preserve"> i</w:t>
            </w:r>
            <w:r w:rsidRPr="003D6CD5">
              <w:rPr>
                <w:rFonts w:cs="Arial"/>
              </w:rPr>
              <w:t xml:space="preserve"> kompetencji </w:t>
            </w:r>
            <w:r w:rsidR="005A0B0E">
              <w:rPr>
                <w:rFonts w:cs="Arial"/>
              </w:rPr>
              <w:t>zawodowych</w:t>
            </w:r>
            <w:r w:rsidRPr="003D6CD5">
              <w:rPr>
                <w:rFonts w:cs="Arial"/>
              </w:rPr>
              <w:t xml:space="preserve"> nauczycieli prowadzących kształcenie w zakresie stosowania metod i form organizacyjnych sprzyjających kształtowaniu i rozwijaniu u uczniów kompetencji kluczowych niezbędnych na rynku pracy oraz właściwych postaw/umiejętności poprzez:</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kursy i szkolenia doskonalące (teoretyczne i praktyczne), w tym z wykorzystaniem pracy trenerów przeszkolonych w ramach PO WER, studia podyplomowe,</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wspieranie istniejących, budowanie nowych i moderowanie sieci współpracy i samokształcenia nauczycieli,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realizację w szkole lub placówce systemu oświaty programów wspomagania,</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staże i praktyki nauczycieli realizowane we współpracy z podmiotami z otoczenia szkoły lub placówki systemu oświaty,</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B11567" w:rsidRPr="003D6CD5" w:rsidRDefault="005A0B0E" w:rsidP="00912095">
            <w:pPr>
              <w:numPr>
                <w:ilvl w:val="0"/>
                <w:numId w:val="122"/>
              </w:numPr>
              <w:spacing w:after="40" w:line="240" w:lineRule="auto"/>
              <w:ind w:left="350"/>
              <w:jc w:val="both"/>
              <w:rPr>
                <w:rFonts w:ascii="Myriad Pro" w:hAnsi="Myriad Pro" w:cs="Arial"/>
                <w:sz w:val="20"/>
              </w:rPr>
            </w:pPr>
            <w:r w:rsidRPr="003D6CD5">
              <w:rPr>
                <w:rFonts w:ascii="Myriad Pro" w:hAnsi="Myriad Pro" w:cs="Arial"/>
                <w:sz w:val="20"/>
              </w:rPr>
              <w:t>Indywidualizacj</w:t>
            </w:r>
            <w:r>
              <w:rPr>
                <w:rFonts w:ascii="Myriad Pro" w:hAnsi="Myriad Pro" w:cs="Arial"/>
                <w:sz w:val="20"/>
              </w:rPr>
              <w:t>a</w:t>
            </w:r>
            <w:r w:rsidRPr="003D6CD5">
              <w:rPr>
                <w:rFonts w:ascii="Myriad Pro" w:hAnsi="Myriad Pro" w:cs="Arial"/>
                <w:sz w:val="20"/>
              </w:rPr>
              <w:t xml:space="preserve"> </w:t>
            </w:r>
            <w:r w:rsidR="00B11567" w:rsidRPr="003D6CD5">
              <w:rPr>
                <w:rFonts w:ascii="Myriad Pro" w:hAnsi="Myriad Pro" w:cs="Arial"/>
                <w:sz w:val="20"/>
              </w:rPr>
              <w:t>pracy z uczniem ze specjalnymi potrzebami edukacyjnymi, w tym ucznia młodszego oraz ucznia zdolnego i wsparcie uczniów zagrożonych przedwczesnym zakończeniem nauki szkolnej poprzez:</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wsparcie uczniów ze specjalnymi potrzebami rozwojowymi i edukacyjnymi, w tym uczniów młodszych oraz uczniów zdolnych w ramach zajęć uzupełniających ofertę szkoły lub placówki systemu oświaty, w tym:</w:t>
            </w:r>
          </w:p>
          <w:p w:rsidR="00B11567"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warsztatów, </w:t>
            </w:r>
          </w:p>
          <w:p w:rsidR="00B11567" w:rsidRPr="00F13911"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porad i konsultacji.</w:t>
            </w:r>
          </w:p>
          <w:p w:rsidR="00B11567" w:rsidRPr="003D6CD5" w:rsidRDefault="00B11567" w:rsidP="00912095">
            <w:pPr>
              <w:numPr>
                <w:ilvl w:val="0"/>
                <w:numId w:val="124"/>
              </w:numPr>
              <w:spacing w:after="0" w:line="240" w:lineRule="auto"/>
              <w:ind w:left="339" w:hanging="363"/>
              <w:jc w:val="both"/>
              <w:rPr>
                <w:rFonts w:ascii="Myriad Pro" w:hAnsi="Myriad Pro" w:cs="Arial"/>
                <w:sz w:val="20"/>
              </w:rPr>
            </w:pPr>
            <w:r w:rsidRPr="003D6CD5">
              <w:rPr>
                <w:rFonts w:ascii="Myriad Pro" w:hAnsi="Myriad Pro" w:cs="Arial"/>
                <w:sz w:val="20"/>
              </w:rPr>
              <w:t>Tworzenie warunków dla nauczania opartego na metodzie eksperymentu głównie poprzez:</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wyposażenie pracowni szkolnych w narzędzia do nauczania przedmiotów przyrodniczych lub matematyki,</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kształtowanie i rozwijanie kompetencji uczniów lub słuchaczy w zakresie przedmiotów przyrodniczych lub matematyki.</w:t>
            </w:r>
          </w:p>
          <w:p w:rsidR="00B11567" w:rsidRPr="003D6CD5" w:rsidRDefault="00B11567" w:rsidP="00912095">
            <w:pPr>
              <w:numPr>
                <w:ilvl w:val="0"/>
                <w:numId w:val="124"/>
              </w:numPr>
              <w:spacing w:after="40" w:line="240" w:lineRule="auto"/>
              <w:ind w:left="401" w:hanging="401"/>
              <w:jc w:val="both"/>
              <w:rPr>
                <w:rFonts w:ascii="Myriad Pro" w:hAnsi="Myriad Pro" w:cs="Arial"/>
                <w:sz w:val="20"/>
              </w:rPr>
            </w:pPr>
            <w:r w:rsidRPr="003D6CD5">
              <w:rPr>
                <w:rFonts w:ascii="Myriad Pro" w:hAnsi="Myriad Pro" w:cs="Arial"/>
                <w:sz w:val="20"/>
              </w:rPr>
              <w:t>Korzystanie z technologii informacyjno-komunikacyjnych (TIK) w szczególności poprzez:</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024256"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programy rozwijania kompetencji cyfrowych uczniów lub słuchaczy przez naukę programowania.</w:t>
            </w:r>
          </w:p>
        </w:tc>
      </w:tr>
    </w:tbl>
    <w:p w:rsidR="00B11567" w:rsidRPr="003D6CD5" w:rsidRDefault="00B11567" w:rsidP="00B11567">
      <w:pPr>
        <w:spacing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339"/>
        <w:gridCol w:w="6804"/>
        <w:gridCol w:w="4733"/>
      </w:tblGrid>
      <w:tr w:rsidR="00B11567" w:rsidRPr="003D6CD5" w:rsidTr="00B11567">
        <w:trPr>
          <w:jc w:val="center"/>
        </w:trPr>
        <w:tc>
          <w:tcPr>
            <w:tcW w:w="14600" w:type="dxa"/>
            <w:gridSpan w:val="4"/>
            <w:shd w:val="clear" w:color="auto" w:fill="D9D9D9" w:themeFill="background1" w:themeFillShade="D9"/>
          </w:tcPr>
          <w:p w:rsidR="00B11567" w:rsidRPr="003D6CD5" w:rsidRDefault="00B11567" w:rsidP="00B11567">
            <w:pPr>
              <w:spacing w:before="40" w:after="40" w:line="240" w:lineRule="auto"/>
              <w:jc w:val="center"/>
              <w:rPr>
                <w:rFonts w:ascii="Myriad Pro" w:hAnsi="Myriad Pro"/>
                <w:b/>
                <w:sz w:val="20"/>
              </w:rPr>
            </w:pPr>
            <w:r w:rsidRPr="003D6CD5">
              <w:rPr>
                <w:rFonts w:ascii="Myriad Pro" w:hAnsi="Myriad Pro"/>
                <w:b/>
                <w:sz w:val="20"/>
              </w:rPr>
              <w:t>Kryteria dopuszczalności</w:t>
            </w:r>
          </w:p>
        </w:tc>
      </w:tr>
      <w:tr w:rsidR="00B11567" w:rsidRPr="003D6CD5" w:rsidTr="00B11567">
        <w:trPr>
          <w:jc w:val="center"/>
        </w:trPr>
        <w:tc>
          <w:tcPr>
            <w:tcW w:w="72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L.p.</w:t>
            </w:r>
          </w:p>
        </w:tc>
        <w:tc>
          <w:tcPr>
            <w:tcW w:w="2339"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Nazwa kryterium</w:t>
            </w:r>
          </w:p>
        </w:tc>
        <w:tc>
          <w:tcPr>
            <w:tcW w:w="680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Definicja kryterium</w:t>
            </w:r>
          </w:p>
        </w:tc>
        <w:tc>
          <w:tcPr>
            <w:tcW w:w="4733"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Opis znaczenia kryterium</w:t>
            </w:r>
          </w:p>
        </w:tc>
      </w:tr>
      <w:tr w:rsidR="00B11567" w:rsidRPr="003D6CD5" w:rsidTr="00B11567">
        <w:trPr>
          <w:jc w:val="center"/>
        </w:trPr>
        <w:tc>
          <w:tcPr>
            <w:tcW w:w="72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1</w:t>
            </w:r>
          </w:p>
        </w:tc>
        <w:tc>
          <w:tcPr>
            <w:tcW w:w="2339"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2</w:t>
            </w:r>
          </w:p>
        </w:tc>
        <w:tc>
          <w:tcPr>
            <w:tcW w:w="680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3</w:t>
            </w:r>
          </w:p>
        </w:tc>
        <w:tc>
          <w:tcPr>
            <w:tcW w:w="4733"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4</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Wymogi organizacyjne</w:t>
            </w:r>
          </w:p>
        </w:tc>
        <w:tc>
          <w:tcPr>
            <w:tcW w:w="6804" w:type="dxa"/>
            <w:shd w:val="clear" w:color="auto" w:fill="auto"/>
          </w:tcPr>
          <w:p w:rsidR="00B11567" w:rsidRPr="003D6CD5" w:rsidRDefault="00B11567" w:rsidP="00912095">
            <w:pPr>
              <w:pStyle w:val="Akapitzlist"/>
              <w:numPr>
                <w:ilvl w:val="0"/>
                <w:numId w:val="128"/>
              </w:numPr>
              <w:spacing w:before="40" w:after="40" w:line="240" w:lineRule="auto"/>
              <w:jc w:val="both"/>
            </w:pPr>
            <w:r w:rsidRPr="003D6CD5">
              <w:rPr>
                <w:rFonts w:cs="Arial"/>
              </w:rPr>
              <w:t>Projektodawca składa nie więcej niż jeden wniosek o dofinansowanie dotyczący jednej placówki/jednostki organizacyjnej</w:t>
            </w:r>
            <w:r>
              <w:rPr>
                <w:rFonts w:cs="Arial"/>
              </w:rPr>
              <w:t>.</w:t>
            </w:r>
            <w:r w:rsidRPr="003D6CD5">
              <w:rPr>
                <w:rFonts w:cs="Arial"/>
              </w:rPr>
              <w:t xml:space="preserve"> Możliwe jest również złożenie przez organ prowadzący 1 wniosku dla kilku placówek/szkół podlegających </w:t>
            </w:r>
            <w:r>
              <w:rPr>
                <w:rFonts w:cs="Arial"/>
              </w:rPr>
              <w:t xml:space="preserve">danemu organowi. Typ projektów </w:t>
            </w:r>
            <w:r w:rsidRPr="003D6CD5">
              <w:rPr>
                <w:rFonts w:cs="Arial"/>
              </w:rPr>
              <w:t>1 - 5</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Zgodność wsparcia</w:t>
            </w:r>
          </w:p>
        </w:tc>
        <w:tc>
          <w:tcPr>
            <w:tcW w:w="6804" w:type="dxa"/>
            <w:shd w:val="clear" w:color="auto" w:fill="auto"/>
          </w:tcPr>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w:t>
            </w:r>
            <w:r>
              <w:rPr>
                <w:rFonts w:cs="Arial"/>
              </w:rPr>
              <w:t xml:space="preserve">a ww. obszarze).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Projektodawca </w:t>
            </w:r>
            <w:r w:rsidRPr="003D6CD5" w:rsidDel="00094346">
              <w:rPr>
                <w:rFonts w:cs="Arial"/>
              </w:rPr>
              <w:t xml:space="preserve"> wniesie wkład własn</w:t>
            </w:r>
            <w:r w:rsidRPr="003D6CD5">
              <w:rPr>
                <w:rFonts w:cs="Arial"/>
              </w:rPr>
              <w:t>y</w:t>
            </w:r>
            <w:r w:rsidRPr="003D6CD5" w:rsidDel="00094346">
              <w:rPr>
                <w:rFonts w:cs="Arial"/>
              </w:rPr>
              <w:t xml:space="preserve"> w wysokości </w:t>
            </w:r>
            <w:r w:rsidRPr="003D6CD5">
              <w:rPr>
                <w:rFonts w:cs="Arial"/>
              </w:rPr>
              <w:t xml:space="preserve">nie mniejszej niż określona w </w:t>
            </w:r>
            <w:r w:rsidRPr="003D6CD5">
              <w:rPr>
                <w:rFonts w:cs="Arial"/>
                <w:i/>
              </w:rPr>
              <w:t>Szczegó</w:t>
            </w:r>
            <w:r>
              <w:rPr>
                <w:rFonts w:cs="Arial"/>
                <w:i/>
              </w:rPr>
              <w:t>łowym Opisie Osi Priorytetowych</w:t>
            </w:r>
            <w:r w:rsidRPr="003D6CD5">
              <w:rPr>
                <w:rFonts w:cs="Arial"/>
                <w:i/>
              </w:rPr>
              <w:t xml:space="preserve"> Regionalnego Programu Operacyjnego  Województwa Zachodniopomorskiego  2014-2020. </w:t>
            </w:r>
            <w:r w:rsidRPr="003D6CD5">
              <w:rPr>
                <w:rFonts w:cs="Arial"/>
              </w:rPr>
              <w:t>Typ projektów  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Wnioskodawca nie otrzymał dofinansowania na takie same działania dla tych samych placówek w ramach Działania 8.2 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3D6CD5">
              <w:rPr>
                <w:rFonts w:cs="Arial"/>
                <w:i/>
              </w:rPr>
              <w:t xml:space="preserve"> Strategii ZIT dla Szczecińskiego Obszaru Metropolitalnego</w:t>
            </w:r>
            <w:r w:rsidRPr="003D6CD5">
              <w:rPr>
                <w:rFonts w:cs="Arial"/>
              </w:rPr>
              <w:t xml:space="preserve"> oraz 8.5 Upowszechnienie edukacji przedszkolnej oraz wsparcie szkół i placówek prowadzących kształcenie ogólne oraz uczniów uczestniczących w kształceniu podstawowym, gimnazjalnym i ponadgimnazjalnym w ramach Kontraktó</w:t>
            </w:r>
            <w:r>
              <w:rPr>
                <w:rFonts w:cs="Arial"/>
              </w:rPr>
              <w:t xml:space="preserve">w Samorządowych.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Realizacja wsparcia na rzecz szkoły/placówki systemu oświat</w:t>
            </w:r>
            <w:r>
              <w:rPr>
                <w:rFonts w:cs="Arial"/>
              </w:rPr>
              <w:t>y dokonywana jest na podstawie</w:t>
            </w:r>
            <w:r w:rsidRPr="003D6CD5">
              <w:rPr>
                <w:rFonts w:cs="Arial"/>
              </w:rPr>
              <w:t xml:space="preserve"> indywidualnej diagnozy zapotrzebowania danej szkoły/ placówki</w:t>
            </w:r>
            <w:r>
              <w:rPr>
                <w:rFonts w:cs="Arial"/>
              </w:rPr>
              <w:t xml:space="preserve"> systemu oświaty. Typ projektów</w:t>
            </w:r>
            <w:r w:rsidRPr="003D6CD5">
              <w:rPr>
                <w:rFonts w:cs="Arial"/>
              </w:rPr>
              <w:t xml:space="preserve"> 1, 2, 4, 5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W ramach projektu dla wszystkich uczniów/ wychowanków biorących udział w projekcie obligatoryjnie zaplanowano realizację doradztwa edukacyjno-zawodowego, obejmującego ocenę indywidualnych potrzeb rozwojowych i edukacyjnych i</w:t>
            </w:r>
            <w:r>
              <w:rPr>
                <w:rFonts w:cs="Arial"/>
              </w:rPr>
              <w:t xml:space="preserve">/lub predyspozycji osobowych do </w:t>
            </w:r>
            <w:r w:rsidRPr="003D6CD5">
              <w:rPr>
                <w:rFonts w:cs="Arial"/>
              </w:rPr>
              <w:t>wykonywania poszczególnych zawodów. W przypadku uczniów klas I - VI szkoły podstawowej, uczniów i wychowanków specjalnych ośrodków szkolno-wychowawczych oraz szkół specjalnych wymieniona forma wsparcia je</w:t>
            </w:r>
            <w:r>
              <w:rPr>
                <w:rFonts w:cs="Arial"/>
              </w:rPr>
              <w:t xml:space="preserve">st fakultatywna. Typ projektów </w:t>
            </w:r>
            <w:r w:rsidRPr="003D6CD5">
              <w:rPr>
                <w:rFonts w:cs="Arial"/>
              </w:rPr>
              <w:t>1, 3, 4, 5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 xml:space="preserve">Działania w ramach 2 typu projektu mogą być realizowane wyłącznie jako uzupełnienie działań realizowanych w ramach </w:t>
            </w:r>
            <w:r>
              <w:rPr>
                <w:rFonts w:cs="Arial"/>
              </w:rPr>
              <w:t xml:space="preserve">typu projektu 1. Typ projektów </w:t>
            </w:r>
            <w:r w:rsidRPr="003D6CD5">
              <w:rPr>
                <w:rFonts w:cs="Arial"/>
              </w:rPr>
              <w:t>2</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i/>
          <w:sz w:val="20"/>
        </w:rPr>
      </w:pPr>
    </w:p>
    <w:p w:rsidR="008A521C" w:rsidRDefault="008A521C" w:rsidP="00B11567">
      <w:pPr>
        <w:ind w:left="-284"/>
        <w:jc w:val="both"/>
        <w:rPr>
          <w:rFonts w:ascii="Myriad Pro" w:hAnsi="Myriad Pro"/>
          <w:b/>
        </w:rPr>
      </w:pPr>
    </w:p>
    <w:p w:rsidR="008A521C" w:rsidRDefault="00510167" w:rsidP="00510167">
      <w:pPr>
        <w:rPr>
          <w:rFonts w:ascii="Myriad Pro" w:hAnsi="Myriad Pro"/>
          <w:b/>
        </w:rPr>
      </w:pPr>
      <w:r>
        <w:rPr>
          <w:rFonts w:ascii="Myriad Pro" w:hAnsi="Myriad Pro"/>
          <w:b/>
        </w:rPr>
        <w:br w:type="page"/>
      </w:r>
    </w:p>
    <w:p w:rsidR="008A521C" w:rsidRDefault="007079E4" w:rsidP="007079E4">
      <w:pPr>
        <w:pStyle w:val="Podtytu"/>
        <w:numPr>
          <w:ilvl w:val="0"/>
          <w:numId w:val="0"/>
        </w:numPr>
        <w:rPr>
          <w:rFonts w:cs="MyriadPro-Regular"/>
          <w:bCs/>
          <w:szCs w:val="22"/>
        </w:rPr>
      </w:pPr>
      <w:bookmarkStart w:id="455" w:name="_Toc64633793"/>
      <w:r>
        <w:rPr>
          <w:rFonts w:eastAsia="Times New Roman"/>
          <w:szCs w:val="22"/>
        </w:rPr>
        <w:t xml:space="preserve">8.4 </w:t>
      </w:r>
      <w:r w:rsidR="008A521C" w:rsidRPr="008A521C">
        <w:rPr>
          <w:rFonts w:eastAsia="Times New Roman"/>
          <w:szCs w:val="22"/>
        </w:rPr>
        <w:t xml:space="preserve">Upowszechnienie edukacji przedszkolnej oraz </w:t>
      </w:r>
      <w:r w:rsidR="008A521C" w:rsidRPr="008A521C">
        <w:rPr>
          <w:rFonts w:cs="MyriadPro-Regular"/>
          <w:szCs w:val="22"/>
        </w:rPr>
        <w:t xml:space="preserve">wsparcie szkół i placówek prowadzących kształcenie ogólne oraz uczniów uczestniczących w kształceniu podstawowym, gimnazjalnym i ponadgimnazjalnym w ramach Strategii ZIT dla </w:t>
      </w:r>
      <w:r w:rsidR="008A521C" w:rsidRPr="008A521C">
        <w:rPr>
          <w:rFonts w:cs="MyriadPro-Regular"/>
          <w:bCs/>
          <w:szCs w:val="22"/>
        </w:rPr>
        <w:t>Koszalińsko – Kołobrzesko – Białogardzkiego Obszaru Funkcjonalnego</w:t>
      </w:r>
      <w:bookmarkEnd w:id="455"/>
    </w:p>
    <w:p w:rsidR="00486238" w:rsidRPr="00486238" w:rsidRDefault="00486238" w:rsidP="00486238">
      <w:pPr>
        <w:ind w:left="714" w:hanging="357"/>
        <w:jc w:val="center"/>
        <w:rPr>
          <w:rFonts w:ascii="Myriad Pro" w:hAnsi="Myriad Pro" w:cs="Arial"/>
          <w:b/>
          <w:bCs/>
          <w:sz w:val="20"/>
        </w:rPr>
      </w:pPr>
      <w:r w:rsidRPr="00486238">
        <w:rPr>
          <w:rFonts w:ascii="Myriad Pro" w:eastAsiaTheme="majorEastAsia" w:hAnsi="Myriad Pro" w:cstheme="majorBidi"/>
          <w:b/>
          <w:bCs/>
          <w:sz w:val="20"/>
        </w:rPr>
        <w:t xml:space="preserve">Kryteria </w:t>
      </w:r>
      <w:r>
        <w:rPr>
          <w:rFonts w:ascii="Myriad Pro" w:eastAsiaTheme="majorEastAsia" w:hAnsi="Myriad Pro" w:cstheme="majorBidi"/>
          <w:b/>
          <w:bCs/>
          <w:sz w:val="20"/>
        </w:rPr>
        <w:t>ogólne</w:t>
      </w:r>
      <w:r w:rsidRPr="00486238">
        <w:rPr>
          <w:rFonts w:ascii="Myriad Pro" w:eastAsiaTheme="majorEastAsia" w:hAnsi="Myriad Pro" w:cstheme="majorBidi"/>
          <w:b/>
          <w:bCs/>
          <w:sz w:val="20"/>
        </w:rPr>
        <w:t xml:space="preserve"> przyjęte Uchwałą Nr </w:t>
      </w:r>
      <w:r w:rsidR="00E9047B" w:rsidRPr="00E9047B">
        <w:rPr>
          <w:rFonts w:ascii="Myriad Pro" w:eastAsiaTheme="majorEastAsia" w:hAnsi="Myriad Pro" w:cstheme="majorBidi"/>
          <w:b/>
          <w:bCs/>
          <w:sz w:val="20"/>
        </w:rPr>
        <w:t>61/</w:t>
      </w:r>
      <w:r w:rsidRPr="00E9047B">
        <w:rPr>
          <w:rFonts w:ascii="Myriad Pro" w:eastAsiaTheme="majorEastAsia" w:hAnsi="Myriad Pro" w:cstheme="majorBidi"/>
          <w:b/>
          <w:bCs/>
          <w:sz w:val="20"/>
        </w:rPr>
        <w:t>18</w:t>
      </w:r>
      <w:r w:rsidRPr="00486238">
        <w:rPr>
          <w:rFonts w:ascii="Myriad Pro" w:eastAsiaTheme="majorEastAsia" w:hAnsi="Myriad Pro" w:cstheme="majorBidi"/>
          <w:b/>
          <w:bCs/>
          <w:sz w:val="20"/>
        </w:rPr>
        <w:t xml:space="preserve"> </w:t>
      </w:r>
      <w:r w:rsidRPr="00486238">
        <w:rPr>
          <w:rFonts w:ascii="Myriad Pro" w:eastAsiaTheme="majorEastAsia" w:hAnsi="Myriad Pro" w:cs="Arial"/>
          <w:b/>
          <w:bCs/>
          <w:sz w:val="20"/>
        </w:rPr>
        <w:t xml:space="preserve">Komitetu Monitorującego RPO WZ 2014-2020 z dnia </w:t>
      </w:r>
      <w:r>
        <w:rPr>
          <w:rFonts w:ascii="Myriad Pro" w:eastAsiaTheme="majorEastAsia" w:hAnsi="Myriad Pro" w:cs="Arial"/>
          <w:b/>
          <w:bCs/>
          <w:sz w:val="20"/>
        </w:rPr>
        <w:t>11 grudnia</w:t>
      </w:r>
      <w:r w:rsidRPr="00486238">
        <w:rPr>
          <w:rFonts w:ascii="Myriad Pro" w:eastAsiaTheme="majorEastAsia" w:hAnsi="Myriad Pro" w:cs="Arial"/>
          <w:b/>
          <w:bCs/>
          <w:sz w:val="20"/>
        </w:rPr>
        <w:t xml:space="preserve"> 2018 r. (tryb konkursowy) </w:t>
      </w:r>
      <w:r w:rsidR="00005401">
        <w:rPr>
          <w:rFonts w:ascii="Myriad Pro" w:eastAsiaTheme="majorEastAsia" w:hAnsi="Myriad Pro" w:cs="Arial"/>
          <w:b/>
          <w:bCs/>
          <w:sz w:val="20"/>
        </w:rPr>
        <w:t>-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VIII Edukacja</w:t>
            </w:r>
          </w:p>
        </w:tc>
      </w:tr>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486238" w:rsidRPr="002979C4" w:rsidRDefault="00486238" w:rsidP="00486238">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486238" w:rsidRPr="00BE08D4" w:rsidRDefault="00486238" w:rsidP="00486238">
            <w:pPr>
              <w:autoSpaceDE w:val="0"/>
              <w:autoSpaceDN w:val="0"/>
              <w:adjustRightInd w:val="0"/>
              <w:spacing w:before="40" w:after="40"/>
              <w:rPr>
                <w:rFonts w:ascii="Myriad Pro" w:hAnsi="Myriad Pro" w:cs="MyriadPro-Regular"/>
                <w:sz w:val="20"/>
              </w:rPr>
            </w:pPr>
            <w:r>
              <w:rPr>
                <w:rFonts w:ascii="Myriad Pro" w:hAnsi="Myriad Pro" w:cs="MyriadPro-Regular"/>
                <w:sz w:val="20"/>
              </w:rPr>
              <w:t>8.</w:t>
            </w:r>
            <w:r w:rsidRPr="003D5239">
              <w:rPr>
                <w:rFonts w:ascii="Myriad Pro" w:hAnsi="Myriad Pro" w:cs="MyriadPro-Regular"/>
                <w:sz w:val="20"/>
              </w:rPr>
              <w:t xml:space="preserve">4 </w:t>
            </w:r>
            <w:r w:rsidRPr="003D5239">
              <w:rPr>
                <w:rFonts w:ascii="Myriad Pro" w:eastAsia="Times New Roman" w:hAnsi="Myriad Pro"/>
                <w:sz w:val="20"/>
              </w:rPr>
              <w:t xml:space="preserve">Upowszechnienie edukacji przedszkolnej oraz </w:t>
            </w:r>
            <w:r w:rsidRPr="003D5239">
              <w:rPr>
                <w:rFonts w:ascii="Myriad Pro" w:hAnsi="Myriad Pro" w:cs="MyriadPro-Regular"/>
                <w:sz w:val="20"/>
              </w:rPr>
              <w:t>wsparcie szkół i placówek prowadzących kształcenie ogólne oraz uczniów uczestniczących w kształceniu podstawowym, gimnazjalnym</w:t>
            </w:r>
            <w:r>
              <w:rPr>
                <w:rFonts w:ascii="Myriad Pro" w:hAnsi="Myriad Pro" w:cs="MyriadPro-Regular"/>
                <w:sz w:val="20"/>
              </w:rPr>
              <w:t xml:space="preserve">, ponadpodstawowym i </w:t>
            </w:r>
            <w:r w:rsidRPr="003D5239">
              <w:rPr>
                <w:rFonts w:ascii="Myriad Pro" w:hAnsi="Myriad Pro" w:cs="MyriadPro-Regular"/>
                <w:sz w:val="20"/>
              </w:rPr>
              <w:t>ponadgimnazjalnym</w:t>
            </w:r>
            <w:r w:rsidRPr="00BE08D4">
              <w:rPr>
                <w:rFonts w:ascii="Myriad Pro" w:hAnsi="Myriad Pro" w:cs="MyriadPro-Regular"/>
                <w:sz w:val="20"/>
              </w:rPr>
              <w:t xml:space="preserve"> w ramach Strategii ZIT dla </w:t>
            </w:r>
            <w:r w:rsidRPr="0063317A">
              <w:rPr>
                <w:rFonts w:ascii="Myriad Pro" w:hAnsi="Myriad Pro" w:cs="MyriadPro-Regular"/>
                <w:bCs/>
                <w:sz w:val="20"/>
              </w:rPr>
              <w:t>Koszalińsko – Kołobrzesko – Białogardzkiego Obszaru Funkcjonalnego</w:t>
            </w:r>
            <w:r w:rsidRPr="00BE08D4">
              <w:rPr>
                <w:rFonts w:ascii="Myriad Pro" w:hAnsi="Myriad Pro" w:cs="MyriadPro-Regular"/>
                <w:sz w:val="20"/>
              </w:rPr>
              <w:t>.</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nowych miejsc wychowania przedszkolnego dla dzieci w wieku przedszkolnym ,</w:t>
            </w:r>
            <w:r w:rsidRPr="00ED02C7">
              <w:rPr>
                <w:rFonts w:ascii="Myriad Pro" w:hAnsi="Myriad Pro" w:cs="Arial"/>
                <w:sz w:val="20"/>
              </w:rPr>
              <w:t xml:space="preserve"> w tym dostosowanych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w istniej</w:t>
            </w:r>
            <w:r w:rsidRPr="00ED02C7">
              <w:rPr>
                <w:rFonts w:ascii="Myriad Pro" w:hAnsi="Myriad Pro" w:cs="Arial" w:hint="eastAsia"/>
                <w:sz w:val="20"/>
              </w:rPr>
              <w:t>ą</w:t>
            </w:r>
            <w:r w:rsidRPr="00ED02C7">
              <w:rPr>
                <w:rFonts w:ascii="Myriad Pro" w:hAnsi="Myriad Pro" w:cs="Arial"/>
                <w:sz w:val="20"/>
              </w:rPr>
              <w:t>cych lub nowo utworzonych o</w:t>
            </w:r>
            <w:r w:rsidRPr="00ED02C7">
              <w:rPr>
                <w:rFonts w:ascii="Myriad Pro" w:hAnsi="Myriad Pro" w:cs="Arial" w:hint="eastAsia"/>
                <w:sz w:val="20"/>
              </w:rPr>
              <w:t>ś</w:t>
            </w:r>
            <w:r w:rsidRPr="00ED02C7">
              <w:rPr>
                <w:rFonts w:ascii="Myriad Pro" w:hAnsi="Myriad Pro" w:cs="Arial"/>
                <w:sz w:val="20"/>
              </w:rPr>
              <w:t>rodkach wychowania przedszkolnego</w:t>
            </w:r>
            <w:r w:rsidRPr="00ED02C7">
              <w:rPr>
                <w:rFonts w:ascii="Myriad Pro" w:eastAsia="Times New Roman" w:hAnsi="Myriad Pro" w:cs="Times New Roman"/>
                <w:sz w:val="20"/>
                <w:lang w:eastAsia="pl-PL"/>
              </w:rPr>
              <w:t>.</w:t>
            </w:r>
          </w:p>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hAnsi="Myriad Pro" w:cs="Arial"/>
                <w:sz w:val="20"/>
              </w:rPr>
              <w:t>Dostosowanie istniejących miejsc wychowania przedszkolnego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lub realizacja dodatkowej oferty edukacyjnej i specjalistycznej umo</w:t>
            </w:r>
            <w:r w:rsidRPr="00ED02C7">
              <w:rPr>
                <w:rFonts w:ascii="Myriad Pro" w:hAnsi="Myriad Pro" w:cs="Arial" w:hint="eastAsia"/>
                <w:sz w:val="20"/>
              </w:rPr>
              <w:t>ż</w:t>
            </w:r>
            <w:r w:rsidRPr="00ED02C7">
              <w:rPr>
                <w:rFonts w:ascii="Myriad Pro" w:hAnsi="Myriad Pro" w:cs="Arial"/>
                <w:sz w:val="20"/>
              </w:rPr>
              <w:t>liwiaj</w:t>
            </w:r>
            <w:r w:rsidRPr="00ED02C7">
              <w:rPr>
                <w:rFonts w:ascii="Myriad Pro" w:hAnsi="Myriad Pro" w:cs="Arial" w:hint="eastAsia"/>
                <w:sz w:val="20"/>
              </w:rPr>
              <w:t>ą</w:t>
            </w:r>
            <w:r w:rsidRPr="00ED02C7">
              <w:rPr>
                <w:rFonts w:ascii="Myriad Pro" w:hAnsi="Myriad Pro" w:cs="Arial"/>
                <w:sz w:val="20"/>
              </w:rPr>
              <w:t>cej dziecku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r w:rsidRPr="00ED02C7">
              <w:rPr>
                <w:rFonts w:ascii="Myriad Pro" w:hAnsi="Myriad Pro" w:cs="Arial" w:hint="eastAsia"/>
                <w:sz w:val="20"/>
              </w:rPr>
              <w:t>ą</w:t>
            </w:r>
            <w:r w:rsidRPr="00ED02C7">
              <w:rPr>
                <w:rFonts w:ascii="Myriad Pro" w:hAnsi="Myriad Pro" w:cs="Arial"/>
                <w:sz w:val="20"/>
              </w:rPr>
              <w:t xml:space="preserve"> udzia</w:t>
            </w:r>
            <w:r w:rsidRPr="00ED02C7">
              <w:rPr>
                <w:rFonts w:ascii="Myriad Pro" w:hAnsi="Myriad Pro" w:cs="Arial" w:hint="eastAsia"/>
                <w:sz w:val="20"/>
              </w:rPr>
              <w:t>ł</w:t>
            </w:r>
            <w:r w:rsidRPr="00ED02C7">
              <w:rPr>
                <w:rFonts w:ascii="Myriad Pro" w:hAnsi="Myriad Pro" w:cs="Arial"/>
                <w:sz w:val="20"/>
              </w:rPr>
              <w:t xml:space="preserve"> w wychowaniu przedszkolnym poprzez wyr</w:t>
            </w:r>
            <w:r w:rsidRPr="00ED02C7">
              <w:rPr>
                <w:rFonts w:ascii="Myriad Pro" w:hAnsi="Myriad Pro" w:cs="Arial" w:hint="eastAsia"/>
                <w:sz w:val="20"/>
              </w:rPr>
              <w:t>ó</w:t>
            </w:r>
            <w:r w:rsidRPr="00ED02C7">
              <w:rPr>
                <w:rFonts w:ascii="Myriad Pro" w:hAnsi="Myriad Pro" w:cs="Arial"/>
                <w:sz w:val="20"/>
              </w:rPr>
              <w:t>wnanie deficytu wynikaj</w:t>
            </w:r>
            <w:r w:rsidRPr="00ED02C7">
              <w:rPr>
                <w:rFonts w:ascii="Myriad Pro" w:hAnsi="Myriad Pro" w:cs="Arial" w:hint="eastAsia"/>
                <w:sz w:val="20"/>
              </w:rPr>
              <w:t>ą</w:t>
            </w:r>
            <w:r w:rsidRPr="00ED02C7">
              <w:rPr>
                <w:rFonts w:ascii="Myriad Pro" w:hAnsi="Myriad Pro" w:cs="Arial"/>
                <w:sz w:val="20"/>
              </w:rPr>
              <w:t>cego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p>
          <w:p w:rsidR="00486238" w:rsidRPr="00ED02C7" w:rsidRDefault="00486238" w:rsidP="00912095">
            <w:pPr>
              <w:numPr>
                <w:ilvl w:val="0"/>
                <w:numId w:val="249"/>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Rozszerzenie oferty ośrodka wychowania przedszkolnego o dodatkowe zajęcia zwiększające szanse edukacyjne dzieci oraz wyrównujące zdiagnozowane deficyty. Katalog dodatkowych zajęć obejmuje wyłącznie:</w:t>
            </w:r>
          </w:p>
          <w:p w:rsidR="00486238" w:rsidRPr="00ED02C7" w:rsidRDefault="00486238" w:rsidP="00912095">
            <w:pPr>
              <w:numPr>
                <w:ilvl w:val="0"/>
                <w:numId w:val="247"/>
              </w:numPr>
              <w:tabs>
                <w:tab w:val="left" w:pos="435"/>
              </w:tabs>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specjalistyczne: korekcyjno-kompensacyjne, logopedyczne, rozwijające kompetencje emocjonalno – społeczne oraz inne zajęcia o charakterze terapeutycznym ,</w:t>
            </w:r>
          </w:p>
          <w:p w:rsidR="00486238"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stymulujące rozwój psychoruchowy np. gimnastykę korekcyjną,</w:t>
            </w:r>
          </w:p>
          <w:p w:rsidR="00486238" w:rsidRPr="00ED02C7"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w ramach wczesnego wspomagania rozwoju w rozumieniu ustawy o systemie oświaty.</w:t>
            </w:r>
          </w:p>
          <w:p w:rsidR="00486238" w:rsidRPr="004E7CE2" w:rsidRDefault="00486238" w:rsidP="00912095">
            <w:pPr>
              <w:pStyle w:val="Akapitzlist"/>
              <w:numPr>
                <w:ilvl w:val="0"/>
                <w:numId w:val="249"/>
              </w:numPr>
              <w:rPr>
                <w:rFonts w:eastAsia="Times New Roman" w:cs="Times New Roman"/>
                <w:lang w:eastAsia="pl-PL"/>
              </w:rPr>
            </w:pPr>
            <w:r w:rsidRPr="004E7CE2">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 m.in.:</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projektów edukacyjnych w OWP,</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dodatkowych zajęć dydaktyczno-wyrównawczych służących wyrównywaniu dysproporcji edukacyjnych w trakcie procesu kształcenia dla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różnych form rozwijających uzdolnienia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organizację kółek zainteresowań, warsztatów, laboratoriów dla dzieci w wieku przedszkolnym,</w:t>
            </w:r>
          </w:p>
          <w:p w:rsidR="00486238" w:rsidRPr="004E7CE2" w:rsidRDefault="00486238" w:rsidP="00912095">
            <w:pPr>
              <w:pStyle w:val="Akapitzlist"/>
              <w:numPr>
                <w:ilvl w:val="0"/>
                <w:numId w:val="248"/>
              </w:numPr>
              <w:ind w:left="1389" w:hanging="567"/>
            </w:pPr>
            <w:r w:rsidRPr="004E7CE2">
              <w:rPr>
                <w:rFonts w:eastAsia="Times New Roman" w:cs="Times New Roman"/>
                <w:lang w:eastAsia="pl-PL"/>
              </w:rPr>
              <w:t>realizację zajęć organizowanych poza OWP.</w:t>
            </w:r>
          </w:p>
          <w:p w:rsidR="00486238" w:rsidRPr="005A4D5A" w:rsidRDefault="00486238" w:rsidP="00912095">
            <w:pPr>
              <w:pStyle w:val="Akapitzlist"/>
              <w:numPr>
                <w:ilvl w:val="0"/>
                <w:numId w:val="249"/>
              </w:numPr>
              <w:spacing w:before="40" w:after="40"/>
            </w:pPr>
            <w:r w:rsidRPr="005A4D5A">
              <w:t>Wydłużenie godzin pracy ośrodka wychowania przedszkolnego.</w:t>
            </w:r>
          </w:p>
          <w:p w:rsidR="00486238" w:rsidRPr="00B56BEC" w:rsidRDefault="00486238" w:rsidP="00912095">
            <w:pPr>
              <w:numPr>
                <w:ilvl w:val="0"/>
                <w:numId w:val="249"/>
              </w:numPr>
              <w:spacing w:before="40" w:after="40"/>
              <w:ind w:left="357" w:hanging="357"/>
              <w:rPr>
                <w:rFonts w:ascii="Myriad Pro" w:hAnsi="Myriad Pro"/>
                <w:sz w:val="20"/>
              </w:rPr>
            </w:pPr>
            <w:r w:rsidRPr="00B56BEC">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486238" w:rsidRPr="00B56BEC"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kursy i szkolenia doskonalące (teoretyczne i praktyczne), w tym z wykorzystaniem pracy trenerów przeszkolonych w ramach PO WER, studia podyplomowe;</w:t>
            </w:r>
          </w:p>
          <w:p w:rsidR="00486238"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wspieranie istniejących, budowanie nowych i moderowanie sieci współpracy i samokształcenia nauczycieli, </w:t>
            </w:r>
          </w:p>
          <w:p w:rsidR="00486238" w:rsidRDefault="00486238" w:rsidP="00912095">
            <w:pPr>
              <w:numPr>
                <w:ilvl w:val="0"/>
                <w:numId w:val="258"/>
              </w:numPr>
              <w:spacing w:before="40" w:after="40"/>
              <w:ind w:left="714" w:hanging="357"/>
              <w:rPr>
                <w:rFonts w:ascii="Myriad Pro" w:hAnsi="Myriad Pro"/>
                <w:sz w:val="20"/>
              </w:rPr>
            </w:pPr>
            <w:r w:rsidRPr="003D5239">
              <w:rPr>
                <w:rFonts w:ascii="Myriad Pro" w:hAnsi="Myriad Pro"/>
                <w:sz w:val="20"/>
              </w:rPr>
              <w:t xml:space="preserve">współpracę ze specjalistycznymi ośrodkami, np. </w:t>
            </w:r>
            <w:r>
              <w:rPr>
                <w:rFonts w:ascii="Myriad Pro" w:hAnsi="Myriad Pro"/>
                <w:sz w:val="20"/>
              </w:rPr>
              <w:t xml:space="preserve">specjalnymi ośrodkami </w:t>
            </w:r>
            <w:r w:rsidRPr="003D5239">
              <w:rPr>
                <w:rFonts w:ascii="Myriad Pro" w:hAnsi="Myriad Pro"/>
                <w:sz w:val="20"/>
              </w:rPr>
              <w:t>szkolno-wychowawczymi, poradniami ps</w:t>
            </w:r>
            <w:r>
              <w:rPr>
                <w:rFonts w:ascii="Myriad Pro" w:hAnsi="Myriad Pro"/>
                <w:sz w:val="20"/>
              </w:rPr>
              <w:t>ychologiczno-pedagogicznymi, ośrodkami wychowania przedszkolnego</w:t>
            </w:r>
            <w:r w:rsidRPr="003D5239">
              <w:rPr>
                <w:rFonts w:ascii="Myriad Pro" w:hAnsi="Myriad Pro"/>
                <w:sz w:val="20"/>
              </w:rPr>
              <w:t xml:space="preserve"> i szkołami kształcącymi dzieci i młodzież z niepełnosprawnościami</w:t>
            </w:r>
            <w:r>
              <w:rPr>
                <w:rFonts w:ascii="Myriad Pro" w:hAnsi="Myriad Pro"/>
                <w:sz w:val="20"/>
              </w:rPr>
              <w:t>,</w:t>
            </w:r>
          </w:p>
          <w:p w:rsidR="00486238" w:rsidRPr="005A4D5A" w:rsidRDefault="00486238" w:rsidP="00912095">
            <w:pPr>
              <w:numPr>
                <w:ilvl w:val="0"/>
                <w:numId w:val="258"/>
              </w:numPr>
              <w:spacing w:before="40" w:after="40"/>
              <w:ind w:left="714" w:hanging="357"/>
              <w:rPr>
                <w:rFonts w:ascii="Myriad Pro" w:hAnsi="Myriad Pro"/>
                <w:sz w:val="20"/>
              </w:rPr>
            </w:pPr>
            <w:r w:rsidRPr="005A4D5A">
              <w:rPr>
                <w:rFonts w:ascii="Myriad Pro" w:hAnsi="Myriad Pro"/>
                <w:sz w:val="20"/>
              </w:rPr>
              <w:t xml:space="preserve">realizację w OWP programów wspomagania. </w:t>
            </w:r>
          </w:p>
          <w:p w:rsidR="00486238" w:rsidRPr="00ED02C7" w:rsidRDefault="00486238" w:rsidP="00912095">
            <w:pPr>
              <w:numPr>
                <w:ilvl w:val="0"/>
                <w:numId w:val="250"/>
              </w:numPr>
              <w:spacing w:before="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Kształcenie u uczniów i słuchaczy kompetencji kluczowych oraz  umiejętności uniwersalnych głównie poprzez:</w:t>
            </w:r>
          </w:p>
          <w:p w:rsidR="00486238" w:rsidRPr="00ED02C7" w:rsidRDefault="00486238" w:rsidP="00912095">
            <w:pPr>
              <w:numPr>
                <w:ilvl w:val="0"/>
                <w:numId w:val="251"/>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projektów edukacyjnych w szkołach lub placówkach systemu oświaty objętych wsparciem,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różnych form rozwijających uzdolnienia,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wdrożenie nowych form i programów nauczania,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i realizacja zajęć w klasach o nowatorskich rozwiązaniach programowych, organizacyjnych lub metodycznych,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organizację kółek zainteresowań, warsztatów, laboratoriów dla uczniów lub słuchaczy,</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nawiązywanie współpracy z otoczeniem  społeczno – gospodarczym szkoły lub placówki systemu oświaty w celu  osiągnięcia założonych celów edukacyjnych,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wykorzystanie narzędzi, metod lub form pracy wypracowanych w ramach projektów, w tym pozytywnie zwalidowanych produktów projektów innowacyjnych, zrealizowanych w latach 2007-2013 w ramach PO KL,</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pomoc stypendialną dla uczniów lub słuchaczy szczególnie uzdolnionych w zakresie przedmiotów matematycznych, przyrodniczych, informatycznych, języków obcych, matematyki lub przedsiębiorczości, których niekorzystna sytuacja materialna stanowi barierę w rozwoju edukacyjnym,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doradztwo edukacyjno-zawodowe dla uczniów lub słuchaczy, ze szczególnym uwzględnieniem uczniów ze specjalnymi potrzebami rozwojowymi edukacyjnymi,</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zajęć poza szkołą lub poza lekcjami.</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umiejętności uniwersalnych  poprzez:</w:t>
            </w:r>
          </w:p>
          <w:p w:rsidR="00486238" w:rsidRPr="00ED02C7" w:rsidRDefault="00486238" w:rsidP="00912095">
            <w:pPr>
              <w:numPr>
                <w:ilvl w:val="0"/>
                <w:numId w:val="252"/>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kursy i szkolenia doskonalące (teoretyczne i praktyczne), w tym z wykorzystaniem pracy trener</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 xml:space="preserve">w przeszkolonych w ramach PO WER, </w:t>
            </w:r>
            <w:r w:rsidRPr="00ED02C7">
              <w:rPr>
                <w:rFonts w:ascii="Myriad Pro" w:eastAsiaTheme="minorEastAsia" w:hAnsi="Myriad Pro"/>
                <w:sz w:val="20"/>
                <w:lang w:eastAsia="pl-PL"/>
              </w:rPr>
              <w:t>studia podyplomowe,</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wspieranie istniejących, </w:t>
            </w:r>
            <w:r w:rsidRPr="00ED02C7">
              <w:rPr>
                <w:rFonts w:ascii="Myriad Pro" w:eastAsiaTheme="minorEastAsia" w:hAnsi="Myriad Pro"/>
                <w:sz w:val="20"/>
                <w:lang w:eastAsia="pl-PL"/>
              </w:rPr>
              <w:t>budowanie nowych i moderowanie sieci współpracy i samokształcenia nauczycieli,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w szkole lub placówce systemu oświaty programów wspomagania,</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staże i praktyki nauczycieli realizowane we współpracy z podmiotami z otoczenia szkoły lub placówki systemu oświaty albo instytucjami wspomagającymi szkoły/placówki,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współpracę ze specjalistycznymi ośrodkami, np. </w:t>
            </w:r>
            <w:r w:rsidRPr="00ED02C7">
              <w:rPr>
                <w:rFonts w:ascii="Myriad Pro" w:hAnsi="Myriad Pro" w:cs="Arial"/>
                <w:sz w:val="20"/>
              </w:rPr>
              <w:t>szko</w:t>
            </w:r>
            <w:r w:rsidRPr="00ED02C7">
              <w:rPr>
                <w:rFonts w:ascii="Myriad Pro" w:hAnsi="Myriad Pro" w:cs="Arial" w:hint="eastAsia"/>
                <w:sz w:val="20"/>
              </w:rPr>
              <w:t>ł</w:t>
            </w:r>
            <w:r w:rsidRPr="00ED02C7">
              <w:rPr>
                <w:rFonts w:ascii="Myriad Pro" w:hAnsi="Myriad Pro" w:cs="Arial"/>
                <w:sz w:val="20"/>
              </w:rPr>
              <w:t>ami kszta</w:t>
            </w:r>
            <w:r w:rsidRPr="00ED02C7">
              <w:rPr>
                <w:rFonts w:ascii="Myriad Pro" w:hAnsi="Myriad Pro" w:cs="Arial" w:hint="eastAsia"/>
                <w:sz w:val="20"/>
              </w:rPr>
              <w:t>ł</w:t>
            </w:r>
            <w:r w:rsidRPr="00ED02C7">
              <w:rPr>
                <w:rFonts w:ascii="Myriad Pro" w:hAnsi="Myriad Pro" w:cs="Arial"/>
                <w:sz w:val="20"/>
              </w:rPr>
              <w:t>c</w:t>
            </w:r>
            <w:r w:rsidRPr="00ED02C7">
              <w:rPr>
                <w:rFonts w:ascii="Myriad Pro" w:hAnsi="Myriad Pro" w:cs="Arial" w:hint="eastAsia"/>
                <w:sz w:val="20"/>
              </w:rPr>
              <w:t>ą</w:t>
            </w:r>
            <w:r w:rsidRPr="00ED02C7">
              <w:rPr>
                <w:rFonts w:ascii="Myriad Pro" w:hAnsi="Myriad Pro" w:cs="Arial"/>
                <w:sz w:val="20"/>
              </w:rPr>
              <w:t>cymi dzieci i m</w:t>
            </w:r>
            <w:r w:rsidRPr="00ED02C7">
              <w:rPr>
                <w:rFonts w:ascii="Myriad Pro" w:hAnsi="Myriad Pro" w:cs="Arial" w:hint="eastAsia"/>
                <w:sz w:val="20"/>
              </w:rPr>
              <w:t>ł</w:t>
            </w:r>
            <w:r w:rsidRPr="00ED02C7">
              <w:rPr>
                <w:rFonts w:ascii="Myriad Pro" w:hAnsi="Myriad Pro" w:cs="Arial"/>
                <w:sz w:val="20"/>
              </w:rPr>
              <w:t>odzie</w:t>
            </w:r>
            <w:r w:rsidRPr="00ED02C7">
              <w:rPr>
                <w:rFonts w:ascii="Myriad Pro" w:hAnsi="Myriad Pro" w:cs="Arial" w:hint="eastAsia"/>
                <w:sz w:val="20"/>
              </w:rPr>
              <w:t>ż</w:t>
            </w:r>
            <w:r w:rsidRPr="00ED02C7">
              <w:rPr>
                <w:rFonts w:ascii="Myriad Pro" w:hAnsi="Myriad Pro" w:cs="Arial"/>
                <w:sz w:val="20"/>
              </w:rPr>
              <w:t xml:space="preserve">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w:t>
            </w:r>
            <w:r w:rsidRPr="00ED02C7">
              <w:rPr>
                <w:rFonts w:ascii="Myriad Pro" w:eastAsia="Times New Roman" w:hAnsi="Myriad Pro" w:cs="Times New Roman"/>
                <w:sz w:val="20"/>
                <w:lang w:eastAsia="pl-PL"/>
              </w:rPr>
              <w:t xml:space="preserve"> specjalnymi ośrodk</w:t>
            </w:r>
            <w:r>
              <w:rPr>
                <w:rFonts w:ascii="Myriad Pro" w:eastAsia="Times New Roman" w:hAnsi="Myriad Pro" w:cs="Times New Roman"/>
                <w:sz w:val="20"/>
                <w:lang w:eastAsia="pl-PL"/>
              </w:rPr>
              <w:t xml:space="preserve">ami </w:t>
            </w:r>
            <w:r w:rsidRPr="00ED02C7">
              <w:rPr>
                <w:rFonts w:ascii="Myriad Pro" w:eastAsia="Times New Roman" w:hAnsi="Myriad Pro" w:cs="Times New Roman"/>
                <w:sz w:val="20"/>
                <w:lang w:eastAsia="pl-PL"/>
              </w:rPr>
              <w:t>szkolno-wychowawczymi, młodzieżowymi ośrodkami wychowawczymi, młodzieżowymi ośrodkami socjoterapii,</w:t>
            </w:r>
            <w:r w:rsidRPr="00ED02C7">
              <w:rPr>
                <w:rFonts w:ascii="Myriad Pro" w:hAnsi="Myriad Pro" w:cs="Arial"/>
                <w:sz w:val="20"/>
              </w:rPr>
              <w:t xml:space="preserve"> poradniami psychologiczno-pedagogicznymi;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wykorzystanie narzędzi, metod lub form pracy wypracowanych w ramach projektów, w tym pozytywnie zwalidowanych produktów projektów innowacyjnych, zrealizowanych w latach 2007-2013 w ramach PO KL.</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Indywidualizację pracy z uczniem ze szczególnymi potrzebami rozwojowymi i edukacyjnymi, w tym ucznia młodszego i wsparcie uczniów zagrożonych przedwczesnym zakończeniem nauki szkolnej poprzez:</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ED02C7">
              <w:rPr>
                <w:rFonts w:ascii="Myriad Pro" w:hAnsi="Myriad Pro"/>
                <w:sz w:val="20"/>
              </w:rPr>
              <w:t xml:space="preserve"> ze szczeg</w:t>
            </w:r>
            <w:r w:rsidRPr="00ED02C7">
              <w:rPr>
                <w:rFonts w:ascii="Myriad Pro" w:hAnsi="Myriad Pro" w:hint="eastAsia"/>
                <w:sz w:val="20"/>
              </w:rPr>
              <w:t>ó</w:t>
            </w:r>
            <w:r w:rsidRPr="00ED02C7">
              <w:rPr>
                <w:rFonts w:ascii="Myriad Pro" w:hAnsi="Myriad Pro"/>
                <w:sz w:val="20"/>
              </w:rPr>
              <w:t>lnym uwzgl</w:t>
            </w:r>
            <w:r w:rsidRPr="00ED02C7">
              <w:rPr>
                <w:rFonts w:ascii="Myriad Pro" w:hAnsi="Myriad Pro" w:hint="eastAsia"/>
                <w:sz w:val="20"/>
              </w:rPr>
              <w:t>ę</w:t>
            </w:r>
            <w:r w:rsidRPr="00ED02C7">
              <w:rPr>
                <w:rFonts w:ascii="Myriad Pro" w:hAnsi="Myriad Pro"/>
                <w:sz w:val="20"/>
              </w:rPr>
              <w:t>dnieniem tych pomocy, sprz</w:t>
            </w:r>
            <w:r w:rsidRPr="00ED02C7">
              <w:rPr>
                <w:rFonts w:ascii="Myriad Pro" w:hAnsi="Myriad Pro" w:hint="eastAsia"/>
                <w:sz w:val="20"/>
              </w:rPr>
              <w:t>ę</w:t>
            </w:r>
            <w:r w:rsidRPr="00ED02C7">
              <w:rPr>
                <w:rFonts w:ascii="Myriad Pro" w:hAnsi="Myriad Pro"/>
                <w:sz w:val="20"/>
              </w:rPr>
              <w:t>tu i narz</w:t>
            </w:r>
            <w:r w:rsidRPr="00ED02C7">
              <w:rPr>
                <w:rFonts w:ascii="Myriad Pro" w:hAnsi="Myriad Pro" w:hint="eastAsia"/>
                <w:sz w:val="20"/>
              </w:rPr>
              <w:t>ę</w:t>
            </w:r>
            <w:r w:rsidRPr="00ED02C7">
              <w:rPr>
                <w:rFonts w:ascii="Myriad Pro" w:hAnsi="Myriad Pro"/>
                <w:sz w:val="20"/>
              </w:rPr>
              <w:t>dzi, kt</w:t>
            </w:r>
            <w:r w:rsidRPr="00ED02C7">
              <w:rPr>
                <w:rFonts w:ascii="Myriad Pro" w:hAnsi="Myriad Pro" w:hint="eastAsia"/>
                <w:sz w:val="20"/>
              </w:rPr>
              <w:t>ó</w:t>
            </w:r>
            <w:r w:rsidRPr="00ED02C7">
              <w:rPr>
                <w:rFonts w:ascii="Myriad Pro" w:hAnsi="Myriad Pro"/>
                <w:sz w:val="20"/>
              </w:rPr>
              <w:t>re s</w:t>
            </w:r>
            <w:r w:rsidRPr="00ED02C7">
              <w:rPr>
                <w:rFonts w:ascii="Myriad Pro" w:hAnsi="Myriad Pro" w:hint="eastAsia"/>
                <w:sz w:val="20"/>
              </w:rPr>
              <w:t>ą</w:t>
            </w:r>
            <w:r w:rsidRPr="00ED02C7">
              <w:rPr>
                <w:rFonts w:ascii="Myriad Pro" w:hAnsi="Myriad Pro"/>
                <w:sz w:val="20"/>
              </w:rPr>
              <w:t xml:space="preserve"> zgodne z koncepcj</w:t>
            </w:r>
            <w:r w:rsidRPr="00ED02C7">
              <w:rPr>
                <w:rFonts w:ascii="Myriad Pro" w:hAnsi="Myriad Pro" w:hint="eastAsia"/>
                <w:sz w:val="20"/>
              </w:rPr>
              <w:t>ą</w:t>
            </w:r>
            <w:r w:rsidRPr="00ED02C7">
              <w:rPr>
                <w:rFonts w:ascii="Myriad Pro" w:hAnsi="Myriad Pro"/>
                <w:sz w:val="20"/>
              </w:rPr>
              <w:t xml:space="preserve"> uniwersalnego projektowania,</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przygotowanie nauczycieli do prowadzenia procesu indywidualizacji pracy z uczniem ze specjalnymi potrzebami edukacyjnymi, w tym wsparcia ucznia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 xml:space="preserve">odszego, </w:t>
            </w:r>
            <w:r w:rsidRPr="00ED02C7">
              <w:rPr>
                <w:rFonts w:ascii="Myriad Pro" w:hAnsi="Myriad Pro"/>
                <w:sz w:val="20"/>
              </w:rPr>
              <w:t>rozpoznawania potrzeb rozwojowych, edukacyjnych i mo</w:t>
            </w:r>
            <w:r w:rsidRPr="00ED02C7">
              <w:rPr>
                <w:rFonts w:ascii="Myriad Pro" w:hAnsi="Myriad Pro" w:hint="eastAsia"/>
                <w:sz w:val="20"/>
              </w:rPr>
              <w:t>ż</w:t>
            </w:r>
            <w:r w:rsidRPr="00ED02C7">
              <w:rPr>
                <w:rFonts w:ascii="Myriad Pro" w:hAnsi="Myriad Pro"/>
                <w:sz w:val="20"/>
              </w:rPr>
              <w:t>liwo</w:t>
            </w:r>
            <w:r w:rsidRPr="00ED02C7">
              <w:rPr>
                <w:rFonts w:ascii="Myriad Pro" w:hAnsi="Myriad Pro" w:hint="eastAsia"/>
                <w:sz w:val="20"/>
              </w:rPr>
              <w:t>ś</w:t>
            </w:r>
            <w:r w:rsidRPr="00ED02C7">
              <w:rPr>
                <w:rFonts w:ascii="Myriad Pro" w:hAnsi="Myriad Pro"/>
                <w:sz w:val="20"/>
              </w:rPr>
              <w:t>ci psychofizycznych uczni</w:t>
            </w:r>
            <w:r w:rsidRPr="00ED02C7">
              <w:rPr>
                <w:rFonts w:ascii="Myriad Pro" w:hAnsi="Myriad Pro" w:hint="eastAsia"/>
                <w:sz w:val="20"/>
              </w:rPr>
              <w:t>ó</w:t>
            </w:r>
            <w:r w:rsidRPr="00ED02C7">
              <w:rPr>
                <w:rFonts w:ascii="Myriad Pro" w:hAnsi="Myriad Pro"/>
                <w:sz w:val="20"/>
              </w:rPr>
              <w:t>w</w:t>
            </w:r>
            <w:r w:rsidRPr="00ED02C7">
              <w:rPr>
                <w:rFonts w:ascii="Myriad Pro" w:eastAsia="Times New Roman" w:hAnsi="Myriad Pro" w:cs="Times New Roman"/>
                <w:sz w:val="20"/>
                <w:lang w:eastAsia="pl-PL"/>
              </w:rPr>
              <w:t xml:space="preserve"> i efektywnego stosowania ww. pomocy dydaktycznych w pracy,</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wsparcie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ze specjalnymi potrzebami rozwojowymi i edukacyjnymi, w tym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odszych w ramach zaj</w:t>
            </w:r>
            <w:r w:rsidRPr="00ED02C7">
              <w:rPr>
                <w:rFonts w:ascii="Myriad Pro" w:eastAsia="Times New Roman" w:hAnsi="Myriad Pro" w:cs="Times New Roman" w:hint="eastAsia"/>
                <w:sz w:val="20"/>
                <w:lang w:eastAsia="pl-PL"/>
              </w:rPr>
              <w:t>ęć</w:t>
            </w:r>
            <w:r w:rsidRPr="00ED02C7">
              <w:rPr>
                <w:rFonts w:ascii="Myriad Pro" w:eastAsia="Times New Roman" w:hAnsi="Myriad Pro" w:cs="Times New Roman"/>
                <w:sz w:val="20"/>
                <w:lang w:eastAsia="pl-PL"/>
              </w:rPr>
              <w:t xml:space="preserve"> uzupe</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niaj</w:t>
            </w:r>
            <w:r w:rsidRPr="00ED02C7">
              <w:rPr>
                <w:rFonts w:ascii="Myriad Pro" w:eastAsia="Times New Roman" w:hAnsi="Myriad Pro" w:cs="Times New Roman" w:hint="eastAsia"/>
                <w:sz w:val="20"/>
                <w:lang w:eastAsia="pl-PL"/>
              </w:rPr>
              <w:t>ą</w:t>
            </w:r>
            <w:r w:rsidRPr="00ED02C7">
              <w:rPr>
                <w:rFonts w:ascii="Myriad Pro" w:eastAsia="Times New Roman" w:hAnsi="Myriad Pro" w:cs="Times New Roman"/>
                <w:sz w:val="20"/>
                <w:lang w:eastAsia="pl-PL"/>
              </w:rPr>
              <w:t>cych ofert</w:t>
            </w:r>
            <w:r w:rsidRPr="00ED02C7">
              <w:rPr>
                <w:rFonts w:ascii="Myriad Pro" w:eastAsia="Times New Roman" w:hAnsi="Myriad Pro" w:cs="Times New Roman" w:hint="eastAsia"/>
                <w:sz w:val="20"/>
                <w:lang w:eastAsia="pl-PL"/>
              </w:rPr>
              <w:t>ę</w:t>
            </w:r>
            <w:r w:rsidRPr="00ED02C7">
              <w:rPr>
                <w:rFonts w:ascii="Myriad Pro" w:eastAsia="Times New Roman" w:hAnsi="Myriad Pro" w:cs="Times New Roman"/>
                <w:sz w:val="20"/>
                <w:lang w:eastAsia="pl-PL"/>
              </w:rPr>
              <w:t xml:space="preserve"> szko</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y lub plac</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wki systemu o</w:t>
            </w:r>
            <w:r w:rsidRPr="00ED02C7">
              <w:rPr>
                <w:rFonts w:ascii="Myriad Pro" w:eastAsia="Times New Roman" w:hAnsi="Myriad Pro" w:cs="Times New Roman" w:hint="eastAsia"/>
                <w:sz w:val="20"/>
                <w:lang w:eastAsia="pl-PL"/>
              </w:rPr>
              <w:t>ś</w:t>
            </w:r>
            <w:r w:rsidRPr="00ED02C7">
              <w:rPr>
                <w:rFonts w:ascii="Myriad Pro" w:eastAsia="Times New Roman" w:hAnsi="Myriad Pro" w:cs="Times New Roman"/>
                <w:sz w:val="20"/>
                <w:lang w:eastAsia="pl-PL"/>
              </w:rPr>
              <w:t>wiaty, w tym: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warsztatów,</w:t>
            </w:r>
          </w:p>
          <w:p w:rsidR="00486238"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porad i konsultacji</w:t>
            </w:r>
            <w:r>
              <w:rPr>
                <w:rFonts w:ascii="Myriad Pro" w:eastAsia="Times New Roman" w:hAnsi="Myriad Pro" w:cs="Times New Roman"/>
                <w:sz w:val="20"/>
                <w:lang w:eastAsia="pl-PL"/>
              </w:rPr>
              <w:t>.</w:t>
            </w:r>
          </w:p>
          <w:p w:rsidR="00486238" w:rsidRPr="005A4D5A" w:rsidRDefault="00486238" w:rsidP="00912095">
            <w:pPr>
              <w:pStyle w:val="Akapitzlist"/>
              <w:numPr>
                <w:ilvl w:val="0"/>
                <w:numId w:val="250"/>
              </w:numPr>
              <w:rPr>
                <w:rFonts w:eastAsia="Times New Roman" w:cs="Times New Roman"/>
                <w:lang w:eastAsia="pl-PL"/>
              </w:rPr>
            </w:pPr>
            <w:r w:rsidRPr="00ED02C7">
              <w:rPr>
                <w:rFonts w:eastAsia="Times New Roman" w:cs="Times New Roman"/>
                <w:lang w:eastAsia="pl-PL"/>
              </w:rPr>
              <w:t>Tworzenie i wdrażanie zajęć mających na celu zwiększenie przedsiębiorczości i innowacyjności na poziomie edukacji szkolnej (w tym w zakresie umiejętności uniwersalnych) – m.in. w postaci zakupu niezbędnego wyposażenia, prow</w:t>
            </w:r>
            <w:r>
              <w:rPr>
                <w:rFonts w:eastAsia="Times New Roman" w:cs="Times New Roman"/>
                <w:lang w:eastAsia="pl-PL"/>
              </w:rPr>
              <w:t>adzenia zajęć, przygotowania na</w:t>
            </w:r>
            <w:r w:rsidRPr="00ED02C7">
              <w:rPr>
                <w:rFonts w:eastAsia="Times New Roman" w:cs="Times New Roman"/>
                <w:lang w:eastAsia="pl-PL"/>
              </w:rPr>
              <w:t xml:space="preserve">uczycieli do prowadzenia takich zajęć. </w:t>
            </w:r>
          </w:p>
          <w:p w:rsidR="00486238" w:rsidRPr="00ED02C7" w:rsidRDefault="00486238" w:rsidP="00912095">
            <w:pPr>
              <w:numPr>
                <w:ilvl w:val="0"/>
                <w:numId w:val="257"/>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warunków dla nauczania opartego na metodzie eksperymentu głównie poprzez:</w:t>
            </w:r>
          </w:p>
          <w:p w:rsidR="00486238" w:rsidRPr="00ED02C7" w:rsidRDefault="00486238" w:rsidP="00912095">
            <w:pPr>
              <w:numPr>
                <w:ilvl w:val="0"/>
                <w:numId w:val="255"/>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pracowni szkolnych w narzędzia do nauczania kompetencji matematyczno – przyrodniczych ,</w:t>
            </w:r>
          </w:p>
          <w:p w:rsidR="00486238" w:rsidRPr="00ED02C7" w:rsidRDefault="00486238" w:rsidP="00912095">
            <w:pPr>
              <w:numPr>
                <w:ilvl w:val="0"/>
                <w:numId w:val="255"/>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doskonalenie umiejętności,  kompetencji lub kwalifikacji zawodowych nauczycieli, w tym nauczycieli przedmiotów przyrodniczych </w:t>
            </w:r>
            <w:r w:rsidRPr="00ED02C7">
              <w:rPr>
                <w:rFonts w:ascii="Myriad Pro" w:hAnsi="Myriad Pro" w:cs="Arial"/>
                <w:sz w:val="20"/>
              </w:rPr>
              <w:t>lub matematyki</w:t>
            </w:r>
            <w:r w:rsidRPr="00ED02C7">
              <w:rPr>
                <w:rFonts w:ascii="Myriad Pro" w:eastAsia="Times New Roman" w:hAnsi="Myriad Pro" w:cs="Times New Roman"/>
                <w:sz w:val="20"/>
                <w:lang w:eastAsia="pl-PL"/>
              </w:rPr>
              <w:t>, niezbędnych do prowadzenia procesu nauczania opartego na metodzie eksperymentu,</w:t>
            </w:r>
          </w:p>
          <w:p w:rsidR="00486238" w:rsidRPr="00ED02C7" w:rsidRDefault="00486238" w:rsidP="00912095">
            <w:pPr>
              <w:numPr>
                <w:ilvl w:val="0"/>
                <w:numId w:val="255"/>
              </w:numPr>
              <w:spacing w:before="60" w:after="60"/>
              <w:rPr>
                <w:rFonts w:ascii="Myriad Pro" w:eastAsia="Times New Roman" w:hAnsi="Myriad Pro" w:cs="Times New Roman"/>
                <w:b/>
                <w:bCs/>
                <w:color w:val="4F81BD" w:themeColor="accent1"/>
                <w:sz w:val="20"/>
                <w:lang w:eastAsia="pl-PL"/>
              </w:rPr>
            </w:pPr>
            <w:r w:rsidRPr="00ED02C7">
              <w:rPr>
                <w:rFonts w:ascii="Myriad Pro" w:eastAsia="Times New Roman" w:hAnsi="Myriad Pro" w:cs="Times New Roman"/>
                <w:sz w:val="20"/>
                <w:lang w:eastAsia="pl-PL"/>
              </w:rPr>
              <w:t xml:space="preserve">kształtowanie i rozwijanie kompetencji uczniów w zakresie przedmiotów przyrodniczych lub matematyki, </w:t>
            </w:r>
          </w:p>
          <w:p w:rsidR="00486238" w:rsidRPr="00ED02C7" w:rsidRDefault="00486238" w:rsidP="00912095">
            <w:pPr>
              <w:numPr>
                <w:ilvl w:val="0"/>
                <w:numId w:val="257"/>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Korzystanie z technologii informacyjno-komunikacyjnych (TIK) w szczególności poprzez: </w:t>
            </w:r>
          </w:p>
          <w:p w:rsidR="00486238" w:rsidRPr="00ED02C7" w:rsidRDefault="00486238" w:rsidP="00912095">
            <w:pPr>
              <w:numPr>
                <w:ilvl w:val="0"/>
                <w:numId w:val="256"/>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486238" w:rsidRPr="00ED02C7"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podnoszenie kompetencji cyfrowych nauczycieli wszystkich przedmiotów, w tym w zakresie korzystania z narzędzi TIK zakupionych do szkół lub placówek systemu oświaty, w tym włączania narzędzi TIK do nauczania przedmiotowego ,</w:t>
            </w:r>
          </w:p>
          <w:p w:rsidR="00486238"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kształtowanie i rozwijanie podstawowych kompetencji cyfrowych uczniów</w:t>
            </w:r>
            <w:r w:rsidRPr="00ED02C7">
              <w:rPr>
                <w:rFonts w:ascii="Myriad Pro" w:hAnsi="Myriad Pro" w:cs="Arial"/>
                <w:sz w:val="20"/>
              </w:rPr>
              <w:t xml:space="preserve"> lub s</w:t>
            </w:r>
            <w:r w:rsidRPr="00ED02C7">
              <w:rPr>
                <w:rFonts w:ascii="Myriad Pro" w:hAnsi="Myriad Pro" w:cs="Arial" w:hint="eastAsia"/>
                <w:sz w:val="20"/>
              </w:rPr>
              <w:t>ł</w:t>
            </w:r>
            <w:r w:rsidRPr="00ED02C7">
              <w:rPr>
                <w:rFonts w:ascii="Myriad Pro" w:hAnsi="Myriad Pro" w:cs="Arial"/>
                <w:sz w:val="20"/>
              </w:rPr>
              <w:t>uchaczy, w tym z uwzgl</w:t>
            </w:r>
            <w:r w:rsidRPr="00ED02C7">
              <w:rPr>
                <w:rFonts w:ascii="Myriad Pro" w:hAnsi="Myriad Pro" w:cs="Arial" w:hint="eastAsia"/>
                <w:sz w:val="20"/>
              </w:rPr>
              <w:t>ę</w:t>
            </w:r>
            <w:r w:rsidRPr="00ED02C7">
              <w:rPr>
                <w:rFonts w:ascii="Myriad Pro" w:hAnsi="Myriad Pro" w:cs="Arial"/>
                <w:sz w:val="20"/>
              </w:rPr>
              <w:t>dnieniem bezpiecze</w:t>
            </w:r>
            <w:r w:rsidRPr="00ED02C7">
              <w:rPr>
                <w:rFonts w:ascii="Myriad Pro" w:hAnsi="Myriad Pro" w:cs="Arial" w:hint="eastAsia"/>
                <w:sz w:val="20"/>
              </w:rPr>
              <w:t>ń</w:t>
            </w:r>
            <w:r w:rsidRPr="00ED02C7">
              <w:rPr>
                <w:rFonts w:ascii="Myriad Pro" w:hAnsi="Myriad Pro" w:cs="Arial"/>
                <w:sz w:val="20"/>
              </w:rPr>
              <w:t>stwa w cyberprzestrzeni i wynikaj</w:t>
            </w:r>
            <w:r w:rsidRPr="00ED02C7">
              <w:rPr>
                <w:rFonts w:ascii="Myriad Pro" w:hAnsi="Myriad Pro" w:cs="Arial" w:hint="eastAsia"/>
                <w:sz w:val="20"/>
              </w:rPr>
              <w:t>ą</w:t>
            </w:r>
            <w:r w:rsidRPr="00ED02C7">
              <w:rPr>
                <w:rFonts w:ascii="Myriad Pro" w:hAnsi="Myriad Pro" w:cs="Arial"/>
                <w:sz w:val="20"/>
              </w:rPr>
              <w:t>cych z tego tytu</w:t>
            </w:r>
            <w:r w:rsidRPr="00ED02C7">
              <w:rPr>
                <w:rFonts w:ascii="Myriad Pro" w:hAnsi="Myriad Pro" w:cs="Arial" w:hint="eastAsia"/>
                <w:sz w:val="20"/>
              </w:rPr>
              <w:t>ł</w:t>
            </w:r>
            <w:r w:rsidRPr="00ED02C7">
              <w:rPr>
                <w:rFonts w:ascii="Myriad Pro" w:hAnsi="Myriad Pro" w:cs="Arial"/>
                <w:sz w:val="20"/>
              </w:rPr>
              <w:t>u zagro</w:t>
            </w:r>
            <w:r w:rsidRPr="00ED02C7">
              <w:rPr>
                <w:rFonts w:ascii="Myriad Pro" w:hAnsi="Myriad Pro" w:cs="Arial" w:hint="eastAsia"/>
                <w:sz w:val="20"/>
              </w:rPr>
              <w:t>ż</w:t>
            </w:r>
            <w:r w:rsidRPr="00ED02C7">
              <w:rPr>
                <w:rFonts w:ascii="Myriad Pro" w:hAnsi="Myriad Pro" w:cs="Arial"/>
                <w:sz w:val="20"/>
              </w:rPr>
              <w:t>e</w:t>
            </w:r>
            <w:r w:rsidRPr="00ED02C7">
              <w:rPr>
                <w:rFonts w:ascii="Myriad Pro" w:hAnsi="Myriad Pro" w:cs="Arial" w:hint="eastAsia"/>
                <w:sz w:val="20"/>
              </w:rPr>
              <w:t>ń</w:t>
            </w:r>
            <w:r w:rsidRPr="00ED02C7">
              <w:rPr>
                <w:rFonts w:ascii="Myriad Pro" w:eastAsia="Times New Roman" w:hAnsi="Myriad Pro" w:cs="Times New Roman"/>
                <w:sz w:val="20"/>
                <w:lang w:eastAsia="pl-PL"/>
              </w:rPr>
              <w:t>,</w:t>
            </w:r>
          </w:p>
          <w:p w:rsidR="00486238" w:rsidRPr="00BE08D4" w:rsidRDefault="00486238" w:rsidP="00912095">
            <w:pPr>
              <w:pStyle w:val="Akapitzlist"/>
              <w:numPr>
                <w:ilvl w:val="0"/>
                <w:numId w:val="256"/>
              </w:numPr>
            </w:pPr>
            <w:r w:rsidRPr="005A4D5A">
              <w:rPr>
                <w:rFonts w:eastAsia="Times New Roman" w:cs="Times New Roman"/>
                <w:lang w:eastAsia="pl-PL"/>
              </w:rPr>
              <w:t>programy rozwijania kompetencji cyfrowych uczniów lub słuchaczy przez naukę programowania.</w:t>
            </w:r>
          </w:p>
        </w:tc>
      </w:tr>
    </w:tbl>
    <w:p w:rsidR="00486238" w:rsidRDefault="00486238" w:rsidP="00486238"/>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dopuszczalności</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celem szczegółowym i rezultatami Działania. </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właściwym celem szczegółowym </w:t>
            </w:r>
            <w:r w:rsidRPr="00486238">
              <w:rPr>
                <w:rFonts w:ascii="Myriad Pro" w:hAnsi="Myriad Pro"/>
                <w:i/>
                <w:sz w:val="20"/>
              </w:rPr>
              <w:t>RPO WZ 2014-2020</w:t>
            </w:r>
            <w:r w:rsidRPr="00486238">
              <w:rPr>
                <w:rFonts w:ascii="Myriad Pro" w:hAnsi="Myriad Pro"/>
                <w:sz w:val="20"/>
              </w:rPr>
              <w:t xml:space="preserve"> oraz koresponduje ze wskaźnikami dla danego Działania/typu projektu.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typem projektu.</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Projekt jest zgodny z typem projektu oraz grupą docelową wskazaną w  </w:t>
            </w:r>
            <w:r w:rsidRPr="00486238">
              <w:rPr>
                <w:rFonts w:ascii="Myriad Pro" w:hAnsi="Myriad Pro" w:cs="Arial"/>
                <w:i/>
                <w:sz w:val="20"/>
              </w:rPr>
              <w:t xml:space="preserve">SOOP RPO WZ 2014-2020 </w:t>
            </w:r>
            <w:r w:rsidRPr="00486238">
              <w:rPr>
                <w:rFonts w:ascii="Myriad Pro" w:hAnsi="Myriad Pro" w:cs="Arial"/>
                <w:sz w:val="20"/>
              </w:rPr>
              <w:t xml:space="preserve">oraz </w:t>
            </w:r>
            <w:r w:rsidRPr="00486238">
              <w:rPr>
                <w:rFonts w:ascii="Myriad Pro" w:hAnsi="Myriad Pro" w:cs="Arial"/>
                <w:i/>
                <w:sz w:val="20"/>
              </w:rPr>
              <w:t>Regulaminie konkursu.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238">
              <w:rPr>
                <w:rFonts w:ascii="Myriad Pro" w:hAnsi="Myriad Pro" w:cs="Arial"/>
                <w:i/>
                <w:sz w:val="20"/>
              </w:rPr>
              <w:t>RPO WZ 2014-2020</w:t>
            </w:r>
            <w:r w:rsidRPr="00486238">
              <w:rPr>
                <w:rFonts w:ascii="Myriad Pro" w:hAnsi="Myriad Pro" w:cs="Arial"/>
                <w:sz w:val="20"/>
              </w:rPr>
              <w:t xml:space="preserve">, </w:t>
            </w:r>
            <w:r w:rsidRPr="00486238">
              <w:rPr>
                <w:rFonts w:ascii="Myriad Pro" w:hAnsi="Myriad Pro" w:cs="Arial"/>
                <w:i/>
                <w:sz w:val="20"/>
              </w:rPr>
              <w:t>SOOP RPO WZ 2014-2020</w:t>
            </w:r>
            <w:r w:rsidRPr="00486238">
              <w:rPr>
                <w:rFonts w:ascii="Myriad Pro" w:hAnsi="Myriad Pro" w:cs="Arial"/>
                <w:sz w:val="20"/>
              </w:rPr>
              <w:t xml:space="preserve">, przepisów prawa -  mających wpływ na założenia dotyczące grupy docelowej i/lub typu projektu. </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zasadami horyzontalnymi.</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t>
            </w:r>
          </w:p>
          <w:p w:rsidR="00486238" w:rsidRPr="00486238" w:rsidRDefault="00486238" w:rsidP="00912095">
            <w:pPr>
              <w:pStyle w:val="Akapitzlist"/>
              <w:numPr>
                <w:ilvl w:val="0"/>
                <w:numId w:val="259"/>
              </w:numPr>
              <w:spacing w:before="40" w:after="40"/>
              <w:ind w:left="357" w:hanging="357"/>
              <w:contextualSpacing w:val="0"/>
            </w:pPr>
            <w:r w:rsidRPr="00486238">
              <w:t>zasadą równości szans kobiet i mężczyzn, w oparciu o standard minimum,</w:t>
            </w:r>
          </w:p>
          <w:p w:rsidR="00486238" w:rsidRPr="00486238" w:rsidRDefault="00486238" w:rsidP="00912095">
            <w:pPr>
              <w:pStyle w:val="Akapitzlist"/>
              <w:numPr>
                <w:ilvl w:val="0"/>
                <w:numId w:val="259"/>
              </w:numPr>
              <w:spacing w:before="40" w:after="40"/>
              <w:ind w:left="357" w:hanging="357"/>
              <w:contextualSpacing w:val="0"/>
            </w:pPr>
            <w:r w:rsidRPr="00486238">
              <w:t>właściwymi politykami i zasadami wspólnotowymi</w:t>
            </w:r>
            <w:r w:rsidRPr="00486238">
              <w:rPr>
                <w:rFonts w:cs="Arial"/>
              </w:rPr>
              <w:t xml:space="preserve">: </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zrównoważonego rozwoju,</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promowania i realizacji zasady równości szans i niedyskryminacji, w tym. m. in. koniecznością stosowania zasady uniwersalnego projektowania.</w:t>
            </w:r>
          </w:p>
          <w:p w:rsidR="00486238" w:rsidRPr="00486238" w:rsidRDefault="00486238" w:rsidP="00486238">
            <w:pPr>
              <w:jc w:val="both"/>
              <w:rPr>
                <w:rFonts w:ascii="Myriad Pro" w:hAnsi="Myriad Pro"/>
                <w:color w:val="FF0000"/>
                <w:sz w:val="20"/>
              </w:rPr>
            </w:pPr>
            <w:r w:rsidRPr="00486238">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Kwalifikowalność Beneficjenta/Partnera.</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486238" w:rsidRPr="00486238" w:rsidRDefault="00486238" w:rsidP="00486238">
            <w:pPr>
              <w:spacing w:before="40" w:after="40"/>
              <w:rPr>
                <w:rFonts w:ascii="Myriad Pro" w:hAnsi="Myriad Pro"/>
                <w:i/>
                <w:sz w:val="20"/>
              </w:rPr>
            </w:pPr>
            <w:r w:rsidRPr="00486238">
              <w:rPr>
                <w:rFonts w:ascii="Myriad Pro" w:hAnsi="Myriad Pro"/>
                <w:sz w:val="20"/>
              </w:rPr>
              <w:t xml:space="preserve">Beneficjent zgodnie ze </w:t>
            </w:r>
            <w:r w:rsidRPr="00486238">
              <w:rPr>
                <w:rFonts w:ascii="Myriad Pro" w:hAnsi="Myriad Pro"/>
                <w:i/>
                <w:sz w:val="20"/>
              </w:rPr>
              <w:t>SOOP RPO WZ 2014-2020</w:t>
            </w:r>
            <w:r w:rsidRPr="00486238">
              <w:rPr>
                <w:rFonts w:ascii="Myriad Pro" w:hAnsi="Myriad Pro"/>
                <w:sz w:val="20"/>
              </w:rPr>
              <w:t xml:space="preserve"> jest podmiotem uprawnionym do ubiegania się o dofinansowanie w ramach Działania/typu/ów projektu, w którym/ch ogłoszony został konkurs.</w:t>
            </w:r>
            <w:r w:rsidRPr="00486238">
              <w:rPr>
                <w:rFonts w:ascii="Myriad Pro" w:hAnsi="Myriad Pro"/>
                <w:i/>
                <w:sz w:val="20"/>
              </w:rPr>
              <w:t xml:space="preserve"> </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autoSpaceDE w:val="0"/>
              <w:autoSpaceDN w:val="0"/>
              <w:adjustRightInd w:val="0"/>
              <w:jc w:val="both"/>
              <w:rPr>
                <w:rFonts w:ascii="Myriad Pro" w:eastAsia="Malgun Gothic" w:hAnsi="Myriad Pro" w:cs="Arial"/>
                <w:sz w:val="20"/>
              </w:rPr>
            </w:pPr>
            <w:r w:rsidRPr="00486238">
              <w:rPr>
                <w:rFonts w:ascii="Myriad Pro" w:hAnsi="Myriad Pro" w:cs="Arial"/>
                <w:sz w:val="20"/>
              </w:rPr>
              <w:t xml:space="preserve">Kryterium będzie weryfikowane na etapie KOP, na dzień podpisania umowy oraz w przypadku zmiany Partnera (jeśli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wykonalności</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prawna.</w:t>
            </w:r>
          </w:p>
        </w:tc>
        <w:tc>
          <w:tcPr>
            <w:tcW w:w="6217" w:type="dxa"/>
          </w:tcPr>
          <w:p w:rsidR="00486238" w:rsidRPr="00486238" w:rsidRDefault="00486238" w:rsidP="00486238">
            <w:pPr>
              <w:spacing w:before="40" w:after="40"/>
              <w:jc w:val="both"/>
              <w:rPr>
                <w:rStyle w:val="h2"/>
                <w:rFonts w:ascii="Myriad Pro" w:hAnsi="Myriad Pro"/>
                <w:sz w:val="20"/>
              </w:rPr>
            </w:pPr>
            <w:r w:rsidRPr="00486238">
              <w:rPr>
                <w:rFonts w:ascii="Myriad Pro" w:hAnsi="Myriad Pro"/>
                <w:sz w:val="20"/>
              </w:rPr>
              <w:t xml:space="preserve">Projekt jest zgodny z prawodawstwem wspólnotowym i krajowym, </w:t>
            </w:r>
            <w:r w:rsidRPr="00486238">
              <w:rPr>
                <w:rFonts w:ascii="Myriad Pro" w:hAnsi="Myriad Pro"/>
                <w:sz w:val="20"/>
              </w:rPr>
              <w:br/>
              <w:t xml:space="preserve">w tym przepisami ustawy z dnia 29 stycznia 2004 r. </w:t>
            </w:r>
            <w:r w:rsidRPr="00486238">
              <w:rPr>
                <w:rFonts w:ascii="Myriad Pro" w:hAnsi="Myriad Pro"/>
                <w:i/>
                <w:sz w:val="20"/>
              </w:rPr>
              <w:t>Prawo zamówień publicznych</w:t>
            </w:r>
            <w:r w:rsidRPr="00486238">
              <w:rPr>
                <w:rStyle w:val="h2"/>
                <w:rFonts w:ascii="Myriad Pro" w:hAnsi="Myriad Pro"/>
                <w:sz w:val="20"/>
              </w:rPr>
              <w:t xml:space="preserve">. </w:t>
            </w:r>
          </w:p>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trHeight w:val="658"/>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Zgodność</w:t>
            </w:r>
          </w:p>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 wymogami pomocy</w:t>
            </w:r>
          </w:p>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publicznej</w:t>
            </w:r>
          </w:p>
        </w:tc>
        <w:tc>
          <w:tcPr>
            <w:tcW w:w="6217" w:type="dxa"/>
          </w:tcPr>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 xml:space="preserve">Projekt jest zgodny regułami pomocy publicznej i/lub pomocy </w:t>
            </w:r>
            <w:r w:rsidRPr="00486238">
              <w:rPr>
                <w:rFonts w:ascii="Myriad Pro" w:eastAsia="Malgun Gothic" w:hAnsi="Myriad Pro" w:cs="Arial"/>
                <w:i/>
                <w:sz w:val="20"/>
              </w:rPr>
              <w:t>de minimis</w:t>
            </w:r>
            <w:r w:rsidRPr="00486238">
              <w:rPr>
                <w:rFonts w:ascii="Myriad Pro" w:eastAsia="Malgun Gothic" w:hAnsi="Myriad Pro" w:cs="Arial"/>
                <w:sz w:val="20"/>
              </w:rPr>
              <w:t>.</w:t>
            </w:r>
          </w:p>
        </w:tc>
        <w:tc>
          <w:tcPr>
            <w:tcW w:w="4599" w:type="dxa"/>
          </w:tcPr>
          <w:p w:rsidR="00486238" w:rsidRPr="00486238" w:rsidRDefault="00486238" w:rsidP="00486238">
            <w:pPr>
              <w:spacing w:before="40" w:after="40"/>
              <w:rPr>
                <w:rFonts w:ascii="Myriad Pro" w:hAnsi="Myriad Pro" w:cs="Arial"/>
                <w:sz w:val="20"/>
              </w:rPr>
            </w:pPr>
            <w:r w:rsidRPr="00486238">
              <w:rPr>
                <w:rFonts w:ascii="Myriad Pro" w:hAnsi="Myriad Pro" w:cs="Arial"/>
                <w:sz w:val="20"/>
              </w:rPr>
              <w:t>Jeżeli dotyczy: spełnienie kryterium jest konieczne do przyznania dofinansowania.</w:t>
            </w:r>
          </w:p>
          <w:p w:rsidR="00486238" w:rsidRPr="00486238" w:rsidRDefault="00486238" w:rsidP="00486238">
            <w:pPr>
              <w:autoSpaceDE w:val="0"/>
              <w:autoSpaceDN w:val="0"/>
              <w:adjustRightInd w:val="0"/>
              <w:jc w:val="both"/>
              <w:rPr>
                <w:rFonts w:ascii="Myriad Pro" w:hAnsi="Myriad Pro" w:cs="Arial"/>
                <w:sz w:val="20"/>
              </w:rPr>
            </w:pPr>
            <w:r w:rsidRPr="00486238">
              <w:rPr>
                <w:rFonts w:ascii="Myriad Pro" w:hAnsi="Myriad Pro" w:cs="Arial"/>
                <w:sz w:val="20"/>
              </w:rPr>
              <w:t>Projekty niespełniające kryterium są odrzucane.</w:t>
            </w:r>
          </w:p>
          <w:p w:rsidR="00486238" w:rsidRPr="00486238" w:rsidRDefault="00486238" w:rsidP="00486238">
            <w:pPr>
              <w:spacing w:before="40" w:after="40"/>
              <w:rPr>
                <w:rFonts w:ascii="Myriad Pro" w:hAnsi="Myriad Pro"/>
                <w:strike/>
                <w:sz w:val="20"/>
              </w:rPr>
            </w:pPr>
            <w:r w:rsidRPr="00486238">
              <w:rPr>
                <w:rFonts w:ascii="Myriad Pro" w:hAnsi="Myriad Pro" w:cs="Arial"/>
                <w:sz w:val="20"/>
              </w:rPr>
              <w:t>Ocena spełniania kryterium polega na przypisaniu wartości logicznych „tak”, „nie”, „nie dotyczy”.</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Zdolność finansowa.</w:t>
            </w:r>
          </w:p>
        </w:tc>
        <w:tc>
          <w:tcPr>
            <w:tcW w:w="6217"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Kondycja finansowa Beneficjenta na dzień złożenia wniosku o dofinansowanie gwarantuje osiągnięcie deklarowanych produktów lub rezultatów, zgodnie z deklarowanym planem finansowym </w:t>
            </w:r>
            <w:r w:rsidRPr="00486238">
              <w:rPr>
                <w:rFonts w:ascii="Myriad Pro" w:hAnsi="Myriad Pro" w:cs="Arial"/>
                <w:sz w:val="20"/>
              </w:rPr>
              <w:br/>
              <w:t>i w terminie określonym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Beneficjent oraz Partner/rzy krajowi (o ile dotyczy), ponoszący wydatki w danym projekcie z EFS, posiadają </w:t>
            </w:r>
            <w:r w:rsidRPr="00486238">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486238">
              <w:rPr>
                <w:rFonts w:ascii="Myriad Pro" w:eastAsia="MyriadPro-Regular" w:hAnsi="Myriad Pro" w:cs="Arial"/>
                <w:sz w:val="20"/>
              </w:rPr>
              <w:t>równy lub wyższy od łącznych rocznych wydatków w danym projekcie z roku, w którym wydatki są najwyższe.</w:t>
            </w:r>
          </w:p>
          <w:p w:rsidR="00486238" w:rsidRPr="00486238" w:rsidRDefault="00486238" w:rsidP="00486238">
            <w:pPr>
              <w:spacing w:before="40" w:after="40"/>
              <w:rPr>
                <w:rFonts w:ascii="Myriad Pro" w:hAnsi="Myriad Pro"/>
                <w:sz w:val="20"/>
              </w:rPr>
            </w:pPr>
            <w:r w:rsidRPr="0048623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75"/>
        <w:gridCol w:w="2816"/>
        <w:gridCol w:w="6228"/>
        <w:gridCol w:w="4556"/>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Del="00CF6159" w:rsidTr="00486238">
        <w:trPr>
          <w:trHeight w:val="105"/>
          <w:jc w:val="center"/>
        </w:trPr>
        <w:tc>
          <w:tcPr>
            <w:tcW w:w="14175" w:type="dxa"/>
            <w:gridSpan w:val="4"/>
          </w:tcPr>
          <w:p w:rsidR="00486238" w:rsidRPr="00486238" w:rsidRDefault="00486238" w:rsidP="00486238">
            <w:pPr>
              <w:spacing w:before="40" w:after="40"/>
              <w:jc w:val="center"/>
              <w:rPr>
                <w:rFonts w:ascii="Myriad Pro" w:eastAsia="Calibri" w:hAnsi="Myriad Pro" w:cs="Times New Roman"/>
                <w:b/>
                <w:sz w:val="20"/>
              </w:rPr>
            </w:pPr>
            <w:r w:rsidRPr="00486238">
              <w:rPr>
                <w:rFonts w:ascii="Myriad Pro" w:eastAsia="Calibri" w:hAnsi="Myriad Pro" w:cs="Times New Roman"/>
                <w:b/>
                <w:sz w:val="20"/>
              </w:rPr>
              <w:t>Kryteria jakości oceniane przez IP RPO WZ</w:t>
            </w:r>
          </w:p>
        </w:tc>
      </w:tr>
      <w:tr w:rsidR="00486238" w:rsidRPr="00486238" w:rsidDel="00CF6159" w:rsidTr="00486238">
        <w:trPr>
          <w:trHeight w:val="105"/>
          <w:jc w:val="center"/>
        </w:trPr>
        <w:tc>
          <w:tcPr>
            <w:tcW w:w="575" w:type="dxa"/>
          </w:tcPr>
          <w:p w:rsidR="00486238" w:rsidRPr="00486238" w:rsidDel="00CF6159"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Del="00CF6159" w:rsidRDefault="00486238" w:rsidP="00486238">
            <w:pPr>
              <w:spacing w:before="40" w:after="40"/>
              <w:rPr>
                <w:rFonts w:ascii="Myriad Pro" w:hAnsi="Myriad Pro"/>
                <w:sz w:val="20"/>
              </w:rPr>
            </w:pPr>
            <w:r w:rsidRPr="00486238">
              <w:rPr>
                <w:rFonts w:ascii="Myriad Pro" w:hAnsi="Myriad Pro"/>
                <w:sz w:val="20"/>
              </w:rPr>
              <w:t>Odpowiedniość/</w:t>
            </w:r>
            <w:r w:rsidRPr="00486238">
              <w:rPr>
                <w:rFonts w:ascii="Myriad Pro" w:hAnsi="Myriad Pro"/>
                <w:sz w:val="20"/>
              </w:rPr>
              <w:br/>
              <w:t>Adekwatność/Trafność</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projekt zaspokaja potrzeby i niweluje bariery grupy docelowej, a także przyczynia się do osiągnięcia celów RPO WZ 2014-2020.</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Skala punktów: 0-15.</w:t>
            </w:r>
          </w:p>
          <w:p w:rsidR="00486238" w:rsidRPr="00486238" w:rsidRDefault="00486238" w:rsidP="00486238">
            <w:pPr>
              <w:spacing w:before="40"/>
              <w:jc w:val="both"/>
              <w:rPr>
                <w:rFonts w:ascii="Myriad Pro" w:eastAsia="MyriadPro-Regular" w:hAnsi="Myriad Pro" w:cs="Arial"/>
                <w:sz w:val="20"/>
              </w:rPr>
            </w:pP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zostaną przyznane minimum 9 punktów.</w:t>
            </w:r>
          </w:p>
          <w:p w:rsidR="00486238" w:rsidRPr="00486238" w:rsidDel="00CF6159" w:rsidRDefault="00486238" w:rsidP="00486238">
            <w:pPr>
              <w:spacing w:before="40" w:after="40"/>
              <w:rPr>
                <w:rFonts w:ascii="Myriad Pro" w:eastAsia="Calibri" w:hAnsi="Myriad Pro" w:cs="Times New Roman"/>
                <w:sz w:val="20"/>
              </w:rPr>
            </w:pPr>
          </w:p>
        </w:tc>
      </w:tr>
      <w:tr w:rsidR="00486238" w:rsidRPr="00486238" w:rsidTr="00486238">
        <w:trPr>
          <w:trHeight w:val="105"/>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Skuteczność/Efektywność</w:t>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 w jakim projekt przyczyni się do rozwiązania/złagodzenia sytuacji problemowej wskazanej we wniosku o dofinansowanie.</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Stopień/poziom osiągnięcia zakładanych rezultatów w odniesieniu do zaplanowanych kosztów.</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Ocena relacji nakład/rezultat.</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0-5.</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punktów.</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hAnsi="Myriad Pro"/>
                <w:sz w:val="20"/>
              </w:rPr>
              <w:t>Trwałość</w:t>
            </w:r>
            <w:r w:rsidRPr="00486238">
              <w:rPr>
                <w:rFonts w:ascii="Myriad Pro" w:hAnsi="Myriad Pro"/>
                <w:sz w:val="20"/>
              </w:rPr>
              <w:tab/>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Ocena w jakim stopniu zaproponowane w projekcie instrumenty wsparcia oraz zaplanowane rezultaty przyczynią się do trwałej zmiany sytuacji grup docelowych.</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Skala punktów 0-5 </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punkty.</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Doświadczenie wnioskodawcy i partnera (jeśli dotyczy)</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Doświadczenie w realizacji podobnych przedsięwzięć realizowanych:</w:t>
            </w:r>
          </w:p>
          <w:p w:rsidR="00486238" w:rsidRPr="00486238" w:rsidRDefault="00486238" w:rsidP="00912095">
            <w:pPr>
              <w:pStyle w:val="Akapitzlist"/>
              <w:numPr>
                <w:ilvl w:val="0"/>
                <w:numId w:val="42"/>
              </w:numPr>
              <w:autoSpaceDE w:val="0"/>
              <w:autoSpaceDN w:val="0"/>
              <w:adjustRightInd w:val="0"/>
              <w:ind w:left="175" w:hanging="141"/>
              <w:jc w:val="both"/>
              <w:rPr>
                <w:rFonts w:cs="Arial"/>
              </w:rPr>
            </w:pPr>
            <w:r w:rsidRPr="00486238">
              <w:rPr>
                <w:rFonts w:cs="Arial"/>
              </w:rPr>
              <w:t xml:space="preserve">w obszarze wsparcia projektu: maksymalnie </w:t>
            </w:r>
            <w:r w:rsidRPr="00486238">
              <w:rPr>
                <w:rFonts w:cs="Arial"/>
                <w:b/>
              </w:rPr>
              <w:t>2 pkt</w:t>
            </w:r>
            <w:r w:rsidRPr="00486238">
              <w:rPr>
                <w:rFonts w:cs="Arial"/>
              </w:rPr>
              <w:t xml:space="preserve">; </w:t>
            </w:r>
          </w:p>
          <w:p w:rsidR="00486238" w:rsidRPr="00486238" w:rsidRDefault="00486238" w:rsidP="00912095">
            <w:pPr>
              <w:pStyle w:val="Default"/>
              <w:numPr>
                <w:ilvl w:val="0"/>
                <w:numId w:val="41"/>
              </w:numPr>
              <w:ind w:left="175" w:hanging="141"/>
              <w:jc w:val="both"/>
              <w:rPr>
                <w:rFonts w:ascii="Myriad Pro" w:hAnsi="Myriad Pro"/>
                <w:sz w:val="20"/>
                <w:szCs w:val="20"/>
              </w:rPr>
            </w:pPr>
            <w:r w:rsidRPr="00486238">
              <w:rPr>
                <w:rFonts w:ascii="Myriad Pro" w:hAnsi="Myriad Pro"/>
                <w:sz w:val="20"/>
                <w:szCs w:val="20"/>
              </w:rPr>
              <w:t xml:space="preserve">na rzecz grupy docelowej, do której skierowany będzie projekt: maksymalnie </w:t>
            </w:r>
            <w:r w:rsidRPr="00486238">
              <w:rPr>
                <w:rFonts w:ascii="Myriad Pro" w:hAnsi="Myriad Pro"/>
                <w:b/>
                <w:sz w:val="20"/>
                <w:szCs w:val="20"/>
              </w:rPr>
              <w:t>2 pkt</w:t>
            </w:r>
            <w:r w:rsidRPr="00486238">
              <w:rPr>
                <w:rFonts w:ascii="Myriad Pro" w:hAnsi="Myriad Pro"/>
                <w:sz w:val="20"/>
                <w:szCs w:val="20"/>
              </w:rPr>
              <w:t>;</w:t>
            </w:r>
          </w:p>
          <w:p w:rsidR="00486238" w:rsidRPr="00486238" w:rsidRDefault="00486238" w:rsidP="00912095">
            <w:pPr>
              <w:pStyle w:val="Default"/>
              <w:numPr>
                <w:ilvl w:val="0"/>
                <w:numId w:val="41"/>
              </w:numPr>
              <w:spacing w:after="240"/>
              <w:ind w:left="175" w:hanging="141"/>
              <w:jc w:val="both"/>
              <w:rPr>
                <w:rFonts w:ascii="Myriad Pro" w:hAnsi="Myriad Pro"/>
                <w:b/>
                <w:sz w:val="20"/>
                <w:szCs w:val="20"/>
              </w:rPr>
            </w:pPr>
            <w:r w:rsidRPr="00486238">
              <w:rPr>
                <w:rFonts w:ascii="Myriad Pro" w:hAnsi="Myriad Pro"/>
                <w:sz w:val="20"/>
                <w:szCs w:val="20"/>
              </w:rPr>
              <w:t xml:space="preserve">na określonym terytorium, którego będzie dotyczyć realizacja projektu: maksymalnie </w:t>
            </w:r>
            <w:r w:rsidRPr="00486238">
              <w:rPr>
                <w:rFonts w:ascii="Myriad Pro" w:hAnsi="Myriad Pro"/>
                <w:b/>
                <w:sz w:val="20"/>
                <w:szCs w:val="20"/>
              </w:rPr>
              <w:t xml:space="preserve">1 pkt. </w:t>
            </w:r>
          </w:p>
          <w:p w:rsidR="00486238" w:rsidRPr="00486238" w:rsidDel="007575AA" w:rsidRDefault="00486238" w:rsidP="00486238">
            <w:pPr>
              <w:spacing w:before="40" w:after="40"/>
              <w:rPr>
                <w:rFonts w:ascii="Myriad Pro" w:hAnsi="Myriad Pro"/>
                <w:sz w:val="20"/>
              </w:rPr>
            </w:pP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0- 5.</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3 punkty.</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Zaplecze realizacji projektu</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samodzielnej realizacji projektu:</w:t>
            </w:r>
          </w:p>
          <w:p w:rsidR="00486238" w:rsidRPr="00486238" w:rsidRDefault="00486238" w:rsidP="00486238">
            <w:pPr>
              <w:autoSpaceDE w:val="0"/>
              <w:autoSpaceDN w:val="0"/>
              <w:adjustRightInd w:val="0"/>
              <w:jc w:val="both"/>
              <w:rPr>
                <w:rFonts w:ascii="Myriad Pro" w:eastAsia="MyriadPro-Regular" w:hAnsi="Myriad Pro" w:cs="Arial"/>
                <w:b/>
                <w:sz w:val="20"/>
              </w:rPr>
            </w:pP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potencjału organizacyjnego wnioskodawcy: </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10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2 pkt.</w:t>
            </w:r>
          </w:p>
          <w:p w:rsidR="00486238" w:rsidRPr="00486238" w:rsidRDefault="00486238" w:rsidP="00C66F1A">
            <w:pPr>
              <w:pStyle w:val="Akapitzlist"/>
              <w:numPr>
                <w:ilvl w:val="0"/>
                <w:numId w:val="0"/>
              </w:numPr>
              <w:autoSpaceDE w:val="0"/>
              <w:autoSpaceDN w:val="0"/>
              <w:adjustRightInd w:val="0"/>
              <w:ind w:left="317"/>
              <w:jc w:val="both"/>
              <w:rPr>
                <w:rFonts w:eastAsia="MyriadPro-Regular" w:cs="Arial"/>
                <w:b/>
              </w:rPr>
            </w:pPr>
          </w:p>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realizacji projektu w partnerstwie:</w:t>
            </w:r>
          </w:p>
          <w:p w:rsidR="00486238" w:rsidRPr="00486238" w:rsidRDefault="00486238" w:rsidP="00486238">
            <w:pPr>
              <w:pStyle w:val="Default"/>
              <w:spacing w:after="240"/>
              <w:jc w:val="both"/>
              <w:rPr>
                <w:rFonts w:ascii="Myriad Pro" w:eastAsia="MyriadPro-Regular" w:hAnsi="Myriad Pro"/>
                <w:sz w:val="20"/>
                <w:szCs w:val="20"/>
              </w:rPr>
            </w:pPr>
            <w:r w:rsidRPr="00486238">
              <w:rPr>
                <w:rFonts w:ascii="Myriad Pro" w:eastAsia="MyriadPro-Regular" w:hAnsi="Myriad Pro"/>
                <w:sz w:val="20"/>
                <w:szCs w:val="20"/>
              </w:rPr>
              <w:t>Ocena potencjału organizacyjnego wnioskodawcy i partnera/ów:</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5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1 pkt.</w:t>
            </w:r>
          </w:p>
          <w:p w:rsidR="00486238" w:rsidRPr="00486238" w:rsidRDefault="00486238" w:rsidP="00486238">
            <w:pPr>
              <w:pStyle w:val="Default"/>
              <w:spacing w:after="240"/>
              <w:jc w:val="both"/>
              <w:rPr>
                <w:rFonts w:ascii="Myriad Pro" w:eastAsia="MyriadPro-Regular" w:hAnsi="Myriad Pro"/>
                <w:b/>
                <w:sz w:val="20"/>
                <w:szCs w:val="20"/>
                <w:lang w:eastAsia="pl-PL"/>
              </w:rPr>
            </w:pPr>
            <w:r w:rsidRPr="00486238">
              <w:rPr>
                <w:rFonts w:ascii="Myriad Pro" w:eastAsia="MyriadPro-Regular" w:hAnsi="Myriad Pro"/>
                <w:sz w:val="20"/>
                <w:szCs w:val="20"/>
              </w:rPr>
              <w:t xml:space="preserve">Ocena zasadności partnerstwa zawiązanego w celu wspólnej realizacji projektu, w tym sposób podziału realizacji zadań: maksymalnie </w:t>
            </w:r>
            <w:r w:rsidRPr="00486238">
              <w:rPr>
                <w:rFonts w:ascii="Myriad Pro" w:eastAsia="MyriadPro-Regular" w:hAnsi="Myriad Pro"/>
                <w:b/>
                <w:sz w:val="20"/>
                <w:szCs w:val="20"/>
              </w:rPr>
              <w:t>5  pkt.</w:t>
            </w: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0- 10</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6 punkty.</w:t>
            </w:r>
          </w:p>
        </w:tc>
      </w:tr>
      <w:tr w:rsidR="00486238" w:rsidRPr="00486238" w:rsidTr="00486238">
        <w:trPr>
          <w:trHeight w:val="359"/>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 oceniane przez IP ZIT RPO WZ</w:t>
            </w:r>
          </w:p>
        </w:tc>
      </w:tr>
      <w:tr w:rsidR="00486238" w:rsidRPr="00486238" w:rsidTr="008B14F4">
        <w:trPr>
          <w:trHeight w:val="699"/>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Stopień realizacji wskaźników Strategii ZIT KKBOF</w:t>
            </w:r>
          </w:p>
        </w:tc>
        <w:tc>
          <w:tcPr>
            <w:tcW w:w="6228"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Ocenie podlegać będzie stopień, w jakim projekt realizuje założone w Strategii wskaźniki, określone dla wskazanego działania.</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8</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Potencjał rozwojowy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jest kontynuacją lub uzupełnieniem zrealizowanych / trwających projektów bądź zaplanowanych projektów.</w:t>
            </w:r>
          </w:p>
          <w:p w:rsidR="00486238" w:rsidRPr="00486238" w:rsidRDefault="00486238" w:rsidP="00486238">
            <w:pPr>
              <w:spacing w:before="40" w:after="40"/>
              <w:rPr>
                <w:rFonts w:ascii="Myriad Pro" w:hAnsi="Myriad Pro"/>
                <w:sz w:val="20"/>
              </w:rPr>
            </w:pPr>
            <w:r w:rsidRPr="00486238">
              <w:rPr>
                <w:rFonts w:ascii="Myriad Pro" w:hAnsi="Myriad Pro"/>
                <w:sz w:val="20"/>
              </w:rPr>
              <w:t>Przedsięwzięcia wskazywane jako kontynuacja / uzupełnienie / rozwinięcie mogą wykazywać finansowanie z dowolnego źródła, ale muszą rozwiązywać problem zidentyfikowany w Strategii ZIT oraz być realizowane na obszarze/części obszaru funkcjonalnego KKBOF.</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2</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Kompleksowość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przewiduje kompleksowe wsparcie placówek oświatowych różnych typów z obszaru co najmniej dwóch powiatów.</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cykliczne i długofalowe zakładające wsparcie dla jak największej liczby placówek różnych typów z obszaru co najmniej dwóch powiatów.</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6</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Szczegółowy charakter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Ocenie podlega ilość typów zajęć indywidualnej pracy z uczniem ze specjalnymi potrzebami edukacyjnymi, w tym z uczniem z niepełnosprawnością i z uczniem młodszym oraz bezpośrednie wsparcie uczniów, którzy mają trudności w spełnieniu wymagań edukacyjnych.</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kompleksowe, przyczyniające się do stworzenia w szkole warunków do prowadzenia wieloletniej indywidualizacji pracy z uczniem.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4</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administracyjności</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Intensywność wsparcia</w:t>
            </w:r>
          </w:p>
        </w:tc>
        <w:tc>
          <w:tcPr>
            <w:tcW w:w="6217"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Wnioskowana kwota i poziom wsparcia są zgodne z zapisami </w:t>
            </w:r>
            <w:r w:rsidRPr="00486238">
              <w:rPr>
                <w:rFonts w:ascii="Myriad Pro" w:hAnsi="Myriad Pro" w:cs="Arial"/>
                <w:i/>
                <w:sz w:val="20"/>
              </w:rPr>
              <w:t>Regulaminu konkursu</w:t>
            </w:r>
            <w:r w:rsidRPr="00486238">
              <w:rPr>
                <w:rFonts w:ascii="Myriad Pro" w:hAnsi="Myriad Pro" w:cs="Arial"/>
                <w:sz w:val="20"/>
              </w:rPr>
              <w:t>.</w:t>
            </w: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2.</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sz w:val="20"/>
              </w:rPr>
              <w:t>Zgodność z kwalifikowalnością wydatków.</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hAnsi="Myriad Pro"/>
                <w:sz w:val="20"/>
              </w:rPr>
              <w:t xml:space="preserve">Wydatki w projekcie są zgodne z </w:t>
            </w:r>
            <w:r w:rsidRPr="00486238">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sidRPr="00486238">
              <w:rPr>
                <w:rFonts w:ascii="Myriad Pro" w:eastAsia="Times New Roman" w:hAnsi="Myriad Pro" w:cs="Times New Roman"/>
                <w:sz w:val="20"/>
                <w:lang w:eastAsia="pl-PL"/>
              </w:rPr>
              <w:t xml:space="preserve"> oraz</w:t>
            </w:r>
            <w:r w:rsidRPr="00486238">
              <w:rPr>
                <w:rFonts w:ascii="Myriad Pro" w:hAnsi="Myriad Pro"/>
                <w:sz w:val="20"/>
              </w:rPr>
              <w:t xml:space="preserve"> z </w:t>
            </w:r>
            <w:r w:rsidRPr="00486238">
              <w:rPr>
                <w:rFonts w:ascii="Myriad Pro" w:hAnsi="Myriad Pro"/>
                <w:i/>
                <w:sz w:val="20"/>
              </w:rPr>
              <w:t xml:space="preserve">Wytycznymi w zakresie realizacji przedsięwzięć z udziałem środków Europejskiego Funduszu Społecznego </w:t>
            </w:r>
            <w:r w:rsidRPr="00486238">
              <w:rPr>
                <w:rFonts w:ascii="Myriad Pro" w:hAnsi="Myriad Pro"/>
                <w:i/>
                <w:sz w:val="20"/>
              </w:rPr>
              <w:br/>
              <w:t>w obszarze edukacji na lata 2014-2020</w:t>
            </w:r>
            <w:r w:rsidRPr="00486238">
              <w:rPr>
                <w:rFonts w:ascii="Myriad Pro" w:hAnsi="Myriad Pro"/>
                <w:sz w:val="20"/>
              </w:rPr>
              <w:t>.</w:t>
            </w:r>
          </w:p>
          <w:p w:rsidR="00486238" w:rsidRPr="00486238" w:rsidRDefault="00486238" w:rsidP="00486238">
            <w:pPr>
              <w:spacing w:before="40" w:after="40"/>
              <w:rPr>
                <w:rFonts w:ascii="Myriad Pro" w:eastAsia="Times New Roman" w:hAnsi="Myriad Pro"/>
                <w:sz w:val="20"/>
                <w:lang w:eastAsia="pl-PL"/>
              </w:rPr>
            </w:pPr>
          </w:p>
          <w:p w:rsidR="00486238" w:rsidRPr="00486238"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486238" w:rsidRPr="00486238" w:rsidRDefault="00486238" w:rsidP="00486238">
            <w:pPr>
              <w:spacing w:before="40" w:after="40"/>
              <w:rPr>
                <w:rFonts w:ascii="Myriad Pro" w:eastAsia="Times New Roman" w:hAnsi="Myriad Pro"/>
                <w:sz w:val="20"/>
                <w:lang w:eastAsia="pl-PL"/>
              </w:rPr>
            </w:pPr>
          </w:p>
          <w:p w:rsidR="00486238" w:rsidRPr="008B14F4"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Wydatki założone w projekcie są zgodne z katalogiem wydatków, limitami oraz zasadami kwalifikowalności określonymi w </w:t>
            </w:r>
            <w:r w:rsidRPr="00486238">
              <w:rPr>
                <w:rFonts w:ascii="Myriad Pro" w:eastAsia="Times New Roman" w:hAnsi="Myriad Pro"/>
                <w:i/>
                <w:sz w:val="20"/>
                <w:lang w:eastAsia="pl-PL"/>
              </w:rPr>
              <w:t xml:space="preserve">Regulaminie konkursu </w:t>
            </w:r>
            <w:r w:rsidRPr="00486238">
              <w:rPr>
                <w:rFonts w:ascii="Myriad Pro" w:eastAsia="Times New Roman" w:hAnsi="Myriad Pro"/>
                <w:sz w:val="20"/>
                <w:lang w:eastAsia="pl-PL"/>
              </w:rPr>
              <w:t xml:space="preserve">(jeśli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 xml:space="preserve">Poziom wydatków w ramach </w:t>
            </w:r>
            <w:r w:rsidRPr="00486238">
              <w:rPr>
                <w:rFonts w:ascii="Myriad Pro" w:hAnsi="Myriad Pro"/>
                <w:i/>
                <w:sz w:val="20"/>
              </w:rPr>
              <w:t>cross-financingu</w:t>
            </w:r>
            <w:r w:rsidRPr="00486238">
              <w:rPr>
                <w:rFonts w:ascii="Myriad Pro" w:hAnsi="Myriad Pro"/>
                <w:sz w:val="20"/>
              </w:rPr>
              <w:t xml:space="preserve"> oraz środków trwałych jest zgodny z poziomem tych wydatków wskazanym w </w:t>
            </w:r>
            <w:r w:rsidRPr="00486238">
              <w:rPr>
                <w:rFonts w:ascii="Myriad Pro" w:hAnsi="Myriad Pro"/>
                <w:i/>
                <w:sz w:val="20"/>
              </w:rPr>
              <w:t>Regulaminie konkursu</w:t>
            </w:r>
            <w:r w:rsidRPr="00486238">
              <w:rPr>
                <w:rFonts w:ascii="Myriad Pro" w:hAnsi="Myriad Pro"/>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i/>
                <w:sz w:val="20"/>
              </w:rPr>
              <w:t xml:space="preserve">Wytycznych  </w:t>
            </w:r>
            <w:r w:rsidRPr="00486238">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486238">
              <w:rPr>
                <w:rFonts w:ascii="Myriad Pro" w:eastAsia="MyriadPro-Regular" w:hAnsi="Myriad Pro" w:cs="Arial"/>
                <w:sz w:val="20"/>
              </w:rPr>
              <w:t xml:space="preserve"> </w:t>
            </w:r>
            <w:r w:rsidRPr="00486238">
              <w:rPr>
                <w:rFonts w:ascii="Myriad Pro" w:hAnsi="Myriad Pro" w:cs="Arial"/>
                <w:sz w:val="20"/>
              </w:rPr>
              <w:t xml:space="preserve"> właściwych </w:t>
            </w:r>
            <w:r w:rsidRPr="00486238">
              <w:rPr>
                <w:rFonts w:ascii="Myriad Pro" w:eastAsia="MyriadPro-Regular" w:hAnsi="Myriad Pro" w:cs="Arial"/>
                <w:i/>
                <w:sz w:val="20"/>
              </w:rPr>
              <w:t xml:space="preserve">Wytycznych obszarowych, </w:t>
            </w:r>
            <w:r w:rsidRPr="00486238">
              <w:rPr>
                <w:rFonts w:ascii="Myriad Pro" w:hAnsi="Myriad Pro" w:cs="Arial"/>
                <w:sz w:val="20"/>
              </w:rPr>
              <w:t>mających wpływ na założenia dotyczące kwalifikowalności wydatków.</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3.</w:t>
            </w:r>
          </w:p>
        </w:tc>
        <w:tc>
          <w:tcPr>
            <w:tcW w:w="2825" w:type="dxa"/>
          </w:tcPr>
          <w:p w:rsidR="00486238" w:rsidRPr="00486238" w:rsidRDefault="00486238" w:rsidP="00486238">
            <w:pPr>
              <w:spacing w:before="40" w:after="40"/>
              <w:rPr>
                <w:rFonts w:ascii="Myriad Pro" w:hAnsi="Myriad Pro"/>
                <w:sz w:val="20"/>
                <w:highlight w:val="yellow"/>
              </w:rPr>
            </w:pPr>
            <w:r w:rsidRPr="00486238">
              <w:rPr>
                <w:rFonts w:ascii="Myriad Pro" w:eastAsia="MyriadPro-Regular" w:hAnsi="Myriad Pro" w:cs="Arial"/>
                <w:sz w:val="20"/>
              </w:rPr>
              <w:t>Zgodność z warunkami realizacji wsparcia.</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Wnio</w:t>
            </w:r>
            <w:r w:rsidR="004220E6">
              <w:rPr>
                <w:rFonts w:ascii="Myriad Pro" w:eastAsia="MyriadPro-Regular" w:hAnsi="Myriad Pro" w:cs="Arial"/>
                <w:sz w:val="20"/>
              </w:rPr>
              <w:t xml:space="preserve">sek został sporządzony zgodnie </w:t>
            </w:r>
            <w:r w:rsidRPr="0048623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238">
              <w:rPr>
                <w:rFonts w:ascii="Myriad Pro" w:eastAsia="MyriadPro-Regular" w:hAnsi="Myriad Pro" w:cs="Arial"/>
                <w:i/>
                <w:sz w:val="20"/>
              </w:rPr>
              <w:t xml:space="preserve">Regulaminu konkursu </w:t>
            </w:r>
            <w:r w:rsidRPr="00486238">
              <w:rPr>
                <w:rFonts w:ascii="Myriad Pro" w:eastAsia="MyriadPro-Regular" w:hAnsi="Myriad Pro" w:cs="Arial"/>
                <w:sz w:val="20"/>
              </w:rPr>
              <w:t>(np. zasady realizacji danej formy wsparcia)</w:t>
            </w:r>
            <w:r w:rsidRPr="00486238">
              <w:rPr>
                <w:rFonts w:ascii="Myriad Pro" w:eastAsia="MyriadPro-Regular" w:hAnsi="Myriad Pro" w:cs="Arial"/>
                <w:i/>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jc w:val="both"/>
              <w:rPr>
                <w:rFonts w:ascii="Myriad Pro" w:hAnsi="Myriad Pro"/>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238">
              <w:rPr>
                <w:rFonts w:ascii="Myriad Pro" w:hAnsi="Myriad Pro" w:cs="Arial"/>
                <w:i/>
                <w:sz w:val="20"/>
              </w:rPr>
              <w:t>RPO WZ 2014-2020</w:t>
            </w:r>
            <w:r w:rsidRPr="00486238">
              <w:rPr>
                <w:rFonts w:ascii="Myriad Pro" w:hAnsi="Myriad Pro" w:cs="Arial"/>
                <w:sz w:val="20"/>
              </w:rPr>
              <w:t xml:space="preserve">, przepisów prawa,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sz w:val="20"/>
              </w:rPr>
              <w:t>właściwych</w:t>
            </w:r>
            <w:r w:rsidRPr="00486238">
              <w:rPr>
                <w:rFonts w:ascii="Myriad Pro" w:eastAsia="MyriadPro-Regular" w:hAnsi="Myriad Pro" w:cs="Arial"/>
                <w:i/>
                <w:sz w:val="20"/>
              </w:rPr>
              <w:t xml:space="preserve"> Wytycznych obszarowych </w:t>
            </w:r>
            <w:r w:rsidRPr="00486238">
              <w:rPr>
                <w:rFonts w:ascii="Myriad Pro" w:hAnsi="Myriad Pro" w:cs="Arial"/>
                <w:sz w:val="20"/>
              </w:rPr>
              <w:t>mających wpływ na założenia dotyczące uwarunkowań realizacji wsparcia.</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4. </w:t>
            </w:r>
          </w:p>
        </w:tc>
        <w:tc>
          <w:tcPr>
            <w:tcW w:w="2825" w:type="dxa"/>
          </w:tcPr>
          <w:p w:rsidR="00486238" w:rsidRPr="00486238" w:rsidRDefault="00486238" w:rsidP="00486238">
            <w:pPr>
              <w:spacing w:before="40" w:after="40"/>
              <w:rPr>
                <w:rFonts w:ascii="Myriad Pro" w:eastAsia="MyriadPro-Regular" w:hAnsi="Myriad Pro" w:cs="Arial"/>
                <w:sz w:val="20"/>
              </w:rPr>
            </w:pPr>
            <w:r w:rsidRPr="00486238">
              <w:rPr>
                <w:rFonts w:ascii="Myriad Pro" w:hAnsi="Myriad Pro" w:cs="Arial"/>
                <w:sz w:val="20"/>
              </w:rPr>
              <w:t>Spójność i kompletność zapisów</w:t>
            </w:r>
          </w:p>
        </w:tc>
        <w:tc>
          <w:tcPr>
            <w:tcW w:w="6217" w:type="dxa"/>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Wniosek jest spójny i kompletny w odniesieniu do dokonanej oceny.</w:t>
            </w:r>
          </w:p>
          <w:p w:rsidR="00486238" w:rsidRPr="00486238" w:rsidRDefault="00486238" w:rsidP="00486238">
            <w:pPr>
              <w:spacing w:before="40" w:after="40"/>
              <w:rPr>
                <w:rFonts w:ascii="Myriad Pro" w:hAnsi="Myriad Pro"/>
                <w:sz w:val="20"/>
              </w:rPr>
            </w:pP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bl>
    <w:p w:rsidR="00486238" w:rsidRPr="00486238" w:rsidRDefault="00486238" w:rsidP="00486238"/>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szczegółowe przyjęte Uchwałą Nr </w:t>
      </w:r>
      <w:r w:rsidR="00DC7372" w:rsidRPr="00C66F1A">
        <w:rPr>
          <w:rFonts w:ascii="Myriad Pro" w:eastAsiaTheme="majorEastAsia" w:hAnsi="Myriad Pro" w:cstheme="majorBidi"/>
          <w:b/>
          <w:bCs/>
          <w:sz w:val="20"/>
        </w:rPr>
        <w:t>6</w:t>
      </w:r>
      <w:r w:rsidR="00C66F1A" w:rsidRPr="00C66F1A">
        <w:rPr>
          <w:rFonts w:ascii="Myriad Pro" w:eastAsiaTheme="majorEastAsia" w:hAnsi="Myriad Pro" w:cstheme="majorBidi"/>
          <w:b/>
          <w:bCs/>
          <w:sz w:val="20"/>
        </w:rPr>
        <w:t>2</w:t>
      </w:r>
      <w:r w:rsidR="00DC7372" w:rsidRPr="00C66F1A">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05401">
        <w:rPr>
          <w:rFonts w:ascii="Myriad Pro" w:eastAsiaTheme="majorEastAsia" w:hAnsi="Myriad Pro" w:cs="Arial"/>
          <w:b/>
          <w:bCs/>
          <w:sz w:val="20"/>
        </w:rPr>
        <w:t>11 grudnia</w:t>
      </w:r>
      <w:r>
        <w:rPr>
          <w:rFonts w:ascii="Myriad Pro" w:eastAsiaTheme="majorEastAsia" w:hAnsi="Myriad Pro" w:cs="Arial"/>
          <w:b/>
          <w:bCs/>
          <w:sz w:val="20"/>
        </w:rPr>
        <w:t xml:space="preserve"> 2018 r. (tryb konkursowy) </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VIII Edukacja</w:t>
            </w:r>
          </w:p>
        </w:tc>
      </w:tr>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005401" w:rsidRPr="002979C4" w:rsidRDefault="00005401" w:rsidP="008E5DF4">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005401" w:rsidRPr="00794A6E" w:rsidRDefault="00005401" w:rsidP="008E5DF4">
            <w:pPr>
              <w:autoSpaceDE w:val="0"/>
              <w:autoSpaceDN w:val="0"/>
              <w:adjustRightInd w:val="0"/>
              <w:spacing w:before="40" w:after="40"/>
              <w:rPr>
                <w:rFonts w:ascii="Myriad Pro" w:hAnsi="Myriad Pro" w:cs="MyriadPro-Regular"/>
                <w:sz w:val="20"/>
              </w:rPr>
            </w:pPr>
            <w:r w:rsidRPr="00794A6E">
              <w:rPr>
                <w:rFonts w:ascii="Myriad Pro" w:hAnsi="Myriad Pro" w:cs="MyriadPro-Regular"/>
                <w:sz w:val="20"/>
              </w:rPr>
              <w:t xml:space="preserve">8.4 </w:t>
            </w:r>
            <w:r w:rsidRPr="00794A6E">
              <w:rPr>
                <w:rFonts w:ascii="Myriad Pro" w:eastAsia="Times New Roman" w:hAnsi="Myriad Pro"/>
                <w:sz w:val="20"/>
              </w:rPr>
              <w:t xml:space="preserve">Upowszechnienie edukacji przedszkolnej oraz </w:t>
            </w:r>
            <w:r w:rsidRPr="00794A6E">
              <w:rPr>
                <w:rFonts w:ascii="Myriad Pro" w:hAnsi="Myriad Pro" w:cs="MyriadPro-Regular"/>
                <w:sz w:val="20"/>
              </w:rPr>
              <w:t>wsparcie szkół i placówek prowadzących kształcenie ogólne oraz uczniów uczestniczących w kształc</w:t>
            </w:r>
            <w:r>
              <w:rPr>
                <w:rFonts w:ascii="Myriad Pro" w:hAnsi="Myriad Pro" w:cs="MyriadPro-Regular"/>
                <w:sz w:val="20"/>
              </w:rPr>
              <w:t xml:space="preserve">eniu podstawowym, gimnazjalnym, ponadpodstawowym i </w:t>
            </w:r>
            <w:r w:rsidRPr="00794A6E">
              <w:rPr>
                <w:rFonts w:ascii="Myriad Pro" w:hAnsi="Myriad Pro" w:cs="MyriadPro-Regular"/>
                <w:sz w:val="20"/>
              </w:rPr>
              <w:t xml:space="preserve"> ponadgimnazjalnym w ramach Strategii ZIT dla </w:t>
            </w:r>
            <w:r w:rsidRPr="00794A6E">
              <w:rPr>
                <w:rFonts w:ascii="Myriad Pro" w:hAnsi="Myriad Pro" w:cs="MyriadPro-Regular"/>
                <w:bCs/>
                <w:sz w:val="20"/>
              </w:rPr>
              <w:t>Koszalińsko – Kołobrzesko – Białogardzkiego Obszaru Funkcjonalnego</w:t>
            </w:r>
            <w:r w:rsidRPr="00794A6E">
              <w:rPr>
                <w:rFonts w:ascii="Myriad Pro" w:hAnsi="Myriad Pro" w:cs="MyriadPro-Regular"/>
                <w:sz w:val="20"/>
              </w:rPr>
              <w:t>.</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005401" w:rsidRPr="00A92803" w:rsidRDefault="00005401" w:rsidP="001B0A9F">
            <w:pPr>
              <w:pStyle w:val="Akapitzlist"/>
              <w:numPr>
                <w:ilvl w:val="0"/>
                <w:numId w:val="374"/>
              </w:numPr>
              <w:autoSpaceDE w:val="0"/>
              <w:autoSpaceDN w:val="0"/>
              <w:spacing w:before="60"/>
              <w:jc w:val="both"/>
              <w:rPr>
                <w:rFonts w:cs="Arial"/>
              </w:rPr>
            </w:pPr>
            <w:r w:rsidRPr="00A92803">
              <w:rPr>
                <w:rFonts w:cs="Arial"/>
              </w:rPr>
              <w:t>Kształcenie u uczniów i słuchaczy kompetencji kluczowych oraz umiejętności uniwersal</w:t>
            </w:r>
            <w:r>
              <w:rPr>
                <w:rFonts w:cs="Arial"/>
              </w:rPr>
              <w:t xml:space="preserve">nych </w:t>
            </w:r>
            <w:r w:rsidRPr="00A92803">
              <w:rPr>
                <w:rFonts w:cs="Arial"/>
              </w:rPr>
              <w:t>głównie poprzez:</w:t>
            </w:r>
          </w:p>
          <w:p w:rsidR="00005401" w:rsidRPr="00794A6E" w:rsidRDefault="00005401" w:rsidP="00912095">
            <w:pPr>
              <w:numPr>
                <w:ilvl w:val="0"/>
                <w:numId w:val="265"/>
              </w:numPr>
              <w:spacing w:before="60" w:after="60"/>
              <w:contextualSpacing/>
              <w:jc w:val="both"/>
              <w:rPr>
                <w:rFonts w:ascii="Myriad Pro" w:hAnsi="Myriad Pro" w:cs="Arial"/>
                <w:sz w:val="20"/>
              </w:rPr>
            </w:pPr>
            <w:r w:rsidRPr="00794A6E">
              <w:rPr>
                <w:rFonts w:ascii="Myriad Pro" w:hAnsi="Myriad Pro" w:cs="Arial"/>
                <w:sz w:val="20"/>
              </w:rPr>
              <w:t>realizację projektów edukacyjnych w szkołach lub placówkach systemu oświaty objętych wsparciem,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różnych form rozwijających uzdolnienia,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wdrożenie nowych form i programów nauczania,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tworzenie i realizacja zajęć w klasach o nowatorskich rozwiązaniach programowych, organizacyjnych lub metodycznych,</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organizację kółek zainteresowań, warsztatów, laboratoriów dla uczniów lub słuchaczy,</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nawiązywanie współpracy z otoczeniem społeczno-gospodarczym szkoły lub placówki systemu oświaty w celu osiągnięcia założonych celów edukacyjnych, </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005401" w:rsidRPr="00B73BDE" w:rsidRDefault="00005401" w:rsidP="00912095">
            <w:pPr>
              <w:numPr>
                <w:ilvl w:val="0"/>
                <w:numId w:val="265"/>
              </w:numPr>
              <w:spacing w:before="60" w:after="60"/>
              <w:jc w:val="both"/>
              <w:rPr>
                <w:rFonts w:ascii="Myriad Pro" w:eastAsia="Times New Roman" w:hAnsi="Myriad Pro" w:cs="Times New Roman"/>
                <w:sz w:val="20"/>
                <w:lang w:eastAsia="pl-PL"/>
              </w:rPr>
            </w:pPr>
            <w:r w:rsidRPr="00794A6E">
              <w:rPr>
                <w:rFonts w:ascii="Myriad Pro" w:hAnsi="Myriad Pro" w:cs="Arial"/>
                <w:sz w:val="20"/>
              </w:rPr>
              <w:t xml:space="preserve">pomoc stypendialną dla uczniów lub słuchaczy szczególnie </w:t>
            </w:r>
            <w:r w:rsidRPr="00B73BDE">
              <w:rPr>
                <w:rFonts w:ascii="Myriad Pro" w:hAnsi="Myriad Pro" w:cs="Arial"/>
                <w:sz w:val="20"/>
              </w:rPr>
              <w:t xml:space="preserve">uzdolnionych  </w:t>
            </w:r>
            <w:r w:rsidRPr="00B73BDE">
              <w:rPr>
                <w:rFonts w:ascii="Myriad Pro" w:eastAsia="Times New Roman" w:hAnsi="Myriad Pro" w:cs="Times New Roman"/>
                <w:sz w:val="20"/>
                <w:lang w:eastAsia="pl-PL"/>
              </w:rPr>
              <w:t>w zakresie przedmiotów matematycznych, przyrodniczych, informatycznych, języków obcych, matematyki lub przedsiębiorczości, których niekorzystna sytuacja materialna stanowi barierę w rozwoju edukacyjnym,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doradztwo edukacyjno-zawodowe dla uczniów lub słuchaczy, ze szczególnym uwzględnieniem uczniów ze specjalnymi potrzebami rozwojowymi i edukacyjnymi,</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zajęć poza szkołą lub poza lekcjami.</w:t>
            </w:r>
          </w:p>
          <w:p w:rsidR="00005401" w:rsidRPr="00A92803" w:rsidRDefault="00005401" w:rsidP="001B0A9F">
            <w:pPr>
              <w:pStyle w:val="Akapitzlist"/>
              <w:numPr>
                <w:ilvl w:val="0"/>
                <w:numId w:val="374"/>
              </w:numPr>
              <w:autoSpaceDE w:val="0"/>
              <w:autoSpaceDN w:val="0"/>
              <w:jc w:val="both"/>
              <w:rPr>
                <w:rFonts w:cs="Arial"/>
              </w:rPr>
            </w:pPr>
            <w:r w:rsidRPr="00A92803">
              <w:rPr>
                <w:rFonts w:cs="Arial"/>
              </w:rPr>
              <w:t>Doskonalenie umiejętności</w:t>
            </w:r>
            <w:r>
              <w:rPr>
                <w:rFonts w:cs="Arial"/>
              </w:rPr>
              <w:t xml:space="preserve"> i kompetencji zawodowych</w:t>
            </w:r>
            <w:r w:rsidRPr="00A92803">
              <w:rPr>
                <w:rFonts w:cs="Arial"/>
              </w:rPr>
              <w:t xml:space="preserve"> nauczycieli</w:t>
            </w:r>
            <w:r>
              <w:rPr>
                <w:rFonts w:cs="Arial"/>
              </w:rPr>
              <w:t xml:space="preserve"> prowadzących kształcenie </w:t>
            </w:r>
            <w:r w:rsidRPr="00A92803">
              <w:rPr>
                <w:rFonts w:cs="Arial"/>
              </w:rPr>
              <w:t xml:space="preserve"> </w:t>
            </w:r>
            <w:r>
              <w:rPr>
                <w:rFonts w:cs="Arial"/>
              </w:rPr>
              <w:t>w zakresie stosowania metod i</w:t>
            </w:r>
            <w:r w:rsidRPr="00A92803" w:rsidDel="002577B2">
              <w:rPr>
                <w:rFonts w:cs="Arial"/>
              </w:rPr>
              <w:t xml:space="preserve"> </w:t>
            </w:r>
            <w:r w:rsidRPr="00A92803">
              <w:rPr>
                <w:rFonts w:cs="Arial"/>
              </w:rPr>
              <w:t>form organizacyjnych sprzyjających kształtowaniu i rozwijaniu u uczniów kompetencji kluczowych niezbędnych na rynku pracy</w:t>
            </w:r>
            <w:r>
              <w:rPr>
                <w:rFonts w:cs="Arial"/>
              </w:rPr>
              <w:t xml:space="preserve"> oraz umiejętności uniwersalnych</w:t>
            </w:r>
            <w:r w:rsidRPr="00A92803">
              <w:rPr>
                <w:rFonts w:cs="Arial"/>
              </w:rPr>
              <w:t xml:space="preserve"> poprzez:</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kursy i szkolenia doskonalące (teoretyczne i praktyczne), w tym z wykorzystaniem pracy trenerów przeszkolonych w ramach PO WER, studia podyplomowe,</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wspieranie istniejących, budowanie nowych i moderowanie sieci współpracy i samokształcenia nauczycieli,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realizację w szkole lub placówce systemu oświaty programów wspomagania,</w:t>
            </w:r>
          </w:p>
          <w:p w:rsidR="00005401" w:rsidRPr="00794A6E" w:rsidRDefault="00005401" w:rsidP="00912095">
            <w:pPr>
              <w:numPr>
                <w:ilvl w:val="0"/>
                <w:numId w:val="185"/>
              </w:numPr>
              <w:spacing w:before="60" w:after="60"/>
              <w:jc w:val="both"/>
              <w:rPr>
                <w:rFonts w:ascii="Myriad Pro" w:hAnsi="Myriad Pro" w:cs="Arial"/>
                <w:sz w:val="20"/>
              </w:rPr>
            </w:pPr>
            <w:r w:rsidRPr="00794A6E">
              <w:rPr>
                <w:rFonts w:ascii="Myriad Pro" w:hAnsi="Myriad Pro" w:cs="Arial"/>
                <w:sz w:val="20"/>
              </w:rPr>
              <w:t>staże i praktyki nauczycieli realizowane we współpracy z podmiotami z otoczenia szkoły lub placówki systemu oświaty albo instytucjami wspomagającymi szkoły/placówki,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005401" w:rsidRPr="00E469EC" w:rsidRDefault="00005401" w:rsidP="00912095">
            <w:pPr>
              <w:pStyle w:val="Akapitzlist"/>
              <w:numPr>
                <w:ilvl w:val="0"/>
                <w:numId w:val="185"/>
              </w:numPr>
              <w:spacing w:before="60" w:after="60"/>
              <w:jc w:val="both"/>
              <w:rPr>
                <w:rFonts w:cs="Arial"/>
              </w:rPr>
            </w:pPr>
            <w:r w:rsidRPr="00E469EC">
              <w:rPr>
                <w:rFonts w:cs="Arial"/>
              </w:rPr>
              <w:t>wykorzystanie narzędzi, metod lub form pracy wypracowanych w ramach projektów, w tym pozytywnie zwalidowanych produktów projektów innowacyjnych, zrealizowanych w latach 2007-2013 w ramach PO KL.</w:t>
            </w:r>
          </w:p>
          <w:p w:rsidR="00005401" w:rsidRPr="00FF0ADF" w:rsidRDefault="00005401" w:rsidP="001B0A9F">
            <w:pPr>
              <w:pStyle w:val="Akapitzlist"/>
              <w:numPr>
                <w:ilvl w:val="0"/>
                <w:numId w:val="374"/>
              </w:numPr>
              <w:spacing w:before="60" w:after="60"/>
              <w:jc w:val="both"/>
              <w:rPr>
                <w:rFonts w:eastAsia="Times New Roman" w:cs="Times New Roman"/>
                <w:lang w:eastAsia="pl-PL"/>
              </w:rPr>
            </w:pPr>
            <w:r w:rsidRPr="00FF0ADF">
              <w:rPr>
                <w:rFonts w:eastAsia="Times New Roman" w:cs="Times New Roman"/>
                <w:lang w:eastAsia="pl-PL"/>
              </w:rPr>
              <w:t>Indywidualizację pracy z uczniem ze szczególnymi potrzebami rozwojowymi i edukacyjnymi, w tym ucznia młodszego i wsparcie uczniów zagrożonych przedwczesnym zakończeniem nauki szkolnej poprzez:</w:t>
            </w:r>
          </w:p>
          <w:p w:rsidR="00005401" w:rsidRDefault="00005401" w:rsidP="00912095">
            <w:pPr>
              <w:numPr>
                <w:ilvl w:val="0"/>
                <w:numId w:val="264"/>
              </w:numPr>
              <w:jc w:val="both"/>
              <w:rPr>
                <w:rFonts w:ascii="Myriad Pro" w:hAnsi="Myriad Pro" w:cs="Arial"/>
                <w:sz w:val="20"/>
              </w:rPr>
            </w:pPr>
            <w:r w:rsidRPr="00FF0ADF">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w:t>
            </w:r>
            <w:r>
              <w:rPr>
                <w:rFonts w:ascii="Myriad Pro" w:hAnsi="Myriad Pro" w:cs="Arial"/>
                <w:sz w:val="20"/>
              </w:rPr>
              <w:t>cją uniwersalnego projektowania,</w:t>
            </w:r>
          </w:p>
          <w:p w:rsidR="00005401" w:rsidRPr="00FF0ADF" w:rsidRDefault="00005401" w:rsidP="00912095">
            <w:pPr>
              <w:numPr>
                <w:ilvl w:val="0"/>
                <w:numId w:val="264"/>
              </w:numPr>
              <w:jc w:val="both"/>
              <w:rPr>
                <w:rFonts w:ascii="Myriad Pro" w:hAnsi="Myriad Pro" w:cs="Arial"/>
                <w:sz w:val="20"/>
              </w:rPr>
            </w:pPr>
            <w:r w:rsidRPr="00FF0ADF">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05401" w:rsidRPr="00794A6E" w:rsidRDefault="00005401" w:rsidP="00912095">
            <w:pPr>
              <w:numPr>
                <w:ilvl w:val="0"/>
                <w:numId w:val="264"/>
              </w:numPr>
              <w:jc w:val="both"/>
              <w:rPr>
                <w:rFonts w:ascii="Myriad Pro" w:hAnsi="Myriad Pro" w:cs="Arial"/>
                <w:sz w:val="20"/>
              </w:rPr>
            </w:pPr>
            <w:r w:rsidRPr="00794A6E">
              <w:rPr>
                <w:rFonts w:ascii="Myriad Pro" w:hAnsi="Myriad Pro" w:cs="Arial"/>
                <w:sz w:val="20"/>
              </w:rPr>
              <w:t>wsparcie uczniów ze specjalnymi potrzebami rozwojowymi i edukacyjnymi, w tym uczniów</w:t>
            </w:r>
            <w:r>
              <w:rPr>
                <w:rFonts w:ascii="Myriad Pro" w:hAnsi="Myriad Pro" w:cs="Arial"/>
                <w:sz w:val="20"/>
              </w:rPr>
              <w:t xml:space="preserve"> młodszych</w:t>
            </w:r>
            <w:r w:rsidRPr="00794A6E">
              <w:rPr>
                <w:rFonts w:ascii="Myriad Pro" w:hAnsi="Myriad Pro" w:cs="Arial"/>
                <w:sz w:val="20"/>
              </w:rPr>
              <w:t xml:space="preserve"> w ramach zajęć uzupełniających ofertę szkoły lub placówki systemu oświaty, w tym:</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warsztatów, </w:t>
            </w:r>
          </w:p>
          <w:p w:rsidR="00005401" w:rsidRPr="00794A6E" w:rsidRDefault="00005401" w:rsidP="008E5DF4">
            <w:pPr>
              <w:spacing w:before="60" w:after="60"/>
              <w:ind w:left="1217"/>
              <w:jc w:val="both"/>
              <w:rPr>
                <w:rFonts w:ascii="Myriad Pro" w:hAnsi="Myriad Pro" w:cs="Arial"/>
                <w:sz w:val="20"/>
              </w:rPr>
            </w:pPr>
            <w:r w:rsidRPr="00794A6E">
              <w:rPr>
                <w:rFonts w:ascii="Myriad Pro" w:hAnsi="Myriad Pro" w:cs="Arial"/>
                <w:sz w:val="20"/>
              </w:rPr>
              <w:t>- porad i konsultacji.</w:t>
            </w:r>
          </w:p>
          <w:p w:rsidR="00005401" w:rsidRPr="00FB57F8" w:rsidRDefault="00005401" w:rsidP="001B0A9F">
            <w:pPr>
              <w:pStyle w:val="Akapitzlist"/>
              <w:numPr>
                <w:ilvl w:val="0"/>
                <w:numId w:val="374"/>
              </w:numPr>
              <w:autoSpaceDE w:val="0"/>
              <w:autoSpaceDN w:val="0"/>
              <w:spacing w:before="40" w:after="40"/>
              <w:jc w:val="both"/>
              <w:rPr>
                <w:rFonts w:cs="Arial"/>
              </w:rPr>
            </w:pPr>
            <w:r>
              <w:rPr>
                <w:rFonts w:cs="Arial"/>
              </w:rPr>
              <w:t>Tworzenie i wdrażanie  zajęć</w:t>
            </w:r>
            <w:r w:rsidRPr="00FB57F8">
              <w:rPr>
                <w:rFonts w:cs="Arial"/>
              </w:rPr>
              <w:t xml:space="preserve"> mających na celu zwiększenie przedsiębiorczości </w:t>
            </w:r>
            <w:r>
              <w:rPr>
                <w:rFonts w:cs="Arial"/>
              </w:rPr>
              <w:t>i innowacyjności na poziomie  e</w:t>
            </w:r>
            <w:r w:rsidRPr="00FB57F8">
              <w:rPr>
                <w:rFonts w:cs="Arial"/>
              </w:rPr>
              <w:t>dukacji szkolnej (w  tym w zakresie umiejętności uniwersalnych) – m.in. w postaci zakupu niezbędnego wyposażenia, prowadzenia zajęć, przygotowania nauczycieli do prowadzenia takich zajęć.</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Tworzenie warunków dla nauczania opartego na metodzie eksperymentu głównie poprzez:</w:t>
            </w:r>
          </w:p>
          <w:p w:rsidR="00005401" w:rsidRPr="00794A6E" w:rsidRDefault="00005401" w:rsidP="00D64365">
            <w:pPr>
              <w:tabs>
                <w:tab w:val="left" w:pos="935"/>
              </w:tabs>
              <w:autoSpaceDE w:val="0"/>
              <w:autoSpaceDN w:val="0"/>
              <w:spacing w:before="40" w:after="40"/>
              <w:ind w:left="935" w:hanging="141"/>
              <w:jc w:val="both"/>
              <w:rPr>
                <w:rFonts w:ascii="Myriad Pro" w:hAnsi="Myriad Pro" w:cs="Arial"/>
                <w:sz w:val="20"/>
              </w:rPr>
            </w:pPr>
            <w:r w:rsidRPr="00794A6E">
              <w:rPr>
                <w:rFonts w:ascii="Myriad Pro" w:hAnsi="Myriad Pro" w:cs="Arial"/>
                <w:sz w:val="20"/>
              </w:rPr>
              <w:t>a)  wyposażenie pracowni szkolnych w narzędzia do nauczania kompetencji matematyczno-przyrodniczych,</w:t>
            </w:r>
          </w:p>
          <w:p w:rsidR="00005401" w:rsidRDefault="00005401" w:rsidP="00912095">
            <w:pPr>
              <w:pStyle w:val="Akapitzlist"/>
              <w:numPr>
                <w:ilvl w:val="0"/>
                <w:numId w:val="263"/>
              </w:numPr>
              <w:autoSpaceDE w:val="0"/>
              <w:autoSpaceDN w:val="0"/>
              <w:ind w:left="1077" w:hanging="283"/>
              <w:contextualSpacing w:val="0"/>
              <w:jc w:val="both"/>
              <w:rPr>
                <w:rFonts w:cs="Arial"/>
              </w:rPr>
            </w:pPr>
            <w:r w:rsidRPr="00794A6E">
              <w:rPr>
                <w:rFonts w:cs="Arial"/>
              </w:rPr>
              <w:t>doskonalenie umiejętności, kompetencji lub kwalifikacji zawodowych nauczycieli, w tym nauczycieli przedmiotów przyrodniczych lub matematyki, niezbędnych do prowadzenia procesu nauczania opa</w:t>
            </w:r>
            <w:r>
              <w:rPr>
                <w:rFonts w:cs="Arial"/>
              </w:rPr>
              <w:t>rtego na metodzie eksperymentu,</w:t>
            </w:r>
          </w:p>
          <w:p w:rsidR="00005401" w:rsidRPr="00FB57F8" w:rsidRDefault="00005401" w:rsidP="00912095">
            <w:pPr>
              <w:pStyle w:val="Akapitzlist"/>
              <w:numPr>
                <w:ilvl w:val="0"/>
                <w:numId w:val="263"/>
              </w:numPr>
              <w:tabs>
                <w:tab w:val="left" w:pos="1077"/>
              </w:tabs>
              <w:autoSpaceDE w:val="0"/>
              <w:autoSpaceDN w:val="0"/>
              <w:ind w:left="794" w:firstLine="0"/>
              <w:contextualSpacing w:val="0"/>
              <w:jc w:val="both"/>
              <w:rPr>
                <w:rFonts w:cs="Arial"/>
              </w:rPr>
            </w:pPr>
            <w:r w:rsidRPr="00FB57F8">
              <w:rPr>
                <w:rFonts w:cs="Arial"/>
              </w:rPr>
              <w:t>kształtowanie i rozwijanie kompetencji uczniów lub słuchaczy w zakresie przedmiotów przyrodniczych lub matematyki.</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Korzystanie z technologii informacyjno-komunikacyjnych (TIK) w szczególności poprzez:</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podnoszenie kompetencji cyfrowych nauczycieli wszystkich przedmiotów, w tym w zakresie korzystania z narzędzi TIK zakupionych do szkół l</w:t>
            </w:r>
            <w:r>
              <w:rPr>
                <w:rFonts w:ascii="Myriad Pro" w:hAnsi="Myriad Pro" w:cs="Arial"/>
                <w:sz w:val="20"/>
              </w:rPr>
              <w:t>ub placówek systemu oświaty, w tym</w:t>
            </w:r>
            <w:r w:rsidRPr="00794A6E">
              <w:rPr>
                <w:rFonts w:ascii="Myriad Pro" w:hAnsi="Myriad Pro" w:cs="Arial"/>
                <w:sz w:val="20"/>
              </w:rPr>
              <w:t xml:space="preserve"> włączania narzędzi TIK do nauczania przedmiotowego,</w:t>
            </w:r>
          </w:p>
          <w:p w:rsidR="00005401" w:rsidRDefault="00005401" w:rsidP="00912095">
            <w:pPr>
              <w:pStyle w:val="Akapitzlist"/>
              <w:numPr>
                <w:ilvl w:val="0"/>
                <w:numId w:val="186"/>
              </w:numPr>
              <w:spacing w:before="60" w:after="60"/>
              <w:ind w:left="1077" w:hanging="265"/>
              <w:jc w:val="both"/>
              <w:rPr>
                <w:rFonts w:cs="Arial"/>
              </w:rPr>
            </w:pPr>
            <w:r w:rsidRPr="00B038C8">
              <w:rPr>
                <w:rFonts w:cs="Arial"/>
              </w:rPr>
              <w:t>kształtowanie i rozwijanie podstawowych kompetencji cyfrowych uczniów lub słuchaczy, w tym z uwzględnieniem bezpieczeństwa w cyberprzestrzeni i wynikających z tego tytułu zagrożeń,</w:t>
            </w:r>
            <w:r>
              <w:rPr>
                <w:rFonts w:cs="Arial"/>
              </w:rPr>
              <w:t xml:space="preserve"> </w:t>
            </w:r>
          </w:p>
          <w:p w:rsidR="00005401" w:rsidRPr="00D27871" w:rsidRDefault="00005401" w:rsidP="00912095">
            <w:pPr>
              <w:pStyle w:val="Akapitzlist"/>
              <w:numPr>
                <w:ilvl w:val="0"/>
                <w:numId w:val="186"/>
              </w:numPr>
              <w:spacing w:before="60" w:after="60"/>
              <w:ind w:left="1077" w:hanging="265"/>
              <w:jc w:val="both"/>
              <w:rPr>
                <w:rFonts w:cs="Arial"/>
              </w:rPr>
            </w:pPr>
            <w:r w:rsidRPr="004D2549">
              <w:rPr>
                <w:rFonts w:cs="Arial"/>
              </w:rPr>
              <w:t>programy rozwijania kompetencji cyfrowych uczniów lub słuchaczy przez naukę programowania.</w:t>
            </w:r>
          </w:p>
        </w:tc>
      </w:tr>
    </w:tbl>
    <w:p w:rsidR="008A521C" w:rsidRDefault="008A521C" w:rsidP="00606993">
      <w:pPr>
        <w:pStyle w:val="Podtytu"/>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005401" w:rsidRPr="00BE08D4" w:rsidTr="008E5DF4">
        <w:trPr>
          <w:jc w:val="center"/>
        </w:trPr>
        <w:tc>
          <w:tcPr>
            <w:tcW w:w="14175" w:type="dxa"/>
            <w:gridSpan w:val="4"/>
          </w:tcPr>
          <w:p w:rsidR="00005401" w:rsidRPr="002979C4" w:rsidRDefault="00005401" w:rsidP="008E5DF4">
            <w:pPr>
              <w:spacing w:before="40" w:after="40"/>
              <w:jc w:val="center"/>
              <w:rPr>
                <w:rFonts w:ascii="Myriad Pro" w:hAnsi="Myriad Pro"/>
                <w:b/>
                <w:sz w:val="20"/>
              </w:rPr>
            </w:pPr>
            <w:r w:rsidRPr="002979C4">
              <w:rPr>
                <w:rFonts w:ascii="Myriad Pro" w:hAnsi="Myriad Pro"/>
                <w:b/>
                <w:sz w:val="20"/>
              </w:rPr>
              <w:t>Kryteria dopuszczalności</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L.p.</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Nazwa kryterium</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Opis znaczenia kryterium</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1</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2</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3</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4</w:t>
            </w:r>
          </w:p>
        </w:tc>
      </w:tr>
      <w:tr w:rsidR="00005401" w:rsidRPr="00BE08D4" w:rsidTr="008E5DF4">
        <w:trPr>
          <w:jc w:val="center"/>
        </w:trPr>
        <w:tc>
          <w:tcPr>
            <w:tcW w:w="538" w:type="dxa"/>
          </w:tcPr>
          <w:p w:rsidR="00005401" w:rsidRPr="002979C4" w:rsidRDefault="00005401" w:rsidP="00912095">
            <w:pPr>
              <w:pStyle w:val="Akapitzlist"/>
              <w:numPr>
                <w:ilvl w:val="0"/>
                <w:numId w:val="267"/>
              </w:numPr>
              <w:spacing w:before="40" w:after="40"/>
              <w:ind w:left="0" w:firstLine="0"/>
              <w:contextualSpacing w:val="0"/>
            </w:pPr>
          </w:p>
        </w:tc>
        <w:tc>
          <w:tcPr>
            <w:tcW w:w="2823"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005401" w:rsidRPr="00794A6E" w:rsidRDefault="00005401" w:rsidP="00912095">
            <w:pPr>
              <w:pStyle w:val="Akapitzlist"/>
              <w:numPr>
                <w:ilvl w:val="0"/>
                <w:numId w:val="268"/>
              </w:numPr>
              <w:spacing w:before="40" w:after="40"/>
              <w:ind w:left="357" w:hanging="357"/>
              <w:contextualSpacing w:val="0"/>
              <w:jc w:val="both"/>
              <w:rPr>
                <w:bCs/>
              </w:rPr>
            </w:pPr>
            <w:r w:rsidRPr="00794A6E">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599"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spacing w:before="40" w:after="40"/>
              <w:rPr>
                <w:rFonts w:ascii="Myriad Pro" w:hAnsi="Myriad Pro"/>
                <w:sz w:val="20"/>
              </w:rPr>
            </w:pPr>
            <w:r w:rsidRPr="00BE08D4">
              <w:rPr>
                <w:rFonts w:ascii="Myriad Pro" w:hAnsi="Myriad Pro"/>
                <w:sz w:val="20"/>
              </w:rPr>
              <w:t>Projekty niespełniające kryterium są odrzucane.</w:t>
            </w:r>
          </w:p>
          <w:p w:rsidR="00005401" w:rsidRDefault="00005401" w:rsidP="008E5DF4">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005401" w:rsidRDefault="00005401" w:rsidP="008E5DF4">
            <w:pPr>
              <w:spacing w:before="40" w:after="40"/>
              <w:rPr>
                <w:rFonts w:ascii="Myriad Pro" w:hAnsi="Myriad Pro"/>
                <w:sz w:val="20"/>
              </w:rPr>
            </w:pPr>
          </w:p>
          <w:p w:rsidR="00005401" w:rsidRPr="00BE08D4" w:rsidRDefault="00005401" w:rsidP="008E5DF4">
            <w:pPr>
              <w:pStyle w:val="Akapitzlist"/>
              <w:tabs>
                <w:tab w:val="left" w:pos="252"/>
              </w:tabs>
              <w:autoSpaceDE w:val="0"/>
              <w:autoSpaceDN w:val="0"/>
              <w:adjustRightInd w:val="0"/>
              <w:spacing w:before="40" w:after="40"/>
              <w:ind w:left="0"/>
              <w:contextualSpacing w:val="0"/>
            </w:pPr>
          </w:p>
        </w:tc>
      </w:tr>
      <w:tr w:rsidR="00005401" w:rsidRPr="00BE08D4" w:rsidTr="008E5DF4">
        <w:trPr>
          <w:jc w:val="center"/>
        </w:trPr>
        <w:tc>
          <w:tcPr>
            <w:tcW w:w="538" w:type="dxa"/>
          </w:tcPr>
          <w:p w:rsidR="00005401" w:rsidRPr="002979C4" w:rsidRDefault="00005401" w:rsidP="00912095">
            <w:pPr>
              <w:pStyle w:val="Akapitzlist"/>
              <w:numPr>
                <w:ilvl w:val="0"/>
                <w:numId w:val="267"/>
              </w:numPr>
              <w:ind w:left="0" w:firstLine="0"/>
              <w:contextualSpacing w:val="0"/>
              <w:jc w:val="both"/>
            </w:pPr>
          </w:p>
        </w:tc>
        <w:tc>
          <w:tcPr>
            <w:tcW w:w="2823" w:type="dxa"/>
            <w:shd w:val="clear" w:color="auto" w:fill="auto"/>
          </w:tcPr>
          <w:p w:rsidR="00005401" w:rsidRPr="00BE08D4" w:rsidRDefault="00005401" w:rsidP="008E5DF4">
            <w:pPr>
              <w:jc w:val="both"/>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005401" w:rsidRPr="00500958" w:rsidRDefault="00005401" w:rsidP="00912095">
            <w:pPr>
              <w:pStyle w:val="Akapitzlist"/>
              <w:numPr>
                <w:ilvl w:val="0"/>
                <w:numId w:val="269"/>
              </w:numPr>
              <w:ind w:left="357" w:hanging="357"/>
              <w:contextualSpacing w:val="0"/>
              <w:jc w:val="both"/>
              <w:rPr>
                <w:rFonts w:eastAsiaTheme="majorEastAsia" w:cstheme="majorBidi"/>
                <w:bCs/>
                <w:color w:val="000000" w:themeColor="text1"/>
              </w:rPr>
            </w:pPr>
            <w:r w:rsidRPr="00794A6E">
              <w:rPr>
                <w:rFonts w:cs="Arial"/>
              </w:rPr>
              <w:t>Projekt obejmie wsparciem wyłącznie szkoły/placówki systemu oświaty realizujące kształcenie ogólne (z wyłączeniem szkół dla dorosłych) Koszalińsko</w:t>
            </w:r>
            <w:r>
              <w:rPr>
                <w:rFonts w:cs="Arial"/>
              </w:rPr>
              <w:t xml:space="preserve"> </w:t>
            </w:r>
            <w:r w:rsidRPr="00794A6E">
              <w:rPr>
                <w:rFonts w:cs="Arial"/>
              </w:rPr>
              <w:t>-</w:t>
            </w:r>
            <w:r>
              <w:rPr>
                <w:rFonts w:cs="Arial"/>
              </w:rPr>
              <w:t xml:space="preserve"> </w:t>
            </w:r>
            <w:r w:rsidRPr="00794A6E">
              <w:rPr>
                <w:rFonts w:cs="Arial"/>
              </w:rPr>
              <w:t>Kołobrzesko</w:t>
            </w:r>
            <w:r>
              <w:rPr>
                <w:rFonts w:cs="Arial"/>
              </w:rPr>
              <w:t xml:space="preserve"> </w:t>
            </w:r>
            <w:r w:rsidRPr="00794A6E">
              <w:rPr>
                <w:rFonts w:cs="Arial"/>
              </w:rPr>
              <w:t>-</w:t>
            </w:r>
            <w:r>
              <w:rPr>
                <w:rFonts w:cs="Arial"/>
              </w:rPr>
              <w:t xml:space="preserve"> </w:t>
            </w:r>
            <w:r w:rsidRPr="00794A6E">
              <w:rPr>
                <w:rFonts w:cs="Arial"/>
              </w:rPr>
              <w:t>Białogardzkiego Obszaru Funkcjonalnego (KKBOF).</w:t>
            </w:r>
            <w:r>
              <w:rPr>
                <w:rFonts w:cs="Arial"/>
              </w:rPr>
              <w:t xml:space="preserve"> </w:t>
            </w:r>
            <w:r w:rsidRPr="006D5177">
              <w:rPr>
                <w:rFonts w:cs="Arial"/>
                <w:color w:val="000000" w:themeColor="text1"/>
              </w:rPr>
              <w:t>Warunkiem obligatoryjnym jest skierowanie przedmiot</w:t>
            </w:r>
            <w:r>
              <w:rPr>
                <w:rFonts w:cs="Arial"/>
                <w:color w:val="000000" w:themeColor="text1"/>
              </w:rPr>
              <w:t xml:space="preserve">owego wsparcia do minimum dwóch </w:t>
            </w:r>
            <w:r w:rsidRPr="006D5177">
              <w:rPr>
                <w:rFonts w:cs="Arial"/>
                <w:color w:val="000000" w:themeColor="text1"/>
              </w:rPr>
              <w:t>powiatów KKBOF, w tym do co najmniej dwóch szkół/placówek z każdego z tych powiatów</w:t>
            </w:r>
            <w:r>
              <w:rPr>
                <w:rFonts w:cs="Arial"/>
                <w:color w:val="000000" w:themeColor="text1"/>
              </w:rPr>
              <w:t>.</w:t>
            </w:r>
          </w:p>
          <w:p w:rsidR="00005401" w:rsidRPr="00794A6E" w:rsidRDefault="00005401" w:rsidP="00912095">
            <w:pPr>
              <w:pStyle w:val="Akapitzlist"/>
              <w:numPr>
                <w:ilvl w:val="0"/>
                <w:numId w:val="269"/>
              </w:numPr>
              <w:ind w:left="357" w:hanging="357"/>
              <w:contextualSpacing w:val="0"/>
              <w:jc w:val="both"/>
            </w:pPr>
            <w:r w:rsidRPr="00794A6E">
              <w:rPr>
                <w:rFonts w:cs="Arial"/>
              </w:rPr>
              <w:t>Projektodawca wniesie wkład własny w wysokości nie mniejszej niż określona w Szczegółowym Opisie Osi Priorytetowych Regionalnego Programu Operacyjnego Województwa Zachodniopomorskiego 2014 – 2020.</w:t>
            </w:r>
          </w:p>
          <w:p w:rsidR="00005401" w:rsidRPr="00794A6E" w:rsidRDefault="00005401" w:rsidP="00912095">
            <w:pPr>
              <w:pStyle w:val="Akapitzlist"/>
              <w:numPr>
                <w:ilvl w:val="0"/>
                <w:numId w:val="269"/>
              </w:numPr>
              <w:ind w:left="304" w:hanging="284"/>
              <w:contextualSpacing w:val="0"/>
              <w:jc w:val="both"/>
            </w:pPr>
            <w:r w:rsidRPr="00794A6E">
              <w:rPr>
                <w:rFonts w:cs="Arial"/>
              </w:rPr>
              <w:t>Realizacja wsparcia na rzecz szkoły/placówki systemu oświaty  dokonywana jest na podstawie indywidualnej diagnozy danej szkoły/ placówki systemu oświaty.</w:t>
            </w:r>
          </w:p>
          <w:p w:rsidR="00005401" w:rsidRPr="00794A6E" w:rsidRDefault="00005401" w:rsidP="00912095">
            <w:pPr>
              <w:pStyle w:val="Akapitzlist"/>
              <w:numPr>
                <w:ilvl w:val="0"/>
                <w:numId w:val="269"/>
              </w:numPr>
              <w:autoSpaceDE w:val="0"/>
              <w:autoSpaceDN w:val="0"/>
              <w:ind w:left="446" w:hanging="426"/>
              <w:jc w:val="both"/>
              <w:rPr>
                <w:rFonts w:cs="Arial"/>
              </w:rPr>
            </w:pPr>
            <w:r w:rsidRPr="00794A6E">
              <w:rPr>
                <w:rFonts w:cs="Arial"/>
              </w:rPr>
              <w:t>W ramach projektu dla wszystkich uczniów</w:t>
            </w:r>
            <w:r>
              <w:rPr>
                <w:rFonts w:cs="Arial"/>
              </w:rPr>
              <w:t xml:space="preserve">/ wychowanków biorących udział </w:t>
            </w:r>
            <w:r w:rsidRPr="00794A6E">
              <w:rPr>
                <w:rFonts w:cs="Arial"/>
              </w:rPr>
              <w:t xml:space="preserve">w projekcie obligatoryjnie zaplanowano realizację doradztwa edukacyjno-zawodowego, obejmującego ocenę indywidualnych potrzeb rozwojowych i edukacyjnych i/lub predyspozycji osobowych do wykonywania poszczególnych zawodów. </w:t>
            </w:r>
          </w:p>
          <w:p w:rsidR="00005401" w:rsidRPr="00794A6E" w:rsidRDefault="00005401" w:rsidP="008E5DF4">
            <w:pPr>
              <w:ind w:left="446"/>
              <w:jc w:val="both"/>
              <w:rPr>
                <w:rFonts w:ascii="Myriad Pro" w:hAnsi="Myriad Pro" w:cs="Arial"/>
                <w:sz w:val="20"/>
              </w:rPr>
            </w:pPr>
            <w:r w:rsidRPr="00794A6E">
              <w:rPr>
                <w:rFonts w:ascii="Myriad Pro" w:hAnsi="Myriad Pro" w:cs="Arial"/>
                <w:sz w:val="20"/>
              </w:rPr>
              <w:t>W przypadku objęcia wsparciem uczniów:</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klas I - VI szkoły podstawowej,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uczniów i wychowanków specjalnych ośrodków szkolno-wychowawczych</w:t>
            </w:r>
          </w:p>
          <w:p w:rsidR="00005401" w:rsidRPr="00794A6E" w:rsidRDefault="00005401" w:rsidP="00005401">
            <w:pPr>
              <w:pStyle w:val="Akapitzlist"/>
              <w:numPr>
                <w:ilvl w:val="0"/>
                <w:numId w:val="0"/>
              </w:numPr>
              <w:ind w:left="446"/>
              <w:jc w:val="both"/>
              <w:rPr>
                <w:rFonts w:cs="Arial"/>
              </w:rPr>
            </w:pPr>
            <w:r w:rsidRPr="00794A6E">
              <w:rPr>
                <w:rFonts w:cs="Arial"/>
              </w:rPr>
              <w:t xml:space="preserve">lub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uczniów szkół specjalnych </w:t>
            </w:r>
          </w:p>
          <w:p w:rsidR="00005401" w:rsidRPr="00794A6E" w:rsidRDefault="00005401" w:rsidP="008E5DF4">
            <w:pPr>
              <w:ind w:left="360"/>
              <w:jc w:val="both"/>
              <w:rPr>
                <w:rFonts w:ascii="Myriad Pro" w:hAnsi="Myriad Pro"/>
                <w:sz w:val="20"/>
              </w:rPr>
            </w:pPr>
            <w:r w:rsidRPr="00794A6E">
              <w:rPr>
                <w:rFonts w:ascii="Myriad Pro" w:hAnsi="Myriad Pro" w:cs="Arial"/>
                <w:sz w:val="20"/>
              </w:rPr>
              <w:t>realizacja doradztwa edukacyjno-zawodowego nie jest obligatoryjna.</w:t>
            </w:r>
          </w:p>
          <w:p w:rsidR="00005401" w:rsidRPr="00500958" w:rsidRDefault="00005401" w:rsidP="00912095">
            <w:pPr>
              <w:pStyle w:val="Akapitzlist"/>
              <w:numPr>
                <w:ilvl w:val="0"/>
                <w:numId w:val="269"/>
              </w:numPr>
              <w:ind w:left="357" w:hanging="357"/>
              <w:contextualSpacing w:val="0"/>
              <w:jc w:val="both"/>
            </w:pPr>
            <w:r w:rsidRPr="00794A6E">
              <w:rPr>
                <w:rFonts w:cs="Arial"/>
              </w:rPr>
              <w:t>Działania w ramach 8 typu projektu mogą być realizowane wyłącznie jako uzupełnienie działań realizowanych w ramach typu projektu 7.</w:t>
            </w:r>
          </w:p>
        </w:tc>
        <w:tc>
          <w:tcPr>
            <w:tcW w:w="4599" w:type="dxa"/>
            <w:shd w:val="clear" w:color="auto" w:fill="auto"/>
          </w:tcPr>
          <w:p w:rsidR="00005401" w:rsidRPr="00BE08D4" w:rsidRDefault="00005401" w:rsidP="008E5DF4">
            <w:pPr>
              <w:jc w:val="both"/>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jc w:val="both"/>
              <w:rPr>
                <w:rFonts w:ascii="Myriad Pro" w:hAnsi="Myriad Pro"/>
                <w:sz w:val="20"/>
              </w:rPr>
            </w:pPr>
            <w:r w:rsidRPr="00BE08D4">
              <w:rPr>
                <w:rFonts w:ascii="Myriad Pro" w:hAnsi="Myriad Pro"/>
                <w:sz w:val="20"/>
              </w:rPr>
              <w:t>Projekty niespełniające kryterium są odrzucane.</w:t>
            </w:r>
          </w:p>
          <w:p w:rsidR="00005401" w:rsidRDefault="00005401" w:rsidP="008E5DF4">
            <w:pPr>
              <w:jc w:val="both"/>
              <w:rPr>
                <w:rFonts w:ascii="Myriad Pro" w:hAnsi="Myriad Pro"/>
                <w:sz w:val="20"/>
              </w:rPr>
            </w:pPr>
            <w:r w:rsidRPr="00BE08D4">
              <w:rPr>
                <w:rFonts w:ascii="Myriad Pro" w:hAnsi="Myriad Pro"/>
                <w:sz w:val="20"/>
              </w:rPr>
              <w:t>Ocena spełniania kryterium polega na przypisaniu wartości logicznych „tak”, „nie”.</w:t>
            </w:r>
          </w:p>
          <w:p w:rsidR="00005401" w:rsidRPr="00BE08D4" w:rsidRDefault="00005401" w:rsidP="008E5DF4">
            <w:pPr>
              <w:pStyle w:val="Akapitzlist"/>
              <w:tabs>
                <w:tab w:val="left" w:pos="252"/>
              </w:tabs>
              <w:autoSpaceDE w:val="0"/>
              <w:autoSpaceDN w:val="0"/>
              <w:adjustRightInd w:val="0"/>
              <w:spacing w:before="40" w:after="40"/>
              <w:ind w:left="0"/>
              <w:contextualSpacing w:val="0"/>
              <w:jc w:val="both"/>
            </w:pPr>
          </w:p>
        </w:tc>
      </w:tr>
    </w:tbl>
    <w:p w:rsidR="00005401" w:rsidRPr="00005401" w:rsidRDefault="00005401" w:rsidP="00005401"/>
    <w:p w:rsidR="008A521C" w:rsidRPr="00D64365" w:rsidRDefault="00324057" w:rsidP="008A521C">
      <w:pPr>
        <w:pStyle w:val="Podtytu"/>
        <w:rPr>
          <w:szCs w:val="22"/>
        </w:rPr>
      </w:pPr>
      <w:r>
        <w:rPr>
          <w:szCs w:val="22"/>
        </w:rPr>
        <w:br w:type="page"/>
      </w:r>
      <w:bookmarkStart w:id="456" w:name="_Toc64633794"/>
      <w:r w:rsidR="008A521C" w:rsidRPr="00D64365">
        <w:rPr>
          <w:szCs w:val="22"/>
        </w:rPr>
        <w:t>8.5</w:t>
      </w:r>
      <w:r w:rsidR="00D64365" w:rsidRPr="00D64365">
        <w:rPr>
          <w:szCs w:val="22"/>
        </w:rPr>
        <w:t xml:space="preserve"> </w:t>
      </w:r>
      <w:r w:rsidR="00D64365" w:rsidRPr="00D64365">
        <w:rPr>
          <w:rFonts w:eastAsia="Times New Roman" w:cs="Arial"/>
          <w:szCs w:val="22"/>
        </w:rPr>
        <w:t>Upowszechnienie edukacji przedszkolnej oraz wsparcie szkół i placówek prowadzących kształcenie ogólne oraz uczniów uczestniczących w kształceniu podstawowym, gimnazjalnym i ponadgimnazjalnym w ramach Kontraktów Samorządowych</w:t>
      </w:r>
      <w:bookmarkEnd w:id="456"/>
    </w:p>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przyjęte </w:t>
      </w:r>
      <w:r w:rsidRPr="00DC7372">
        <w:rPr>
          <w:rFonts w:ascii="Myriad Pro" w:eastAsiaTheme="majorEastAsia" w:hAnsi="Myriad Pro" w:cstheme="majorBidi"/>
          <w:b/>
          <w:bCs/>
          <w:sz w:val="20"/>
        </w:rPr>
        <w:t xml:space="preserve">Uchwałą Nr </w:t>
      </w:r>
      <w:r w:rsidR="00DC7372" w:rsidRPr="00DC7372">
        <w:rPr>
          <w:rFonts w:ascii="Myriad Pro" w:eastAsiaTheme="majorEastAsia" w:hAnsi="Myriad Pro" w:cstheme="majorBidi"/>
          <w:b/>
          <w:bCs/>
          <w:sz w:val="20"/>
        </w:rPr>
        <w:t>27</w:t>
      </w:r>
      <w:r w:rsidR="00DC7372">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42463">
        <w:rPr>
          <w:rFonts w:ascii="Myriad Pro" w:eastAsiaTheme="majorEastAsia" w:hAnsi="Myriad Pro" w:cs="Arial"/>
          <w:b/>
          <w:bCs/>
          <w:sz w:val="20"/>
        </w:rPr>
        <w:t>14 lutego 2018</w:t>
      </w:r>
      <w:r>
        <w:rPr>
          <w:rFonts w:ascii="Myriad Pro" w:eastAsiaTheme="majorEastAsia" w:hAnsi="Myriad Pro" w:cs="Arial"/>
          <w:b/>
          <w:bCs/>
          <w:sz w:val="20"/>
        </w:rPr>
        <w:t xml:space="preserve"> r. </w:t>
      </w:r>
      <w:r w:rsidR="00042463">
        <w:rPr>
          <w:rFonts w:ascii="Myriad Pro" w:eastAsiaTheme="majorEastAsia" w:hAnsi="Myriad Pro" w:cs="Arial"/>
          <w:b/>
          <w:bCs/>
          <w:sz w:val="20"/>
        </w:rPr>
        <w:t>- aktualizacja</w:t>
      </w:r>
    </w:p>
    <w:tbl>
      <w:tblPr>
        <w:tblStyle w:val="Tabela-Siatka"/>
        <w:tblW w:w="14220" w:type="dxa"/>
        <w:tblLayout w:type="fixed"/>
        <w:tblLook w:val="04A0" w:firstRow="1" w:lastRow="0" w:firstColumn="1" w:lastColumn="0" w:noHBand="0" w:noVBand="1"/>
      </w:tblPr>
      <w:tblGrid>
        <w:gridCol w:w="1905"/>
        <w:gridCol w:w="12315"/>
      </w:tblGrid>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Oś priorytetowa</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VIII Edukacja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Priorytet Inwestycyjny</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Działanie</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8.5 </w:t>
            </w:r>
            <w:r w:rsidRPr="00586D29">
              <w:rPr>
                <w:rFonts w:ascii="Myriad Pro" w:eastAsia="Times New Roman" w:hAnsi="Myriad Pro" w:cs="Arial"/>
                <w:sz w:val="20"/>
              </w:rPr>
              <w:t xml:space="preserve">Upowszechnienie edukacji przedszkolnej oraz wsparcie szkół i placówek prowadzących kształcenie ogólne oraz uczniów uczestniczących </w:t>
            </w:r>
            <w:r w:rsidRPr="00586D29">
              <w:rPr>
                <w:rFonts w:ascii="Myriad Pro" w:eastAsia="Times New Roman" w:hAnsi="Myriad Pro" w:cs="Arial"/>
                <w:sz w:val="20"/>
              </w:rPr>
              <w:br/>
              <w:t xml:space="preserve">w kształceniu podstawowym, gimnazjalnym i ponadgimnazjalnym w </w:t>
            </w:r>
            <w:r>
              <w:rPr>
                <w:rFonts w:ascii="Myriad Pro" w:eastAsia="Times New Roman" w:hAnsi="Myriad Pro" w:cs="Arial"/>
                <w:sz w:val="20"/>
              </w:rPr>
              <w:t>ramach Kontraktów Samorządowych</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Typy projektów</w:t>
            </w:r>
          </w:p>
        </w:tc>
        <w:tc>
          <w:tcPr>
            <w:tcW w:w="12315" w:type="dxa"/>
            <w:shd w:val="clear" w:color="auto" w:fill="B6DDE8" w:themeFill="accent5" w:themeFillTint="66"/>
          </w:tcPr>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nowych miejsc wychowania przedszkolnego w tym dostosowanych do potrzeb dzieci z niepełnosprawnościami, w istniejących lub nowo utworzonych ośrodkach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Rozszerzenie oferty ośrodka wychowania przedszkolnego o dodatkowe zajęcia zwiększające szanse edukacyjne dzieci oraz wyrównujące zdiagnozowane deficyty; katalog dodatkowych zajęć obejmuje wyłącznie:</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specjalistyczne: korekcyjno-kompensacyjne, logopedyczne, socjoterapeutyczne oraz inne zajęcia o charakterze terapeutycznym;</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w ramach wczesnego wspomagania rozwoju w rozumieniu ustawy o systemie oświaty;</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stymulujące rozwój psychoruchowy np. gimnastykę korekcyjną;</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rozwijające kompetencje społeczno-emocjonalne.</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Wydłużenie godzin pracy ośrodka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042463" w:rsidRPr="000407A5" w:rsidRDefault="00042463" w:rsidP="00912095">
            <w:pPr>
              <w:numPr>
                <w:ilvl w:val="0"/>
                <w:numId w:val="192"/>
              </w:numPr>
              <w:spacing w:before="40" w:after="40"/>
              <w:contextualSpacing/>
              <w:rPr>
                <w:rFonts w:ascii="Myriad Pro" w:hAnsi="Myriad Pro"/>
                <w:sz w:val="20"/>
              </w:rPr>
            </w:pPr>
            <w:r w:rsidRPr="000407A5">
              <w:rPr>
                <w:rFonts w:ascii="Myriad Pro" w:hAnsi="Myriad Pro"/>
                <w:sz w:val="20"/>
              </w:rPr>
              <w:t>kursy i szkolenia doskonalące (teoretyczne i praktyczne), w tym z wykorzystaniem pracy trenerów przeszkolonych w ramach PO WER, studia podyplomowe;</w:t>
            </w:r>
          </w:p>
          <w:p w:rsidR="00042463" w:rsidRPr="000407A5" w:rsidRDefault="00042463" w:rsidP="00912095">
            <w:pPr>
              <w:numPr>
                <w:ilvl w:val="0"/>
                <w:numId w:val="192"/>
              </w:numPr>
              <w:spacing w:before="40" w:after="40"/>
              <w:ind w:left="714" w:hanging="357"/>
              <w:contextualSpacing/>
              <w:rPr>
                <w:rFonts w:ascii="Myriad Pro" w:hAnsi="Myriad Pro"/>
                <w:sz w:val="20"/>
              </w:rPr>
            </w:pPr>
            <w:r w:rsidRPr="00DB7814">
              <w:rPr>
                <w:rFonts w:ascii="Myriad Pro" w:hAnsi="Myriad Pro"/>
                <w:sz w:val="20"/>
              </w:rPr>
              <w:t>wspieranie istniejących, budowanie nowych i moderowanie sieci współpracy i samokształcenia nauczycieli;</w:t>
            </w:r>
            <w:r w:rsidRPr="000407A5">
              <w:rPr>
                <w:rFonts w:ascii="Myriad Pro" w:hAnsi="Myriad Pro"/>
                <w:sz w:val="20"/>
              </w:rPr>
              <w:t>współpracę ze specjalistycznymi ośrodkami np. specjalnymi ośrodkami szkolno-wychowawczymi, poradniami psychologiczno-pedagogicznymi, ośrodkami wychowania przedszkolnego i szkołami kształcącymi dzieci i młodzież z niepełnosprawnościami.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Kształcenie u uczniów i słuchaczy kompetencji kluczowych oraz właściwych postaw i umiejętności niezbędnych na rynku pracy głównie poprzez:</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projektów edukacyjnych w szkołach lub placówkach systemu oświaty objętych wsparciem,</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różnych form rozwijających uzdolnienia,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wdrożenie nowych form i programów nauczania,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tworzenie i realizacja zajęć w klasach o nowatorskich rozwiązaniach programowych, organizacyjnych lub metodycznych,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organizację kółek zainteresowań, warsztatów, laboratoriów dla uczniów lub słuchaczy,</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nawiązywanie współpracy z otoczeniem zewnętrznym szkoły lub placówki systemu oświaty w celu realizacji programów edukacyjnych,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wykorzystanie narzędzi, metod lub form pracy wypracowanych w ramach projektów, w tym pozytywnie zwalidowanych produktów projektów innowacyjnych, zrealizowanych w latach 2007-2013 w ramach PO KL,</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pomoc stypendialną dla uczniów lub słuchaczy szczególnie uzdolnionych w zakresie przedmiotów przyrodniczych, informatycznych, języków obcych, matematyki lub [przedsiębiorczości których niekorzystna sytuacja materialna stanowi barierę w rozwoju edukacyjnym,</w:t>
            </w:r>
          </w:p>
          <w:p w:rsidR="00042463" w:rsidRPr="000407A5" w:rsidRDefault="00042463" w:rsidP="00912095">
            <w:pPr>
              <w:numPr>
                <w:ilvl w:val="0"/>
                <w:numId w:val="193"/>
              </w:numPr>
              <w:spacing w:before="40" w:after="40"/>
              <w:contextualSpacing/>
              <w:rPr>
                <w:rFonts w:ascii="Myriad Pro" w:hAnsi="Myriad Pro"/>
                <w:sz w:val="20"/>
              </w:rPr>
            </w:pPr>
            <w:r>
              <w:rPr>
                <w:rFonts w:ascii="Myriad Pro" w:hAnsi="Myriad Pro"/>
                <w:sz w:val="20"/>
              </w:rPr>
              <w:t>doradztwo edukacyjno-</w:t>
            </w:r>
            <w:r w:rsidRPr="000407A5">
              <w:rPr>
                <w:rFonts w:ascii="Myriad Pro" w:hAnsi="Myriad Pro"/>
                <w:sz w:val="20"/>
              </w:rPr>
              <w:t>zawodowe dla uczniów lub słuchaczy, ze szczególnym uwzględnieniem uczniów ze specjalnymi potrzebami edukacyjnymi,</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zajęć poza szkołą lub poza lekcjami.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6A483F"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kursy i szkolenia doskonalące (teoretyczne i praktyczne), w tym z wykorzystaniem pracy trenerów przeszkolonych w ramach PO WER, studia podyplomowe;</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budowanie i moderowanie sieci współpracy i samokształcenia nauczycieli,</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realizację w szkole lub placówce systemu oświaty programów wspomagania,</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staże i praktyki nauczycieli realizowane we współpracy z podmiotami z otoczenia szkoły lub placówki systemu oświaty,</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współpracę ze specjalistycznymi ośrodkami, np.: szkołami kształcącymi dzieci i młodzież z niepełno sprawnościami, specjalnymi ośrodkami szkolno-wychowawczymi, młodzieżowymi ośrodkami wychowawczymi, młodzieżowymi ośrodkami socjoterapii, poradniami psychologiczno-pedagogicznymi;</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wykorzystanie narzędzi, metod lub form pracy wypracowanych w ramach projektów, w tym pozytywnie zwalidowanych produktów projektów innowacyjnych, zrealizowanych w latach 2007-2013 w ramach PO KL.</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Indywidualizację pracy z uczniem ze szczególnymi potrzebami edukacyjnymi w tym ucznia młodszego i wsparcie uczniów zagrożonych przedwczesnym zakończeniem nauki szkolnej poprzez:</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wsparcie uczniów ze specjalnymi potrzebami edukacyjnymi, w tym uczniów młodszych w ramach zajęć uzupełniających ofertę szkoły lub placówki systemu oświaty, w tym: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specjalistycznych, prowadzonych w celu stymulowania rozwoju poznawczego i zmniejszania trudności w opanowaniu wiadomości i umiejętności szkolnych przez uczniów ze specjalnymi potrzebami edukacyjnymi, w tym uczniów młodszych, w ramach: zajęć korekcyjno-kompensacyjnych, logopedycznych, socjoterapeutycznych i psycho-edukacyjnych oraz innych zajęć o charakterze terapeutycznym,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warsztatów,</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porad i konsultacji</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rewalidacyjno-wychowawczych, o których mowa z rozporządzeniu MEN z dnia 23 kwietnia 2013 r. w sprawie warunków i sposobu organizowania zajęć rewalidacyjno-wychowawczych dla dzieci i młodzieży z upośledzeniem umysłowym w stopniu głębokim.</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warunków dla nauczania opartego na metodzie eksperymentu głownie poprzez:</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wyposażenie pracowni szkolnych w narzędzia do nauczania przedmiotów przyrodniczych lub matematyki,</w:t>
            </w:r>
          </w:p>
          <w:p w:rsidR="00042463" w:rsidRPr="000407A5" w:rsidRDefault="00042463" w:rsidP="00042463">
            <w:pPr>
              <w:numPr>
                <w:ilvl w:val="1"/>
                <w:numId w:val="0"/>
              </w:numPr>
              <w:spacing w:before="40" w:after="40"/>
              <w:ind w:left="714" w:hanging="357"/>
              <w:contextualSpacing/>
              <w:rPr>
                <w:rFonts w:ascii="Myriad Pro" w:hAnsi="Myriad Pro"/>
                <w:sz w:val="20"/>
              </w:rPr>
            </w:pPr>
            <w:r w:rsidRPr="000407A5">
              <w:rPr>
                <w:rFonts w:ascii="Myriad Pro" w:hAnsi="Myriad Pro"/>
                <w:sz w:val="20"/>
              </w:rPr>
              <w:t xml:space="preserve"> lub matematyki, niezbędnych do prowadzenia procesu nauczania opartego na metodzie eksperymentu,</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kształtowanie i rozwijanie kompetencji uczniów lub słuchaczy w zakresie przedmiotów przyrodniczych lub matematyki.</w:t>
            </w:r>
          </w:p>
          <w:p w:rsidR="00042463" w:rsidRPr="007D6E6A" w:rsidRDefault="00042463" w:rsidP="00912095">
            <w:pPr>
              <w:pStyle w:val="Akapitzlist"/>
              <w:numPr>
                <w:ilvl w:val="0"/>
                <w:numId w:val="190"/>
              </w:numPr>
              <w:ind w:left="363" w:hanging="363"/>
            </w:pPr>
            <w:r w:rsidRPr="007D6E6A">
              <w:t>Korzystanie z technologii informacyjno-komunikacyjnych (TIK) w szczególności poprzez:</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wyposażenie szkół lub placówek systemu oświaty w pomoce dydaktyczne oraz narzędzia TIK niezbędne do realizacji programów nauczania w szkołach lub placówkach systemu oświaty, w tym zapewnienie odpowiedniej infrastruktury sieciowo-usługowej,</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podnoszenie kompetencji cyfrowych nauczycieli wszystkich przedmiotów, w tym w zakresie korzystania z narzędzi TIK zakupionych do szkół lub placówek systemu oświaty, w tym włączania narzędzi TIK do nauczania przedmiotowego,</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kształtowanie i rozwijanie kompetencji cyfrowych uczniów lub słuchaczy, w tym z uwzględnieniem bezpieczeństwa w cyberprzestrzeni i wynikających z tego tytułu zagrożeń,</w:t>
            </w:r>
          </w:p>
          <w:p w:rsidR="00042463" w:rsidRPr="00586D29" w:rsidRDefault="00042463" w:rsidP="00912095">
            <w:pPr>
              <w:pStyle w:val="Akapitzlist"/>
              <w:numPr>
                <w:ilvl w:val="1"/>
                <w:numId w:val="198"/>
              </w:numPr>
              <w:ind w:left="789" w:hanging="426"/>
            </w:pPr>
            <w:r w:rsidRPr="007D6E6A">
              <w:rPr>
                <w:rFonts w:eastAsia="Times New Roman" w:cs="Times New Roman"/>
              </w:rPr>
              <w:t>programy rozwijania kompetencji cyfrowych uczniów lub słuchaczy przez naukę programowania.</w:t>
            </w:r>
          </w:p>
        </w:tc>
      </w:tr>
    </w:tbl>
    <w:p w:rsidR="008A521C" w:rsidRDefault="008A521C" w:rsidP="00606993">
      <w:pPr>
        <w:pStyle w:val="Podtytu"/>
      </w:pPr>
    </w:p>
    <w:p w:rsidR="00042463" w:rsidRPr="00586D29" w:rsidRDefault="00042463" w:rsidP="00042463">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1"/>
        <w:gridCol w:w="2801"/>
        <w:gridCol w:w="4831"/>
        <w:gridCol w:w="5777"/>
      </w:tblGrid>
      <w:tr w:rsidR="00042463" w:rsidRPr="00586D29" w:rsidTr="00042463">
        <w:trPr>
          <w:tblHeader/>
        </w:trPr>
        <w:tc>
          <w:tcPr>
            <w:tcW w:w="5000" w:type="pct"/>
            <w:gridSpan w:val="4"/>
            <w:shd w:val="clear" w:color="auto" w:fill="D9D9D9" w:themeFill="background1" w:themeFillShade="D9"/>
          </w:tcPr>
          <w:p w:rsidR="00042463" w:rsidRPr="007A5CB5" w:rsidRDefault="00042463" w:rsidP="00042463">
            <w:pPr>
              <w:spacing w:before="40" w:after="40"/>
              <w:rPr>
                <w:rFonts w:ascii="Myriad Pro" w:hAnsi="Myriad Pro"/>
                <w:sz w:val="20"/>
              </w:rPr>
            </w:pPr>
            <w:r w:rsidRPr="00586D29">
              <w:rPr>
                <w:rFonts w:ascii="Myriad Pro" w:hAnsi="Myriad Pro"/>
                <w:b/>
                <w:sz w:val="20"/>
              </w:rPr>
              <w:t>Kryteria dopuszczalności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7A5CB5">
              <w:rPr>
                <w:rFonts w:ascii="Myriad Pro" w:hAnsi="Myriad Pro"/>
                <w:sz w:val="20"/>
              </w:rPr>
              <w:t>L.p.</w:t>
            </w:r>
          </w:p>
        </w:tc>
        <w:tc>
          <w:tcPr>
            <w:tcW w:w="989" w:type="pct"/>
          </w:tcPr>
          <w:p w:rsidR="00042463" w:rsidRPr="00586D29" w:rsidRDefault="00042463" w:rsidP="00042463">
            <w:pPr>
              <w:spacing w:before="40" w:after="40"/>
              <w:rPr>
                <w:rFonts w:ascii="Myriad Pro" w:hAnsi="Myriad Pro"/>
                <w:sz w:val="20"/>
              </w:rPr>
            </w:pPr>
            <w:r w:rsidRPr="007A5CB5">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7A5CB5">
              <w:rPr>
                <w:rFonts w:ascii="Myriad Pro" w:hAnsi="Myriad Pro"/>
                <w:sz w:val="20"/>
              </w:rPr>
              <w:t>Definicja kryterium</w:t>
            </w:r>
          </w:p>
        </w:tc>
        <w:tc>
          <w:tcPr>
            <w:tcW w:w="2035" w:type="pct"/>
          </w:tcPr>
          <w:p w:rsidR="00042463" w:rsidRPr="00586D29" w:rsidRDefault="00042463" w:rsidP="00042463">
            <w:pPr>
              <w:spacing w:before="40" w:after="40"/>
              <w:rPr>
                <w:rFonts w:ascii="Myriad Pro" w:hAnsi="Myriad Pro"/>
                <w:sz w:val="20"/>
              </w:rPr>
            </w:pPr>
            <w:r w:rsidRPr="007A5CB5">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Pr>
                <w:rFonts w:ascii="Myriad Pro" w:hAnsi="Myriad Pro"/>
                <w:sz w:val="20"/>
              </w:rPr>
              <w:t>1</w:t>
            </w:r>
          </w:p>
        </w:tc>
        <w:tc>
          <w:tcPr>
            <w:tcW w:w="989" w:type="pct"/>
          </w:tcPr>
          <w:p w:rsidR="00042463" w:rsidRPr="00586D29" w:rsidRDefault="00042463" w:rsidP="00042463">
            <w:pPr>
              <w:spacing w:before="40" w:after="40"/>
              <w:rPr>
                <w:rFonts w:ascii="Myriad Pro" w:hAnsi="Myriad Pro"/>
                <w:sz w:val="20"/>
              </w:rPr>
            </w:pPr>
            <w:r>
              <w:rPr>
                <w:rFonts w:ascii="Myriad Pro" w:hAnsi="Myriad Pro"/>
                <w:sz w:val="20"/>
              </w:rPr>
              <w:t>2</w:t>
            </w:r>
          </w:p>
        </w:tc>
        <w:tc>
          <w:tcPr>
            <w:tcW w:w="1703" w:type="pct"/>
          </w:tcPr>
          <w:p w:rsidR="00042463" w:rsidRPr="00586D29" w:rsidRDefault="00042463" w:rsidP="00042463">
            <w:pPr>
              <w:spacing w:before="40" w:after="40"/>
              <w:rPr>
                <w:rFonts w:ascii="Myriad Pro" w:hAnsi="Myriad Pro"/>
                <w:sz w:val="20"/>
              </w:rPr>
            </w:pPr>
            <w:r>
              <w:rPr>
                <w:rFonts w:ascii="Myriad Pro" w:hAnsi="Myriad Pro"/>
                <w:sz w:val="20"/>
              </w:rPr>
              <w:t>3</w:t>
            </w:r>
          </w:p>
        </w:tc>
        <w:tc>
          <w:tcPr>
            <w:tcW w:w="2035" w:type="pct"/>
          </w:tcPr>
          <w:p w:rsidR="00042463" w:rsidRPr="00586D29" w:rsidRDefault="00042463" w:rsidP="00042463">
            <w:pPr>
              <w:spacing w:before="40" w:after="40"/>
              <w:rPr>
                <w:rFonts w:ascii="Myriad Pro" w:hAnsi="Myriad Pro"/>
                <w:sz w:val="20"/>
              </w:rPr>
            </w:pPr>
            <w:r>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p>
        </w:tc>
        <w:tc>
          <w:tcPr>
            <w:tcW w:w="989" w:type="pct"/>
          </w:tcPr>
          <w:p w:rsidR="00042463" w:rsidRPr="00586D29" w:rsidRDefault="00042463" w:rsidP="00042463">
            <w:pPr>
              <w:spacing w:before="40" w:after="40"/>
              <w:rPr>
                <w:rFonts w:ascii="Myriad Pro" w:hAnsi="Myriad Pro"/>
                <w:sz w:val="20"/>
              </w:rPr>
            </w:pPr>
          </w:p>
        </w:tc>
        <w:tc>
          <w:tcPr>
            <w:tcW w:w="1703" w:type="pct"/>
          </w:tcPr>
          <w:p w:rsidR="00042463" w:rsidRPr="00586D29" w:rsidRDefault="00042463" w:rsidP="00042463">
            <w:pPr>
              <w:spacing w:before="40" w:after="40"/>
              <w:rPr>
                <w:rFonts w:ascii="Myriad Pro" w:hAnsi="Myriad Pro"/>
                <w:sz w:val="20"/>
              </w:rPr>
            </w:pPr>
          </w:p>
        </w:tc>
        <w:tc>
          <w:tcPr>
            <w:tcW w:w="2035" w:type="pct"/>
          </w:tcPr>
          <w:p w:rsidR="00042463" w:rsidRPr="00586D29" w:rsidRDefault="00042463" w:rsidP="00042463">
            <w:pPr>
              <w:spacing w:before="40" w:after="40"/>
              <w:rPr>
                <w:rFonts w:ascii="Myriad Pro" w:hAnsi="Myriad Pro"/>
                <w:sz w:val="20"/>
              </w:rPr>
            </w:pP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1.1</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celem szczegółowym i rezulta</w:t>
            </w:r>
            <w:r>
              <w:rPr>
                <w:rFonts w:ascii="Myriad Pro" w:hAnsi="Myriad Pro"/>
                <w:sz w:val="20"/>
              </w:rPr>
              <w:t>tami priorytetu inwestycyjnego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1.2</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typami projektu</w:t>
            </w:r>
          </w:p>
          <w:p w:rsidR="00042463" w:rsidRPr="00586D29" w:rsidRDefault="00042463" w:rsidP="00042463">
            <w:pPr>
              <w:spacing w:before="40" w:after="40"/>
              <w:rPr>
                <w:rFonts w:ascii="Myriad Pro" w:hAnsi="Myriad Pro"/>
                <w:sz w:val="20"/>
              </w:rPr>
            </w:pP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typami projektów wskazanym w </w:t>
            </w:r>
            <w:r w:rsidRPr="00586D29">
              <w:rPr>
                <w:rFonts w:ascii="Myriad Pro" w:hAnsi="Myriad Pro"/>
                <w:i/>
                <w:sz w:val="20"/>
              </w:rPr>
              <w:t>SOOP RPO WZ 2014-2020</w:t>
            </w:r>
            <w:r>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Opis projektu wskazuje na zgodność ze wskazanymi przez Wnioskodawcę typem/typami projektu, grupą docelową.</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Charakter przewidywanych działań, wskaźniki produktu, wydatki kwalifikowalne dają pewność, że 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Projekty niespełniające kryterium są odrzucane. </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1.3</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Zasadność realizacji projektu</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042463" w:rsidRPr="00586D29" w:rsidRDefault="00042463" w:rsidP="00042463">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042463" w:rsidRPr="00586D29" w:rsidRDefault="00042463" w:rsidP="00042463">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1.4</w:t>
            </w:r>
          </w:p>
        </w:tc>
        <w:tc>
          <w:tcPr>
            <w:tcW w:w="989" w:type="pct"/>
            <w:shd w:val="clear" w:color="auto" w:fill="D6E3BC" w:themeFill="accent3" w:themeFillTint="66"/>
          </w:tcPr>
          <w:p w:rsidR="00042463" w:rsidRPr="00586D29" w:rsidDel="002016E5" w:rsidRDefault="00042463" w:rsidP="00042463">
            <w:pPr>
              <w:spacing w:before="40" w:after="40"/>
              <w:rPr>
                <w:rFonts w:ascii="Myriad Pro" w:hAnsi="Myriad Pro"/>
                <w:sz w:val="20"/>
                <w:highlight w:val="yellow"/>
              </w:rPr>
            </w:pPr>
            <w:r w:rsidRPr="00586D29">
              <w:rPr>
                <w:rFonts w:ascii="Myriad Pro" w:hAnsi="Myriad Pro"/>
                <w:sz w:val="20"/>
              </w:rPr>
              <w:t>Zgodność projektu z obszarem Kontraktu Samorządowego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042463" w:rsidRPr="00586D29" w:rsidRDefault="00042463" w:rsidP="00042463">
            <w:pPr>
              <w:spacing w:before="40" w:after="40"/>
              <w:rPr>
                <w:rFonts w:ascii="Myriad Pro" w:hAnsi="Myriad Pro"/>
                <w:sz w:val="20"/>
                <w:highlight w:val="yellow"/>
              </w:rPr>
            </w:pP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 .</w:t>
            </w:r>
          </w:p>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811"/>
        <w:gridCol w:w="2772"/>
        <w:gridCol w:w="4832"/>
        <w:gridCol w:w="5805"/>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dopuszczalności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79"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79"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0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45"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1.5</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Ramy czasowe kwalifikowalności wydatków</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xml:space="preserve">, </w:t>
            </w:r>
            <w:r w:rsidRPr="00586D29">
              <w:rPr>
                <w:rFonts w:ascii="Myriad Pro" w:hAnsi="Myriad Pro"/>
                <w:sz w:val="20"/>
              </w:rPr>
              <w:br/>
              <w:t>tj.: między 1 stycznia 2014 roku a 31 grudnia 2023 roku.</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Spełnienie kryterium jest konieczne do przyznania dofinansowania.</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1.6</w:t>
            </w:r>
          </w:p>
        </w:tc>
        <w:tc>
          <w:tcPr>
            <w:tcW w:w="979"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Zgodność z wymogami pomocy publicznej</w:t>
            </w:r>
          </w:p>
        </w:tc>
        <w:tc>
          <w:tcPr>
            <w:tcW w:w="1703"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1.7</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Zgodność z zasadami horyzontalnymi</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Projekt jest zgodny z właściwymi politykami i zasadami wspólnotowymi:</w:t>
            </w:r>
          </w:p>
          <w:p w:rsidR="00042463" w:rsidRPr="00586D29" w:rsidRDefault="00042463" w:rsidP="00042463">
            <w:pPr>
              <w:spacing w:before="40" w:after="40"/>
              <w:rPr>
                <w:rFonts w:ascii="Myriad Pro" w:hAnsi="Myriad Pro"/>
                <w:sz w:val="20"/>
              </w:rPr>
            </w:pPr>
            <w:r w:rsidRPr="00DA5AFC">
              <w:rPr>
                <w:rFonts w:ascii="Myriad Pro" w:hAnsi="Myriad Pro"/>
                <w:sz w:val="20"/>
              </w:rPr>
              <w:t>a) partnerstwa i wielopoziomowego zarządzania,</w:t>
            </w:r>
            <w:r w:rsidRPr="00586D29">
              <w:rPr>
                <w:rFonts w:ascii="Myriad Pro" w:hAnsi="Myriad Pro"/>
                <w:sz w:val="20"/>
              </w:rPr>
              <w:t xml:space="preserve"> </w:t>
            </w:r>
          </w:p>
          <w:p w:rsidR="00042463" w:rsidRPr="00586D29" w:rsidRDefault="00042463" w:rsidP="00042463">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042463" w:rsidRPr="00586D29" w:rsidRDefault="00042463" w:rsidP="00042463">
            <w:pPr>
              <w:spacing w:before="40" w:after="40"/>
              <w:rPr>
                <w:rFonts w:ascii="Myriad Pro" w:hAnsi="Myriad Pro"/>
                <w:color w:val="FF0000"/>
                <w:sz w:val="20"/>
              </w:rPr>
            </w:pPr>
            <w:r w:rsidRPr="00586D29">
              <w:rPr>
                <w:rFonts w:ascii="Myriad Pro" w:hAnsi="Myriad Pro"/>
                <w:sz w:val="20"/>
              </w:rPr>
              <w:t>c) promowania i realizacji zasady równości szans i niedyskryminacji.</w:t>
            </w:r>
          </w:p>
        </w:tc>
        <w:tc>
          <w:tcPr>
            <w:tcW w:w="2045" w:type="pct"/>
            <w:shd w:val="clear" w:color="auto" w:fill="auto"/>
          </w:tcPr>
          <w:p w:rsidR="00042463"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1.8</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Kwalifikowalność Beneficjenta</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 207 ust. 4 ustawy z dnia 27 sierpnia 2009 r., o finansach publicznych.</w:t>
            </w:r>
          </w:p>
          <w:p w:rsidR="00042463" w:rsidRPr="00586D29" w:rsidRDefault="00042463" w:rsidP="00042463">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1.9</w:t>
            </w:r>
          </w:p>
        </w:tc>
        <w:tc>
          <w:tcPr>
            <w:tcW w:w="979" w:type="pct"/>
            <w:shd w:val="clear" w:color="auto" w:fill="auto"/>
          </w:tcPr>
          <w:p w:rsidR="00042463" w:rsidRPr="00586D29" w:rsidRDefault="00042463" w:rsidP="00042463">
            <w:pPr>
              <w:spacing w:before="40" w:after="40"/>
              <w:rPr>
                <w:rFonts w:ascii="Myriad Pro" w:hAnsi="Myriad Pro"/>
                <w:color w:val="FF0000"/>
                <w:sz w:val="20"/>
              </w:rPr>
            </w:pPr>
            <w:r w:rsidRPr="00586D29">
              <w:rPr>
                <w:rFonts w:ascii="Myriad Pro" w:hAnsi="Myriad Pro"/>
                <w:sz w:val="20"/>
              </w:rPr>
              <w:t>Zgodność wsparcia</w:t>
            </w:r>
          </w:p>
        </w:tc>
        <w:tc>
          <w:tcPr>
            <w:tcW w:w="1703" w:type="pct"/>
            <w:shd w:val="clear" w:color="auto" w:fill="auto"/>
          </w:tcPr>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Zachodniopomorskiego (typ projektu 1 - 10).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bCs/>
              </w:rPr>
              <w:t>W ramach projektu</w:t>
            </w:r>
            <w:r w:rsidRPr="00586D29">
              <w:t xml:space="preserve"> dla wszystkich uczniów i wychowanków obligatoryjnie zaplanowano realizację doradztwa edukacyjno-zawodowego, obejmującego ocenę indywidualnych potrzeb rozwojowych i edukacyjnych oraz predyspozycji osobowych do wykonywania poszczególnych zawodów </w:t>
            </w:r>
            <w:r w:rsidRPr="00586D29">
              <w:rPr>
                <w:bCs/>
              </w:rPr>
              <w:t>(typ projektu,6, 8, 9,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15% wartości projektu (typ projektów 1-5</w:t>
            </w:r>
            <w:r>
              <w:rPr>
                <w:rFonts w:eastAsiaTheme="majorEastAsia" w:cstheme="majorBidi"/>
                <w:bCs/>
              </w:rPr>
              <w:t>)</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cross-financingu</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cross-financingu</w:t>
            </w:r>
            <w:r w:rsidRPr="00586D29">
              <w:rPr>
                <w:rFonts w:eastAsiaTheme="majorEastAsia" w:cstheme="majorBidi"/>
                <w:bCs/>
              </w:rPr>
              <w:br/>
              <w:t>w wysokości nie większej niż 10 %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środków trwałych </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środków trwałych</w:t>
            </w:r>
            <w:r>
              <w:rPr>
                <w:rFonts w:eastAsiaTheme="majorEastAsia" w:cstheme="majorBidi"/>
                <w:bCs/>
              </w:rPr>
              <w:t xml:space="preserve"> i cross – financingu łącznie </w:t>
            </w:r>
            <w:r w:rsidRPr="00586D29">
              <w:rPr>
                <w:rFonts w:eastAsiaTheme="majorEastAsia" w:cstheme="majorBidi"/>
                <w:bCs/>
              </w:rPr>
              <w:br/>
              <w:t>w wysokości nie większej niż 30%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projektu(typ projektu 1 - 10).</w:t>
            </w:r>
          </w:p>
          <w:p w:rsidR="00042463"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Pr>
                <w:rFonts w:eastAsiaTheme="majorEastAsia" w:cstheme="majorBidi"/>
                <w:bCs/>
              </w:rPr>
              <w:t xml:space="preserve"> </w:t>
            </w:r>
            <w:r w:rsidRPr="00586D29">
              <w:rPr>
                <w:rFonts w:eastAsiaTheme="majorEastAsia" w:cstheme="majorBidi"/>
                <w:bCs/>
              </w:rPr>
              <w:t>Szkoła lub placówka systemu oświaty objęta wsparciem osiągnęła wynik egzaminów zewnętrznych nie wyższy niż średnia dla województwa w roku poprzedzającym rok złożenia wniosku o dofinansowanie (typ projektu 6- 10).</w:t>
            </w:r>
          </w:p>
          <w:p w:rsidR="00042463" w:rsidRDefault="00042463" w:rsidP="00042463">
            <w:pPr>
              <w:pStyle w:val="Akapitzlist"/>
              <w:autoSpaceDE w:val="0"/>
              <w:autoSpaceDN w:val="0"/>
              <w:adjustRightInd w:val="0"/>
              <w:spacing w:before="40" w:after="40"/>
              <w:ind w:left="0"/>
              <w:contextualSpacing w:val="0"/>
              <w:rPr>
                <w:rFonts w:eastAsiaTheme="majorEastAsia" w:cstheme="majorBidi"/>
                <w:bCs/>
              </w:rPr>
            </w:pPr>
            <w:r>
              <w:rPr>
                <w:rFonts w:eastAsiaTheme="majorEastAsia" w:cstheme="majorBidi"/>
                <w:bCs/>
              </w:rPr>
              <w:t>11.</w:t>
            </w:r>
            <w:r w:rsidRPr="00586D29">
              <w:rPr>
                <w:rFonts w:eastAsiaTheme="majorEastAsia" w:cstheme="majorBidi"/>
                <w:bCs/>
              </w:rPr>
              <w:t>Typ projektu 7 jest realizowany wyłącznie jako uzupełnienie realizacji działań w ramach  typu projektu 6.</w:t>
            </w:r>
          </w:p>
          <w:p w:rsidR="00042463" w:rsidRPr="00042463" w:rsidRDefault="00042463" w:rsidP="00042463">
            <w:pPr>
              <w:pStyle w:val="Akapitzlist"/>
              <w:autoSpaceDE w:val="0"/>
              <w:autoSpaceDN w:val="0"/>
              <w:adjustRightInd w:val="0"/>
              <w:spacing w:before="40" w:after="40"/>
              <w:ind w:left="0"/>
              <w:contextualSpacing w:val="0"/>
              <w:rPr>
                <w:bCs/>
              </w:rPr>
            </w:pPr>
            <w:r>
              <w:rPr>
                <w:rFonts w:eastAsiaTheme="majorEastAsia" w:cstheme="majorBidi"/>
                <w:bCs/>
              </w:rPr>
              <w:t xml:space="preserve">12. Wnioskodawca </w:t>
            </w:r>
            <w:r>
              <w:rPr>
                <w:bCs/>
              </w:rPr>
              <w:t xml:space="preserve">nie ubiegał się o dofinansowanie na takie same działania dla tych samych placówek w ramach Działania 8.1 </w:t>
            </w:r>
            <w:r w:rsidRPr="00534C4A">
              <w:rPr>
                <w:bCs/>
                <w:i/>
              </w:rPr>
              <w:t>Upowszechnienie edukacji przedszkolnej</w:t>
            </w:r>
            <w:r>
              <w:rPr>
                <w:bCs/>
              </w:rPr>
              <w:t xml:space="preserve"> i/lub Działania 8.2 </w:t>
            </w:r>
            <w:r w:rsidRPr="00534C4A">
              <w:rPr>
                <w:bCs/>
                <w:i/>
              </w:rPr>
              <w:t>Wsparcie szkół i placówek prowadzących kształcenie ogólne oraz uczniów uczestniczących w kształceniu podstawowym, gimnazjalnym i ponadgimnazjalnym</w:t>
            </w:r>
            <w:r>
              <w:rPr>
                <w:bCs/>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p w:rsidR="00042463"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i 12 </w:t>
            </w:r>
            <w:r w:rsidRPr="00CD0A7D">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Pr>
                <w:rFonts w:ascii="Myriad Pro" w:hAnsi="Myriad Pro"/>
                <w:sz w:val="20"/>
              </w:rPr>
              <w:t>1.10</w:t>
            </w:r>
          </w:p>
        </w:tc>
        <w:tc>
          <w:tcPr>
            <w:tcW w:w="979" w:type="pct"/>
            <w:shd w:val="clear" w:color="auto" w:fill="auto"/>
          </w:tcPr>
          <w:p w:rsidR="00042463" w:rsidRDefault="00042463" w:rsidP="00042463">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042463" w:rsidRPr="00586D29" w:rsidRDefault="00042463" w:rsidP="00042463">
            <w:pPr>
              <w:spacing w:before="40" w:after="40"/>
              <w:rPr>
                <w:rFonts w:ascii="Myriad Pro" w:hAnsi="Myriad Pro"/>
                <w:sz w:val="20"/>
              </w:rPr>
            </w:pPr>
          </w:p>
        </w:tc>
        <w:tc>
          <w:tcPr>
            <w:tcW w:w="1703" w:type="pct"/>
            <w:shd w:val="clear" w:color="auto" w:fill="auto"/>
          </w:tcPr>
          <w:p w:rsidR="00042463" w:rsidRDefault="00042463" w:rsidP="00042463">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042463" w:rsidRDefault="00042463" w:rsidP="00042463">
            <w:pPr>
              <w:spacing w:before="40" w:after="40"/>
              <w:rPr>
                <w:rFonts w:ascii="Myriad Pro" w:hAnsi="Myriad Pro"/>
                <w:sz w:val="20"/>
              </w:rPr>
            </w:pPr>
            <w:r>
              <w:rPr>
                <w:rFonts w:ascii="Myriad Pro" w:hAnsi="Myriad Pro"/>
                <w:sz w:val="20"/>
              </w:rPr>
              <w:t>Czy projekt nie zakończył się przed</w:t>
            </w:r>
          </w:p>
          <w:p w:rsidR="00042463" w:rsidRDefault="00042463" w:rsidP="00042463">
            <w:pPr>
              <w:spacing w:before="40" w:after="40"/>
              <w:rPr>
                <w:rFonts w:ascii="Myriad Pro" w:hAnsi="Myriad Pro"/>
                <w:sz w:val="20"/>
              </w:rPr>
            </w:pPr>
            <w:r>
              <w:rPr>
                <w:rFonts w:ascii="Myriad Pro" w:hAnsi="Myriad Pro"/>
                <w:sz w:val="20"/>
              </w:rPr>
              <w:t>złożeniem wniosku o dofinansowanie w rozumieniu rozporządzenia ogólnego</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t>(1303/2013).</w:t>
            </w:r>
          </w:p>
        </w:tc>
        <w:tc>
          <w:tcPr>
            <w:tcW w:w="2045" w:type="pct"/>
            <w:shd w:val="clear" w:color="auto" w:fill="auto"/>
          </w:tcPr>
          <w:p w:rsidR="00042463" w:rsidRDefault="00042463" w:rsidP="00042463">
            <w:pPr>
              <w:spacing w:before="40" w:after="40"/>
              <w:rPr>
                <w:rFonts w:ascii="Myriad Pro" w:hAnsi="Myriad Pro"/>
                <w:sz w:val="20"/>
              </w:rPr>
            </w:pPr>
            <w:r>
              <w:rPr>
                <w:rFonts w:ascii="Myriad Pro" w:hAnsi="Myriad Pro"/>
                <w:sz w:val="20"/>
              </w:rPr>
              <w:t>Spełnienie kryterium jest konieczne do przyznania dofinansowania.</w:t>
            </w:r>
          </w:p>
          <w:p w:rsidR="00042463" w:rsidRDefault="00042463" w:rsidP="00042463">
            <w:pPr>
              <w:spacing w:before="40" w:after="40"/>
              <w:rPr>
                <w:rFonts w:ascii="Myriad Pro" w:hAnsi="Myriad Pro"/>
                <w:sz w:val="20"/>
              </w:rPr>
            </w:pPr>
            <w:r>
              <w:rPr>
                <w:rFonts w:ascii="Myriad Pro" w:hAnsi="Myriad Pro"/>
                <w:sz w:val="20"/>
              </w:rPr>
              <w:t>Projekty niespełniające kryterium są odrzucane.</w:t>
            </w:r>
          </w:p>
          <w:p w:rsidR="00042463" w:rsidRPr="00586D29" w:rsidRDefault="00042463" w:rsidP="00042463">
            <w:pPr>
              <w:rPr>
                <w:rFonts w:ascii="Myriad Pro" w:hAnsi="Myriad Pro"/>
                <w:sz w:val="20"/>
              </w:rPr>
            </w:pPr>
            <w:r>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76"/>
        <w:gridCol w:w="2705"/>
        <w:gridCol w:w="4903"/>
        <w:gridCol w:w="5836"/>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jakości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1"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24"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52"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1"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24"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52"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rPr>
          <w:trHeight w:val="41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2.1</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Odpowiedniość / Adekwatność /Trafność</w:t>
            </w:r>
          </w:p>
        </w:tc>
        <w:tc>
          <w:tcPr>
            <w:tcW w:w="1724" w:type="pct"/>
            <w:shd w:val="clear" w:color="auto" w:fill="D6E3BC" w:themeFill="accent3" w:themeFillTint="66"/>
          </w:tcPr>
          <w:p w:rsidR="00042463" w:rsidRPr="00586D29" w:rsidRDefault="00042463" w:rsidP="00042463">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534C4A">
              <w:rPr>
                <w:rFonts w:ascii="Myriad Pro" w:hAnsi="Myriad Pro"/>
                <w:i/>
                <w:sz w:val="20"/>
              </w:rPr>
              <w:t>Regulaminie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105"/>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2.2</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Skuteczność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sidRPr="0097138C">
              <w:rPr>
                <w:rFonts w:ascii="Myriad Pro" w:hAnsi="Myriad Pro"/>
                <w:i/>
                <w:sz w:val="20"/>
              </w:rPr>
              <w:t>Regulaminie konkursu</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2.3</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Efektywność</w:t>
            </w:r>
          </w:p>
        </w:tc>
        <w:tc>
          <w:tcPr>
            <w:tcW w:w="1724" w:type="pct"/>
            <w:shd w:val="clear" w:color="auto" w:fill="D6E3BC" w:themeFill="accent3" w:themeFillTint="66"/>
          </w:tcPr>
          <w:p w:rsidR="00042463" w:rsidRDefault="00042463" w:rsidP="00042463">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042463" w:rsidRPr="00586D29" w:rsidRDefault="00042463" w:rsidP="00042463">
            <w:pPr>
              <w:spacing w:before="40" w:after="40"/>
              <w:rPr>
                <w:rFonts w:ascii="Myriad Pro" w:hAnsi="Myriad Pro"/>
                <w:sz w:val="20"/>
              </w:rPr>
            </w:pPr>
            <w:r>
              <w:rPr>
                <w:rFonts w:ascii="Myriad Pro" w:hAnsi="Myriad Pro"/>
                <w:sz w:val="20"/>
              </w:rPr>
              <w:t xml:space="preserve">Ocena niezbędności i racjonalności zaplanowanych do realizacji projektu wydatków w kontekście założonych wartości wskaźników. </w:t>
            </w:r>
          </w:p>
          <w:p w:rsidR="00042463" w:rsidRDefault="00042463" w:rsidP="00042463">
            <w:pPr>
              <w:spacing w:before="40" w:after="40"/>
              <w:rPr>
                <w:rFonts w:ascii="Myriad Pro" w:hAnsi="Myriad Pro"/>
                <w:sz w:val="20"/>
              </w:rPr>
            </w:pPr>
            <w:r w:rsidRPr="00586D29">
              <w:rPr>
                <w:rFonts w:ascii="Myriad Pro" w:hAnsi="Myriad Pro"/>
                <w:sz w:val="20"/>
              </w:rPr>
              <w:t>Ocena relacji nakład/rezultat.</w:t>
            </w:r>
          </w:p>
          <w:p w:rsidR="00042463" w:rsidRPr="00586D29" w:rsidRDefault="00042463" w:rsidP="00042463">
            <w:pPr>
              <w:spacing w:before="40" w:after="40"/>
              <w:rPr>
                <w:rFonts w:ascii="Myriad Pro" w:hAnsi="Myriad Pro"/>
                <w:sz w:val="20"/>
              </w:rPr>
            </w:pPr>
            <w:r>
              <w:rPr>
                <w:rFonts w:ascii="Myriad Pro" w:hAnsi="Myriad Pro"/>
                <w:sz w:val="20"/>
              </w:rPr>
              <w:t xml:space="preserve">Ocena zgodności ze stawkami rynkowymi. </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2.4</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Użyteczność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042463" w:rsidRPr="00586D29" w:rsidRDefault="00042463" w:rsidP="00042463">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97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2.5</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Trwałość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042463" w:rsidRPr="00586D29" w:rsidRDefault="00042463" w:rsidP="00042463">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042463" w:rsidRDefault="00042463" w:rsidP="00042463"/>
    <w:tbl>
      <w:tblPr>
        <w:tblStyle w:val="Tabela-Siatka"/>
        <w:tblW w:w="5000" w:type="pct"/>
        <w:tblLook w:val="04A0" w:firstRow="1" w:lastRow="0" w:firstColumn="1" w:lastColumn="0" w:noHBand="0" w:noVBand="1"/>
      </w:tblPr>
      <w:tblGrid>
        <w:gridCol w:w="776"/>
        <w:gridCol w:w="2688"/>
        <w:gridCol w:w="4963"/>
        <w:gridCol w:w="5793"/>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administracyjności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Kompletność wniosku</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rPr>
          <w:trHeight w:val="1433"/>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3.2</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Zgodność z kwalifikowalnością wydatków</w:t>
            </w:r>
          </w:p>
        </w:tc>
        <w:tc>
          <w:tcPr>
            <w:tcW w:w="1745" w:type="pct"/>
          </w:tcPr>
          <w:p w:rsidR="00042463" w:rsidRPr="00586D29" w:rsidRDefault="00042463" w:rsidP="00042463">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042463" w:rsidRDefault="00042463" w:rsidP="00042463">
            <w:pPr>
              <w:spacing w:before="40" w:after="40"/>
              <w:rPr>
                <w:rFonts w:ascii="Myriad Pro" w:hAnsi="Myriad Pro"/>
                <w:sz w:val="20"/>
              </w:rPr>
            </w:pPr>
          </w:p>
          <w:p w:rsidR="00042463" w:rsidRDefault="00042463" w:rsidP="00042463">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042463" w:rsidRDefault="00042463" w:rsidP="00042463">
            <w:pPr>
              <w:spacing w:before="40" w:after="40"/>
              <w:rPr>
                <w:rFonts w:ascii="Myriad Pro" w:eastAsia="Times New Roman" w:hAnsi="Myriad Pro"/>
                <w:sz w:val="20"/>
                <w:lang w:eastAsia="pl-PL"/>
              </w:rPr>
            </w:pPr>
          </w:p>
          <w:p w:rsidR="00042463" w:rsidRPr="0042676E"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042463" w:rsidRDefault="00042463" w:rsidP="00042463">
            <w:pPr>
              <w:spacing w:before="40" w:after="40"/>
              <w:rPr>
                <w:rFonts w:ascii="Myriad Pro" w:eastAsia="Times New Roman" w:hAnsi="Myriad Pro"/>
                <w:sz w:val="20"/>
                <w:lang w:eastAsia="pl-PL"/>
              </w:rPr>
            </w:pPr>
          </w:p>
          <w:p w:rsidR="00042463"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042463" w:rsidRDefault="00042463" w:rsidP="00042463">
            <w:pPr>
              <w:spacing w:before="40" w:after="40"/>
              <w:rPr>
                <w:rFonts w:ascii="Myriad Pro" w:hAnsi="Myriad Pro"/>
                <w:sz w:val="20"/>
              </w:rPr>
            </w:pPr>
          </w:p>
          <w:p w:rsidR="00042463" w:rsidRPr="00586D29" w:rsidRDefault="00042463" w:rsidP="00042463">
            <w:pPr>
              <w:spacing w:before="40" w:after="40"/>
              <w:rPr>
                <w:rFonts w:ascii="Myriad Pro" w:hAnsi="Myriad Pro"/>
                <w:sz w:val="20"/>
              </w:rPr>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3.3</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Intensywność wsparcia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3.4</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Spójność wniosku i załączników</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042463" w:rsidRDefault="00042463" w:rsidP="00042463">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p w:rsidR="00042463" w:rsidRPr="00586D29" w:rsidRDefault="00042463" w:rsidP="00042463">
            <w:pPr>
              <w:pStyle w:val="Akapitzlist"/>
              <w:tabs>
                <w:tab w:val="left" w:pos="252"/>
              </w:tabs>
              <w:autoSpaceDE w:val="0"/>
              <w:autoSpaceDN w:val="0"/>
              <w:adjustRightInd w:val="0"/>
              <w:spacing w:before="40" w:after="40"/>
              <w:ind w:left="0"/>
              <w:contextualSpacing w:val="0"/>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pStyle w:val="Akapitzlist"/>
              <w:numPr>
                <w:ilvl w:val="0"/>
                <w:numId w:val="0"/>
              </w:numPr>
              <w:tabs>
                <w:tab w:val="left" w:pos="252"/>
              </w:tabs>
              <w:autoSpaceDE w:val="0"/>
              <w:autoSpaceDN w:val="0"/>
              <w:adjustRightInd w:val="0"/>
              <w:spacing w:before="40" w:after="40"/>
              <w:contextualSpacing w:val="0"/>
              <w:rPr>
                <w:rFonts w:eastAsiaTheme="majorEastAsia" w:cstheme="majorBidi"/>
                <w:bCs/>
                <w:highlight w:val="green"/>
              </w:rPr>
            </w:pPr>
            <w:r w:rsidRPr="00586D29">
              <w:t>Ocena spełniania kryterium polega na przypisaniu wartości logicznych „tak”, „nie”.</w:t>
            </w:r>
            <w:r w:rsidRPr="00E604A4">
              <w:rPr>
                <w:rFonts w:eastAsiaTheme="majorEastAsia" w:cstheme="majorBidi"/>
                <w:bCs/>
                <w:highlight w:val="green"/>
              </w:rPr>
              <w:t xml:space="preserve"> </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CD0A7D">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3.5</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Poprawność okresu realizacji</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042463" w:rsidRPr="00586D29" w:rsidRDefault="00042463" w:rsidP="00042463">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042463" w:rsidRPr="00586D29" w:rsidRDefault="00042463" w:rsidP="00042463">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42"/>
        <w:gridCol w:w="2725"/>
        <w:gridCol w:w="4963"/>
        <w:gridCol w:w="5790"/>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wykonalności</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4.1</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Zdolność prawna </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prawodawstwem wspólnotowym i krajowym, </w:t>
            </w:r>
            <w:r w:rsidRPr="00586D29">
              <w:rPr>
                <w:rFonts w:ascii="Myriad Pro" w:hAnsi="Myriad Pro"/>
                <w:sz w:val="20"/>
              </w:rPr>
              <w:br/>
              <w:t xml:space="preserve">w tym przepisami ustawy </w:t>
            </w:r>
            <w:r w:rsidRPr="00586D29">
              <w:rPr>
                <w:rFonts w:ascii="Myriad Pro" w:hAnsi="Myriad Pro"/>
                <w:i/>
                <w:sz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z dnia 7 września 1991 r. o systemie oświaty z póź, zm.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4.2</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dysponuje doświadczeniem w realizacji podobnych przedsięwzięć.</w:t>
            </w:r>
          </w:p>
          <w:p w:rsidR="00042463" w:rsidRPr="00586D29" w:rsidRDefault="00042463" w:rsidP="00042463">
            <w:pPr>
              <w:spacing w:before="40" w:after="40"/>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042463" w:rsidRPr="00586D29" w:rsidRDefault="00042463" w:rsidP="00042463">
            <w:pPr>
              <w:spacing w:before="40" w:after="40"/>
              <w:rPr>
                <w:rFonts w:ascii="Myriad Pro" w:hAnsi="Myriad Pro"/>
                <w:sz w:val="20"/>
              </w:rPr>
            </w:pPr>
            <w:r w:rsidRPr="00586D29">
              <w:rPr>
                <w:rFonts w:ascii="Myriad Pro" w:hAnsi="Myriad Pro"/>
                <w:sz w:val="20"/>
              </w:rPr>
              <w:t>Dysponuje odpowiednim potencjałem technicznym.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4.3</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Zdolność finansowa.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posiada niezbędne środki finansowe do realizacji projektu.</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zapewnia środki finansowe do utrzymywania projektu </w:t>
            </w:r>
            <w:r w:rsidRPr="00586D29">
              <w:rPr>
                <w:rFonts w:ascii="Myriad Pro" w:hAnsi="Myriad Pro"/>
                <w:sz w:val="20"/>
              </w:rPr>
              <w:br/>
              <w:t>w okresie trwałości (jeśli dotyczy).</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oraz partner/rzy krajowi (o ile dotyczy), ponoszący wydatki w danym projekcie z EFS, posiadają łączny obrót za rok kalendarzowy równy lub wyższy od łącznych rocznych wydatków </w:t>
            </w:r>
            <w:r w:rsidRPr="00586D29">
              <w:rPr>
                <w:rFonts w:ascii="Myriad Pro" w:hAnsi="Myriad Pro"/>
                <w:sz w:val="20"/>
              </w:rPr>
              <w:br/>
              <w:t>w danym projekcie i innych projektach realizowanych w ramach EFS, których stroną umowy o dofinansowanie jest instytucja, w której dokonywana jest ocena wniosku w roku kalendarzowym, w którym wydatki są najwyższe.</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p w:rsidR="00324057" w:rsidRDefault="00324057" w:rsidP="00042463">
      <w:r>
        <w:br w:type="page"/>
      </w:r>
    </w:p>
    <w:p w:rsidR="00B11567" w:rsidRDefault="00B11567" w:rsidP="00606993">
      <w:pPr>
        <w:pStyle w:val="Podtytu"/>
      </w:pPr>
      <w:bookmarkStart w:id="457" w:name="_Toc64633795"/>
      <w:r w:rsidRPr="00EC5492">
        <w:t>8.6 Wsparcie szkół i placówek prowadzących kształcenie zawodowe oraz uczniów uczestnic</w:t>
      </w:r>
      <w:r w:rsidR="00324057">
        <w:t xml:space="preserve">zących w kształceniu zawodowym </w:t>
      </w:r>
      <w:r w:rsidRPr="00EC5492">
        <w:t>i osób dorosłych uczestniczących w pozaszkolnych formach kształcenia zawodowego</w:t>
      </w:r>
      <w:bookmarkEnd w:id="457"/>
    </w:p>
    <w:p w:rsidR="00805533" w:rsidRPr="00C5684A" w:rsidRDefault="00B11567" w:rsidP="00C5684A">
      <w:pPr>
        <w:jc w:val="center"/>
        <w:rPr>
          <w:rFonts w:ascii="Myriad Pro" w:eastAsiaTheme="majorEastAsia" w:hAnsi="Myriad Pro" w:cs="Arial"/>
          <w:b/>
          <w:bCs/>
          <w:sz w:val="20"/>
        </w:rPr>
      </w:pPr>
      <w:r>
        <w:rPr>
          <w:rFonts w:ascii="Myriad Pro" w:eastAsiaTheme="majorEastAsia" w:hAnsi="Myriad Pro" w:cstheme="majorBidi"/>
          <w:b/>
          <w:bCs/>
          <w:sz w:val="20"/>
        </w:rPr>
        <w:t xml:space="preserve">Kryteria ogólne przyjęte Uchwałą Nr 98/17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Oś priorytetowa</w:t>
            </w:r>
          </w:p>
        </w:tc>
        <w:tc>
          <w:tcPr>
            <w:tcW w:w="12275"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VIII Edukacja</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275" w:type="dxa"/>
            <w:shd w:val="clear" w:color="auto" w:fill="B6DDE8"/>
          </w:tcPr>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Działanie</w:t>
            </w:r>
          </w:p>
        </w:tc>
        <w:tc>
          <w:tcPr>
            <w:tcW w:w="12275" w:type="dxa"/>
            <w:shd w:val="clear" w:color="auto" w:fill="B6DDE8"/>
          </w:tcPr>
          <w:p w:rsidR="00B11567" w:rsidRPr="00B50DE3"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8.6 Wsparcie szkół i placówek prowadzących kształcenie zawodowe oraz uczniów uczestniczących w kształceniu zawodowym</w:t>
            </w:r>
          </w:p>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i osób dorosłych uczestniczących w pozaszkolnych formach kształcenia zawodowego</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Typ projektu</w:t>
            </w:r>
          </w:p>
        </w:tc>
        <w:tc>
          <w:tcPr>
            <w:tcW w:w="12275" w:type="dxa"/>
            <w:shd w:val="clear" w:color="auto" w:fill="B6DDE8"/>
          </w:tcPr>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Podnoszenie umiejętności oraz uzyskiwanie kwalifikacji zawodowych przez uczniów i słuchaczy szkół lub placówek systemu oświaty prowadzących kształcenie zawodowe oraz osób dorosłych zainteresowanych z własnej inicjatywy zdobyciem, uzupełnieniem lub podnoszeniem kwalifikacji zawodowych poprzez:</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praktyki zawodowe organizowane u pracodawców lub przedsiębiorców dla uczniów zasadniczych szkół zawodowych,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staże zawodowe obejmujące realizację kształcenia zawodowego praktycznego we współpracy z pracodawcami lub przedsiębiorcami lub wykraczające poza zakres kształcenia zawodowego praktycznego,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wdrożenie nowych, innowacyjnych form nauczania zawodowego,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pomoc stypendialną dla uczniów szczególnie uzdolnionych w zakresie przedmiotów zawodowych </w:t>
            </w:r>
            <w:r w:rsidRPr="00D6762C">
              <w:rPr>
                <w:rFonts w:eastAsia="Times New Roman" w:cs="Arial"/>
              </w:rPr>
              <w:t>(z wyłączeniem osób dorosłych),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organizowanie kursów przygotowawczych na studia we współpracy ze szkołami wyższymi oraz organizowanie kursów i szkoleń przygotowujących do kwalifikacyjnych egzaminów czeladniczych i mistrzowskich,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udział w zajęciach prowadzonych w szkole wyższej, w tym w zajęciach laboratoryjnych, kołach lub obozach naukowych,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wsparcie uczniów lub słuchaczy w zakresie zdobywania dodatkowych uprawnień zwiększających ich szanse na rynku pracy,</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realizację pozaszkolnych form kształcenia ustawicznego, w tym wymienionych w rozporządzeniu MEN z dnia 11 stycznia 2012 r. w sprawie kształcenia ustawicznego w formach pozaszkolnych,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doradztwo edukacyjno-zawodowe,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wykorzystanie rezultatów projektów, w tym pozytywnie zwalidowanych produktów projektów innowacyjnych zrealizowanych w latach 2007-2013 w ramach PO KL,</w:t>
            </w:r>
          </w:p>
          <w:p w:rsidR="00B11567" w:rsidRPr="00006DD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B11567" w:rsidRPr="00006DD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Rozwój współpracy szkół lub placówek systemu oświaty prowadzących kształcenie zawodowe z ich otoczeniem społeczno-gospodarczym w szczególności poprzez:</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tworzenie klas patronackich w szkołach,</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współpracę w dostosowywaniu oferty edukacyjnej w szkołach i formach pozaszkolnych do potrzeb regionalnego i lokalnego rynku pracy,</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opracowywanie lub modyfikację programów nauczania,</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wykorzystanie rezultatów projektów, w tym pozytywnie zwalidowanych produktów projektów innowacyjnych zrealizowanych w latach 2007-2013 w ramach PO KL,</w:t>
            </w:r>
          </w:p>
          <w:p w:rsidR="00B11567" w:rsidRPr="00006DD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 współpracę szkół i placówek systemu oświaty prowadzących kształcenie zawodowe z uczelniami wyższymi.</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Doskonalenie umiejętności i kompetencji zawodowych nauczycieli zawodu i instruktorów praktycznej nauki zawodu, związanych z nauczanym zawodem, głównie poprzez:</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kursy kwalifikacyjne lub szkolenia doskonalące w zakresie tematyki związanej z nauczanym zawodem,</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praktyki lub staże w instytucjach z otoczenia społeczno-gospodarczego szkół, w tym przede wszystkim w przedsiębiorstwach lub u pracodawców działających na obszarze, na którym znajduje się dana szkoła lub placówka systemu oświaty,</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studia podyplomowe przygotowujące do wykonywania zawodu nauczyciela przedmiotów zawodowych albo obejmujące zakresem tematykę związaną z nauczanym zawodem (branżowe, specjalistyczne),</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 xml:space="preserve">budowanie i moderowanie sieci współpracy i samokształcenia, </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realizację programów wspomagania,</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B11567" w:rsidRPr="00006DD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wykorzystanie narzędzi, metod lub form pracy wypracowanych w ramach projektów, w tym pozytywnie walidowanych produktów projektów innowacyjnych, zrealizowanych w latach 2007-2013 w ramach PO KL.</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Tworzenie i rozwój ukierunkowanych branżowo centrów kształcenia zawodowego i ustawicznego (CKZiU) głównie poprzez:</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przygotowanie szkół i placówek systemu oświaty prowadzących kształcenie zawodowe do pełnienia funkcji CKZiU lub innych zespołów realizujących zadania zbieżne z zadaniami CKZiU obejmuje m.in.:</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wyposażenie szkół i placówek systemu oświaty prowadzących kształcenie zawodowe wchodzących w skład CKZiU innych zespołów realizujących zadania zbieżne z zadaniami CKZiU w sprzęt i pomoce dydaktyczne do prowadzenia nauczania w określonej branży/zawodzie,</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rozszerzenie lub dostosowanie oferty edukacyjnej świadczonej przez szkoły i placówki systemu oświaty prowadzących kształcenie zawodowe wchodzące w skład CKZiU lub inne zespoły realizujące zadania zbieżne z zadaniami CKZiU do realizacji nowych zadań,</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doskonalenie umiejętności i kompetencji zawodowych nauczycieli zatrudnionych w szkołach i placówkach systemu oświaty prowadzących kształcenie zawodowe wchodzących w skład CKZiU lub innych zespołów realizujących zadania zbieżne z zadaniami CKZiU;</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wsparcie realizacji zadań dla określonych branż/zawodów przez CKZiU dla określonych branż lub inne zespoły realizujące zadania zbieżne z zadaniami CKZiU, w tym m.in.:</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inicjowanie współpracy szkół lub placówek systemu oświaty prowadzących kształcenie zawodowe z otoczeniem społeczno-gospodarczym, w tym monitorowanie potrzeb ww. podmiotów w zakresie współpracy, także w zakresie staży nauczycieli lub praktycznej nauki zawodu uczniów, w tym uczniów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doskonalenia zawodowego nauczycieli kształcenia zawodowego we współpracy z pracodawcami i uczelniami oraz ośrodkami doskonalenia nauczycieli,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tworzenie sieci współpracy szkół i placówek systemu oświaty prowadzących kształcenie zawodowe w danej branży/zawodzie w celu wymiany dobrych praktyk,</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wdrażanie i upowszechnianie nowych technologii,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opracowywanie i upowszechnianie elastycznych form kształcenia zawodowego osób dorosłych, w tym osób dorosłych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 xml:space="preserve"> tworzenie wyspecjalizowanych ośrodków egzaminacyjnych,</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organizowanie praktyk pedagogicznych dla przyszłych nauczycieli kształcenia zawodowego oraz nauczycieli stażystów,</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realizacja usług doradztwa zawodowego,</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gromadzenie i udostępnianie informacji edukacyjno-zawodowej o możliwościach kształcenia, szkolenia i zatrudnienia, w tym również wersji on-line, z uwzględnieniem aktualnej sytuacji na lokalnym/regionalnym rynku pracy,</w:t>
            </w:r>
          </w:p>
          <w:p w:rsidR="00B11567" w:rsidRPr="00006DD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współpracy z placówkami doskonalenia nauczycieli w zakresie doskonalenia zawodowego nauczycieli realizujących zadania z zakresu doradztwa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Rozwój doradztwa zawodowego w szkołach i placówkach kształcenia zawodowego w szczególności poprzez:</w:t>
            </w:r>
          </w:p>
          <w:p w:rsidR="00B11567" w:rsidRPr="00D6762C" w:rsidRDefault="00B11567" w:rsidP="00912095">
            <w:pPr>
              <w:pStyle w:val="Akapitzlist"/>
              <w:numPr>
                <w:ilvl w:val="0"/>
                <w:numId w:val="138"/>
              </w:numPr>
              <w:autoSpaceDE w:val="0"/>
              <w:autoSpaceDN w:val="0"/>
              <w:adjustRightInd w:val="0"/>
              <w:spacing w:after="0" w:line="240" w:lineRule="auto"/>
              <w:jc w:val="both"/>
              <w:rPr>
                <w:rFonts w:cs="Arial"/>
              </w:rPr>
            </w:pPr>
            <w:r w:rsidRPr="00D6762C">
              <w:rPr>
                <w:rFonts w:cs="Arial"/>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tworzenie Szkolnych Punktów Informacji i Kariery (SPInKA),</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zewnętrzne wsparcie szkół w obszarze doradztwa edukacyjno-zawodowego.</w:t>
            </w:r>
          </w:p>
        </w:tc>
      </w:tr>
    </w:tbl>
    <w:p w:rsidR="00B11567" w:rsidRPr="00D6762C"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D6762C" w:rsidTr="00B11567">
        <w:trPr>
          <w:jc w:val="center"/>
        </w:trPr>
        <w:tc>
          <w:tcPr>
            <w:tcW w:w="14175" w:type="dxa"/>
            <w:gridSpan w:val="4"/>
            <w:shd w:val="pct10" w:color="auto" w:fill="auto"/>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dopuszczalności</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L.p.</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celem szczegółowym i rezultatami Działania</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są odrzucane.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w:t>
            </w:r>
            <w:r w:rsidRPr="00D6762C">
              <w:rPr>
                <w:rFonts w:ascii="Myriad Pro" w:hAnsi="Myriad Pro" w:cs="Arial"/>
                <w:i/>
                <w:sz w:val="20"/>
              </w:rPr>
              <w:t xml:space="preserve"> </w:t>
            </w:r>
            <w:r w:rsidRPr="00D6762C">
              <w:rPr>
                <w:rFonts w:ascii="Myriad Pro" w:hAnsi="Myriad Pro" w:cs="Arial"/>
                <w:sz w:val="20"/>
              </w:rPr>
              <w:t>typem projektu</w:t>
            </w:r>
          </w:p>
          <w:p w:rsidR="00B11567" w:rsidRPr="00D6762C" w:rsidRDefault="00B11567" w:rsidP="00B11567">
            <w:pPr>
              <w:spacing w:before="40" w:after="40" w:line="276" w:lineRule="auto"/>
              <w:rPr>
                <w:rFonts w:ascii="Myriad Pro" w:hAnsi="Myriad Pro" w:cs="Arial"/>
                <w:sz w:val="20"/>
              </w:rPr>
            </w:pPr>
          </w:p>
          <w:p w:rsidR="00B11567" w:rsidRPr="00D6762C" w:rsidRDefault="00B11567" w:rsidP="00B11567">
            <w:pPr>
              <w:spacing w:before="40" w:after="40" w:line="276" w:lineRule="auto"/>
              <w:rPr>
                <w:rFonts w:ascii="Myriad Pro" w:hAnsi="Myriad Pro" w:cs="Arial"/>
                <w:sz w:val="20"/>
              </w:rPr>
            </w:pP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 jest zgodny z typem projektu oraz grupą docelową wskazaną w  </w:t>
            </w:r>
            <w:r w:rsidRPr="00D6762C">
              <w:rPr>
                <w:rFonts w:ascii="Myriad Pro" w:hAnsi="Myriad Pro" w:cs="Arial"/>
                <w:i/>
                <w:sz w:val="20"/>
              </w:rPr>
              <w:t xml:space="preserve">SOOP RPO WZ 2014-2020 </w:t>
            </w:r>
            <w:r w:rsidRPr="00D6762C">
              <w:rPr>
                <w:rFonts w:ascii="Myriad Pro" w:hAnsi="Myriad Pro" w:cs="Arial"/>
                <w:sz w:val="20"/>
              </w:rPr>
              <w:t xml:space="preserve">oraz </w:t>
            </w:r>
            <w:r w:rsidRPr="00D6762C">
              <w:rPr>
                <w:rFonts w:ascii="Myriad Pro" w:hAnsi="Myriad Pro" w:cs="Arial"/>
                <w:i/>
                <w:sz w:val="20"/>
              </w:rPr>
              <w:t>Regulaminie konkursu.</w:t>
            </w:r>
            <w:r w:rsidRPr="00D6762C">
              <w:rPr>
                <w:rFonts w:ascii="Myriad Pro" w:hAnsi="Myriad Pro" w:cs="Arial"/>
                <w:sz w:val="20"/>
              </w:rPr>
              <w:t xml:space="preserve"> </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D6762C">
              <w:rPr>
                <w:rFonts w:ascii="Myriad Pro" w:hAnsi="Myriad Pro" w:cs="Arial"/>
                <w:i/>
                <w:sz w:val="20"/>
              </w:rPr>
              <w:t>RPO WZ 2014-2020</w:t>
            </w:r>
            <w:r w:rsidRPr="00D6762C">
              <w:rPr>
                <w:rFonts w:ascii="Myriad Pro" w:hAnsi="Myriad Pro" w:cs="Arial"/>
                <w:sz w:val="20"/>
              </w:rPr>
              <w:t xml:space="preserve">, </w:t>
            </w:r>
            <w:r w:rsidRPr="00D6762C">
              <w:rPr>
                <w:rFonts w:ascii="Myriad Pro" w:hAnsi="Myriad Pro" w:cs="Arial"/>
                <w:i/>
                <w:sz w:val="20"/>
              </w:rPr>
              <w:t>SOOP RPO WZ 2014-2020</w:t>
            </w:r>
            <w:r>
              <w:rPr>
                <w:rFonts w:ascii="Myriad Pro" w:hAnsi="Myriad Pro" w:cs="Arial"/>
                <w:sz w:val="20"/>
              </w:rPr>
              <w:t xml:space="preserve">, przepisów prawa </w:t>
            </w:r>
            <w:r w:rsidRPr="00D6762C">
              <w:rPr>
                <w:rFonts w:ascii="Myriad Pro" w:hAnsi="Myriad Pro" w:cs="Arial"/>
                <w:sz w:val="20"/>
              </w:rPr>
              <w:t xml:space="preserve">mających wpływ na założenia dotyczące grupy docelowej i/lub typu projektu.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Kwalifikowalność Beneficjenta/Partnera</w:t>
            </w:r>
          </w:p>
        </w:tc>
        <w:tc>
          <w:tcPr>
            <w:tcW w:w="5101" w:type="dxa"/>
          </w:tcPr>
          <w:p w:rsidR="00B11567" w:rsidRPr="00D6762C" w:rsidRDefault="00B11567" w:rsidP="00B11567">
            <w:pPr>
              <w:autoSpaceDE w:val="0"/>
              <w:autoSpaceDN w:val="0"/>
              <w:adjustRightInd w:val="0"/>
              <w:spacing w:after="200" w:line="276" w:lineRule="auto"/>
              <w:jc w:val="both"/>
              <w:rPr>
                <w:rFonts w:ascii="Myriad Pro" w:eastAsia="Malgun Gothic" w:hAnsi="Myriad Pro" w:cs="Arial"/>
                <w:sz w:val="20"/>
              </w:rPr>
            </w:pPr>
            <w:r w:rsidRPr="00D6762C">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D6762C">
              <w:rPr>
                <w:rFonts w:ascii="Myriad Pro" w:eastAsia="Malgun Gothic" w:hAnsi="Myriad Pro" w:cs="Arial"/>
                <w:sz w:val="20"/>
              </w:rPr>
              <w:t>o dofinansowanie, w tym wykluczeniu, o którym mowa w art. 207 ust. 4 ustawy z dnia 27 sierpni</w:t>
            </w:r>
            <w:r>
              <w:rPr>
                <w:rFonts w:ascii="Myriad Pro" w:eastAsia="Malgun Gothic" w:hAnsi="Myriad Pro" w:cs="Arial"/>
                <w:sz w:val="20"/>
              </w:rPr>
              <w:t xml:space="preserve">a 2009 r., </w:t>
            </w:r>
            <w:r w:rsidRPr="00D6762C">
              <w:rPr>
                <w:rFonts w:ascii="Myriad Pro" w:eastAsia="Malgun Gothic" w:hAnsi="Myriad Pro" w:cs="Arial"/>
                <w:sz w:val="20"/>
              </w:rPr>
              <w:t>o finansach publicznych.</w:t>
            </w:r>
          </w:p>
          <w:p w:rsidR="00B11567" w:rsidRPr="000E1AE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Beneficjent, zgodnie z </w:t>
            </w:r>
            <w:r w:rsidRPr="00D6762C">
              <w:rPr>
                <w:rFonts w:ascii="Myriad Pro" w:eastAsia="MyriadPro-Regular" w:hAnsi="Myriad Pro" w:cs="Arial"/>
                <w:i/>
                <w:sz w:val="20"/>
              </w:rPr>
              <w:t>SOOP RPO WZ 2014-2020</w:t>
            </w:r>
            <w:r w:rsidRPr="00D6762C">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Projekty niespełniające kryterium są odrzucane.</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hAnsi="Myriad Pro" w:cs="Arial"/>
                <w:sz w:val="20"/>
              </w:rPr>
              <w:t xml:space="preserve">Kryterium będzie weryfikowane na etapie KOP, na dzień podpisania umowy oraz w przypadku zmiany Partnera (jeśli dotyczy). </w:t>
            </w:r>
          </w:p>
          <w:p w:rsidR="00B11567" w:rsidRPr="00D6762C" w:rsidRDefault="00B11567" w:rsidP="00B11567">
            <w:pPr>
              <w:spacing w:before="40" w:line="276" w:lineRule="auto"/>
              <w:ind w:left="36"/>
              <w:contextualSpacing/>
              <w:jc w:val="both"/>
              <w:rPr>
                <w:rFonts w:ascii="Myriad Pro" w:eastAsia="Malgun Gothic" w:hAnsi="Myriad Pro" w:cs="Arial"/>
                <w:sz w:val="20"/>
              </w:rPr>
            </w:pPr>
            <w:r w:rsidRPr="00D6762C">
              <w:rPr>
                <w:rFonts w:ascii="Myriad Pro" w:eastAsia="Malgun Gothic"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zasadami horyzontalnymi</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zasadą rów</w:t>
            </w:r>
            <w:r>
              <w:rPr>
                <w:rFonts w:cs="Arial"/>
              </w:rPr>
              <w:t xml:space="preserve">ności szans kobiet i mężczyzn, w oparciu o </w:t>
            </w:r>
            <w:r w:rsidRPr="00D6762C">
              <w:rPr>
                <w:rFonts w:cs="Arial"/>
                <w:i/>
              </w:rPr>
              <w:t>standard minimum</w:t>
            </w:r>
            <w:r w:rsidRPr="00D6762C">
              <w:rPr>
                <w:rFonts w:cs="Arial"/>
              </w:rPr>
              <w:t>,</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 xml:space="preserve">właściwymi politykami i zasadami wspólnotowymi: </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zrównoważonego rozwoju,</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promowania i realizacji zasady równości szans i niedyskryminacji, w tym. m. in. koniecznością stosowania zasady uniwersalnego projektowania.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D6762C" w:rsidTr="00B11567">
        <w:trPr>
          <w:jc w:val="center"/>
        </w:trPr>
        <w:tc>
          <w:tcPr>
            <w:tcW w:w="14175" w:type="dxa"/>
            <w:gridSpan w:val="4"/>
            <w:shd w:val="clear" w:color="auto" w:fill="D9D9D9" w:themeFill="background1" w:themeFillShade="D9"/>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b/>
                <w:sz w:val="20"/>
              </w:rPr>
              <w:t>Kryteria wykonalności</w:t>
            </w:r>
          </w:p>
        </w:tc>
      </w:tr>
      <w:tr w:rsidR="00B11567" w:rsidRPr="00D6762C" w:rsidTr="00B11567">
        <w:trPr>
          <w:jc w:val="center"/>
        </w:trPr>
        <w:tc>
          <w:tcPr>
            <w:tcW w:w="512" w:type="dxa"/>
          </w:tcPr>
          <w:p w:rsidR="00B11567" w:rsidRPr="00D6762C" w:rsidRDefault="00B11567" w:rsidP="00B11567">
            <w:pPr>
              <w:spacing w:before="40" w:after="40" w:line="240" w:lineRule="auto"/>
              <w:ind w:left="-22"/>
              <w:rPr>
                <w:rFonts w:ascii="Myriad Pro" w:hAnsi="Myriad Pro" w:cs="Arial"/>
                <w:sz w:val="20"/>
              </w:rPr>
            </w:pPr>
            <w:r w:rsidRPr="00D6762C">
              <w:rPr>
                <w:rFonts w:ascii="Myriad Pro" w:hAnsi="Myriad Pro" w:cs="Arial"/>
                <w:sz w:val="20"/>
              </w:rPr>
              <w:t>L.p.</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Nazwa kryterium</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Definicja kryterium</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12"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1</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2</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3</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before="40" w:after="4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Zgodność prawna</w:t>
            </w:r>
          </w:p>
        </w:tc>
        <w:tc>
          <w:tcPr>
            <w:tcW w:w="6804" w:type="dxa"/>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hAnsi="Myriad Pro" w:cs="Arial"/>
                <w:sz w:val="20"/>
              </w:rPr>
              <w:t xml:space="preserve">Projekt jest zgodny z prawodawstwem wspólnotowym i krajowym, </w:t>
            </w:r>
            <w:r w:rsidRPr="00D6762C">
              <w:rPr>
                <w:rFonts w:ascii="Myriad Pro" w:hAnsi="Myriad Pro" w:cs="Arial"/>
                <w:sz w:val="20"/>
              </w:rPr>
              <w:br/>
              <w:t>w tym przepisami ustawy</w:t>
            </w:r>
            <w:r w:rsidRPr="00D6762C">
              <w:rPr>
                <w:rFonts w:ascii="Myriad Pro" w:hAnsi="Myriad Pro" w:cs="Arial"/>
                <w:i/>
                <w:sz w:val="20"/>
              </w:rPr>
              <w:t xml:space="preserve"> </w:t>
            </w:r>
            <w:r w:rsidRPr="00D6762C">
              <w:rPr>
                <w:rFonts w:ascii="Myriad Pro" w:hAnsi="Myriad Pro" w:cs="Arial"/>
                <w:sz w:val="20"/>
              </w:rPr>
              <w:t xml:space="preserve">z dnia 29 stycznia 2004 r. </w:t>
            </w:r>
            <w:r w:rsidRPr="00D6762C">
              <w:rPr>
                <w:rFonts w:ascii="Myriad Pro" w:hAnsi="Myriad Pro" w:cs="Arial"/>
                <w:i/>
                <w:sz w:val="20"/>
              </w:rPr>
              <w:t>Prawo zamówień publicznych</w:t>
            </w:r>
            <w:r w:rsidRPr="00D6762C">
              <w:rPr>
                <w:rFonts w:ascii="Myriad Pro" w:hAnsi="Myriad Pro" w:cs="Arial"/>
                <w:sz w:val="20"/>
              </w:rPr>
              <w:t>.</w:t>
            </w:r>
            <w:r w:rsidRPr="00D6762C">
              <w:rPr>
                <w:rFonts w:ascii="Myriad Pro" w:eastAsia="MyriadPro-Regular" w:hAnsi="Myriad Pro" w:cs="Arial"/>
                <w:sz w:val="20"/>
              </w:rPr>
              <w:t xml:space="preserve"> </w:t>
            </w:r>
          </w:p>
          <w:p w:rsidR="00B11567" w:rsidRPr="005C7F8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Projekt spełnia wymogi utworzenia partnerstwa zgodnie z art. 33 ust. 2-4a ustawy z dnia 11 lipca 2014 r. o zasadach realiza</w:t>
            </w:r>
            <w:r>
              <w:rPr>
                <w:rFonts w:ascii="Myriad Pro" w:eastAsia="MyriadPro-Regular" w:hAnsi="Myriad Pro" w:cs="Arial"/>
                <w:sz w:val="20"/>
              </w:rPr>
              <w:t xml:space="preserve">cji programów </w:t>
            </w:r>
            <w:r w:rsidRPr="00D6762C">
              <w:rPr>
                <w:rFonts w:ascii="Myriad Pro" w:eastAsia="MyriadPro-Regular" w:hAnsi="Myriad Pro" w:cs="Arial"/>
                <w:sz w:val="20"/>
              </w:rPr>
              <w:t>w zakresie polityki spójności finansowanych w perspektywie finansowej 2014-2020 (jeśli dotyczy).</w:t>
            </w:r>
          </w:p>
        </w:tc>
        <w:tc>
          <w:tcPr>
            <w:tcW w:w="4733" w:type="dxa"/>
          </w:tcPr>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Zgodność</w:t>
            </w:r>
          </w:p>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 wymogami pomocy</w:t>
            </w:r>
          </w:p>
          <w:p w:rsidR="00B11567" w:rsidRPr="00D6762C" w:rsidRDefault="00B11567" w:rsidP="00B11567">
            <w:pPr>
              <w:spacing w:after="0" w:line="240" w:lineRule="auto"/>
              <w:rPr>
                <w:rFonts w:ascii="Myriad Pro" w:eastAsia="Malgun Gothic" w:hAnsi="Myriad Pro" w:cs="Arial"/>
                <w:sz w:val="20"/>
              </w:rPr>
            </w:pPr>
            <w:r w:rsidRPr="00D6762C">
              <w:rPr>
                <w:rFonts w:ascii="Myriad Pro" w:eastAsia="Malgun Gothic" w:hAnsi="Myriad Pro" w:cs="Arial"/>
                <w:sz w:val="20"/>
              </w:rPr>
              <w:t>publicznej</w:t>
            </w:r>
          </w:p>
        </w:tc>
        <w:tc>
          <w:tcPr>
            <w:tcW w:w="6804" w:type="dxa"/>
          </w:tcPr>
          <w:p w:rsidR="00B11567" w:rsidRPr="00D6762C" w:rsidRDefault="00B11567" w:rsidP="00B11567">
            <w:pPr>
              <w:spacing w:after="0" w:line="240" w:lineRule="auto"/>
              <w:jc w:val="both"/>
              <w:rPr>
                <w:rFonts w:ascii="Myriad Pro" w:eastAsia="Malgun Gothic" w:hAnsi="Myriad Pro" w:cs="Arial"/>
                <w:sz w:val="20"/>
              </w:rPr>
            </w:pPr>
            <w:r w:rsidRPr="00D6762C">
              <w:rPr>
                <w:rFonts w:ascii="Myriad Pro" w:eastAsia="Malgun Gothic" w:hAnsi="Myriad Pro" w:cs="Arial"/>
                <w:sz w:val="20"/>
              </w:rPr>
              <w:t xml:space="preserve">Projekt jest zgodny regułami pomocy publicznej i/lub pomocy </w:t>
            </w:r>
            <w:r w:rsidRPr="00D6762C">
              <w:rPr>
                <w:rFonts w:ascii="Myriad Pro" w:eastAsia="Malgun Gothic" w:hAnsi="Myriad Pro" w:cs="Arial"/>
                <w:i/>
                <w:sz w:val="20"/>
              </w:rPr>
              <w:t>de minimis</w:t>
            </w:r>
            <w:r w:rsidRPr="00D6762C">
              <w:rPr>
                <w:rFonts w:ascii="Myriad Pro" w:eastAsia="Malgun Gothic" w:hAnsi="Myriad Pro" w:cs="Arial"/>
                <w:sz w:val="20"/>
              </w:rPr>
              <w:t>.</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Jeżeli dotyczy: spełnienie kryterium jest konieczne do przyznania dofinansowania.</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jc w:val="both"/>
              <w:rPr>
                <w:rFonts w:ascii="Myriad Pro" w:hAnsi="Myriad Pro" w:cs="Arial"/>
                <w:sz w:val="20"/>
              </w:rPr>
            </w:pPr>
            <w:r w:rsidRPr="00D6762C">
              <w:rPr>
                <w:rFonts w:ascii="Myriad Pro" w:hAnsi="Myriad Pro" w:cs="Arial"/>
                <w:sz w:val="20"/>
              </w:rPr>
              <w:t>Ocena spełniania kryterium polega na przypisaniu wartości logicznych „tak”, „nie”, „nie dotyczy”.</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Zdolność finansowa</w:t>
            </w:r>
          </w:p>
        </w:tc>
        <w:tc>
          <w:tcPr>
            <w:tcW w:w="6804"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Beneficjent oraz Partner/rzy krajowi (o ile dotyczy), ponoszący wydatki</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w danym projekcie z EFS, posiadają </w:t>
            </w:r>
            <w:r w:rsidRPr="00D6762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D6762C">
              <w:rPr>
                <w:rFonts w:ascii="Myriad Pro" w:eastAsia="MyriadPro-Regular" w:hAnsi="Myriad Pro" w:cs="Arial"/>
                <w:sz w:val="20"/>
              </w:rPr>
              <w:t>równy lub wyższy od łącznych rocznych wydatków w danym projekcie z roku, w którym wydatki są najwyższe.</w:t>
            </w:r>
          </w:p>
          <w:p w:rsidR="00B11567" w:rsidRPr="00D6762C" w:rsidRDefault="00B11567" w:rsidP="00B11567">
            <w:pPr>
              <w:spacing w:before="40" w:after="0"/>
              <w:jc w:val="both"/>
              <w:rPr>
                <w:rFonts w:ascii="Myriad Pro" w:hAnsi="Myriad Pro" w:cs="Arial"/>
                <w:sz w:val="20"/>
              </w:rPr>
            </w:pPr>
            <w:r w:rsidRPr="00D6762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 xml:space="preserve">Spełnienie kryterium jest konieczne do przyznania dofinansowania. </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Kryterium weryfikowane będzie na etapie KOP.</w:t>
            </w:r>
          </w:p>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D6762C" w:rsidTr="00B11567">
        <w:trPr>
          <w:trHeight w:val="336"/>
        </w:trPr>
        <w:tc>
          <w:tcPr>
            <w:tcW w:w="14220" w:type="dxa"/>
            <w:gridSpan w:val="4"/>
            <w:shd w:val="clear" w:color="auto" w:fill="BFBFBF" w:themeFill="background1" w:themeFillShade="BF"/>
            <w:vAlign w:val="center"/>
          </w:tcPr>
          <w:p w:rsidR="00B11567" w:rsidRPr="00D6762C" w:rsidRDefault="00B11567" w:rsidP="00B11567">
            <w:pPr>
              <w:spacing w:before="40" w:after="40" w:line="240" w:lineRule="auto"/>
              <w:contextualSpacing/>
              <w:jc w:val="center"/>
              <w:rPr>
                <w:rFonts w:ascii="Myriad Pro" w:hAnsi="Myriad Pro" w:cs="Arial"/>
                <w:b/>
                <w:sz w:val="20"/>
              </w:rPr>
            </w:pPr>
            <w:r w:rsidRPr="00D6762C">
              <w:rPr>
                <w:rFonts w:ascii="Myriad Pro" w:hAnsi="Myriad Pro" w:cs="Arial"/>
                <w:b/>
                <w:sz w:val="20"/>
              </w:rPr>
              <w:t>Kryteria jakości</w:t>
            </w:r>
          </w:p>
        </w:tc>
      </w:tr>
      <w:tr w:rsidR="00B11567" w:rsidRPr="00D6762C" w:rsidTr="00B11567">
        <w:trPr>
          <w:trHeight w:val="387"/>
        </w:trPr>
        <w:tc>
          <w:tcPr>
            <w:tcW w:w="536" w:type="dxa"/>
          </w:tcPr>
          <w:p w:rsidR="00B11567" w:rsidRPr="00D6762C" w:rsidRDefault="00B11567" w:rsidP="00B11567">
            <w:pPr>
              <w:spacing w:before="40" w:after="40" w:line="240" w:lineRule="auto"/>
              <w:ind w:left="-15"/>
              <w:contextualSpacing/>
              <w:jc w:val="center"/>
              <w:rPr>
                <w:rFonts w:ascii="Myriad Pro" w:hAnsi="Myriad Pro" w:cs="Arial"/>
                <w:sz w:val="20"/>
              </w:rPr>
            </w:pPr>
            <w:r w:rsidRPr="00D6762C">
              <w:rPr>
                <w:rFonts w:ascii="Myriad Pro" w:hAnsi="Myriad Pro" w:cs="Arial"/>
                <w:sz w:val="20"/>
              </w:rPr>
              <w:t>L.p.</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Nazwa kryterium</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Definicja kryterium</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c>
          <w:tcPr>
            <w:tcW w:w="536" w:type="dxa"/>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1</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2</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3</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4</w:t>
            </w:r>
          </w:p>
        </w:tc>
      </w:tr>
      <w:tr w:rsidR="00B11567" w:rsidRPr="00D6762C" w:rsidTr="00B11567">
        <w:trPr>
          <w:trHeight w:val="41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0" w:line="240" w:lineRule="auto"/>
              <w:contextualSpacing/>
              <w:rPr>
                <w:rFonts w:ascii="Myriad Pro" w:hAnsi="Myriad Pro" w:cs="Arial"/>
                <w:sz w:val="20"/>
              </w:rPr>
            </w:pPr>
            <w:r w:rsidRPr="00D6762C">
              <w:rPr>
                <w:rFonts w:ascii="Myriad Pro" w:hAnsi="Myriad Pro" w:cs="Arial"/>
                <w:sz w:val="20"/>
              </w:rPr>
              <w:t>Odpowiedniość/Adekwatność/Trafność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D6762C" w:rsidRDefault="00B11567" w:rsidP="00B11567">
            <w:pPr>
              <w:spacing w:before="4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Skala punktów: 0-40.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zostaną przyznane minimum 24 punkty.</w:t>
            </w:r>
          </w:p>
        </w:tc>
      </w:tr>
      <w:tr w:rsidR="00B11567" w:rsidRPr="00D6762C" w:rsidTr="00B11567">
        <w:trPr>
          <w:trHeight w:val="83"/>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autoSpaceDE w:val="0"/>
              <w:autoSpaceDN w:val="0"/>
              <w:adjustRightInd w:val="0"/>
              <w:rPr>
                <w:rFonts w:ascii="Myriad Pro" w:eastAsia="MyriadPro-Regular" w:hAnsi="Myriad Pro" w:cs="Arial"/>
                <w:sz w:val="20"/>
              </w:rPr>
            </w:pPr>
            <w:r w:rsidRPr="00D6762C">
              <w:rPr>
                <w:rFonts w:ascii="Myriad Pro" w:eastAsia="MyriadPro-Regular" w:hAnsi="Myriad Pro" w:cs="Arial"/>
                <w:sz w:val="20"/>
              </w:rPr>
              <w:t>Skuteczność/Efektywność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Stopnień, w jakim projekt przyczyni się do rozwiązania/złagodzenia sytuacji problemowej wskazanej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D6762C">
              <w:rPr>
                <w:rFonts w:ascii="Myriad Pro" w:eastAsia="MyriadPro-Regular" w:hAnsi="Myriad Pro" w:cs="Arial"/>
                <w:sz w:val="20"/>
              </w:rPr>
              <w:t>w odniesieniu do zaplanowanych kosztów.</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relacji nakład/rezultat.</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0-30.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18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hAnsi="Myriad Pro" w:cs="Arial"/>
                <w:sz w:val="20"/>
              </w:rPr>
              <w:t>Trwałość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hAnsi="Myriad Pro" w:cs="Arial"/>
                <w:sz w:val="20"/>
              </w:rPr>
              <w:t xml:space="preserve">Ocena spełniania kryterium dokonywana jest </w:t>
            </w:r>
            <w:r w:rsidRPr="00D6762C">
              <w:rPr>
                <w:rFonts w:ascii="Myriad Pro"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Skala punktów 0-10 </w:t>
            </w:r>
          </w:p>
          <w:p w:rsidR="00B11567" w:rsidRPr="00A83DA0"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eastAsia="MyriadPro-Regular" w:hAnsi="Myriad Pro" w:cs="Arial"/>
                <w:sz w:val="20"/>
              </w:rPr>
              <w:t>Doświadczenie wnioskodawcy i partnera (jeśli dotyczy)</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Doświadczenie w realizacji podobnych przedsięwzięć realizowanych:</w:t>
            </w:r>
          </w:p>
          <w:p w:rsidR="00B11567" w:rsidRPr="00D6762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D6762C">
              <w:rPr>
                <w:rFonts w:cs="Arial"/>
              </w:rPr>
              <w:t xml:space="preserve">w obszarze wsparcia projektu: maksymalnie </w:t>
            </w:r>
            <w:r w:rsidRPr="00D6762C">
              <w:rPr>
                <w:rFonts w:cs="Arial"/>
                <w:b/>
              </w:rPr>
              <w:t>4 pkt</w:t>
            </w:r>
            <w:r w:rsidRPr="00D6762C">
              <w:rPr>
                <w:rFonts w:cs="Arial"/>
              </w:rPr>
              <w:t xml:space="preserve">; </w:t>
            </w:r>
          </w:p>
          <w:p w:rsidR="00B11567" w:rsidRPr="00D6762C" w:rsidRDefault="00B11567" w:rsidP="00912095">
            <w:pPr>
              <w:pStyle w:val="Default"/>
              <w:numPr>
                <w:ilvl w:val="0"/>
                <w:numId w:val="41"/>
              </w:numPr>
              <w:ind w:left="175" w:hanging="141"/>
              <w:jc w:val="both"/>
              <w:rPr>
                <w:rFonts w:ascii="Myriad Pro" w:hAnsi="Myriad Pro"/>
                <w:sz w:val="20"/>
                <w:szCs w:val="20"/>
              </w:rPr>
            </w:pPr>
            <w:r w:rsidRPr="00D6762C">
              <w:rPr>
                <w:rFonts w:ascii="Myriad Pro" w:hAnsi="Myriad Pro"/>
                <w:sz w:val="20"/>
                <w:szCs w:val="20"/>
              </w:rPr>
              <w:t xml:space="preserve">na rzecz grupy docelowej, do której skierowany będzie projekt: maksymalnie </w:t>
            </w:r>
            <w:r w:rsidRPr="00D6762C">
              <w:rPr>
                <w:rFonts w:ascii="Myriad Pro" w:hAnsi="Myriad Pro"/>
                <w:b/>
                <w:sz w:val="20"/>
                <w:szCs w:val="20"/>
              </w:rPr>
              <w:t>4 pkt</w:t>
            </w:r>
            <w:r w:rsidRPr="00D6762C">
              <w:rPr>
                <w:rFonts w:ascii="Myriad Pro" w:hAnsi="Myriad Pro"/>
                <w:sz w:val="20"/>
                <w:szCs w:val="20"/>
              </w:rPr>
              <w:t>;</w:t>
            </w:r>
          </w:p>
          <w:p w:rsidR="00B11567" w:rsidRPr="00A83DA0" w:rsidRDefault="00B11567" w:rsidP="00912095">
            <w:pPr>
              <w:pStyle w:val="Default"/>
              <w:numPr>
                <w:ilvl w:val="0"/>
                <w:numId w:val="41"/>
              </w:numPr>
              <w:spacing w:after="240"/>
              <w:ind w:left="175" w:hanging="141"/>
              <w:jc w:val="both"/>
              <w:rPr>
                <w:rFonts w:ascii="Myriad Pro" w:hAnsi="Myriad Pro"/>
                <w:b/>
                <w:sz w:val="20"/>
                <w:szCs w:val="20"/>
              </w:rPr>
            </w:pPr>
            <w:r w:rsidRPr="00D6762C">
              <w:rPr>
                <w:rFonts w:ascii="Myriad Pro" w:hAnsi="Myriad Pro"/>
                <w:sz w:val="20"/>
                <w:szCs w:val="20"/>
              </w:rPr>
              <w:t xml:space="preserve">na określonym terytorium, którego będzie dotyczyć realizacja projektu: maksymalnie </w:t>
            </w:r>
            <w:r w:rsidRPr="00D6762C">
              <w:rPr>
                <w:rFonts w:ascii="Myriad Pro" w:hAnsi="Myriad Pro"/>
                <w:b/>
                <w:sz w:val="20"/>
                <w:szCs w:val="20"/>
              </w:rPr>
              <w:t xml:space="preserve">2 pkt. </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rPr>
                <w:rFonts w:ascii="Myriad Pro" w:eastAsia="MyriadPro-Regular" w:hAnsi="Myriad Pro" w:cs="Arial"/>
                <w:sz w:val="20"/>
              </w:rPr>
            </w:pPr>
            <w:r w:rsidRPr="00D6762C">
              <w:rPr>
                <w:rFonts w:ascii="Myriad Pro" w:eastAsia="MyriadPro-Regular" w:hAnsi="Myriad Pro" w:cs="Arial"/>
                <w:sz w:val="20"/>
              </w:rPr>
              <w:t>Zaplecze realizacji projektu</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samodzielnej realizacji projektu:</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maksymalnie </w:t>
            </w:r>
            <w:r w:rsidRPr="00D6762C">
              <w:rPr>
                <w:rFonts w:ascii="Myriad Pro" w:eastAsia="MyriadPro-Regular" w:hAnsi="Myriad Pro" w:cs="Arial"/>
                <w:b/>
                <w:sz w:val="20"/>
              </w:rPr>
              <w:t>10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2 pkt.</w:t>
            </w:r>
          </w:p>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realizacji projektu w partnerstwie:</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i partnera/ów: maksymalnie </w:t>
            </w:r>
            <w:r w:rsidRPr="00D6762C">
              <w:rPr>
                <w:rFonts w:ascii="Myriad Pro" w:eastAsia="MyriadPro-Regular" w:hAnsi="Myriad Pro" w:cs="Arial"/>
                <w:b/>
                <w:sz w:val="20"/>
              </w:rPr>
              <w:t>5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1 pkt.</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D6762C">
              <w:rPr>
                <w:rFonts w:ascii="Myriad Pro" w:eastAsia="MyriadPro-Regular" w:hAnsi="Myriad Pro" w:cs="Arial"/>
                <w:b/>
                <w:sz w:val="20"/>
              </w:rPr>
              <w:t xml:space="preserve"> pkt</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bl>
    <w:p w:rsidR="00B11567" w:rsidRPr="00D6762C" w:rsidRDefault="00B11567" w:rsidP="00B11567">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D6762C" w:rsidTr="00B11567">
        <w:trPr>
          <w:jc w:val="center"/>
        </w:trPr>
        <w:tc>
          <w:tcPr>
            <w:tcW w:w="14175" w:type="dxa"/>
            <w:gridSpan w:val="4"/>
            <w:shd w:val="clear" w:color="auto" w:fill="D9D9D9" w:themeFill="background1" w:themeFillShade="D9"/>
            <w:vAlign w:val="center"/>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administracyjności</w:t>
            </w:r>
          </w:p>
        </w:tc>
      </w:tr>
      <w:tr w:rsidR="00B11567" w:rsidRPr="00D6762C" w:rsidTr="00B11567">
        <w:trPr>
          <w:jc w:val="center"/>
        </w:trPr>
        <w:tc>
          <w:tcPr>
            <w:tcW w:w="536" w:type="dxa"/>
          </w:tcPr>
          <w:p w:rsidR="00B11567" w:rsidRPr="00D6762C" w:rsidRDefault="00B11567" w:rsidP="00B11567">
            <w:pPr>
              <w:spacing w:before="40" w:after="40" w:line="276" w:lineRule="auto"/>
              <w:ind w:left="-22"/>
              <w:rPr>
                <w:rFonts w:ascii="Myriad Pro" w:hAnsi="Myriad Pro" w:cs="Arial"/>
                <w:sz w:val="20"/>
              </w:rPr>
            </w:pPr>
            <w:r w:rsidRPr="00D6762C">
              <w:rPr>
                <w:rFonts w:ascii="Myriad Pro" w:hAnsi="Myriad Pro" w:cs="Arial"/>
                <w:sz w:val="20"/>
              </w:rPr>
              <w:t>L.p.</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6"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Intensywność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Wnioskowana kwota i poziom wsparcia są zgodne z zapisami </w:t>
            </w:r>
            <w:r w:rsidRPr="00D6762C">
              <w:rPr>
                <w:rFonts w:ascii="Myriad Pro" w:hAnsi="Myriad Pro" w:cs="Arial"/>
                <w:i/>
                <w:sz w:val="20"/>
              </w:rPr>
              <w:t>Regulaminu konkursu</w:t>
            </w:r>
            <w:r w:rsidRPr="00D6762C">
              <w:rPr>
                <w:rFonts w:ascii="Myriad Pro" w:hAnsi="Myriad Pro" w:cs="Arial"/>
                <w:sz w:val="20"/>
              </w:rPr>
              <w:t>.</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kwalifikowalnością wydatków</w:t>
            </w:r>
          </w:p>
        </w:tc>
        <w:tc>
          <w:tcPr>
            <w:tcW w:w="4803" w:type="dxa"/>
          </w:tcPr>
          <w:p w:rsidR="00B11567" w:rsidRPr="00D6762C" w:rsidRDefault="00B11567" w:rsidP="00B11567">
            <w:pPr>
              <w:autoSpaceDE w:val="0"/>
              <w:autoSpaceDN w:val="0"/>
              <w:adjustRightInd w:val="0"/>
              <w:jc w:val="both"/>
              <w:rPr>
                <w:rFonts w:ascii="Myriad Pro" w:hAnsi="Myriad Pro" w:cs="MyriadPro-It"/>
                <w:i/>
                <w:sz w:val="20"/>
              </w:rPr>
            </w:pPr>
            <w:r w:rsidRPr="00D6762C">
              <w:rPr>
                <w:rFonts w:ascii="Myriad Pro" w:eastAsia="MyriadPro-Regular" w:hAnsi="Myriad Pro" w:cs="Arial"/>
                <w:sz w:val="20"/>
              </w:rPr>
              <w:t xml:space="preserve">Wydatki w projekcie są zgodne z </w:t>
            </w:r>
            <w:r w:rsidRPr="00D6762C">
              <w:rPr>
                <w:rFonts w:ascii="Myriad Pro" w:eastAsia="MyriadPro-Regular" w:hAnsi="Myriad Pro" w:cs="Arial"/>
                <w:i/>
                <w:sz w:val="20"/>
              </w:rPr>
              <w:t xml:space="preserve">Wytycznymi </w:t>
            </w:r>
            <w:r w:rsidRPr="00D6762C">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D6762C">
              <w:rPr>
                <w:rFonts w:ascii="Myriad Pro" w:eastAsia="MyriadPro-Regular" w:hAnsi="Myriad Pro" w:cs="Arial"/>
                <w:sz w:val="20"/>
              </w:rPr>
              <w:t>z</w:t>
            </w:r>
            <w:r w:rsidRPr="00D6762C">
              <w:rPr>
                <w:rFonts w:ascii="Myriad Pro" w:eastAsia="MyriadPro-Regular" w:hAnsi="Myriad Pro" w:cs="Arial"/>
                <w:i/>
                <w:sz w:val="20"/>
              </w:rPr>
              <w:t xml:space="preserve"> </w:t>
            </w:r>
            <w:r w:rsidRPr="00D6762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Planowane wydatki są uzasadnione, niezbędne, racjonalne i adekwatne do zakresu merytorycznego</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projektu w tym opisu grupy</w:t>
            </w:r>
            <w:r>
              <w:rPr>
                <w:rFonts w:ascii="Myriad Pro" w:eastAsia="MyriadPro-Regular" w:hAnsi="Myriad Pro" w:cs="Arial"/>
                <w:sz w:val="20"/>
              </w:rPr>
              <w:t xml:space="preserve"> docelowej </w:t>
            </w:r>
            <w:r w:rsidRPr="00D6762C">
              <w:rPr>
                <w:rFonts w:ascii="Myriad Pro" w:eastAsia="MyriadPro-Regular" w:hAnsi="Myriad Pro" w:cs="Arial"/>
                <w:sz w:val="20"/>
              </w:rPr>
              <w:t>i planowanego wsparcia.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D6762C">
              <w:rPr>
                <w:rFonts w:ascii="Myriad Pro" w:eastAsia="MyriadPro-Regular" w:hAnsi="Myriad Pro" w:cs="Arial"/>
                <w:sz w:val="20"/>
              </w:rPr>
              <w:t>z</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katalogiem wydatków,</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D6762C">
              <w:rPr>
                <w:rFonts w:ascii="Myriad Pro" w:hAnsi="Myriad Pro" w:cs="Arial"/>
                <w:i/>
                <w:sz w:val="20"/>
              </w:rPr>
              <w:t>SOOP RPO WZ 2014-2020</w:t>
            </w:r>
            <w:r w:rsidRPr="00D6762C">
              <w:rPr>
                <w:rFonts w:ascii="Myriad Pro" w:hAnsi="Myriad Pro" w:cs="Arial"/>
                <w:sz w:val="20"/>
              </w:rPr>
              <w:t xml:space="preserve">, </w:t>
            </w:r>
            <w:r>
              <w:rPr>
                <w:rFonts w:ascii="Myriad Pro" w:eastAsia="MyriadPro-Regular" w:hAnsi="Myriad Pro" w:cs="Arial"/>
                <w:i/>
                <w:sz w:val="20"/>
              </w:rPr>
              <w:t xml:space="preserve">Wytycznych  </w:t>
            </w:r>
            <w:r w:rsidRPr="00D6762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D6762C">
              <w:rPr>
                <w:rFonts w:ascii="Myriad Pro" w:eastAsia="MyriadPro-Regular" w:hAnsi="Myriad Pro" w:cs="Arial"/>
                <w:sz w:val="20"/>
              </w:rPr>
              <w:t xml:space="preserve"> </w:t>
            </w:r>
            <w:r w:rsidRPr="00D6762C">
              <w:rPr>
                <w:rFonts w:ascii="Myriad Pro" w:hAnsi="Myriad Pro" w:cs="Arial"/>
                <w:sz w:val="20"/>
              </w:rPr>
              <w:t xml:space="preserve"> właściwych </w:t>
            </w:r>
            <w:r w:rsidRPr="00D6762C">
              <w:rPr>
                <w:rFonts w:ascii="Myriad Pro" w:eastAsia="MyriadPro-Regular" w:hAnsi="Myriad Pro" w:cs="Arial"/>
                <w:i/>
                <w:sz w:val="20"/>
              </w:rPr>
              <w:t xml:space="preserve">Wytycznych obszarowych, </w:t>
            </w:r>
            <w:r w:rsidRPr="00D6762C">
              <w:rPr>
                <w:rFonts w:ascii="Myriad Pro" w:hAnsi="Myriad Pro" w:cs="Arial"/>
                <w:sz w:val="20"/>
              </w:rPr>
              <w:t>mających wpływ na założenia dotyczące kwalifikowalności wydatków.</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eastAsia="MyriadPro-Regular" w:hAnsi="Myriad Pro" w:cs="Arial"/>
                <w:sz w:val="20"/>
              </w:rPr>
              <w:t>Zgodność z warunkami realizacji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D6762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D6762C">
              <w:rPr>
                <w:rFonts w:ascii="Myriad Pro" w:eastAsia="MyriadPro-Regular" w:hAnsi="Myriad Pro" w:cs="Arial"/>
                <w:i/>
                <w:sz w:val="20"/>
              </w:rPr>
              <w:t xml:space="preserve">Regulaminu konkursu </w:t>
            </w:r>
            <w:r w:rsidRPr="00D6762C">
              <w:rPr>
                <w:rFonts w:ascii="Myriad Pro" w:eastAsia="MyriadPro-Regular" w:hAnsi="Myriad Pro" w:cs="Arial"/>
                <w:sz w:val="20"/>
              </w:rPr>
              <w:t>(np. zasady realizacji danej formy wsparcia)</w:t>
            </w:r>
            <w:r w:rsidRPr="00D6762C">
              <w:rPr>
                <w:rFonts w:ascii="Myriad Pro" w:eastAsia="MyriadPro-Regular" w:hAnsi="Myriad Pro" w:cs="Arial"/>
                <w:i/>
                <w:sz w:val="20"/>
              </w:rPr>
              <w:t>.</w:t>
            </w:r>
          </w:p>
        </w:tc>
        <w:tc>
          <w:tcPr>
            <w:tcW w:w="6012" w:type="dxa"/>
          </w:tcPr>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Projekty niespełniające kryterium kierowane są do poprawy lub uzupełnienia.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D6762C">
              <w:rPr>
                <w:rFonts w:ascii="Myriad Pro" w:hAnsi="Myriad Pro" w:cs="Arial"/>
                <w:i/>
                <w:sz w:val="20"/>
              </w:rPr>
              <w:t>RPO WZ 2014-2020</w:t>
            </w:r>
            <w:r w:rsidRPr="00D6762C">
              <w:rPr>
                <w:rFonts w:ascii="Myriad Pro" w:hAnsi="Myriad Pro" w:cs="Arial"/>
                <w:sz w:val="20"/>
              </w:rPr>
              <w:t xml:space="preserve">, przepisów prawa, </w:t>
            </w:r>
            <w:r w:rsidRPr="00D6762C">
              <w:rPr>
                <w:rFonts w:ascii="Myriad Pro" w:hAnsi="Myriad Pro" w:cs="Arial"/>
                <w:i/>
                <w:sz w:val="20"/>
              </w:rPr>
              <w:t>SOOP RPO WZ 2014-2020</w:t>
            </w:r>
            <w:r w:rsidRPr="00D6762C">
              <w:rPr>
                <w:rFonts w:ascii="Myriad Pro" w:hAnsi="Myriad Pro" w:cs="Arial"/>
                <w:sz w:val="20"/>
              </w:rPr>
              <w:t xml:space="preserve">, </w:t>
            </w:r>
            <w:r w:rsidRPr="00D6762C">
              <w:rPr>
                <w:rFonts w:ascii="Myriad Pro" w:eastAsia="MyriadPro-Regular" w:hAnsi="Myriad Pro" w:cs="Arial"/>
                <w:sz w:val="20"/>
              </w:rPr>
              <w:t>właściwych</w:t>
            </w:r>
            <w:r w:rsidRPr="00D6762C">
              <w:rPr>
                <w:rFonts w:ascii="Myriad Pro" w:eastAsia="MyriadPro-Regular" w:hAnsi="Myriad Pro" w:cs="Arial"/>
                <w:i/>
                <w:sz w:val="20"/>
              </w:rPr>
              <w:t xml:space="preserve"> Wytycznych obszarowych, </w:t>
            </w:r>
            <w:r w:rsidRPr="00D6762C">
              <w:rPr>
                <w:rFonts w:ascii="Myriad Pro" w:hAnsi="Myriad Pro" w:cs="Arial"/>
                <w:sz w:val="20"/>
              </w:rPr>
              <w:t>mających wpływ na założenia dotyczące uwarunkowań realizacji wsparcia.</w:t>
            </w:r>
          </w:p>
          <w:p w:rsidR="00B11567" w:rsidRPr="00D6762C" w:rsidRDefault="00B11567" w:rsidP="00B11567">
            <w:pPr>
              <w:spacing w:before="40" w:line="276" w:lineRule="auto"/>
              <w:jc w:val="both"/>
              <w:rPr>
                <w:rFonts w:ascii="Myriad Pro" w:hAnsi="Myriad Pro" w:cs="Arial"/>
                <w:sz w:val="20"/>
              </w:rPr>
            </w:pPr>
            <w:r w:rsidRPr="00D6762C">
              <w:rPr>
                <w:rFonts w:ascii="Myriad Pro" w:eastAsia="MyriadPro-Regular"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 xml:space="preserve">Spójność i kompletność zapisów </w:t>
            </w:r>
          </w:p>
        </w:tc>
        <w:tc>
          <w:tcPr>
            <w:tcW w:w="4803" w:type="dxa"/>
          </w:tcPr>
          <w:p w:rsidR="00B11567" w:rsidRPr="00D6762C" w:rsidRDefault="00B11567" w:rsidP="00B11567">
            <w:pPr>
              <w:autoSpaceDE w:val="0"/>
              <w:autoSpaceDN w:val="0"/>
              <w:adjustRightInd w:val="0"/>
              <w:jc w:val="both"/>
              <w:rPr>
                <w:rFonts w:ascii="Myriad Pro" w:hAnsi="Myriad Pro" w:cs="Arial"/>
                <w:sz w:val="20"/>
              </w:rPr>
            </w:pPr>
            <w:r w:rsidRPr="00D6762C">
              <w:rPr>
                <w:rFonts w:ascii="Myriad Pro" w:eastAsia="MyriadPro-Regular" w:hAnsi="Myriad Pro" w:cs="Arial"/>
                <w:sz w:val="20"/>
              </w:rPr>
              <w:t xml:space="preserve">Wniosek jest spójny i kompletny w odniesieniu do dokonanej oceny. </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042463" w:rsidRDefault="00042463" w:rsidP="00F64771">
      <w:pPr>
        <w:spacing w:before="120" w:after="120" w:line="240" w:lineRule="auto"/>
        <w:rPr>
          <w:rFonts w:ascii="Myriad Pro" w:eastAsia="Times New Roman" w:hAnsi="Myriad Pro" w:cs="Times New Roman"/>
          <w:b/>
          <w:lang w:eastAsia="pl-PL"/>
        </w:rPr>
      </w:pPr>
    </w:p>
    <w:p w:rsidR="00004E0E" w:rsidRPr="00004E0E" w:rsidRDefault="00042463" w:rsidP="00004E0E">
      <w:pPr>
        <w:jc w:val="center"/>
        <w:rPr>
          <w:rFonts w:ascii="Myriad Pro" w:eastAsiaTheme="majorEastAsia" w:hAnsi="Myriad Pro" w:cs="Arial"/>
          <w:b/>
          <w:bCs/>
          <w:sz w:val="20"/>
        </w:rPr>
      </w:pPr>
      <w:r w:rsidRPr="00004E0E">
        <w:rPr>
          <w:rFonts w:ascii="Myriad Pro" w:hAnsi="Myriad Pro"/>
          <w:b/>
          <w:sz w:val="20"/>
        </w:rPr>
        <w:t>Kryteria szczegółowe</w:t>
      </w:r>
      <w:r w:rsidR="00437C7B">
        <w:rPr>
          <w:rFonts w:ascii="Myriad Pro" w:hAnsi="Myriad Pro"/>
          <w:b/>
          <w:sz w:val="20"/>
        </w:rPr>
        <w:t xml:space="preserve"> </w:t>
      </w:r>
      <w:r w:rsidRPr="00004E0E">
        <w:rPr>
          <w:rFonts w:ascii="Myriad Pro" w:eastAsiaTheme="majorEastAsia" w:hAnsi="Myriad Pro" w:cs="Arial"/>
          <w:b/>
          <w:bCs/>
          <w:sz w:val="20"/>
        </w:rPr>
        <w:t xml:space="preserve">przyjęte Uchwałą Nr </w:t>
      </w:r>
      <w:r w:rsidR="00A01070">
        <w:rPr>
          <w:rFonts w:ascii="Myriad Pro" w:eastAsiaTheme="majorEastAsia" w:hAnsi="Myriad Pro" w:cs="Arial"/>
          <w:b/>
          <w:bCs/>
          <w:sz w:val="20"/>
        </w:rPr>
        <w:t>52</w:t>
      </w:r>
      <w:r w:rsidR="00805533" w:rsidRPr="00004E0E">
        <w:rPr>
          <w:rFonts w:ascii="Myriad Pro" w:eastAsiaTheme="majorEastAsia" w:hAnsi="Myriad Pro" w:cs="Arial"/>
          <w:b/>
          <w:bCs/>
          <w:sz w:val="20"/>
        </w:rPr>
        <w:t>/19</w:t>
      </w:r>
      <w:r w:rsidRPr="00004E0E">
        <w:rPr>
          <w:rFonts w:ascii="Myriad Pro" w:eastAsiaTheme="majorEastAsia" w:hAnsi="Myriad Pro" w:cs="Arial"/>
          <w:b/>
          <w:bCs/>
          <w:sz w:val="20"/>
        </w:rPr>
        <w:t xml:space="preserve"> Komitetu Monitorującego RPO WZ</w:t>
      </w:r>
      <w:r w:rsidR="00805533" w:rsidRPr="00004E0E">
        <w:rPr>
          <w:rFonts w:ascii="Myriad Pro" w:eastAsiaTheme="majorEastAsia" w:hAnsi="Myriad Pro" w:cs="Arial"/>
          <w:b/>
          <w:bCs/>
          <w:sz w:val="20"/>
        </w:rPr>
        <w:t xml:space="preserve"> 2014-2020 z dnia </w:t>
      </w:r>
      <w:r w:rsidR="00A01070">
        <w:rPr>
          <w:rFonts w:ascii="Myriad Pro" w:eastAsiaTheme="majorEastAsia" w:hAnsi="Myriad Pro" w:cs="Arial"/>
          <w:b/>
          <w:bCs/>
          <w:sz w:val="20"/>
        </w:rPr>
        <w:t>25 października</w:t>
      </w:r>
      <w:r w:rsidR="00805533" w:rsidRPr="00004E0E">
        <w:rPr>
          <w:rFonts w:ascii="Myriad Pro" w:eastAsiaTheme="majorEastAsia" w:hAnsi="Myriad Pro" w:cs="Arial"/>
          <w:b/>
          <w:bCs/>
          <w:sz w:val="20"/>
        </w:rPr>
        <w:t xml:space="preserve"> 2019</w:t>
      </w:r>
      <w:r w:rsidRPr="00004E0E">
        <w:rPr>
          <w:rFonts w:ascii="Myriad Pro" w:eastAsiaTheme="majorEastAsia" w:hAnsi="Myriad Pro" w:cs="Arial"/>
          <w:b/>
          <w:bCs/>
          <w:sz w:val="20"/>
        </w:rPr>
        <w:t xml:space="preserve"> r.</w:t>
      </w:r>
      <w:r w:rsidR="003F404B" w:rsidRPr="00004E0E">
        <w:rPr>
          <w:rFonts w:ascii="Myriad Pro" w:eastAsiaTheme="majorEastAsia" w:hAnsi="Myriad Pro" w:cs="Arial"/>
          <w:b/>
          <w:bCs/>
          <w:sz w:val="20"/>
        </w:rPr>
        <w:t xml:space="preserve"> </w:t>
      </w:r>
      <w:r w:rsidR="003F404B" w:rsidRPr="00004E0E">
        <w:rPr>
          <w:rFonts w:ascii="Myriad Pro" w:hAnsi="Myriad Pro"/>
          <w:b/>
          <w:sz w:val="20"/>
        </w:rPr>
        <w:t>(tryb konkursowy)</w:t>
      </w:r>
      <w:r>
        <w:rPr>
          <w:rFonts w:ascii="Myriad Pro" w:eastAsiaTheme="majorEastAsia" w:hAnsi="Myriad Pro" w:cs="Arial"/>
          <w:b/>
          <w:bCs/>
          <w:sz w:val="20"/>
        </w:rPr>
        <w:t xml:space="preserve"> </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Oś priorytetowa</w:t>
            </w:r>
          </w:p>
        </w:tc>
        <w:tc>
          <w:tcPr>
            <w:tcW w:w="1231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VIII Edukacja</w:t>
            </w:r>
          </w:p>
        </w:tc>
      </w:tr>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315" w:type="dxa"/>
            <w:shd w:val="clear" w:color="auto" w:fill="B6DDE8"/>
          </w:tcPr>
          <w:p w:rsidR="00004E0E" w:rsidRPr="00D6762C" w:rsidRDefault="00004E0E" w:rsidP="00915120">
            <w:pPr>
              <w:autoSpaceDE w:val="0"/>
              <w:autoSpaceDN w:val="0"/>
              <w:adjustRightInd w:val="0"/>
              <w:spacing w:before="120" w:after="120" w:line="240" w:lineRule="auto"/>
              <w:jc w:val="both"/>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Działanie</w:t>
            </w:r>
          </w:p>
        </w:tc>
        <w:tc>
          <w:tcPr>
            <w:tcW w:w="12315" w:type="dxa"/>
            <w:shd w:val="clear" w:color="auto" w:fill="B6DDE8"/>
          </w:tcPr>
          <w:p w:rsidR="00004E0E" w:rsidRPr="00B33853" w:rsidRDefault="00004E0E" w:rsidP="00915120">
            <w:pPr>
              <w:autoSpaceDE w:val="0"/>
              <w:autoSpaceDN w:val="0"/>
              <w:adjustRightInd w:val="0"/>
              <w:spacing w:before="60" w:after="60" w:line="240" w:lineRule="auto"/>
              <w:rPr>
                <w:rFonts w:ascii="Myriad Pro" w:eastAsia="MyriadPro-Regular" w:hAnsi="Myriad Pro" w:cs="Arial"/>
                <w:sz w:val="20"/>
              </w:rPr>
            </w:pPr>
            <w:r w:rsidRPr="00B33853">
              <w:rPr>
                <w:rFonts w:ascii="Myriad Pro" w:eastAsia="MyriadPro-Regular" w:hAnsi="Myriad Pro" w:cs="Arial"/>
                <w:sz w:val="20"/>
              </w:rPr>
              <w:t>8.6 Wsparcie szkół i placówek prowadzących kształcenie zawodowe oraz uczniów uczestniczących w kształceniu zawodowym i osób dorosłych uczestniczących w  pozaszkolnych formach kształcenia zawodowego</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Typ projektu</w:t>
            </w:r>
          </w:p>
        </w:tc>
        <w:tc>
          <w:tcPr>
            <w:tcW w:w="12315" w:type="dxa"/>
            <w:shd w:val="clear" w:color="auto" w:fill="B6DDE8"/>
          </w:tcPr>
          <w:p w:rsidR="00004E0E" w:rsidRPr="00B33853" w:rsidRDefault="009B76D1" w:rsidP="001B0A9F">
            <w:pPr>
              <w:pStyle w:val="Akapitzlist"/>
              <w:numPr>
                <w:ilvl w:val="0"/>
                <w:numId w:val="313"/>
              </w:numPr>
              <w:autoSpaceDE w:val="0"/>
              <w:autoSpaceDN w:val="0"/>
              <w:spacing w:before="120" w:after="0"/>
              <w:ind w:left="346" w:hanging="284"/>
              <w:jc w:val="both"/>
              <w:rPr>
                <w:rFonts w:cs="Arial"/>
                <w:b/>
                <w:u w:val="single"/>
              </w:rPr>
            </w:pPr>
            <w:r>
              <w:rPr>
                <w:rFonts w:cs="Arial"/>
              </w:rPr>
              <w:t>Podnoszenie umiejętności</w:t>
            </w:r>
            <w:r w:rsidR="00D238C1">
              <w:rPr>
                <w:rFonts w:cs="Arial"/>
              </w:rPr>
              <w:t>,</w:t>
            </w:r>
            <w:r w:rsidR="00747ABB">
              <w:rPr>
                <w:rFonts w:cs="Arial"/>
              </w:rPr>
              <w:t xml:space="preserve"> </w:t>
            </w:r>
            <w:r w:rsidR="00D238C1">
              <w:rPr>
                <w:rFonts w:cs="Arial"/>
              </w:rPr>
              <w:t>kompetencji</w:t>
            </w:r>
            <w:r>
              <w:rPr>
                <w:rFonts w:cs="Arial"/>
              </w:rPr>
              <w:t xml:space="preserve"> oraz uzyskanie kwalifikacji zawodowych</w:t>
            </w:r>
            <w:r w:rsidR="00004E0E" w:rsidRPr="00B33853">
              <w:rPr>
                <w:rFonts w:cs="Arial"/>
              </w:rPr>
              <w:t xml:space="preserve"> przez uczniów i słuchaczy szkół lub placówek systemu oświaty prowadzących kształcenie zawodowe i/lub </w:t>
            </w:r>
            <w:r w:rsidR="000D4BE6">
              <w:rPr>
                <w:rFonts w:cs="Arial"/>
              </w:rPr>
              <w:t xml:space="preserve">osoby </w:t>
            </w:r>
            <w:r w:rsidR="00004E0E" w:rsidRPr="00B33853">
              <w:rPr>
                <w:rFonts w:cs="Arial"/>
              </w:rPr>
              <w:t>dorosłe zainteresowane z własnej inicjatywy zdobyciem, uzupełnieniem lub podnoszeniem kompetencji lub kwalifikacji zawodowych poprzez:</w:t>
            </w:r>
          </w:p>
          <w:p w:rsidR="00004E0E" w:rsidRPr="00B33853" w:rsidRDefault="008A131E" w:rsidP="001B0A9F">
            <w:pPr>
              <w:numPr>
                <w:ilvl w:val="0"/>
                <w:numId w:val="312"/>
              </w:numPr>
              <w:spacing w:after="0"/>
              <w:contextualSpacing/>
              <w:jc w:val="both"/>
              <w:rPr>
                <w:rFonts w:ascii="Myriad Pro" w:hAnsi="Myriad Pro" w:cs="Arial"/>
                <w:sz w:val="20"/>
              </w:rPr>
            </w:pPr>
            <w:r>
              <w:rPr>
                <w:rFonts w:ascii="Myriad Pro" w:hAnsi="Myriad Pro" w:cs="Arial"/>
                <w:sz w:val="20"/>
              </w:rPr>
              <w:t>s</w:t>
            </w:r>
            <w:r w:rsidR="000D4BE6">
              <w:rPr>
                <w:rFonts w:ascii="Myriad Pro" w:hAnsi="Myriad Pro" w:cs="Arial"/>
                <w:sz w:val="20"/>
              </w:rPr>
              <w:t xml:space="preserve">taże uczniowskie, o których mowa w Prawie </w:t>
            </w:r>
            <w:r w:rsidR="00412A17">
              <w:rPr>
                <w:rFonts w:ascii="Myriad Pro" w:hAnsi="Myriad Pro" w:cs="Arial"/>
                <w:sz w:val="20"/>
              </w:rPr>
              <w:t>oświatowym</w:t>
            </w:r>
            <w:r w:rsidR="000D4BE6">
              <w:rPr>
                <w:rFonts w:ascii="Myriad Pro" w:hAnsi="Myriad Pro" w:cs="Arial"/>
                <w:sz w:val="20"/>
              </w:rPr>
              <w:t>, dla uczniów techników i branżowych szkół I stopnia niebędących m</w:t>
            </w:r>
            <w:r w:rsidR="00412A17">
              <w:rPr>
                <w:rFonts w:ascii="Myriad Pro" w:hAnsi="Myriad Pro" w:cs="Arial"/>
                <w:sz w:val="20"/>
              </w:rPr>
              <w:t>łodocianymi pracownikami, ucznió</w:t>
            </w:r>
            <w:r w:rsidR="000D4BE6">
              <w:rPr>
                <w:rFonts w:ascii="Myriad Pro" w:hAnsi="Myriad Pro" w:cs="Arial"/>
                <w:sz w:val="20"/>
              </w:rPr>
              <w:t>w branżowych szkół II stopnia oraz uczniów szkół policealnych realizowane w r</w:t>
            </w:r>
            <w:r w:rsidR="00412A17">
              <w:rPr>
                <w:rFonts w:ascii="Myriad Pro" w:hAnsi="Myriad Pro" w:cs="Arial"/>
                <w:sz w:val="20"/>
              </w:rPr>
              <w:t>ze</w:t>
            </w:r>
            <w:r w:rsidR="000D4BE6">
              <w:rPr>
                <w:rFonts w:ascii="Myriad Pro" w:hAnsi="Myriad Pro" w:cs="Arial"/>
                <w:sz w:val="20"/>
              </w:rPr>
              <w:t>czywistych warunkach pracy, tj. u pracodawców lub w indywidualnych gosp</w:t>
            </w:r>
            <w:r w:rsidR="00412A17">
              <w:rPr>
                <w:rFonts w:ascii="Myriad Pro" w:hAnsi="Myriad Pro" w:cs="Arial"/>
                <w:sz w:val="20"/>
              </w:rPr>
              <w:t>odarstwach rolnych, których dzi</w:t>
            </w:r>
            <w:r>
              <w:rPr>
                <w:rFonts w:ascii="Myriad Pro" w:hAnsi="Myriad Pro" w:cs="Arial"/>
                <w:sz w:val="20"/>
              </w:rPr>
              <w:t xml:space="preserve">ałalność </w:t>
            </w:r>
            <w:r w:rsidR="000D4BE6">
              <w:rPr>
                <w:rFonts w:ascii="Myriad Pro" w:hAnsi="Myriad Pro" w:cs="Arial"/>
                <w:sz w:val="20"/>
              </w:rPr>
              <w:t>jest związana z za</w:t>
            </w:r>
            <w:r w:rsidR="00412A17">
              <w:rPr>
                <w:rFonts w:ascii="Myriad Pro" w:hAnsi="Myriad Pro" w:cs="Arial"/>
                <w:sz w:val="20"/>
              </w:rPr>
              <w:t>w</w:t>
            </w:r>
            <w:r>
              <w:rPr>
                <w:rFonts w:ascii="Myriad Pro" w:hAnsi="Myriad Pro" w:cs="Arial"/>
                <w:sz w:val="20"/>
              </w:rPr>
              <w:t>o</w:t>
            </w:r>
            <w:r w:rsidR="000D4BE6">
              <w:rPr>
                <w:rFonts w:ascii="Myriad Pro" w:hAnsi="Myriad Pro" w:cs="Arial"/>
                <w:sz w:val="20"/>
              </w:rPr>
              <w:t xml:space="preserve">dem, w którym kształcą się uczniowie, </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854CF7">
              <w:rPr>
                <w:rFonts w:ascii="Myriad Pro" w:hAnsi="Myriad Pro" w:cs="Arial"/>
                <w:sz w:val="20"/>
              </w:rPr>
              <w:t>kształcenia</w:t>
            </w:r>
            <w:r w:rsidRPr="00B33853">
              <w:rPr>
                <w:rFonts w:ascii="Myriad Pro" w:hAnsi="Myriad Pro" w:cs="Arial"/>
                <w:sz w:val="20"/>
              </w:rPr>
              <w:t xml:space="preserve"> zawodowego,</w:t>
            </w:r>
          </w:p>
          <w:p w:rsidR="00004E0E" w:rsidRPr="00057B65"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pomoc stypendialną </w:t>
            </w:r>
            <w:r w:rsidRPr="00057B65">
              <w:rPr>
                <w:rFonts w:ascii="Myriad Pro" w:hAnsi="Myriad Pro" w:cs="Arial"/>
                <w:sz w:val="20"/>
              </w:rPr>
              <w:t xml:space="preserve">dla uczniów szczególnie uzdolnionych w zakresie przedmiotów rozwijających kompetencje kluczowe/ umiejętności uniwersalne lub zawodowe, </w:t>
            </w:r>
          </w:p>
          <w:p w:rsidR="00057B65" w:rsidRPr="00057B65" w:rsidRDefault="00057B65" w:rsidP="001B0A9F">
            <w:pPr>
              <w:numPr>
                <w:ilvl w:val="0"/>
                <w:numId w:val="312"/>
              </w:numPr>
              <w:spacing w:after="0"/>
              <w:contextualSpacing/>
              <w:jc w:val="both"/>
              <w:rPr>
                <w:rFonts w:ascii="Myriad Pro" w:hAnsi="Myriad Pro" w:cs="Arial"/>
                <w:sz w:val="20"/>
              </w:rPr>
            </w:pPr>
            <w:r w:rsidRPr="00057B65">
              <w:rPr>
                <w:rFonts w:ascii="Myriad Pro" w:hAnsi="Myriad Pro" w:cs="Arial"/>
                <w:sz w:val="20"/>
              </w:rPr>
              <w:t xml:space="preserve">pomoc finansową, umożliwiającą </w:t>
            </w:r>
            <w:r w:rsidRPr="00057B65">
              <w:rPr>
                <w:rFonts w:ascii="Myriad Pro" w:eastAsia="Times New Roman" w:hAnsi="Myriad Pro" w:cs="Times New Roman"/>
                <w:sz w:val="20"/>
                <w:lang w:eastAsia="pl-PL"/>
              </w:rPr>
              <w:t>uczniom/ słuchaczom naukę w szkole kształcenia zawodowego poza miejscem zamieszkania (zwrot kosztów dojazdu lub zwrot kosztów zakwaterowania)</w:t>
            </w:r>
            <w:r>
              <w:rPr>
                <w:rFonts w:ascii="Myriad Pro" w:eastAsia="Times New Roman" w:hAnsi="Myriad Pro" w:cs="Times New Roman"/>
                <w:sz w:val="20"/>
                <w:lang w:eastAsia="pl-PL"/>
              </w:rPr>
              <w:t>;</w:t>
            </w:r>
          </w:p>
          <w:p w:rsidR="00004E0E"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zdobywanie przez uczniów i słuchaczy uprawnie</w:t>
            </w:r>
            <w:r w:rsidR="008A131E">
              <w:rPr>
                <w:rFonts w:ascii="Myriad Pro" w:hAnsi="Myriad Pro" w:cs="Arial"/>
                <w:sz w:val="20"/>
              </w:rPr>
              <w:t>ń</w:t>
            </w:r>
            <w:r>
              <w:rPr>
                <w:rFonts w:ascii="Myriad Pro" w:hAnsi="Myriad Pro" w:cs="Arial"/>
                <w:sz w:val="20"/>
              </w:rPr>
              <w:t xml:space="preserve"> do wykonywania zawodu, w ramach którego realizuj</w:t>
            </w:r>
            <w:r w:rsidR="008A131E">
              <w:rPr>
                <w:rFonts w:ascii="Myriad Pro" w:hAnsi="Myriad Pro" w:cs="Arial"/>
                <w:sz w:val="20"/>
              </w:rPr>
              <w:t>ą</w:t>
            </w:r>
            <w:r>
              <w:rPr>
                <w:rFonts w:ascii="Myriad Pro" w:hAnsi="Myriad Pro" w:cs="Arial"/>
                <w:sz w:val="20"/>
              </w:rPr>
              <w:t xml:space="preserve"> kształcenie zawodowe</w:t>
            </w:r>
          </w:p>
          <w:p w:rsidR="000D4BE6" w:rsidRPr="00B33853"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organizowanie kursów przygotowawczy do eg</w:t>
            </w:r>
            <w:r w:rsidR="008A131E">
              <w:rPr>
                <w:rFonts w:ascii="Myriad Pro" w:hAnsi="Myriad Pro" w:cs="Arial"/>
                <w:sz w:val="20"/>
              </w:rPr>
              <w:t>z</w:t>
            </w:r>
            <w:r>
              <w:rPr>
                <w:rFonts w:ascii="Myriad Pro" w:hAnsi="Myriad Pro" w:cs="Arial"/>
                <w:sz w:val="20"/>
              </w:rPr>
              <w:t>aminu maturalnego, kursów przygotowanych na studia we współpracy ze szkołami wyższymi oraz organizowanie kurów oraz szkoleń</w:t>
            </w:r>
            <w:r w:rsidR="008A131E">
              <w:rPr>
                <w:rFonts w:ascii="Myriad Pro" w:hAnsi="Myriad Pro" w:cs="Arial"/>
                <w:sz w:val="20"/>
              </w:rPr>
              <w:t xml:space="preserve"> pr</w:t>
            </w:r>
            <w:r>
              <w:rPr>
                <w:rFonts w:ascii="Myriad Pro" w:hAnsi="Myriad Pro" w:cs="Arial"/>
                <w:sz w:val="20"/>
              </w:rPr>
              <w:t>z</w:t>
            </w:r>
            <w:r w:rsidR="008A131E">
              <w:rPr>
                <w:rFonts w:ascii="Myriad Pro" w:hAnsi="Myriad Pro" w:cs="Arial"/>
                <w:sz w:val="20"/>
              </w:rPr>
              <w:t>y</w:t>
            </w:r>
            <w:r>
              <w:rPr>
                <w:rFonts w:ascii="Myriad Pro" w:hAnsi="Myriad Pro" w:cs="Arial"/>
                <w:sz w:val="20"/>
              </w:rPr>
              <w:t>gotowujących do kwalifikujących egzaminów czeladniczych i mistrzowskich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12A17" w:rsidRDefault="00004E0E"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realizację </w:t>
            </w:r>
            <w:r w:rsidR="00412A17" w:rsidRPr="00412A17">
              <w:rPr>
                <w:rFonts w:ascii="Myriad Pro" w:hAnsi="Myriad Pro" w:cs="Arial"/>
                <w:sz w:val="20"/>
              </w:rPr>
              <w:t>poza</w:t>
            </w:r>
            <w:r w:rsidRPr="00412A17">
              <w:rPr>
                <w:rFonts w:ascii="Myriad Pro" w:hAnsi="Myriad Pro" w:cs="Arial"/>
                <w:sz w:val="20"/>
              </w:rPr>
              <w:t xml:space="preserve">szkolnych form kształcenia ustawicznego </w:t>
            </w:r>
            <w:r w:rsidR="00412A17" w:rsidRPr="00412A17">
              <w:rPr>
                <w:rFonts w:ascii="Myriad Pro" w:hAnsi="Myriad Pro" w:cs="Arial"/>
                <w:sz w:val="20"/>
              </w:rPr>
              <w:t>w tym wymienionych w art. 117 ust. 1a pkt</w:t>
            </w:r>
            <w:r w:rsidR="008A131E">
              <w:rPr>
                <w:rFonts w:ascii="Myriad Pro" w:hAnsi="Myriad Pro" w:cs="Arial"/>
                <w:sz w:val="20"/>
              </w:rPr>
              <w:t>.</w:t>
            </w:r>
            <w:r w:rsidR="00412A17" w:rsidRPr="00412A17">
              <w:rPr>
                <w:rFonts w:ascii="Myriad Pro" w:hAnsi="Myriad Pro" w:cs="Arial"/>
                <w:sz w:val="20"/>
              </w:rPr>
              <w:t xml:space="preserve"> 1,2,3 i 5 Prawa oświatowego</w:t>
            </w:r>
          </w:p>
          <w:p w:rsidR="00004E0E" w:rsidRPr="00412A17" w:rsidRDefault="00412A17"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 </w:t>
            </w:r>
            <w:r w:rsidR="00004E0E" w:rsidRPr="00412A17">
              <w:rPr>
                <w:rFonts w:ascii="Myriad Pro" w:hAnsi="Myriad Pro" w:cs="Arial"/>
                <w:sz w:val="20"/>
              </w:rPr>
              <w:t>doradztwo zawodowe,</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zwalidowanych produktów projektów innowacyjnych zrealizowanych w </w:t>
            </w:r>
            <w:r w:rsidR="008A131E">
              <w:rPr>
                <w:rFonts w:ascii="Myriad Pro" w:hAnsi="Myriad Pro" w:cs="Arial"/>
                <w:sz w:val="20"/>
              </w:rPr>
              <w:t>latach 2007-2013 w ramach PO KL</w:t>
            </w:r>
            <w:r w:rsidR="00412A17">
              <w:rPr>
                <w:rFonts w:ascii="Myriad Pro" w:hAnsi="Myriad Pro" w:cs="Arial"/>
                <w:sz w:val="20"/>
              </w:rPr>
              <w:t xml:space="preserve"> oraz w latach 2014-2020 w ramach POWER</w:t>
            </w:r>
          </w:p>
          <w:p w:rsidR="00004E0E" w:rsidRPr="003C4F4C"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004E0E" w:rsidRPr="00B33853" w:rsidRDefault="00004E0E" w:rsidP="001B0A9F">
            <w:pPr>
              <w:pStyle w:val="Akapitzlist"/>
              <w:numPr>
                <w:ilvl w:val="0"/>
                <w:numId w:val="313"/>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zwalidowanych produktów projektów innowacyjnych, zrealizowanych w </w:t>
            </w:r>
            <w:r w:rsidR="008A131E">
              <w:rPr>
                <w:rFonts w:ascii="Myriad Pro" w:hAnsi="Myriad Pro" w:cs="Arial"/>
                <w:sz w:val="20"/>
              </w:rPr>
              <w:t xml:space="preserve">latach 2007-2013 w ramach PO KL </w:t>
            </w:r>
            <w:r w:rsidR="00412A17">
              <w:rPr>
                <w:rFonts w:ascii="Myriad Pro" w:hAnsi="Myriad Pro" w:cs="Arial"/>
                <w:sz w:val="20"/>
              </w:rPr>
              <w:t xml:space="preserve"> oraz w latach 2014-2020 w ramach POWER</w:t>
            </w:r>
          </w:p>
          <w:p w:rsidR="00004E0E" w:rsidRPr="003C4F4C"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004E0E"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004E0E" w:rsidRPr="00412A17" w:rsidRDefault="00004E0E" w:rsidP="001B0A9F">
            <w:pPr>
              <w:pStyle w:val="Akapitzlist"/>
              <w:numPr>
                <w:ilvl w:val="0"/>
                <w:numId w:val="313"/>
              </w:numPr>
              <w:autoSpaceDE w:val="0"/>
              <w:autoSpaceDN w:val="0"/>
              <w:adjustRightInd w:val="0"/>
              <w:spacing w:after="0"/>
              <w:ind w:left="346" w:hanging="283"/>
              <w:jc w:val="both"/>
              <w:rPr>
                <w:rFonts w:cs="Arial"/>
              </w:rPr>
            </w:pPr>
            <w:r w:rsidRPr="00412A17">
              <w:rPr>
                <w:rFonts w:cs="Arial"/>
              </w:rPr>
              <w:t xml:space="preserve">Tworzenie w szkołach lub placówkach systemu oświaty prowadzących kształcenie zawodowe warunków odzwierciedlających </w:t>
            </w:r>
            <w:r w:rsidR="00412A17" w:rsidRPr="00412A17">
              <w:rPr>
                <w:rFonts w:cs="Arial"/>
              </w:rPr>
              <w:t xml:space="preserve">rzeczywiste </w:t>
            </w:r>
            <w:r w:rsidRPr="00412A17">
              <w:rPr>
                <w:rFonts w:cs="Arial"/>
              </w:rPr>
              <w:t>warunki pracy właściwe dla nauczanych zawodów poprzez wyposażenie pracowni lub wa</w:t>
            </w:r>
            <w:r w:rsidR="009B76D1">
              <w:rPr>
                <w:rFonts w:cs="Arial"/>
              </w:rPr>
              <w:t xml:space="preserve">rsztatów </w:t>
            </w:r>
            <w:r w:rsidR="00FA7951">
              <w:rPr>
                <w:rFonts w:cs="Arial"/>
              </w:rPr>
              <w:t>szkolnych</w:t>
            </w:r>
            <w:r w:rsidR="00057B65">
              <w:rPr>
                <w:rFonts w:cs="Arial"/>
              </w:rPr>
              <w:t xml:space="preserve"> placówek szkolnictwa zawodowego;</w:t>
            </w:r>
          </w:p>
          <w:p w:rsidR="00004E0E" w:rsidRPr="00B33853"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sidR="00412A17">
              <w:rPr>
                <w:rFonts w:ascii="Myriad Pro" w:hAnsi="Myriad Pro" w:cs="Arial"/>
                <w:sz w:val="20"/>
              </w:rPr>
              <w:t>zawodowych oraz egzaminów potwierdzają</w:t>
            </w:r>
            <w:r w:rsidR="008A131E">
              <w:rPr>
                <w:rFonts w:ascii="Myriad Pro" w:hAnsi="Myriad Pro" w:cs="Arial"/>
                <w:sz w:val="20"/>
              </w:rPr>
              <w:t>cych kwalifik</w:t>
            </w:r>
            <w:r w:rsidR="00412A17">
              <w:rPr>
                <w:rFonts w:ascii="Myriad Pro" w:hAnsi="Myriad Pro" w:cs="Arial"/>
                <w:sz w:val="20"/>
              </w:rPr>
              <w:t xml:space="preserve">acje mistrza i czeladnika </w:t>
            </w:r>
            <w:r w:rsidRPr="00B33853">
              <w:rPr>
                <w:rFonts w:ascii="Myriad Pro" w:hAnsi="Myriad Pro" w:cs="Arial"/>
                <w:sz w:val="20"/>
              </w:rPr>
              <w:t xml:space="preserve"> </w:t>
            </w:r>
            <w:r w:rsidR="008660F1">
              <w:rPr>
                <w:rFonts w:ascii="Myriad Pro" w:hAnsi="Myriad Pro" w:cs="Arial"/>
                <w:sz w:val="20"/>
              </w:rPr>
              <w:t xml:space="preserve">w zawodzie </w:t>
            </w:r>
            <w:r w:rsidRPr="00B33853">
              <w:rPr>
                <w:rFonts w:ascii="Myriad Pro" w:hAnsi="Myriad Pro" w:cs="Arial"/>
                <w:sz w:val="20"/>
              </w:rPr>
              <w:t xml:space="preserve">w tym m.in.: poprzez tworzenie </w:t>
            </w:r>
            <w:r w:rsidR="00412A17">
              <w:rPr>
                <w:rFonts w:ascii="Myriad Pro" w:hAnsi="Myriad Pro" w:cs="Arial"/>
                <w:sz w:val="20"/>
              </w:rPr>
              <w:t>w szkołach i placówkach prow</w:t>
            </w:r>
            <w:r w:rsidR="00295710">
              <w:rPr>
                <w:rFonts w:ascii="Myriad Pro" w:hAnsi="Myriad Pro" w:cs="Arial"/>
                <w:sz w:val="20"/>
              </w:rPr>
              <w:t xml:space="preserve">adzących kształcenie zawodowe, </w:t>
            </w:r>
            <w:r w:rsidR="00412A17">
              <w:rPr>
                <w:rFonts w:ascii="Myriad Pro" w:hAnsi="Myriad Pro" w:cs="Arial"/>
                <w:sz w:val="20"/>
              </w:rPr>
              <w:t>C</w:t>
            </w:r>
            <w:r w:rsidR="00295710">
              <w:rPr>
                <w:rFonts w:ascii="Myriad Pro" w:hAnsi="Myriad Pro" w:cs="Arial"/>
                <w:sz w:val="20"/>
              </w:rPr>
              <w:t>K</w:t>
            </w:r>
            <w:r w:rsidR="00412A17">
              <w:rPr>
                <w:rFonts w:ascii="Myriad Pro" w:hAnsi="Myriad Pro" w:cs="Arial"/>
                <w:sz w:val="20"/>
              </w:rPr>
              <w:t xml:space="preserve">ZiU, CKZ u pracodawców lub przedsiębiorców branżowych </w:t>
            </w:r>
            <w:r w:rsidRPr="00B33853">
              <w:rPr>
                <w:rFonts w:ascii="Myriad Pro" w:hAnsi="Myriad Pro" w:cs="Arial"/>
                <w:sz w:val="20"/>
              </w:rPr>
              <w:t xml:space="preserve">ośrodków egzaminacyjnych dla poszczególnych zawodów lub kwalifikacji, </w:t>
            </w:r>
            <w:r w:rsidR="008A131E">
              <w:rPr>
                <w:rFonts w:ascii="Myriad Pro" w:hAnsi="Myriad Pro" w:cs="Arial"/>
                <w:sz w:val="20"/>
              </w:rPr>
              <w:t>upoważnionych przez właś</w:t>
            </w:r>
            <w:r w:rsidR="00412A17">
              <w:rPr>
                <w:rFonts w:ascii="Myriad Pro" w:hAnsi="Myriad Pro" w:cs="Arial"/>
                <w:sz w:val="20"/>
              </w:rPr>
              <w:t>ci</w:t>
            </w:r>
            <w:r w:rsidR="008A131E">
              <w:rPr>
                <w:rFonts w:ascii="Myriad Pro" w:hAnsi="Myriad Pro" w:cs="Arial"/>
                <w:sz w:val="20"/>
              </w:rPr>
              <w:t>wą okręgową komisję egzaminacyjną lub właś</w:t>
            </w:r>
            <w:r w:rsidR="00412A17">
              <w:rPr>
                <w:rFonts w:ascii="Myriad Pro" w:hAnsi="Myriad Pro" w:cs="Arial"/>
                <w:sz w:val="20"/>
              </w:rPr>
              <w:t xml:space="preserve">ciwą izbę rzemieślniczą do przeprowadzania egzaminów zawodowych, </w:t>
            </w:r>
            <w:r w:rsidRPr="00B33853">
              <w:rPr>
                <w:rFonts w:ascii="Myriad Pro" w:hAnsi="Myriad Pro" w:cs="Arial"/>
                <w:sz w:val="20"/>
              </w:rPr>
              <w:t>udział pracodawców lub przedsiębiorców w egzaminach</w:t>
            </w:r>
            <w:r w:rsidR="00412A17">
              <w:rPr>
                <w:rFonts w:ascii="Myriad Pro" w:hAnsi="Myriad Pro" w:cs="Arial"/>
                <w:sz w:val="20"/>
              </w:rPr>
              <w:t xml:space="preserve"> zawodowych</w:t>
            </w:r>
            <w:r w:rsidRPr="00B33853">
              <w:rPr>
                <w:rFonts w:ascii="Myriad Pro" w:hAnsi="Myriad Pro" w:cs="Arial"/>
                <w:sz w:val="20"/>
              </w:rPr>
              <w:t xml:space="preserve"> w charakterze egzaminatorów;</w:t>
            </w:r>
          </w:p>
          <w:p w:rsidR="00004E0E" w:rsidRPr="00B33853" w:rsidRDefault="00004E0E" w:rsidP="001B0A9F">
            <w:pPr>
              <w:numPr>
                <w:ilvl w:val="0"/>
                <w:numId w:val="311"/>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zwalidowanych produktów projektów innowacyjnych zrealizowanych w la</w:t>
            </w:r>
            <w:r w:rsidR="00412A17">
              <w:rPr>
                <w:rFonts w:ascii="Myriad Pro" w:hAnsi="Myriad Pro" w:cs="Arial"/>
                <w:sz w:val="20"/>
              </w:rPr>
              <w:t>tach 2007 – 2013 w ramach PO KL oraz w latach 2014-2020 w ramach POWER</w:t>
            </w:r>
          </w:p>
          <w:p w:rsidR="00004E0E" w:rsidRPr="003C4F4C"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412A17" w:rsidRPr="008A131E" w:rsidRDefault="00004E0E" w:rsidP="001B0A9F">
            <w:pPr>
              <w:pStyle w:val="Akapitzlist"/>
              <w:numPr>
                <w:ilvl w:val="0"/>
                <w:numId w:val="313"/>
              </w:numPr>
              <w:autoSpaceDE w:val="0"/>
              <w:autoSpaceDN w:val="0"/>
              <w:adjustRightInd w:val="0"/>
              <w:spacing w:after="0"/>
              <w:jc w:val="both"/>
              <w:rPr>
                <w:rFonts w:cs="Arial"/>
              </w:rPr>
            </w:pPr>
            <w:r w:rsidRPr="008A131E">
              <w:rPr>
                <w:rFonts w:cs="Arial"/>
              </w:rPr>
              <w:t>Doskonalenie umiejętności i kompetencji lub kwalifikacji nauczycieli, w tym nauczycieli kształcenia</w:t>
            </w:r>
            <w:r w:rsidR="00412A17" w:rsidRPr="008A131E">
              <w:rPr>
                <w:rFonts w:cs="Arial"/>
              </w:rPr>
              <w:t xml:space="preserve"> ogólnego,</w:t>
            </w:r>
            <w:r w:rsidRPr="008A131E">
              <w:rPr>
                <w:rFonts w:cs="Arial"/>
              </w:rPr>
              <w:t xml:space="preserve"> zawodowego i instruktorów praktycznej nauki zawodu</w:t>
            </w:r>
            <w:r w:rsidR="00412A17" w:rsidRPr="008A131E">
              <w:rPr>
                <w:rFonts w:cs="Arial"/>
              </w:rPr>
              <w:t xml:space="preserve"> związanych z nauczanym zawodem głownie poprzez:</w:t>
            </w:r>
            <w:r w:rsidRPr="008A131E">
              <w:rPr>
                <w:rFonts w:cs="Arial"/>
              </w:rPr>
              <w:t xml:space="preserve"> </w:t>
            </w:r>
          </w:p>
          <w:p w:rsidR="00004E0E" w:rsidRPr="008A131E" w:rsidRDefault="00004E0E" w:rsidP="001B0A9F">
            <w:pPr>
              <w:pStyle w:val="Akapitzlist"/>
              <w:numPr>
                <w:ilvl w:val="0"/>
                <w:numId w:val="314"/>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praktyki lub staże w instytucjach z otoczenia społeczno-gospodarczego szkół lub placówek systemu oświaty prowadzących kształcenie zawodowe, w tym </w:t>
            </w:r>
            <w:r w:rsidR="00412A17" w:rsidRPr="008A131E">
              <w:rPr>
                <w:rFonts w:cs="Arial"/>
              </w:rPr>
              <w:t>szkolenia branżowe, o których mowa w art. 3 pkt</w:t>
            </w:r>
            <w:r w:rsidR="008A131E">
              <w:rPr>
                <w:rFonts w:cs="Arial"/>
              </w:rPr>
              <w:t>.</w:t>
            </w:r>
            <w:r w:rsidR="00412A17" w:rsidRPr="008A131E">
              <w:rPr>
                <w:rFonts w:cs="Arial"/>
              </w:rPr>
              <w:t xml:space="preserve"> 7 oraz art. 70 c </w:t>
            </w:r>
            <w:r w:rsidR="00B8652E" w:rsidRPr="008A131E">
              <w:rPr>
                <w:rFonts w:cs="Arial"/>
              </w:rPr>
              <w:t xml:space="preserve">Karty nauczyciela, realizowane odpowiednio u pracodawców lub w indywidualnych gospodarstwach rolnych, których działalność jest związana z nauczanym zawodem lub branżą </w:t>
            </w:r>
          </w:p>
          <w:p w:rsidR="00B8652E" w:rsidRP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realizację programów wspomagania,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004E0E" w:rsidRPr="003C4F4C"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zwalidowanych produktów projektów innowacyjnych, zrealizowanych w </w:t>
            </w:r>
            <w:r w:rsidR="005F7EE0">
              <w:rPr>
                <w:rFonts w:cs="Arial"/>
              </w:rPr>
              <w:t>latach 2007-2013 w ramach PO KL oraz w latach 2014-202</w:t>
            </w:r>
            <w:r w:rsidR="00726C48">
              <w:rPr>
                <w:rFonts w:cs="Arial"/>
              </w:rPr>
              <w:t>0</w:t>
            </w:r>
            <w:r w:rsidR="005F7EE0">
              <w:rPr>
                <w:rFonts w:cs="Arial"/>
              </w:rPr>
              <w:t xml:space="preserve"> w ramach POWER</w:t>
            </w:r>
          </w:p>
          <w:p w:rsidR="00004E0E" w:rsidRPr="00B33853" w:rsidRDefault="00004E0E" w:rsidP="001B0A9F">
            <w:pPr>
              <w:pStyle w:val="Akapitzlist"/>
              <w:numPr>
                <w:ilvl w:val="0"/>
                <w:numId w:val="316"/>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004E0E" w:rsidRPr="00B33853" w:rsidRDefault="00004E0E" w:rsidP="001B0A9F">
            <w:pPr>
              <w:pStyle w:val="Akapitzlist"/>
              <w:numPr>
                <w:ilvl w:val="0"/>
                <w:numId w:val="315"/>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004E0E" w:rsidRPr="00B33853"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tworzenie Punktów Informacji i Kariery (PIK),</w:t>
            </w:r>
          </w:p>
          <w:p w:rsidR="00004E0E"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zewnętrzne wsparcie szkół w obszarze doradzt</w:t>
            </w:r>
            <w:r w:rsidR="005F7EE0">
              <w:rPr>
                <w:rFonts w:ascii="Myriad Pro" w:hAnsi="Myriad Pro" w:cs="Arial"/>
                <w:sz w:val="20"/>
              </w:rPr>
              <w:t xml:space="preserve">wa </w:t>
            </w:r>
            <w:r w:rsidRPr="00B33853">
              <w:rPr>
                <w:rFonts w:ascii="Myriad Pro" w:hAnsi="Myriad Pro" w:cs="Arial"/>
                <w:sz w:val="20"/>
              </w:rPr>
              <w:t>zawodowego</w:t>
            </w:r>
            <w:r>
              <w:rPr>
                <w:rFonts w:ascii="Myriad Pro" w:hAnsi="Myriad Pro" w:cs="Arial"/>
                <w:sz w:val="20"/>
              </w:rPr>
              <w:t>.</w:t>
            </w:r>
          </w:p>
          <w:p w:rsidR="00004E0E" w:rsidRPr="00B33853" w:rsidRDefault="00004E0E" w:rsidP="00915120">
            <w:pPr>
              <w:spacing w:after="0" w:line="240" w:lineRule="auto"/>
              <w:ind w:left="1065"/>
              <w:contextualSpacing/>
              <w:rPr>
                <w:rFonts w:ascii="Myriad Pro" w:hAnsi="Myriad Pro" w:cs="Arial"/>
                <w:sz w:val="20"/>
              </w:rPr>
            </w:pPr>
          </w:p>
        </w:tc>
      </w:tr>
    </w:tbl>
    <w:p w:rsidR="003C4F4C" w:rsidRDefault="003C4F4C" w:rsidP="00004E0E">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77DB2" w:rsidRPr="0073758E" w:rsidTr="00B77DB2">
        <w:trPr>
          <w:jc w:val="center"/>
        </w:trPr>
        <w:tc>
          <w:tcPr>
            <w:tcW w:w="14175" w:type="dxa"/>
            <w:gridSpan w:val="4"/>
            <w:shd w:val="clear" w:color="auto" w:fill="D9D9D9"/>
          </w:tcPr>
          <w:p w:rsidR="00B77DB2" w:rsidRPr="003C4F4C" w:rsidRDefault="00B77DB2" w:rsidP="00B77DB2">
            <w:pPr>
              <w:spacing w:before="40" w:after="40" w:line="240" w:lineRule="auto"/>
              <w:jc w:val="center"/>
              <w:rPr>
                <w:rFonts w:ascii="Myriad Pro" w:hAnsi="Myriad Pro" w:cs="Arial"/>
                <w:b/>
                <w:sz w:val="20"/>
              </w:rPr>
            </w:pPr>
            <w:r w:rsidRPr="003C4F4C">
              <w:rPr>
                <w:rFonts w:ascii="Myriad Pro" w:hAnsi="Myriad Pro" w:cs="Arial"/>
                <w:b/>
                <w:sz w:val="20"/>
              </w:rPr>
              <w:t>Kryteria dopuszczalności</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L.p.</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Nazwa kryterium</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1</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4</w:t>
            </w:r>
          </w:p>
        </w:tc>
      </w:tr>
      <w:tr w:rsidR="00B77DB2" w:rsidRPr="002444D5" w:rsidTr="00B77DB2">
        <w:trPr>
          <w:jc w:val="center"/>
        </w:trPr>
        <w:tc>
          <w:tcPr>
            <w:tcW w:w="512" w:type="dxa"/>
          </w:tcPr>
          <w:p w:rsidR="00B77DB2" w:rsidRPr="003C4F4C" w:rsidRDefault="00B77DB2" w:rsidP="001B0A9F">
            <w:pPr>
              <w:pStyle w:val="Akapitzlist"/>
              <w:numPr>
                <w:ilvl w:val="0"/>
                <w:numId w:val="390"/>
              </w:numPr>
              <w:spacing w:before="40" w:after="40" w:line="240" w:lineRule="auto"/>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highlight w:val="yellow"/>
              </w:rPr>
            </w:pPr>
            <w:r w:rsidRPr="003C4F4C">
              <w:rPr>
                <w:rFonts w:ascii="Myriad Pro" w:hAnsi="Myriad Pro" w:cs="Arial"/>
                <w:sz w:val="20"/>
              </w:rPr>
              <w:t>Wymogi organizacyjne</w:t>
            </w:r>
          </w:p>
        </w:tc>
        <w:tc>
          <w:tcPr>
            <w:tcW w:w="6804" w:type="dxa"/>
            <w:shd w:val="clear" w:color="auto" w:fill="auto"/>
          </w:tcPr>
          <w:p w:rsidR="00B77DB2" w:rsidRPr="003C4F4C" w:rsidRDefault="00B77DB2" w:rsidP="001B0A9F">
            <w:pPr>
              <w:pStyle w:val="Akapitzlist"/>
              <w:numPr>
                <w:ilvl w:val="0"/>
                <w:numId w:val="396"/>
              </w:numPr>
              <w:spacing w:before="40" w:after="40" w:line="240" w:lineRule="auto"/>
              <w:ind w:left="357" w:hanging="357"/>
              <w:contextualSpacing w:val="0"/>
              <w:jc w:val="both"/>
              <w:rPr>
                <w:rFonts w:cs="Arial"/>
              </w:rPr>
            </w:pPr>
            <w:r w:rsidRPr="003C4F4C">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 projektu 1-6,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w:t>
            </w:r>
          </w:p>
        </w:tc>
      </w:tr>
      <w:tr w:rsidR="00B77DB2" w:rsidRPr="002444D5" w:rsidTr="00B77DB2">
        <w:trPr>
          <w:jc w:val="center"/>
        </w:trPr>
        <w:tc>
          <w:tcPr>
            <w:tcW w:w="512" w:type="dxa"/>
            <w:shd w:val="clear" w:color="auto" w:fill="auto"/>
          </w:tcPr>
          <w:p w:rsidR="00B77DB2" w:rsidRPr="003C4F4C" w:rsidRDefault="00B77DB2" w:rsidP="001B0A9F">
            <w:pPr>
              <w:pStyle w:val="Akapitzlist"/>
              <w:numPr>
                <w:ilvl w:val="0"/>
                <w:numId w:val="390"/>
              </w:numPr>
              <w:spacing w:before="40" w:after="40" w:line="240" w:lineRule="auto"/>
              <w:ind w:left="0" w:firstLine="0"/>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Zgodność wsparcia</w:t>
            </w:r>
          </w:p>
        </w:tc>
        <w:tc>
          <w:tcPr>
            <w:tcW w:w="6804" w:type="dxa"/>
            <w:shd w:val="clear" w:color="auto" w:fill="auto"/>
          </w:tcPr>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 </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 xml:space="preserve">            </w:t>
            </w:r>
          </w:p>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(typ projektu 1)</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8.6. Realizacja kolejnych typów projektu jest fakultatywna. (typ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strike/>
              </w:rPr>
            </w:pPr>
          </w:p>
          <w:p w:rsidR="00B77DB2" w:rsidRPr="003C4F4C" w:rsidRDefault="00B77DB2" w:rsidP="001B0A9F">
            <w:pPr>
              <w:pStyle w:val="Akapitzlist"/>
              <w:numPr>
                <w:ilvl w:val="0"/>
                <w:numId w:val="390"/>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 xml:space="preserve"> uczniów branżowych szkół II stopnia,</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1B0A9F">
            <w:pPr>
              <w:pStyle w:val="Akapitzlist"/>
              <w:numPr>
                <w:ilvl w:val="0"/>
                <w:numId w:val="390"/>
              </w:numPr>
              <w:autoSpaceDE w:val="0"/>
              <w:autoSpaceDN w:val="0"/>
              <w:spacing w:after="0" w:line="240" w:lineRule="auto"/>
              <w:jc w:val="both"/>
              <w:rPr>
                <w:rFonts w:cs="Arial"/>
              </w:rPr>
            </w:pPr>
            <w:r w:rsidRPr="003C4F4C">
              <w:rPr>
                <w:rFonts w:cs="Arial"/>
              </w:rPr>
              <w:t xml:space="preserve">Dofinansowanie w ramach projektu mogą uzyskać te formy wsparcia, które w tym samym zakresie nie są finansowane z innych źródeł, w tym ze środków subwencji oświatowej. </w:t>
            </w:r>
          </w:p>
          <w:p w:rsidR="00B77DB2" w:rsidRPr="003C4F4C" w:rsidRDefault="00B77DB2" w:rsidP="00B77DB2">
            <w:pPr>
              <w:spacing w:before="40" w:after="40" w:line="240" w:lineRule="auto"/>
              <w:ind w:left="714" w:hanging="357"/>
              <w:jc w:val="both"/>
              <w:rPr>
                <w:rFonts w:ascii="Myriad Pro" w:hAnsi="Myriad Pro" w:cs="Arial"/>
                <w:sz w:val="20"/>
              </w:rPr>
            </w:pPr>
            <w:r w:rsidRPr="003C4F4C">
              <w:rPr>
                <w:rFonts w:ascii="Myriad Pro" w:hAnsi="Myriad Pro" w:cs="Arial"/>
                <w:sz w:val="20"/>
              </w:rPr>
              <w:t>(typ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jc w:val="both"/>
              <w:rPr>
                <w:rFonts w:cs="Arial"/>
              </w:rPr>
            </w:pPr>
            <w:r w:rsidRPr="003C4F4C">
              <w:rPr>
                <w:rFonts w:cs="Arial"/>
              </w:rPr>
              <w:t>Realizacja wsparcia na rzecz szkoły/placówki systemu oświaty  dokonywana jest na podstawie  indywidualnej diagnozy danej szkoły/ placówki systemu oświaty. (typ projektu: 1 – 6, 8)</w:t>
            </w:r>
          </w:p>
          <w:p w:rsidR="00B77DB2" w:rsidRPr="003C4F4C" w:rsidRDefault="00B77DB2" w:rsidP="00B77DB2">
            <w:pPr>
              <w:pStyle w:val="Akapitzlist"/>
              <w:numPr>
                <w:ilvl w:val="0"/>
                <w:numId w:val="0"/>
              </w:numPr>
              <w:spacing w:before="40" w:after="40" w:line="240" w:lineRule="auto"/>
              <w:ind w:left="360"/>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Projektodawca wniesie wkład własny w wysokości nie mniejszej niż 10% wartości projektu, zgodnie z zapisami zawartymi w Szczegółowym Opisie Osi Priorytetowych Regionalnego Programu Operacyjnego Województwa Zachodniopomorskiego 2014-2020. (typ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jc w:val="both"/>
              <w:rPr>
                <w:rFonts w:cs="Arial"/>
              </w:rPr>
            </w:pPr>
            <w:r w:rsidRPr="003C4F4C">
              <w:rPr>
                <w:rFonts w:cs="Arial"/>
              </w:rPr>
              <w:t xml:space="preserve">W przypadku realizacji form wsparcia: </w:t>
            </w:r>
          </w:p>
          <w:p w:rsidR="00B77DB2" w:rsidRPr="003C4F4C" w:rsidRDefault="00B77DB2" w:rsidP="001B0A9F">
            <w:pPr>
              <w:numPr>
                <w:ilvl w:val="0"/>
                <w:numId w:val="317"/>
              </w:numPr>
              <w:spacing w:after="0" w:line="240" w:lineRule="auto"/>
              <w:ind w:left="241" w:hanging="142"/>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realizacja pozaszkolnych form kształcenia ustawicznego</w:t>
            </w:r>
          </w:p>
          <w:p w:rsidR="00B77DB2" w:rsidRPr="003C4F4C" w:rsidRDefault="00B77DB2" w:rsidP="00B77DB2">
            <w:pPr>
              <w:contextualSpacing/>
              <w:jc w:val="both"/>
              <w:rPr>
                <w:rFonts w:ascii="Myriad Pro" w:hAnsi="Myriad Pro" w:cs="Arial"/>
                <w:b/>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w:t>
            </w:r>
          </w:p>
          <w:p w:rsidR="00B77DB2" w:rsidRPr="003C4F4C" w:rsidRDefault="00B77DB2" w:rsidP="00B77DB2">
            <w:pPr>
              <w:spacing w:before="40" w:after="40" w:line="240" w:lineRule="auto"/>
              <w:ind w:left="317"/>
              <w:jc w:val="both"/>
              <w:rPr>
                <w:rFonts w:ascii="Myriad Pro" w:hAnsi="Myriad Pro" w:cs="Arial"/>
                <w:bCs/>
                <w:sz w:val="20"/>
              </w:rPr>
            </w:pPr>
            <w:r w:rsidRPr="003C4F4C">
              <w:rPr>
                <w:rFonts w:ascii="Myriad Pro" w:hAnsi="Myriad Pro" w:cs="Arial"/>
                <w:bCs/>
                <w:sz w:val="20"/>
              </w:rPr>
              <w:t>(typ projektu: 1)</w:t>
            </w:r>
          </w:p>
          <w:p w:rsidR="00B77DB2" w:rsidRPr="003C4F4C" w:rsidRDefault="00B77DB2" w:rsidP="00B77DB2">
            <w:pPr>
              <w:spacing w:before="40" w:after="40" w:line="240" w:lineRule="auto"/>
              <w:ind w:left="317"/>
              <w:jc w:val="both"/>
              <w:rPr>
                <w:rFonts w:ascii="Myriad Pro" w:hAnsi="Myriad Pro" w:cs="Arial"/>
                <w:bCs/>
                <w:sz w:val="20"/>
              </w:rPr>
            </w:pPr>
          </w:p>
          <w:p w:rsidR="00B77DB2" w:rsidRPr="003C4F4C" w:rsidRDefault="00B77DB2" w:rsidP="001B0A9F">
            <w:pPr>
              <w:pStyle w:val="Akapitzlist"/>
              <w:numPr>
                <w:ilvl w:val="0"/>
                <w:numId w:val="393"/>
              </w:numPr>
              <w:autoSpaceDE w:val="0"/>
              <w:autoSpaceDN w:val="0"/>
              <w:adjustRightInd w:val="0"/>
              <w:ind w:left="32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(typ projektu 1 -6,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eastAsia="Malgun Gothic" w:hAnsi="Myriad Pro" w:cs="Arial"/>
                <w:sz w:val="20"/>
              </w:rPr>
            </w:pPr>
            <w:r w:rsidRPr="003C4F4C">
              <w:rPr>
                <w:rFonts w:ascii="Myriad Pro" w:hAnsi="Myriad Pro" w:cs="Arial"/>
                <w:sz w:val="20"/>
              </w:rPr>
              <w:t xml:space="preserve">Kryterium nr 9 będzie weryfikowane na etapie KOP. </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 „nie dotyczy”.</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9: </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1"/>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2"/>
            </w:r>
            <w:r w:rsidRPr="003C4F4C">
              <w:rPr>
                <w:rFonts w:ascii="Myriad Pro" w:hAnsi="Myriad Pro" w:cs="Arial"/>
                <w:sz w:val="20"/>
              </w:rPr>
              <w:t>.</w:t>
            </w: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Kryterium będzie weryfikowane na etapie KOP.</w:t>
            </w:r>
          </w:p>
        </w:tc>
      </w:tr>
    </w:tbl>
    <w:p w:rsidR="00B77DB2" w:rsidRDefault="00B77DB2" w:rsidP="00004E0E">
      <w:pPr>
        <w:spacing w:before="120" w:after="120" w:line="240" w:lineRule="auto"/>
        <w:rPr>
          <w:rFonts w:ascii="Myriad Pro" w:hAnsi="Myriad Pro"/>
          <w:sz w:val="20"/>
        </w:rPr>
      </w:pPr>
    </w:p>
    <w:tbl>
      <w:tblPr>
        <w:tblW w:w="14167"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8930"/>
        <w:gridCol w:w="4733"/>
      </w:tblGrid>
      <w:tr w:rsidR="00B77DB2" w:rsidRPr="002444D5" w:rsidTr="00B77DB2">
        <w:trPr>
          <w:jc w:val="center"/>
        </w:trPr>
        <w:tc>
          <w:tcPr>
            <w:tcW w:w="14167" w:type="dxa"/>
            <w:gridSpan w:val="3"/>
            <w:shd w:val="clear" w:color="auto" w:fill="D9D9D9"/>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b/>
                <w:sz w:val="20"/>
              </w:rPr>
              <w:t>Kryteria premiujące</w:t>
            </w:r>
          </w:p>
        </w:tc>
      </w:tr>
      <w:tr w:rsidR="00B77DB2" w:rsidRPr="002444D5" w:rsidTr="00B77DB2">
        <w:trPr>
          <w:jc w:val="center"/>
        </w:trPr>
        <w:tc>
          <w:tcPr>
            <w:tcW w:w="504" w:type="dxa"/>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L.p.</w:t>
            </w:r>
          </w:p>
        </w:tc>
        <w:tc>
          <w:tcPr>
            <w:tcW w:w="8930"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2444D5" w:rsidTr="00B77DB2">
        <w:trPr>
          <w:jc w:val="center"/>
        </w:trPr>
        <w:tc>
          <w:tcPr>
            <w:tcW w:w="504" w:type="dxa"/>
            <w:tcBorders>
              <w:bottom w:val="single" w:sz="4" w:space="0" w:color="auto"/>
            </w:tcBorders>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1</w:t>
            </w:r>
          </w:p>
        </w:tc>
        <w:tc>
          <w:tcPr>
            <w:tcW w:w="8930"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4733"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contextualSpacing w:val="0"/>
              <w:rPr>
                <w:rFonts w:cs="Arial"/>
              </w:rPr>
            </w:pPr>
          </w:p>
        </w:tc>
        <w:tc>
          <w:tcPr>
            <w:tcW w:w="8930" w:type="dxa"/>
            <w:tcBorders>
              <w:bottom w:val="single" w:sz="4" w:space="0" w:color="auto"/>
            </w:tcBorders>
          </w:tcPr>
          <w:p w:rsidR="00B77DB2" w:rsidRPr="003C4F4C" w:rsidRDefault="00B77DB2" w:rsidP="00B77DB2">
            <w:pPr>
              <w:tabs>
                <w:tab w:val="left" w:pos="2366"/>
              </w:tabs>
              <w:spacing w:before="60" w:after="60" w:line="240" w:lineRule="auto"/>
              <w:jc w:val="both"/>
              <w:rPr>
                <w:rFonts w:ascii="Myriad Pro" w:hAnsi="Myriad Pro" w:cs="Arial"/>
                <w:sz w:val="20"/>
              </w:rPr>
            </w:pPr>
            <w:r w:rsidRPr="003C4F4C">
              <w:rPr>
                <w:rFonts w:ascii="Myriad Pro" w:hAnsi="Myriad Pro" w:cs="Arial"/>
                <w:sz w:val="20"/>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bottom w:val="single" w:sz="4" w:space="0" w:color="auto"/>
            </w:tcBorders>
          </w:tcPr>
          <w:p w:rsidR="00B77DB2" w:rsidRPr="003C4F4C" w:rsidDel="002E02B7" w:rsidRDefault="00B77DB2" w:rsidP="00B77DB2">
            <w:pPr>
              <w:pStyle w:val="Tekstkomentarza"/>
              <w:spacing w:before="60" w:after="60"/>
              <w:jc w:val="both"/>
              <w:rPr>
                <w:rFonts w:cs="Arial"/>
              </w:rPr>
            </w:pPr>
            <w:r w:rsidRPr="003C4F4C">
              <w:rPr>
                <w:rFonts w:cs="Arial"/>
              </w:rPr>
              <w:t>Projekt uwzględnia działania obejmujące kształcenie praktyczne nauczycieli w przedsiębiorstwach.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5</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W projekcie występuje partycypacja finansowa pracodawcy w kosztach organizacji i prowadzenia stażu uczniowskiego wymiarze co najmniej 5% tych kosztów. (typ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 xml:space="preserve">100% wsparcia w postaci staży uczniowskich i/lub pozaszkolnych form kształcenia ustawicznego realizowanych jest w obszarze Inteligentnych Specjalizacji Województwa Zachodniopomorskiego, wskazanych w </w:t>
            </w:r>
            <w:r w:rsidRPr="003C4F4C">
              <w:rPr>
                <w:rFonts w:ascii="Myriad Pro" w:hAnsi="Myriad Pro" w:cs="Arial"/>
                <w:i/>
                <w:sz w:val="20"/>
              </w:rPr>
              <w:t xml:space="preserve">Wykazie Inteligentnych Specjalizacji Województwa Zachodniopomorskiego. </w:t>
            </w: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Szkoła/ placówka kształcenia zawodowego objęta projektem znajduje się na:</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obszarze miasta średniego – 1 pkt.</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obszarze miasta średniego tracącego funkcje społeczno – gospodarcze – 3 pkt.</w:t>
            </w:r>
          </w:p>
          <w:p w:rsidR="00B77DB2" w:rsidRPr="003C4F4C" w:rsidDel="002E02B7" w:rsidRDefault="00B77DB2" w:rsidP="00B77DB2">
            <w:pPr>
              <w:spacing w:before="60" w:after="60" w:line="240" w:lineRule="auto"/>
              <w:rPr>
                <w:rFonts w:ascii="Myriad Pro" w:hAnsi="Myriad Pro" w:cs="Arial"/>
                <w:sz w:val="20"/>
              </w:rPr>
            </w:pP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Wsparcie kierowane jest do szkół lub placówek systemu oświaty kształcących zawodowo, które w okresie 12 miesięcy poprzedzających złożenie wniosku o dofinansowanie nie korzystały ze wsparcia EFS.  (typ projektu: 1 – 6, 8)</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 zakłada stworzenie klas patronackich (klasy patronackiej) w szkole/ placówce systemu oświaty prowadzącej kształcenie zawodowe. (typ projektu 5)</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Projektodawca od minimum 1 roku przed dniem złożenia wniosku posiada siedzibę  lub oddział lub główne miejsce wykonywania działalności lub dodatkowe miejsce wykonywania działalności na terenie województwa zachodniopomorskiego. (typ projektu 1-6, 8)</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5</w:t>
            </w:r>
          </w:p>
        </w:tc>
      </w:tr>
    </w:tbl>
    <w:p w:rsidR="003B79C3" w:rsidRDefault="003B79C3">
      <w:pPr>
        <w:rPr>
          <w:rFonts w:ascii="Myriad Pro" w:eastAsia="Times New Roman" w:hAnsi="Myriad Pro" w:cs="Times New Roman"/>
          <w:b/>
          <w:lang w:eastAsia="pl-PL"/>
        </w:rPr>
      </w:pPr>
      <w:r>
        <w:rPr>
          <w:rFonts w:ascii="Myriad Pro" w:eastAsia="Times New Roman" w:hAnsi="Myriad Pro" w:cs="Times New Roman"/>
          <w:b/>
          <w:lang w:eastAsia="pl-PL"/>
        </w:rPr>
        <w:br w:type="page"/>
      </w:r>
    </w:p>
    <w:p w:rsidR="00A76522" w:rsidRPr="009B3CDB" w:rsidRDefault="00A76522" w:rsidP="009B3CDB">
      <w:pPr>
        <w:pStyle w:val="Podtytu"/>
        <w:rPr>
          <w:rFonts w:eastAsia="Times New Roman" w:cs="Arial"/>
          <w:szCs w:val="22"/>
        </w:rPr>
      </w:pPr>
      <w:bookmarkStart w:id="458" w:name="_Toc64633796"/>
      <w:r w:rsidRPr="00A76522">
        <w:rPr>
          <w:rFonts w:eastAsia="Times New Roman" w:cs="Arial"/>
          <w:szCs w:val="22"/>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458"/>
    </w:p>
    <w:p w:rsidR="00DE6A5B" w:rsidRPr="00DE6A5B" w:rsidRDefault="00827D50" w:rsidP="00DE6A5B">
      <w:pPr>
        <w:jc w:val="center"/>
        <w:rPr>
          <w:rFonts w:ascii="Myriad Pro" w:eastAsiaTheme="majorEastAsia" w:hAnsi="Myriad Pro" w:cs="Arial"/>
          <w:b/>
          <w:bCs/>
          <w:sz w:val="20"/>
        </w:rPr>
      </w:pPr>
      <w:r w:rsidRPr="00B77CE6">
        <w:rPr>
          <w:rFonts w:ascii="Myriad Pro" w:hAnsi="Myriad Pro"/>
          <w:b/>
          <w:sz w:val="20"/>
        </w:rPr>
        <w:t xml:space="preserve">Kryteria ogólne przyjęte Uchwałą Nr </w:t>
      </w:r>
      <w:r w:rsidR="00FB11FF" w:rsidRPr="00B77CE6">
        <w:rPr>
          <w:rFonts w:ascii="Myriad Pro" w:hAnsi="Myriad Pro" w:cs="Arial"/>
          <w:b/>
          <w:bCs/>
          <w:sz w:val="20"/>
        </w:rPr>
        <w:t>31/19</w:t>
      </w:r>
      <w:r w:rsidRPr="00B77CE6">
        <w:rPr>
          <w:rFonts w:ascii="Myriad Pro" w:hAnsi="Myriad Pro"/>
          <w:b/>
          <w:sz w:val="20"/>
        </w:rPr>
        <w:t xml:space="preserve"> </w:t>
      </w:r>
      <w:r w:rsidRPr="00B77CE6">
        <w:rPr>
          <w:rFonts w:ascii="Myriad Pro" w:eastAsiaTheme="majorEastAsia" w:hAnsi="Myriad Pro" w:cs="Arial"/>
          <w:b/>
          <w:bCs/>
          <w:sz w:val="20"/>
        </w:rPr>
        <w:t>Komitetu Monitorującego RPO WZ 2014-2020 z dnia 25 czerwca 2019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Oś priorytetowa</w:t>
            </w:r>
          </w:p>
        </w:tc>
        <w:tc>
          <w:tcPr>
            <w:tcW w:w="1231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VIII Edukacja</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Priorytet Inwestycyjny</w:t>
            </w:r>
          </w:p>
        </w:tc>
        <w:tc>
          <w:tcPr>
            <w:tcW w:w="12315" w:type="dxa"/>
            <w:shd w:val="clear" w:color="auto" w:fill="B6DDE8"/>
          </w:tcPr>
          <w:p w:rsidR="00DE6A5B" w:rsidRPr="00101DD9" w:rsidRDefault="00DE6A5B" w:rsidP="00DE6A5B">
            <w:pPr>
              <w:autoSpaceDE w:val="0"/>
              <w:autoSpaceDN w:val="0"/>
              <w:adjustRightInd w:val="0"/>
              <w:spacing w:before="120" w:after="120" w:line="240" w:lineRule="auto"/>
              <w:jc w:val="both"/>
              <w:rPr>
                <w:rFonts w:ascii="Myriad Pro" w:eastAsia="Calibri" w:hAnsi="Myriad Pro" w:cs="Times New Roman"/>
                <w:sz w:val="20"/>
              </w:rPr>
            </w:pPr>
            <w:r w:rsidRPr="00101DD9">
              <w:rPr>
                <w:rFonts w:ascii="Myriad Pro" w:eastAsia="Calibri" w:hAnsi="Myriad Pro" w:cs="Times New Roman"/>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Działanie</w:t>
            </w:r>
          </w:p>
        </w:tc>
        <w:tc>
          <w:tcPr>
            <w:tcW w:w="12315" w:type="dxa"/>
            <w:shd w:val="clear" w:color="auto" w:fill="B6DDE8"/>
          </w:tcPr>
          <w:p w:rsidR="00DE6A5B" w:rsidRPr="00101DD9" w:rsidRDefault="00DE6A5B" w:rsidP="00DE6A5B">
            <w:pPr>
              <w:autoSpaceDE w:val="0"/>
              <w:autoSpaceDN w:val="0"/>
              <w:adjustRightInd w:val="0"/>
              <w:spacing w:before="60" w:after="60" w:line="240" w:lineRule="auto"/>
              <w:rPr>
                <w:rFonts w:ascii="Myriad Pro" w:eastAsia="Calibri" w:hAnsi="Myriad Pro" w:cs="Times New Roman"/>
                <w:sz w:val="20"/>
              </w:rPr>
            </w:pPr>
            <w:r w:rsidRPr="00101DD9">
              <w:rPr>
                <w:rFonts w:ascii="Myriad Pro" w:eastAsia="Calibri" w:hAnsi="Myriad Pro" w:cs="Times New Roman"/>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Typ projektu</w:t>
            </w:r>
          </w:p>
        </w:tc>
        <w:tc>
          <w:tcPr>
            <w:tcW w:w="12315" w:type="dxa"/>
            <w:shd w:val="clear" w:color="auto" w:fill="B6DDE8"/>
          </w:tcPr>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Podnoszenie umiejętności oraz uzyskiwanie kwalifikacji zawodowych przez uczniów i słuchaczy szkół lub placówek systemu oświaty prowadzących kształcenie zawodowe i/lub osób dorosłych zainteresowanych z własnej inicjatywy zdobyciem, uzupełnieniem lub podnoszeniem kwalifikacji zawodowych poprzez</w:t>
            </w:r>
            <w:r w:rsidRPr="00101DD9" w:rsidDel="005E65FC">
              <w:rPr>
                <w:rFonts w:eastAsia="Calibri" w:cs="Times New Roman"/>
              </w:rPr>
              <w:t xml:space="preserve"> </w:t>
            </w:r>
            <w:r w:rsidRPr="00101DD9">
              <w:rPr>
                <w:rFonts w:eastAsia="Calibri" w:cs="Times New Roman"/>
              </w:rPr>
              <w:t>:</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praktyki zawodowe organizowane u pracodawców lub przedsiębiorców dla uczniów zasadniczych szkół zawodowych, szkół branżowych I i II stopnia,</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staże zawodowe obejmujące realizację kształcenia zawodowego praktycznego we współpracy z pracodawcami lub przedsiębiorcami lub wykraczające poza zakres kształcenia zawodowego praktycznego,</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realizację kompleksowych programów kształcenia praktycznego organizowanych w miejscu pracy,</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wdrożenie nowych, innowacyjnych form kształcenia zawodowego,</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stypendialną dla uczniów szczególnie uzdolnionych w zakresie przedmiotów rozwijających kompetencje kluczowe/ umiejętności uniwersalne lub  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finansowa umożliwiająca uczniom/słuchaczom naukę w szkole kształcenia zawodowego poza miejscem zamieszkania (zwrot kosztów dojazdu lub zwrot kosztów zakwaterowania)</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dodatkowe zajęcia specjalistyczne dla uczniów/ słuchaczy (w tym szkolenia, warsztaty) realizowane we współpracy z podmiotami z otoczenia społeczno-gospodarczego szkół/placówek które mają na celu podnoszenie u nich umiejętności/ kompetencji zawodowych, </w:t>
            </w:r>
          </w:p>
          <w:p w:rsidR="00DE6A5B" w:rsidRPr="00101DD9" w:rsidRDefault="00DE6A5B" w:rsidP="001B0A9F">
            <w:pPr>
              <w:pStyle w:val="Akapitzlist"/>
              <w:numPr>
                <w:ilvl w:val="0"/>
                <w:numId w:val="367"/>
              </w:numPr>
              <w:rPr>
                <w:rFonts w:eastAsia="Calibri" w:cs="Times New Roman"/>
              </w:rPr>
            </w:pPr>
            <w:r w:rsidRPr="00101DD9">
              <w:rPr>
                <w:rFonts w:eastAsia="Calibri" w:cs="Times New Roman"/>
              </w:rPr>
              <w:t xml:space="preserve">uzyskiwanie przez uczniów lub słuchaczy dodatkowych uprawnień do wykonywania zawodu, zwiększających ich szanse na rynku pracy (np. poprzez  udział w kursach),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organizowanie kursów przygotowawczych na studia we współpracy ze szkołami wyższymi oraz organizowanie kursów i szkoleń przygotowujących do kwalifikacyjnych egzaminów czeladniczych i mistrzowskich,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udział w zajęciach prowadzonych w szkole wyższej, w tym w zajęciach laboratoryjnych, kołach lub obozach naukowych,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realizację szkolnych form kształcenia ustawicznego zawodowego albo pozaszkolnych form kształcenia ustawicznego, w tym wymienionych w rozporządzeniu MEN z dnia 11 stycznia 2012 r. w sprawie kształcenia ustawicznego w formach pozaszkolnych oraz rozporządzenia MEN z dnia 18 sierpnia 2017 r. w sprawie kształcenia ustawicznego w formach pozaszkolnych,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doradztwo edukacyjno-zawodowe,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wykorzystanie rezultatów projektów, w tym pozytywnie zwalidowanych produktów projektów innowacyjnych zrealizowanych w latach 2007-2013 w ramach PO KL,</w:t>
            </w:r>
          </w:p>
          <w:p w:rsidR="00DE6A5B" w:rsidRPr="00324057"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Kształtowanie i rozwijanie u uczniów lub słuchaczy szkół lub placówek systemu oświaty prowadzących kształcenie zawodowe kompetencji kluczowych lub umiejętności uniwersalnych niezbędnych na rynku pracy poprzez:</w:t>
            </w:r>
          </w:p>
          <w:p w:rsidR="00DE6A5B" w:rsidRPr="00101DD9" w:rsidRDefault="00DE6A5B" w:rsidP="001B0A9F">
            <w:pPr>
              <w:numPr>
                <w:ilvl w:val="0"/>
                <w:numId w:val="365"/>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realizację projektów edukacyjnych w szkołach lub placówkach systemu oświaty objętych wsparciem,</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różnych form rozwijających uzdolnienia,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wdrożenie nowych form i programów nauczania,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tworzenie i realizacja zajęć w klasach o nowatorskich rozwiązaniach programowych, organizacyjnych lub metodycznych,</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organizację kółek zainteresowań, warsztatów, laboratoriów dla uczniów lub słuchaczy,</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 xml:space="preserve">nawiązywanie współpracy z otoczeniem społeczno-gospodarczym szkoły lub placówki systemu oświaty w celu osiągnięcia założonych celów edukacyjnych, </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wykorzystanie narzędzi, metod lub form pracy wypracowanych w ramach projektów, w tym pozytywnie zwalidowanych produktów projektów innowacyjnych, zrealizowanych w latach 2007-2013 w ramach PO KL,</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zajęć poza szkołą lub poza lekcjami.</w:t>
            </w:r>
          </w:p>
          <w:p w:rsidR="00DE6A5B" w:rsidRPr="00101DD9" w:rsidRDefault="00DE6A5B" w:rsidP="001B0A9F">
            <w:pPr>
              <w:pStyle w:val="Akapitzlist"/>
              <w:numPr>
                <w:ilvl w:val="0"/>
                <w:numId w:val="366"/>
              </w:numPr>
              <w:spacing w:before="60" w:after="60"/>
              <w:rPr>
                <w:rFonts w:eastAsia="Calibri" w:cs="Times New Roman"/>
              </w:rPr>
            </w:pPr>
            <w:r w:rsidRPr="00101DD9">
              <w:rPr>
                <w:rFonts w:eastAsia="Calibri" w:cs="Times New Roman"/>
              </w:rPr>
              <w:t>Przygotowanie i wdrożenie programów mających na celu zwiększenie przedsiębiorczości i innowacyjności na poziomie edukacji szkolnej – m.in. poprzez finansowanie wdrażania takich programów dla uczniów (w tym zakup niezbędnego wyposażenia), przygotowanie nauczycieli do prowadzenia takich zajęć itp.</w:t>
            </w:r>
          </w:p>
          <w:p w:rsidR="00DE6A5B" w:rsidRPr="00101DD9" w:rsidRDefault="00DE6A5B" w:rsidP="001B0A9F">
            <w:pPr>
              <w:pStyle w:val="Akapitzlist"/>
              <w:numPr>
                <w:ilvl w:val="0"/>
                <w:numId w:val="366"/>
              </w:numPr>
              <w:rPr>
                <w:rFonts w:eastAsia="Calibri" w:cs="Times New Roman"/>
              </w:rPr>
            </w:pPr>
            <w:r w:rsidRPr="00101DD9">
              <w:rPr>
                <w:rFonts w:eastAsia="Calibri" w:cs="Times New Roman"/>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DE6A5B" w:rsidRPr="00101DD9" w:rsidRDefault="00DE6A5B" w:rsidP="001B0A9F">
            <w:pPr>
              <w:pStyle w:val="Akapitzlist"/>
              <w:numPr>
                <w:ilvl w:val="0"/>
                <w:numId w:val="366"/>
              </w:numPr>
              <w:autoSpaceDE w:val="0"/>
              <w:autoSpaceDN w:val="0"/>
              <w:spacing w:after="0" w:line="240" w:lineRule="auto"/>
              <w:rPr>
                <w:rFonts w:eastAsia="Calibri" w:cs="Times New Roman"/>
              </w:rPr>
            </w:pPr>
            <w:r w:rsidRPr="00101DD9">
              <w:rPr>
                <w:rFonts w:eastAsia="Calibri" w:cs="Times New Roman"/>
              </w:rPr>
              <w:t xml:space="preserve">Rozwój współpracy szkół lub placówek systemu oświaty prowadzących kształcenie zawodowe z ich otoczeniem społeczno-gospodarczym </w:t>
            </w:r>
            <w:r w:rsidRPr="00101DD9">
              <w:rPr>
                <w:rFonts w:eastAsia="Calibri" w:cs="Times New Roman"/>
              </w:rPr>
              <w:br/>
              <w:t>w szczególności poprzez:</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tworzenie klas patronackich w szkołach,</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w dostosowywaniu oferty edukacyjnej w szkołach i formach pozaszkolnych do potrzeb regionalnego i lokalnego rynku pracy,</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opracowywanie lub modyfikację programów nauczania,</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wykorzystanie rezultatów projektów, w tym pozytywnie zwalidowanych produktów projektów innowacyjnych zrealizowanych w latach 2007-2013 w ramach PO KL</w:t>
            </w:r>
          </w:p>
          <w:p w:rsidR="00DE6A5B" w:rsidRPr="00324057"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szkół i placówek systemu oświaty prowadzących kształcenie zawodowe z uczelniami wyższymi.</w:t>
            </w:r>
          </w:p>
          <w:p w:rsidR="00DE6A5B" w:rsidRPr="00101DD9" w:rsidRDefault="00DE6A5B" w:rsidP="001B0A9F">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Doskonalenie umiejętności i kompetencji lub kwalifikacji nauczycieli, w tym nauczycieli  kształcenia ogólnego, zawodowego i instruktorów praktycznej nauki zawodu, związanych z nauczanym zawodem, głównie poprzez:</w:t>
            </w:r>
          </w:p>
          <w:p w:rsidR="00DE6A5B" w:rsidRPr="00101DD9" w:rsidRDefault="00DE6A5B" w:rsidP="001B0A9F">
            <w:pPr>
              <w:numPr>
                <w:ilvl w:val="0"/>
                <w:numId w:val="363"/>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 xml:space="preserve">kursy lub szkolenia doskonalące (teoretyczne lub praktyczne), w tym organizowane i prowadzone przez kadrę ośrodków doskonalenia nauczycieli lub trenerów przedszkolnych w ramach POWER, </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studia podyplomowe, w tym  przygotowujące do wykonywania zawodu nauczyciela przedmiotów zawodowych albo obejmujące zakresem tematykę związaną z nauczanym zawodem (branżowe, specjalistyczne),</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wspieranie istniejących, budowanie nowych lub moderowanie sieci współpracy i samokształcenia,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realizację programów wspomagania,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DE6A5B" w:rsidRPr="00324057"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wykorzystanie narzędzi, metod lub form pracy wypracowanych w ramach projektów, w tym pozytywnie zwalidowanych produktów projektów innowacyjnych, zrealizowanych w latach 2007-2013 w ramach PO KL.</w:t>
            </w:r>
          </w:p>
          <w:p w:rsidR="00DE6A5B" w:rsidRPr="00101DD9" w:rsidRDefault="00DE6A5B" w:rsidP="001B0A9F">
            <w:pPr>
              <w:numPr>
                <w:ilvl w:val="0"/>
                <w:numId w:val="369"/>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Rozwój doradztwa zawodowego w szkołach i placówkach kształcenia zawodowego w szczególności poprzez:</w:t>
            </w:r>
          </w:p>
          <w:p w:rsidR="00DE6A5B" w:rsidRPr="00101DD9" w:rsidRDefault="00DE6A5B" w:rsidP="001B0A9F">
            <w:pPr>
              <w:pStyle w:val="Akapitzlist"/>
              <w:numPr>
                <w:ilvl w:val="0"/>
                <w:numId w:val="364"/>
              </w:numPr>
              <w:spacing w:before="60" w:after="60" w:line="240" w:lineRule="auto"/>
              <w:rPr>
                <w:rFonts w:eastAsia="Calibri" w:cs="Times New Roman"/>
              </w:rPr>
            </w:pPr>
            <w:r w:rsidRPr="00101DD9">
              <w:rPr>
                <w:rFonts w:eastAsia="Calibri" w:cs="Times New Roman"/>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DE6A5B" w:rsidRPr="00101DD9" w:rsidRDefault="00DE6A5B" w:rsidP="001B0A9F">
            <w:pPr>
              <w:numPr>
                <w:ilvl w:val="0"/>
                <w:numId w:val="364"/>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tworzenie Punktów Informacji i Kariery (PIK),</w:t>
            </w:r>
          </w:p>
          <w:p w:rsidR="00DE6A5B" w:rsidRPr="00324057" w:rsidRDefault="00DE6A5B" w:rsidP="001B0A9F">
            <w:pPr>
              <w:numPr>
                <w:ilvl w:val="0"/>
                <w:numId w:val="364"/>
              </w:numPr>
              <w:spacing w:after="0" w:line="240" w:lineRule="auto"/>
              <w:contextualSpacing/>
              <w:rPr>
                <w:rFonts w:ascii="Myriad Pro" w:eastAsia="Calibri" w:hAnsi="Myriad Pro" w:cs="Times New Roman"/>
                <w:sz w:val="20"/>
              </w:rPr>
            </w:pPr>
            <w:r w:rsidRPr="00101DD9">
              <w:rPr>
                <w:rFonts w:ascii="Myriad Pro" w:eastAsia="Calibri" w:hAnsi="Myriad Pro" w:cs="Times New Roman"/>
                <w:sz w:val="20"/>
              </w:rPr>
              <w:t>zewnętrzne wsparcie szkół w obszarze doradztwa edukacyjno-zawodowego.</w:t>
            </w:r>
          </w:p>
        </w:tc>
      </w:tr>
    </w:tbl>
    <w:p w:rsidR="00DE6A5B" w:rsidRPr="001222ED" w:rsidRDefault="00DE6A5B"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DB39F9" w:rsidRPr="00C16BBF" w:rsidTr="00581D65">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dopuszczalności</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DB39F9" w:rsidRPr="001565E6" w:rsidRDefault="00DB39F9" w:rsidP="00DB39F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typem projektu</w:t>
            </w:r>
          </w:p>
          <w:p w:rsidR="00DB39F9" w:rsidRPr="00D37481" w:rsidRDefault="00DB39F9" w:rsidP="00DB39F9">
            <w:pPr>
              <w:spacing w:before="40" w:after="40"/>
              <w:rPr>
                <w:rFonts w:ascii="Myriad Pro" w:hAnsi="Myriad Pro"/>
                <w:sz w:val="20"/>
              </w:rPr>
            </w:pPr>
          </w:p>
          <w:p w:rsidR="00DB39F9" w:rsidRPr="00D37481" w:rsidRDefault="00DB39F9" w:rsidP="00DB39F9">
            <w:pPr>
              <w:spacing w:before="40" w:after="40"/>
              <w:rPr>
                <w:rFonts w:ascii="Myriad Pro" w:hAnsi="Myriad Pro"/>
                <w:sz w:val="20"/>
              </w:rPr>
            </w:pPr>
          </w:p>
        </w:tc>
        <w:tc>
          <w:tcPr>
            <w:tcW w:w="7087" w:type="dxa"/>
            <w:shd w:val="clear" w:color="auto" w:fill="auto"/>
          </w:tcPr>
          <w:p w:rsidR="00DB39F9" w:rsidRPr="001565E6" w:rsidRDefault="00DB39F9" w:rsidP="00DB39F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line="276" w:lineRule="auto"/>
              <w:jc w:val="both"/>
              <w:rPr>
                <w:rFonts w:ascii="Myriad Pro" w:eastAsiaTheme="majorEastAsia" w:hAnsi="Myriad Pro" w:cs="Arial"/>
                <w:b/>
                <w:bCs/>
                <w:color w:val="4F81BD" w:themeColor="accent1"/>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A75B9">
              <w:rPr>
                <w:rFonts w:ascii="Myriad Pro" w:hAnsi="Myriad Pro" w:cs="Arial"/>
                <w:i/>
                <w:sz w:val="20"/>
              </w:rPr>
              <w:t>RPO WZ 2014-2020</w:t>
            </w:r>
            <w:r w:rsidRPr="00BA75B9">
              <w:rPr>
                <w:rFonts w:ascii="Myriad Pro" w:hAnsi="Myriad Pro" w:cs="Arial"/>
                <w:sz w:val="20"/>
              </w:rPr>
              <w:t xml:space="preserve">, </w:t>
            </w:r>
            <w:r w:rsidRPr="00BA75B9">
              <w:rPr>
                <w:rFonts w:ascii="Myriad Pro" w:hAnsi="Myriad Pro" w:cs="Arial"/>
                <w:i/>
                <w:sz w:val="20"/>
              </w:rPr>
              <w:t>SOOP RPO WZ 2014-2020</w:t>
            </w:r>
            <w:r w:rsidRPr="00BA75B9">
              <w:rPr>
                <w:rFonts w:ascii="Myriad Pro" w:hAnsi="Myriad Pro" w:cs="Arial"/>
                <w:sz w:val="20"/>
              </w:rPr>
              <w:t xml:space="preserve">, przepisów prawa -  mających wpływ na założenia dotyczące grupy docelowej i/lub typu projektu.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Projekt jest zgodny z: </w:t>
            </w:r>
          </w:p>
          <w:p w:rsidR="00DB39F9" w:rsidRPr="00C16BBF" w:rsidRDefault="00DB39F9" w:rsidP="001B0A9F">
            <w:pPr>
              <w:pStyle w:val="Akapitzlist"/>
              <w:numPr>
                <w:ilvl w:val="0"/>
                <w:numId w:val="359"/>
              </w:numPr>
              <w:spacing w:before="40" w:after="40"/>
              <w:ind w:left="357" w:hanging="357"/>
              <w:contextualSpacing w:val="0"/>
            </w:pPr>
            <w:r w:rsidRPr="00C16BBF">
              <w:t>zasadą równości szans kobiet i mężczyzn, w oparciu o standard minimum,</w:t>
            </w:r>
          </w:p>
          <w:p w:rsidR="00DB39F9" w:rsidRDefault="00DB39F9" w:rsidP="001B0A9F">
            <w:pPr>
              <w:pStyle w:val="Akapitzlist"/>
              <w:numPr>
                <w:ilvl w:val="0"/>
                <w:numId w:val="359"/>
              </w:numPr>
              <w:spacing w:before="40" w:after="40"/>
              <w:ind w:left="357" w:hanging="357"/>
              <w:contextualSpacing w:val="0"/>
              <w:rPr>
                <w:color w:val="FF0000"/>
              </w:rPr>
            </w:pPr>
            <w:r w:rsidRPr="00C16BBF">
              <w:t>właściwymi politykami i zasadami wspólnotowymi</w:t>
            </w:r>
            <w:r>
              <w:t>:</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zrównoważonego rozwoju,</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promowania i realizacji zasady równości szans i niedyskryminacji, w tym. m. in. koniecznością stosowania zasady uniwersalnego projektowania.</w:t>
            </w:r>
          </w:p>
          <w:p w:rsidR="00DB39F9" w:rsidRDefault="00DB39F9" w:rsidP="00581D65">
            <w:pPr>
              <w:pStyle w:val="Akapitzlist"/>
              <w:numPr>
                <w:ilvl w:val="0"/>
                <w:numId w:val="0"/>
              </w:numPr>
              <w:spacing w:before="40" w:after="40"/>
              <w:ind w:left="357"/>
              <w:contextualSpacing w:val="0"/>
              <w:jc w:val="both"/>
              <w:rPr>
                <w:color w:val="FF0000"/>
              </w:rPr>
            </w:pPr>
            <w:r w:rsidRPr="00BA75B9">
              <w:rPr>
                <w:rFonts w:eastAsia="MyriadPro-Regular" w:cs="Arial"/>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DB39F9" w:rsidRDefault="00DB39F9" w:rsidP="00DB39F9">
            <w:pPr>
              <w:spacing w:before="40" w:after="40"/>
              <w:rPr>
                <w:rFonts w:ascii="Myriad Pro" w:hAnsi="Myriad Pro"/>
                <w:sz w:val="20"/>
              </w:rPr>
            </w:pPr>
            <w:r w:rsidRPr="00D37481">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DB39F9" w:rsidRPr="001565E6" w:rsidRDefault="00DB39F9" w:rsidP="00DB39F9">
            <w:pPr>
              <w:spacing w:before="40" w:after="40"/>
              <w:rPr>
                <w:rFonts w:ascii="Myriad Pro" w:hAnsi="Myriad Pro"/>
                <w:sz w:val="20"/>
              </w:rPr>
            </w:pPr>
          </w:p>
          <w:p w:rsidR="00DB39F9" w:rsidRPr="001565E6" w:rsidRDefault="00DB39F9" w:rsidP="00DB39F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Pr>
                <w:rFonts w:ascii="Myriad Pro" w:hAnsi="Myriad Pro"/>
                <w:i/>
                <w:sz w:val="20"/>
              </w:rPr>
              <w:t>,</w:t>
            </w:r>
            <w:r w:rsidRPr="00C16BBF">
              <w:rPr>
                <w:rFonts w:ascii="Myriad Pro" w:hAnsi="Myriad Pro"/>
                <w:sz w:val="20"/>
              </w:rPr>
              <w:t xml:space="preserve"> jest podmiotem</w:t>
            </w:r>
            <w:r>
              <w:rPr>
                <w:rFonts w:ascii="Myriad Pro" w:hAnsi="Myriad Pro"/>
                <w:sz w:val="20"/>
              </w:rPr>
              <w:t xml:space="preserve"> </w:t>
            </w:r>
            <w:r w:rsidRPr="00C16BBF">
              <w:rPr>
                <w:rFonts w:ascii="Myriad Pro" w:hAnsi="Myriad Pro"/>
                <w:sz w:val="20"/>
              </w:rPr>
              <w:t xml:space="preserve">uprawnionym do ubiegania się o dofinansowanie </w:t>
            </w:r>
            <w:r w:rsidRPr="001565E6">
              <w:rPr>
                <w:rFonts w:ascii="Myriad Pro" w:hAnsi="Myriad Pro"/>
                <w:sz w:val="20"/>
              </w:rPr>
              <w:t>w ramach Działania/typu/ów projektu, w którym ogłoszony został konkurs.</w:t>
            </w:r>
            <w:r w:rsidRPr="001565E6">
              <w:rPr>
                <w:rFonts w:ascii="Myriad Pro" w:hAnsi="Myriad Pro"/>
                <w:i/>
                <w:sz w:val="20"/>
              </w:rPr>
              <w:t xml:space="preserve"> </w:t>
            </w:r>
          </w:p>
        </w:tc>
        <w:tc>
          <w:tcPr>
            <w:tcW w:w="4449" w:type="dxa"/>
            <w:shd w:val="clear" w:color="auto" w:fill="auto"/>
          </w:tcPr>
          <w:p w:rsidR="00DB39F9" w:rsidRPr="00C16BBF" w:rsidRDefault="00DB39F9" w:rsidP="00DB39F9">
            <w:pPr>
              <w:spacing w:before="40" w:after="40"/>
              <w:rPr>
                <w:rFonts w:ascii="Myriad Pro" w:hAnsi="Myriad Pro"/>
                <w:sz w:val="20"/>
              </w:rPr>
            </w:pPr>
            <w:r w:rsidRPr="001565E6">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autoSpaceDE w:val="0"/>
              <w:autoSpaceDN w:val="0"/>
              <w:adjustRightInd w:val="0"/>
              <w:spacing w:line="276" w:lineRule="auto"/>
              <w:jc w:val="both"/>
              <w:rPr>
                <w:rFonts w:ascii="Myriad Pro" w:eastAsia="Malgun Gothic" w:hAnsi="Myriad Pro" w:cs="Arial"/>
                <w:sz w:val="20"/>
              </w:rPr>
            </w:pPr>
            <w:r w:rsidRPr="00BA75B9">
              <w:rPr>
                <w:rFonts w:ascii="Myriad Pro" w:hAnsi="Myriad Pro" w:cs="Arial"/>
                <w:sz w:val="20"/>
              </w:rPr>
              <w:t xml:space="preserve">Kryterium będzie weryfikowane na etapie KOP, na dzień podpisania umowy oraz w przypadku zmiany Partnera (jeśli dotyczy).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DB39F9" w:rsidRPr="00C16BBF" w:rsidTr="00792D64">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wykonalności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1565E6"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DB39F9" w:rsidRPr="00202778" w:rsidRDefault="00DB39F9" w:rsidP="00DB39F9">
            <w:pPr>
              <w:spacing w:before="40" w:after="40"/>
              <w:rPr>
                <w:rFonts w:ascii="Myriad Pro" w:hAnsi="Myriad Pro"/>
                <w:i/>
                <w:sz w:val="20"/>
              </w:rPr>
            </w:pPr>
            <w:r w:rsidRPr="00115B55">
              <w:rPr>
                <w:rFonts w:ascii="Myriad Pro" w:hAnsi="Myriad Pro"/>
                <w:sz w:val="20"/>
              </w:rPr>
              <w:t xml:space="preserve">Projekt jest zgodny z prawodawstwem wspólnotowym i krajowym, w tym przepisami ustawy </w:t>
            </w:r>
            <w:r w:rsidRPr="00202778">
              <w:rPr>
                <w:rFonts w:ascii="Myriad Pro" w:hAnsi="Myriad Pro"/>
                <w:sz w:val="20"/>
              </w:rPr>
              <w:t xml:space="preserve">z dnia 29 stycznia 2004 r. </w:t>
            </w:r>
            <w:r w:rsidRPr="00202778">
              <w:rPr>
                <w:rFonts w:ascii="Myriad Pro" w:hAnsi="Myriad Pro"/>
                <w:i/>
                <w:sz w:val="20"/>
              </w:rPr>
              <w:t xml:space="preserve">Prawo zamówień publicznych. </w:t>
            </w:r>
          </w:p>
          <w:p w:rsidR="00DB39F9" w:rsidRDefault="00DB39F9" w:rsidP="00DB39F9">
            <w:pPr>
              <w:autoSpaceDE w:val="0"/>
              <w:autoSpaceDN w:val="0"/>
              <w:adjustRightInd w:val="0"/>
              <w:jc w:val="both"/>
              <w:rPr>
                <w:rFonts w:ascii="Arial" w:eastAsia="MyriadPro-Regular" w:hAnsi="Arial" w:cs="Arial"/>
                <w:sz w:val="20"/>
              </w:rPr>
            </w:pPr>
            <w:r w:rsidRPr="00BA75B9">
              <w:rPr>
                <w:rFonts w:ascii="Myriad Pro" w:eastAsia="MyriadPro-Regular" w:hAnsi="Myriad Pro" w:cs="Arial"/>
                <w:sz w:val="20"/>
              </w:rPr>
              <w:t xml:space="preserve">Projekt spełnia wymogi utworzenia partnerstwa zgodnie z art. 33 ust. 2-4a ustawy z dnia 11 lipca 2014 r. o zasadach realizacji programów </w:t>
            </w:r>
            <w:r w:rsidRPr="00BA75B9">
              <w:rPr>
                <w:rFonts w:ascii="Myriad Pro" w:eastAsia="MyriadPro-Regular" w:hAnsi="Myriad Pro" w:cs="Arial"/>
                <w:sz w:val="20"/>
              </w:rPr>
              <w:br/>
              <w:t>w zakresie polityki spójności finansowanych w perspektywie finansowej 2014-2020 (jeśli dotyczy).</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Zgodność</w:t>
            </w:r>
          </w:p>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 wymogami pomocy</w:t>
            </w:r>
          </w:p>
          <w:p w:rsidR="00DB39F9" w:rsidRPr="00202778" w:rsidRDefault="00DB39F9" w:rsidP="0030106A">
            <w:pPr>
              <w:spacing w:before="40"/>
              <w:rPr>
                <w:rFonts w:ascii="Myriad Pro" w:hAnsi="Myriad Pro"/>
                <w:sz w:val="20"/>
              </w:rPr>
            </w:pPr>
            <w:r w:rsidRPr="00BA75B9">
              <w:rPr>
                <w:rFonts w:ascii="Myriad Pro" w:eastAsia="Malgun Gothic" w:hAnsi="Myriad Pro" w:cs="Arial"/>
                <w:sz w:val="20"/>
              </w:rPr>
              <w:t>publicznej</w:t>
            </w:r>
          </w:p>
        </w:tc>
        <w:tc>
          <w:tcPr>
            <w:tcW w:w="7087" w:type="dxa"/>
          </w:tcPr>
          <w:p w:rsidR="00DB39F9" w:rsidRPr="00202778" w:rsidRDefault="00DB39F9" w:rsidP="00DB39F9">
            <w:pPr>
              <w:spacing w:before="40" w:after="40"/>
              <w:rPr>
                <w:rFonts w:ascii="Myriad Pro" w:hAnsi="Myriad Pro"/>
                <w:sz w:val="20"/>
              </w:rPr>
            </w:pPr>
            <w:r w:rsidRPr="00BA75B9">
              <w:rPr>
                <w:rFonts w:ascii="Myriad Pro" w:eastAsia="Malgun Gothic" w:hAnsi="Myriad Pro" w:cs="Arial"/>
                <w:sz w:val="20"/>
              </w:rPr>
              <w:t xml:space="preserve">Projekt jest zgodny regułami pomocy publicznej i/lub pomocy </w:t>
            </w:r>
            <w:r w:rsidRPr="00BA75B9">
              <w:rPr>
                <w:rFonts w:ascii="Myriad Pro" w:eastAsia="Malgun Gothic" w:hAnsi="Myriad Pro" w:cs="Arial"/>
                <w:i/>
                <w:sz w:val="20"/>
              </w:rPr>
              <w:t>de minimis</w:t>
            </w:r>
            <w:r w:rsidRPr="00BA75B9">
              <w:rPr>
                <w:rFonts w:ascii="Myriad Pro" w:eastAsia="Malgun Gothic" w:hAnsi="Myriad Pro" w:cs="Arial"/>
                <w:sz w:val="20"/>
              </w:rPr>
              <w:t>.</w:t>
            </w:r>
          </w:p>
        </w:tc>
        <w:tc>
          <w:tcPr>
            <w:tcW w:w="4449" w:type="dxa"/>
          </w:tcPr>
          <w:p w:rsidR="00DB39F9" w:rsidRPr="00202778" w:rsidRDefault="00DB39F9" w:rsidP="00DB39F9">
            <w:pPr>
              <w:spacing w:before="40" w:after="40" w:line="276" w:lineRule="auto"/>
              <w:rPr>
                <w:rFonts w:ascii="Myriad Pro" w:hAnsi="Myriad Pro" w:cs="Arial"/>
                <w:sz w:val="20"/>
              </w:rPr>
            </w:pPr>
            <w:r w:rsidRPr="00BA75B9">
              <w:rPr>
                <w:rFonts w:ascii="Myriad Pro" w:hAnsi="Myriad Pro" w:cs="Arial"/>
                <w:sz w:val="20"/>
              </w:rPr>
              <w:t>Jeżeli dotyczy: spełnienie kryterium jest konieczne do przyznania dofinansowania.</w:t>
            </w:r>
          </w:p>
          <w:p w:rsidR="00DB39F9" w:rsidRPr="00202778" w:rsidRDefault="00DB39F9" w:rsidP="00DB39F9">
            <w:pPr>
              <w:autoSpaceDE w:val="0"/>
              <w:autoSpaceDN w:val="0"/>
              <w:adjustRightInd w:val="0"/>
              <w:spacing w:after="200" w:line="276" w:lineRule="auto"/>
              <w:jc w:val="both"/>
              <w:rPr>
                <w:rFonts w:ascii="Myriad Pro" w:hAnsi="Myriad Pro" w:cs="Arial"/>
                <w:sz w:val="20"/>
              </w:rPr>
            </w:pPr>
            <w:r w:rsidRPr="00BA75B9">
              <w:rPr>
                <w:rFonts w:ascii="Myriad Pro" w:hAnsi="Myriad Pro" w:cs="Arial"/>
                <w:sz w:val="20"/>
              </w:rPr>
              <w:t>Projekty niespełniające kryterium są odrzucane.</w:t>
            </w:r>
          </w:p>
          <w:p w:rsidR="00DB39F9" w:rsidRPr="00202778" w:rsidRDefault="00DB39F9" w:rsidP="00DB39F9">
            <w:pPr>
              <w:spacing w:before="40" w:after="40"/>
              <w:rPr>
                <w:rFonts w:ascii="Myriad Pro" w:hAnsi="Myriad Pro"/>
                <w:sz w:val="20"/>
              </w:rPr>
            </w:pPr>
            <w:r w:rsidRPr="00BA75B9">
              <w:rPr>
                <w:rFonts w:ascii="Myriad Pro" w:hAnsi="Myriad Pro" w:cs="Arial"/>
                <w:sz w:val="20"/>
              </w:rPr>
              <w:t>Ocena spełniania kryterium polega na przypisaniu wartości logicznych „tak”, „nie”, „nie dotyczy”.</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Zdolność finansowa.</w:t>
            </w:r>
          </w:p>
        </w:tc>
        <w:tc>
          <w:tcPr>
            <w:tcW w:w="7087" w:type="dxa"/>
          </w:tcPr>
          <w:p w:rsidR="00DB39F9" w:rsidRPr="001609CE" w:rsidRDefault="00DB39F9" w:rsidP="00DB39F9">
            <w:pPr>
              <w:spacing w:before="40" w:after="40" w:line="276" w:lineRule="auto"/>
              <w:jc w:val="both"/>
              <w:rPr>
                <w:rFonts w:ascii="Myriad Pro" w:hAnsi="Myriad Pro" w:cs="Arial"/>
                <w:sz w:val="20"/>
              </w:rPr>
            </w:pPr>
            <w:r w:rsidRPr="00BA75B9">
              <w:rPr>
                <w:rFonts w:ascii="Myriad Pro" w:hAnsi="Myriad Pro" w:cs="Arial"/>
                <w:sz w:val="20"/>
              </w:rPr>
              <w:t xml:space="preserve">Kondycja finansowa Beneficjenta na dzień złożenia wniosku o dofinansowanie gwarantuje osiągnięcie deklarowanych produktów lub rezultatów, zgodnie z </w:t>
            </w:r>
            <w:r w:rsidRPr="008D6D17">
              <w:rPr>
                <w:rFonts w:ascii="Myriad Pro" w:hAnsi="Myriad Pro" w:cs="Arial"/>
                <w:sz w:val="20"/>
              </w:rPr>
              <w:t xml:space="preserve">deklarowanym planem finansowym </w:t>
            </w:r>
            <w:r w:rsidRPr="00BA75B9">
              <w:rPr>
                <w:rFonts w:ascii="Myriad Pro" w:hAnsi="Myriad Pro" w:cs="Arial"/>
                <w:sz w:val="20"/>
              </w:rPr>
              <w:t>i w terminie określonym we wniosku o dofinansowanie.</w:t>
            </w:r>
          </w:p>
          <w:p w:rsidR="00DB39F9" w:rsidRPr="009128D7"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BA75B9">
              <w:rPr>
                <w:rFonts w:ascii="Myriad Pro" w:eastAsia="MyriadPro-Regular" w:hAnsi="Myriad Pro" w:cs="Arial"/>
                <w:sz w:val="20"/>
              </w:rPr>
              <w:t xml:space="preserve">w danym projekcie z EFS, posiadają </w:t>
            </w:r>
            <w:r w:rsidRPr="00BA75B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BA75B9">
              <w:rPr>
                <w:rFonts w:ascii="Myriad Pro" w:eastAsia="MyriadPro-Regular" w:hAnsi="Myriad Pro" w:cs="Arial"/>
                <w:sz w:val="20"/>
              </w:rPr>
              <w:t>równy lub wyższy od łącznych rocznych wydatków w danym projekcie z roku, w którym wydatki są najwyższe.</w:t>
            </w:r>
          </w:p>
          <w:p w:rsidR="00DB39F9" w:rsidRDefault="00DB39F9" w:rsidP="00DB39F9">
            <w:pPr>
              <w:spacing w:before="40" w:after="40"/>
              <w:jc w:val="both"/>
              <w:rPr>
                <w:rFonts w:ascii="Myriad Pro" w:hAnsi="Myriad Pro"/>
                <w:sz w:val="20"/>
              </w:rPr>
            </w:pPr>
            <w:r w:rsidRPr="00BA75B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rPr>
                <w:rFonts w:ascii="Myriad Pro" w:hAnsi="Myriad Pro"/>
                <w:sz w:val="20"/>
              </w:rPr>
            </w:pPr>
            <w:r>
              <w:rPr>
                <w:rFonts w:ascii="Myriad Pro" w:hAnsi="Myriad Pro"/>
                <w:sz w:val="20"/>
              </w:rPr>
              <w:t xml:space="preserve">Kryterium weryfikowane będzie na etapie KOP. </w:t>
            </w:r>
          </w:p>
          <w:p w:rsidR="00DB39F9" w:rsidRPr="00C16BBF" w:rsidRDefault="00DB39F9" w:rsidP="00DB39F9">
            <w:pPr>
              <w:spacing w:before="40" w:after="40"/>
              <w:rPr>
                <w:rFonts w:ascii="Myriad Pro" w:hAnsi="Myriad Pro"/>
                <w:sz w:val="20"/>
              </w:rPr>
            </w:pP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DB39F9" w:rsidRPr="00C16BBF" w:rsidTr="00A33B36">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jakości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14175" w:type="dxa"/>
            <w:gridSpan w:val="4"/>
          </w:tcPr>
          <w:p w:rsidR="00DB39F9" w:rsidRPr="00DB6673" w:rsidRDefault="00DB39F9" w:rsidP="00DB39F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DB39F9" w:rsidRPr="00C33BB8" w:rsidRDefault="00DB39F9" w:rsidP="00DB39F9">
            <w:pPr>
              <w:spacing w:before="40" w:after="40"/>
              <w:rPr>
                <w:rFonts w:ascii="Myriad Pro" w:hAnsi="Myriad Pro"/>
                <w:sz w:val="20"/>
              </w:rPr>
            </w:pPr>
            <w:r w:rsidRPr="00C33BB8">
              <w:rPr>
                <w:rFonts w:ascii="Myriad Pro" w:hAnsi="Myriad Pro"/>
                <w:sz w:val="20"/>
              </w:rPr>
              <w:t xml:space="preserve">Stopień, </w:t>
            </w:r>
            <w:r w:rsidRPr="00BA75B9">
              <w:rPr>
                <w:rFonts w:ascii="Myriad Pro" w:eastAsia="MyriadPro-Regular" w:hAnsi="Myriad Pro" w:cs="Arial"/>
                <w:sz w:val="20"/>
              </w:rPr>
              <w:t>w jakim grupa docelowa, oferowane formy wsparcia, harmonogram realizacji zadań i budżetu oraz dobrane wskaźniki są spójne</w:t>
            </w:r>
            <w:r w:rsidRPr="00C33BB8" w:rsidDel="003706D5">
              <w:rPr>
                <w:rFonts w:ascii="Myriad Pro" w:hAnsi="Myriad Pro"/>
                <w:sz w:val="20"/>
              </w:rPr>
              <w:t xml:space="preserve"> </w:t>
            </w:r>
            <w:r w:rsidRPr="00C33BB8">
              <w:rPr>
                <w:rFonts w:ascii="Myriad Pro" w:hAnsi="Myriad Pro"/>
                <w:sz w:val="20"/>
              </w:rPr>
              <w:t>z analizą sytuacji problemowej zawartą we wniosku o dofinansowanie.</w:t>
            </w:r>
          </w:p>
          <w:p w:rsidR="00DB39F9" w:rsidRPr="00C33BB8" w:rsidRDefault="00DB39F9" w:rsidP="00DB39F9">
            <w:pPr>
              <w:autoSpaceDE w:val="0"/>
              <w:autoSpaceDN w:val="0"/>
              <w:adjustRightInd w:val="0"/>
              <w:spacing w:after="200" w:line="276" w:lineRule="auto"/>
              <w:ind w:left="33"/>
              <w:contextualSpacing/>
              <w:jc w:val="both"/>
              <w:rPr>
                <w:rFonts w:ascii="Myriad Pro" w:eastAsia="MyriadPro-Regular" w:hAnsi="Myriad Pro" w:cs="Arial"/>
                <w:sz w:val="20"/>
              </w:rPr>
            </w:pPr>
            <w:r w:rsidRPr="00BA75B9">
              <w:rPr>
                <w:rFonts w:ascii="Myriad Pro" w:eastAsia="MyriadPro-Regular" w:hAnsi="Myriad Pro" w:cs="Arial"/>
                <w:sz w:val="20"/>
              </w:rPr>
              <w:t>Stopień, w jakim projekt zaspokaja potrzeby i niweluje bariery grupy docelowej, a także przyczynia się do osiągnięcia celów RPO WZ 2014-2020.</w:t>
            </w:r>
          </w:p>
          <w:p w:rsidR="00DB39F9" w:rsidRPr="00C16BBF" w:rsidRDefault="00DB39F9" w:rsidP="00DB39F9">
            <w:pPr>
              <w:spacing w:before="40" w:after="40"/>
              <w:rPr>
                <w:rFonts w:ascii="Myriad Pro" w:hAnsi="Myriad Pro"/>
                <w:sz w:val="20"/>
              </w:rPr>
            </w:pPr>
            <w:r w:rsidRPr="00C33BB8">
              <w:rPr>
                <w:rFonts w:ascii="Myriad Pro" w:hAnsi="Myriad Pro"/>
                <w:sz w:val="20"/>
              </w:rPr>
              <w:t>Projekt jest spójny i kompletny w zakresie ocenianego kryterium.</w:t>
            </w:r>
          </w:p>
        </w:tc>
        <w:tc>
          <w:tcPr>
            <w:tcW w:w="4449" w:type="dxa"/>
            <w:shd w:val="clear" w:color="auto" w:fill="auto"/>
          </w:tcPr>
          <w:p w:rsidR="00DB39F9" w:rsidRPr="00BE08D4" w:rsidRDefault="00DB39F9" w:rsidP="00DB39F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DB39F9" w:rsidRPr="00C33BB8" w:rsidRDefault="00DB39F9" w:rsidP="00DB39F9">
            <w:pPr>
              <w:spacing w:before="40" w:after="200" w:line="276" w:lineRule="auto"/>
              <w:ind w:left="34"/>
              <w:contextualSpacing/>
              <w:jc w:val="both"/>
              <w:rPr>
                <w:rFonts w:ascii="Myriad Pro" w:eastAsia="MyriadPro-Regular" w:hAnsi="Myriad Pro" w:cs="Arial"/>
                <w:sz w:val="20"/>
              </w:rPr>
            </w:pPr>
            <w:r w:rsidRPr="00BA75B9">
              <w:rPr>
                <w:rFonts w:ascii="Myriad Pro" w:eastAsia="MyriadPro-Regular" w:hAnsi="Myriad Pro" w:cs="Arial"/>
                <w:sz w:val="20"/>
              </w:rPr>
              <w:t>Skala punktów: 0-15.</w:t>
            </w:r>
          </w:p>
          <w:p w:rsidR="00DB39F9" w:rsidRPr="00C33BB8" w:rsidRDefault="00DB39F9" w:rsidP="00DB39F9">
            <w:pPr>
              <w:spacing w:before="40" w:after="200" w:line="276" w:lineRule="auto"/>
              <w:jc w:val="both"/>
              <w:rPr>
                <w:rFonts w:ascii="Myriad Pro" w:eastAsia="MyriadPro-Regular" w:hAnsi="Myriad Pro" w:cs="Arial"/>
                <w:sz w:val="20"/>
              </w:rPr>
            </w:pP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zostaną przyznane minimum 9 punktów.</w:t>
            </w:r>
          </w:p>
          <w:p w:rsidR="00DB39F9" w:rsidRPr="00C16BBF"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C16BBF" w:rsidRDefault="00DB39F9" w:rsidP="00DB39F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DB39F9" w:rsidRPr="00C16BBF" w:rsidRDefault="00DB39F9" w:rsidP="00DB39F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 xml:space="preserve">wskaźników </w:t>
            </w:r>
            <w:r w:rsidRPr="00C16BBF">
              <w:rPr>
                <w:rFonts w:ascii="Myriad Pro" w:hAnsi="Myriad Pro"/>
                <w:sz w:val="20"/>
              </w:rPr>
              <w:t xml:space="preserve"> w odniesieniu do zaplanowanych kosztów.</w:t>
            </w:r>
          </w:p>
          <w:p w:rsidR="00DB39F9" w:rsidRDefault="00DB39F9" w:rsidP="00DB39F9">
            <w:pPr>
              <w:spacing w:before="40" w:after="40"/>
              <w:rPr>
                <w:rFonts w:ascii="Myriad Pro" w:hAnsi="Myriad Pro"/>
                <w:sz w:val="20"/>
              </w:rPr>
            </w:pPr>
            <w:r w:rsidRPr="00C16BBF">
              <w:rPr>
                <w:rFonts w:ascii="Myriad Pro" w:hAnsi="Myriad Pro"/>
                <w:sz w:val="20"/>
              </w:rPr>
              <w:t>Ocena relacji nakład/rezultat.</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C33BB8" w:rsidRDefault="00DB39F9" w:rsidP="00DB39F9">
            <w:pPr>
              <w:spacing w:before="40" w:after="40"/>
              <w:rPr>
                <w:rFonts w:ascii="Myriad Pro" w:hAnsi="Myriad Pro"/>
                <w:sz w:val="20"/>
              </w:rPr>
            </w:pPr>
          </w:p>
          <w:p w:rsidR="00DB39F9" w:rsidRPr="00C33BB8"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0-5.</w:t>
            </w: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punktów.</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DB39F9" w:rsidRDefault="00DB39F9" w:rsidP="00DB39F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8255BF"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Skala punktów 0-5 </w:t>
            </w:r>
          </w:p>
          <w:p w:rsidR="00DB39F9" w:rsidRPr="008255BF"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punkty.</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84963">
              <w:rPr>
                <w:rFonts w:ascii="Myriad Pro" w:hAnsi="Myriad Pro"/>
                <w:sz w:val="20"/>
              </w:rPr>
              <w:t>Doświadczenie wnioskodawcy i partnera (jeśli dotyczy)</w:t>
            </w:r>
          </w:p>
        </w:tc>
        <w:tc>
          <w:tcPr>
            <w:tcW w:w="6945"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Doświadczenie w realizacji podobnych przedsięwzięć realizowanych:</w:t>
            </w:r>
          </w:p>
          <w:p w:rsidR="00DB39F9" w:rsidRPr="00583DBE" w:rsidRDefault="00DB39F9"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BA75B9">
              <w:rPr>
                <w:rFonts w:ascii="Myriad Pro" w:hAnsi="Myriad Pro" w:cs="Arial"/>
                <w:sz w:val="20"/>
              </w:rPr>
              <w:t xml:space="preserve">w obszarze wsparcia projektu: maksymalnie </w:t>
            </w:r>
            <w:r w:rsidRPr="00BA75B9">
              <w:rPr>
                <w:rFonts w:ascii="Myriad Pro" w:hAnsi="Myriad Pro" w:cs="Arial"/>
                <w:b/>
                <w:sz w:val="20"/>
              </w:rPr>
              <w:t>2 pkt</w:t>
            </w:r>
            <w:r w:rsidRPr="00BA75B9">
              <w:rPr>
                <w:rFonts w:ascii="Myriad Pro" w:hAnsi="Myriad Pro" w:cs="Arial"/>
                <w:sz w:val="20"/>
              </w:rPr>
              <w:t xml:space="preserve">; </w:t>
            </w:r>
          </w:p>
          <w:p w:rsidR="00DB39F9" w:rsidRPr="00583DBE" w:rsidRDefault="00DB39F9"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BA75B9">
              <w:rPr>
                <w:rFonts w:ascii="Myriad Pro" w:eastAsia="Times New Roman" w:hAnsi="Myriad Pro" w:cs="Arial"/>
                <w:sz w:val="20"/>
                <w:lang w:eastAsia="pl-PL"/>
              </w:rPr>
              <w:t xml:space="preserve">na rzecz grupy docelowej, do której skierowany będzie projekt: </w:t>
            </w:r>
            <w:r>
              <w:rPr>
                <w:rFonts w:ascii="Myriad Pro" w:eastAsia="Times New Roman" w:hAnsi="Myriad Pro" w:cs="Arial"/>
                <w:sz w:val="20"/>
                <w:lang w:eastAsia="pl-PL"/>
              </w:rPr>
              <w:br/>
            </w:r>
            <w:r w:rsidRPr="00BA75B9">
              <w:rPr>
                <w:rFonts w:ascii="Myriad Pro" w:eastAsia="Times New Roman" w:hAnsi="Myriad Pro" w:cs="Arial"/>
                <w:sz w:val="20"/>
                <w:lang w:eastAsia="pl-PL"/>
              </w:rPr>
              <w:t xml:space="preserve">maksymalnie </w:t>
            </w:r>
            <w:r w:rsidRPr="00BA75B9">
              <w:rPr>
                <w:rFonts w:ascii="Myriad Pro" w:eastAsia="Times New Roman" w:hAnsi="Myriad Pro" w:cs="Arial"/>
                <w:b/>
                <w:sz w:val="20"/>
                <w:lang w:eastAsia="pl-PL"/>
              </w:rPr>
              <w:t>2 pkt</w:t>
            </w:r>
            <w:r w:rsidRPr="00BA75B9">
              <w:rPr>
                <w:rFonts w:ascii="Myriad Pro" w:eastAsia="Times New Roman" w:hAnsi="Myriad Pro" w:cs="Arial"/>
                <w:sz w:val="20"/>
                <w:lang w:eastAsia="pl-PL"/>
              </w:rPr>
              <w:t>;</w:t>
            </w:r>
          </w:p>
          <w:p w:rsidR="00DB39F9" w:rsidRPr="00583DBE" w:rsidRDefault="00DB39F9" w:rsidP="00912095">
            <w:pPr>
              <w:numPr>
                <w:ilvl w:val="0"/>
                <w:numId w:val="41"/>
              </w:numPr>
              <w:autoSpaceDE w:val="0"/>
              <w:autoSpaceDN w:val="0"/>
              <w:adjustRightInd w:val="0"/>
              <w:spacing w:after="240" w:line="276" w:lineRule="auto"/>
              <w:ind w:left="175" w:hanging="141"/>
              <w:contextualSpacing/>
              <w:jc w:val="both"/>
              <w:rPr>
                <w:rFonts w:ascii="Myriad Pro" w:eastAsia="Times New Roman" w:hAnsi="Myriad Pro" w:cs="Arial"/>
                <w:b/>
                <w:sz w:val="20"/>
                <w:lang w:eastAsia="pl-PL"/>
              </w:rPr>
            </w:pPr>
            <w:r w:rsidRPr="00BA75B9">
              <w:rPr>
                <w:rFonts w:ascii="Myriad Pro" w:eastAsia="Times New Roman" w:hAnsi="Myriad Pro" w:cs="Arial"/>
                <w:sz w:val="20"/>
                <w:lang w:eastAsia="pl-PL"/>
              </w:rPr>
              <w:t xml:space="preserve">na określonym terytorium, którego będzie dotyczyć realizacja projektu: maksymalnie </w:t>
            </w:r>
            <w:r w:rsidRPr="00BA75B9">
              <w:rPr>
                <w:rFonts w:ascii="Myriad Pro" w:eastAsia="Times New Roman" w:hAnsi="Myriad Pro" w:cs="Arial"/>
                <w:b/>
                <w:sz w:val="20"/>
                <w:lang w:eastAsia="pl-PL"/>
              </w:rPr>
              <w:t xml:space="preserve">1 pkt. </w:t>
            </w:r>
          </w:p>
          <w:p w:rsidR="00DB39F9" w:rsidRPr="00C16BBF" w:rsidDel="00BD7F8D" w:rsidRDefault="00DB39F9" w:rsidP="00DB39F9">
            <w:pPr>
              <w:spacing w:before="40" w:after="40"/>
              <w:rPr>
                <w:rFonts w:ascii="Myriad Pro" w:hAnsi="Myriad Pro"/>
                <w:sz w:val="20"/>
              </w:rPr>
            </w:pPr>
          </w:p>
        </w:tc>
        <w:tc>
          <w:tcPr>
            <w:tcW w:w="4449"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Skala punktów: 0- 5.</w:t>
            </w:r>
          </w:p>
          <w:p w:rsidR="00DB39F9" w:rsidRPr="00C16BBF"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3 punkty.</w:t>
            </w: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583DBE" w:rsidRDefault="00DB39F9" w:rsidP="00DB39F9">
            <w:pPr>
              <w:spacing w:before="40" w:after="40"/>
              <w:rPr>
                <w:rFonts w:ascii="Myriad Pro" w:hAnsi="Myriad Pro"/>
                <w:sz w:val="20"/>
              </w:rPr>
            </w:pPr>
            <w:r w:rsidRPr="00BA75B9">
              <w:rPr>
                <w:rFonts w:ascii="Myriad Pro" w:eastAsia="MyriadPro-Regular" w:hAnsi="Myriad Pro" w:cs="Arial"/>
                <w:sz w:val="20"/>
              </w:rPr>
              <w:t>Zaplecze realizacji projektu</w:t>
            </w:r>
          </w:p>
        </w:tc>
        <w:tc>
          <w:tcPr>
            <w:tcW w:w="6945"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b/>
                <w:sz w:val="20"/>
              </w:rPr>
            </w:pPr>
            <w:r w:rsidRPr="00BA75B9">
              <w:rPr>
                <w:rFonts w:ascii="Myriad Pro" w:eastAsia="MyriadPro-Regular" w:hAnsi="Myriad Pro" w:cs="Arial"/>
                <w:b/>
                <w:sz w:val="20"/>
              </w:rPr>
              <w:t>W przypadku samodzielnej realizacji projektu:</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potencjału organizacyjnego wnioskodawcy: </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10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2 pkt.</w:t>
            </w:r>
          </w:p>
          <w:p w:rsidR="00DB39F9" w:rsidRDefault="00DB39F9" w:rsidP="00FF23DA">
            <w:pPr>
              <w:pStyle w:val="Akapitzlist"/>
              <w:numPr>
                <w:ilvl w:val="0"/>
                <w:numId w:val="0"/>
              </w:numPr>
              <w:autoSpaceDE w:val="0"/>
              <w:autoSpaceDN w:val="0"/>
              <w:adjustRightInd w:val="0"/>
              <w:ind w:left="317"/>
              <w:jc w:val="both"/>
              <w:rPr>
                <w:rFonts w:eastAsia="MyriadPro-Regular" w:cs="Arial"/>
                <w:b/>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r w:rsidRPr="00BA75B9">
              <w:rPr>
                <w:rFonts w:ascii="Myriad Pro" w:eastAsia="MyriadPro-Regular" w:hAnsi="Myriad Pro" w:cs="Arial"/>
                <w:b/>
                <w:sz w:val="20"/>
              </w:rPr>
              <w:t>W przypadku realizacji projektu w partnerstwie:</w:t>
            </w:r>
          </w:p>
          <w:p w:rsidR="00DB39F9" w:rsidRDefault="00DB39F9" w:rsidP="00DB39F9">
            <w:pPr>
              <w:pStyle w:val="Default"/>
              <w:spacing w:after="240"/>
              <w:jc w:val="both"/>
              <w:rPr>
                <w:rFonts w:ascii="Myriad Pro" w:eastAsia="MyriadPro-Regular" w:hAnsi="Myriad Pro"/>
                <w:sz w:val="20"/>
                <w:szCs w:val="20"/>
              </w:rPr>
            </w:pPr>
            <w:r w:rsidRPr="00BA75B9">
              <w:rPr>
                <w:rFonts w:ascii="Myriad Pro" w:eastAsia="MyriadPro-Regular" w:hAnsi="Myriad Pro"/>
                <w:sz w:val="20"/>
                <w:szCs w:val="20"/>
              </w:rPr>
              <w:t>Ocena potencjału organizacyjnego wnioskodawcy i partnera/ów:</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5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1 pkt.</w:t>
            </w:r>
          </w:p>
          <w:p w:rsidR="00DB39F9" w:rsidRPr="00583DBE" w:rsidDel="00BD7F8D" w:rsidRDefault="00DB39F9" w:rsidP="00DB39F9">
            <w:pPr>
              <w:spacing w:before="40" w:after="40"/>
              <w:rPr>
                <w:rFonts w:ascii="Myriad Pro" w:hAnsi="Myriad Pro"/>
                <w:sz w:val="20"/>
              </w:rPr>
            </w:pPr>
            <w:r w:rsidRPr="00BA75B9">
              <w:rPr>
                <w:rFonts w:ascii="Myriad Pro" w:eastAsia="MyriadPro-Regular" w:hAnsi="Myriad Pro" w:cs="Arial"/>
                <w:sz w:val="20"/>
              </w:rPr>
              <w:t xml:space="preserve">Ocena zasadności partnerstwa zawiązanego w celu wspólnej realizacji projektu, w tym sposób podziału realizacji zadań: maksymalnie </w:t>
            </w:r>
            <w:r w:rsidRPr="00BA75B9">
              <w:rPr>
                <w:rFonts w:ascii="Myriad Pro" w:eastAsia="MyriadPro-Regular" w:hAnsi="Myriad Pro" w:cs="Arial"/>
                <w:b/>
                <w:sz w:val="20"/>
              </w:rPr>
              <w:t>5  pkt.</w:t>
            </w:r>
          </w:p>
        </w:tc>
        <w:tc>
          <w:tcPr>
            <w:tcW w:w="4449"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0- 10</w:t>
            </w:r>
          </w:p>
          <w:p w:rsidR="00DB39F9" w:rsidRPr="00583DBE"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6 punkty.</w:t>
            </w:r>
          </w:p>
        </w:tc>
      </w:tr>
      <w:tr w:rsidR="00DB39F9" w:rsidRPr="00C16BBF" w:rsidTr="00DB39F9">
        <w:trPr>
          <w:trHeight w:val="297"/>
          <w:jc w:val="center"/>
        </w:trPr>
        <w:tc>
          <w:tcPr>
            <w:tcW w:w="14175" w:type="dxa"/>
            <w:gridSpan w:val="4"/>
          </w:tcPr>
          <w:p w:rsidR="00DB39F9" w:rsidRPr="00DB6673" w:rsidRDefault="00DB39F9" w:rsidP="00DB39F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t>Kryteria jakości oceniane przez IP ZIT RPO WZ</w:t>
            </w:r>
          </w:p>
        </w:tc>
      </w:tr>
      <w:tr w:rsidR="00DB39F9" w:rsidRPr="00C16BBF" w:rsidTr="00DB39F9">
        <w:trPr>
          <w:trHeight w:val="105"/>
          <w:jc w:val="center"/>
        </w:trPr>
        <w:tc>
          <w:tcPr>
            <w:tcW w:w="535" w:type="dxa"/>
            <w:vMerge w:val="restart"/>
            <w:shd w:val="clear" w:color="auto" w:fill="auto"/>
          </w:tcPr>
          <w:p w:rsidR="00DB39F9" w:rsidRPr="00775AE9"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Odpowiedniość/</w:t>
            </w:r>
            <w:r w:rsidRPr="00775AE9">
              <w:rPr>
                <w:rFonts w:ascii="Myriad Pro" w:hAnsi="Myriad Pro"/>
                <w:sz w:val="20"/>
              </w:rPr>
              <w:br/>
              <w:t xml:space="preserve">Adekwatność /Trafność </w:t>
            </w:r>
          </w:p>
        </w:tc>
        <w:tc>
          <w:tcPr>
            <w:tcW w:w="6945"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 xml:space="preserve">Kategoria kryterium mająca na celu zapewnienie, aby wybrane do dofinansowania projekty </w:t>
            </w:r>
            <w:r w:rsidRPr="00775AE9">
              <w:rPr>
                <w:rFonts w:ascii="Myriad Pro" w:hAnsi="Myriad Pro"/>
                <w:sz w:val="20"/>
                <w:u w:val="single"/>
              </w:rPr>
              <w:t>w jak największym stopniu</w:t>
            </w:r>
            <w:r w:rsidRPr="00775AE9">
              <w:rPr>
                <w:rFonts w:ascii="Myriad Pro" w:hAnsi="Myriad Pro"/>
                <w:sz w:val="20"/>
              </w:rPr>
              <w:t xml:space="preserve"> przyczyniały się do realizacji Strategii ZIT Szczecińskiego Obszaru Metropolitalnego, została uszeregowana w następujący sposób:</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val="restart"/>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Stopień realizacji wskaźników Strategii ZIT Szczecińskiego Obszaru Metropolitalnego – ocenie podlegać będzie stopień w jakim projekt realizuje założone w Strategii wskaźniki</w:t>
            </w:r>
            <w:r>
              <w:t xml:space="preserve"> produktu..</w:t>
            </w:r>
          </w:p>
          <w:p w:rsidR="00DB39F9" w:rsidRDefault="00DB39F9" w:rsidP="00A33B36">
            <w:pPr>
              <w:pStyle w:val="Akapitzlist"/>
              <w:numPr>
                <w:ilvl w:val="0"/>
                <w:numId w:val="0"/>
              </w:numPr>
              <w:spacing w:before="40" w:after="40"/>
              <w:ind w:left="357"/>
              <w:contextualSpacing w:val="0"/>
            </w:pPr>
            <w:r>
              <w:t>Wskaźniki produktu określone w Strategii ZIT: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osób uczestniczących w pozaszkolnych formach kształcenia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nauczycieli kształcenia zawodowego oraz instruktorów praktycznej nauki zawodu objętych wsparciem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uczniów szkół i placówek kształcenia zawodowego uczestniczących w stażach i praktykach u pracodawcy</w:t>
            </w:r>
            <w:r>
              <w:t>,</w:t>
            </w:r>
          </w:p>
          <w:p w:rsidR="00DB39F9" w:rsidRDefault="00DB39F9" w:rsidP="001B0A9F">
            <w:pPr>
              <w:pStyle w:val="Akapitzlist"/>
              <w:numPr>
                <w:ilvl w:val="0"/>
                <w:numId w:val="357"/>
              </w:numPr>
              <w:spacing w:before="40" w:after="40"/>
              <w:contextualSpacing w:val="0"/>
            </w:pPr>
            <w:r w:rsidRPr="00955CDC">
              <w:t>Liczba szkół i placówek kształcenia zawodowego doposażonych w programie w sprzęt i materiały dydaktyczne niezbędne do realizacji kształcenia zawodowego</w:t>
            </w:r>
            <w:r>
              <w:t>.</w:t>
            </w:r>
          </w:p>
          <w:p w:rsidR="00DB39F9" w:rsidRDefault="00DB39F9" w:rsidP="00DB39F9">
            <w:pPr>
              <w:spacing w:before="40" w:after="40"/>
              <w:rPr>
                <w:rFonts w:ascii="Myriad Pro" w:hAnsi="Myriad Pro"/>
                <w:sz w:val="20"/>
              </w:rPr>
            </w:pPr>
          </w:p>
          <w:p w:rsidR="00DB39F9" w:rsidRPr="006E5E89" w:rsidRDefault="00DB39F9" w:rsidP="00A33B36">
            <w:pPr>
              <w:pStyle w:val="Akapitzlist"/>
              <w:numPr>
                <w:ilvl w:val="0"/>
                <w:numId w:val="0"/>
              </w:numPr>
              <w:spacing w:before="40" w:after="40"/>
              <w:ind w:left="357"/>
              <w:contextualSpacing w:val="0"/>
            </w:pPr>
            <w:r w:rsidRPr="00955CDC">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0-24</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r>
              <w:rPr>
                <w:rFonts w:ascii="Myriad Pro" w:eastAsia="Calibri" w:hAnsi="Myriad Pro" w:cs="Times New Roman"/>
                <w:sz w:val="20"/>
              </w:rPr>
              <w:t>.</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Potencjał rozwojowy projektu – 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w:t>
            </w:r>
            <w:r>
              <w:t>.</w:t>
            </w:r>
          </w:p>
          <w:p w:rsidR="00DB39F9" w:rsidRDefault="00DB39F9" w:rsidP="00A33B36">
            <w:pPr>
              <w:pStyle w:val="Akapitzlist"/>
              <w:numPr>
                <w:ilvl w:val="0"/>
                <w:numId w:val="0"/>
              </w:numPr>
              <w:spacing w:before="40" w:after="40"/>
              <w:ind w:left="357"/>
            </w:pPr>
            <w:r w:rsidRPr="00584181">
              <w:t xml:space="preserve">Projekt, dla którego nie wykazano potencjału rozwojowego uzyskuje 0 punktów. </w:t>
            </w:r>
          </w:p>
          <w:p w:rsidR="00DB39F9" w:rsidRPr="00584181"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584181">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0-6</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 xml:space="preserve">Zintegrowany i komplementarny charakter projektu – ocenie podlegać będzie stopień zintegrowania </w:t>
            </w:r>
            <w:r>
              <w:t xml:space="preserve">lub komplementarności </w:t>
            </w:r>
            <w:r w:rsidRPr="006E5E89">
              <w:t xml:space="preserve">projektu z innymi projektami zrealizowanymi, realizowanymi bądź planowanymi do realizacji w ramach Strategii ZIT SOM. </w:t>
            </w:r>
          </w:p>
          <w:p w:rsidR="00DB39F9" w:rsidRDefault="00DB39F9" w:rsidP="00CD1917">
            <w:pPr>
              <w:pStyle w:val="Akapitzlist"/>
              <w:numPr>
                <w:ilvl w:val="0"/>
                <w:numId w:val="0"/>
              </w:numPr>
              <w:spacing w:before="40" w:after="40"/>
              <w:ind w:left="357"/>
            </w:pPr>
          </w:p>
          <w:p w:rsidR="00DB39F9" w:rsidRDefault="00DB39F9" w:rsidP="00CD1917">
            <w:pPr>
              <w:pStyle w:val="Akapitzlist"/>
              <w:numPr>
                <w:ilvl w:val="0"/>
                <w:numId w:val="0"/>
              </w:numPr>
              <w:spacing w:before="40" w:after="40"/>
              <w:ind w:left="357"/>
            </w:pPr>
            <w:r w:rsidRPr="003C7E2A">
              <w:t xml:space="preserve">Projekt, dla którego nie wykazano zintegrowania lub komplementarności z innymi przedsięwzięciami/działaniami uzyskuje 0 punktów. </w:t>
            </w:r>
          </w:p>
          <w:p w:rsidR="00DB39F9" w:rsidRPr="003C7E2A"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3C7E2A">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0-18</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Pr="006E5E89" w:rsidRDefault="00DB39F9" w:rsidP="001B0A9F">
            <w:pPr>
              <w:pStyle w:val="Akapitzlist"/>
              <w:numPr>
                <w:ilvl w:val="0"/>
                <w:numId w:val="356"/>
              </w:numPr>
              <w:spacing w:before="40" w:after="40"/>
              <w:ind w:left="357" w:hanging="357"/>
              <w:contextualSpacing w:val="0"/>
            </w:pPr>
            <w:r w:rsidRPr="006E5E89">
              <w:t>Stopień rozwoju specjalizacji regionalnych – ocenie podlegać będzie, czy zgłaszany przez Wnioskodawcę projekt odpowiada na zapotrzebowanie związane z rozwojem regionalnych specjalizacji, określonych w Strategii ZIT. Najwyżej punktowane będą projekty przyczyniające się do rozwoju specjalizacji z branży: chemicznej, metalowej, maszynowej, stoczniowej, logistyce, przemyśle drzewnym, produkcji żywności oraz TIK</w:t>
            </w:r>
            <w:r>
              <w:t>.</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Partnerstwo – ocenie podlegać będzie czy projekt zakłada formalne partnerstwo z instytucjami otoczenia społeczno-gospodarczego.</w:t>
            </w:r>
          </w:p>
          <w:p w:rsidR="00DB39F9" w:rsidRDefault="00DB39F9" w:rsidP="00CD1917">
            <w:pPr>
              <w:pStyle w:val="Akapitzlist"/>
              <w:numPr>
                <w:ilvl w:val="0"/>
                <w:numId w:val="0"/>
              </w:numPr>
              <w:spacing w:before="40" w:after="40"/>
              <w:ind w:left="357"/>
              <w:contextualSpacing w:val="0"/>
            </w:pPr>
          </w:p>
          <w:p w:rsidR="00DB39F9" w:rsidRPr="00775AE9" w:rsidRDefault="00DB39F9" w:rsidP="00CD1917">
            <w:pPr>
              <w:pStyle w:val="Akapitzlist"/>
              <w:numPr>
                <w:ilvl w:val="0"/>
                <w:numId w:val="0"/>
              </w:numPr>
              <w:spacing w:before="40" w:after="40"/>
              <w:ind w:left="357"/>
              <w:contextualSpacing w:val="0"/>
            </w:pPr>
            <w:r>
              <w:t>Preferowanie partnerstwa/współpracy z instytucjami otoczenia społeczno-gospodarczego pochodzącymi ze Szczecińskiego Obszaru Metropolitalnego.</w:t>
            </w:r>
          </w:p>
        </w:tc>
        <w:tc>
          <w:tcPr>
            <w:tcW w:w="4449" w:type="dxa"/>
            <w:shd w:val="clear" w:color="auto" w:fill="auto"/>
          </w:tcPr>
          <w:p w:rsidR="00DB39F9" w:rsidRPr="00775AE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775AE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B39F9" w:rsidRPr="00B56BEC" w:rsidTr="00CA65B4">
        <w:trPr>
          <w:jc w:val="center"/>
        </w:trPr>
        <w:tc>
          <w:tcPr>
            <w:tcW w:w="14175" w:type="dxa"/>
            <w:gridSpan w:val="4"/>
            <w:shd w:val="clear" w:color="auto" w:fill="D9D9D9" w:themeFill="background1" w:themeFillShade="D9"/>
          </w:tcPr>
          <w:p w:rsidR="00DB39F9" w:rsidRPr="001169B1" w:rsidRDefault="00DB39F9" w:rsidP="00DB39F9">
            <w:pPr>
              <w:spacing w:before="40" w:after="40"/>
              <w:jc w:val="center"/>
              <w:rPr>
                <w:rFonts w:ascii="Myriad Pro" w:hAnsi="Myriad Pro"/>
                <w:b/>
                <w:sz w:val="20"/>
              </w:rPr>
            </w:pPr>
            <w:r w:rsidRPr="001169B1">
              <w:rPr>
                <w:rFonts w:ascii="Myriad Pro" w:hAnsi="Myriad Pro"/>
                <w:b/>
                <w:sz w:val="20"/>
              </w:rPr>
              <w:t>Kryteria administracyjności</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L.p.</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Opis znaczenia kryterium</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1</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2</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3</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4</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601E87" w:rsidRDefault="00DB39F9" w:rsidP="00DB39F9">
            <w:pPr>
              <w:spacing w:before="40" w:after="40"/>
              <w:rPr>
                <w:rFonts w:ascii="Myriad Pro" w:hAnsi="Myriad Pro"/>
                <w:sz w:val="20"/>
              </w:rPr>
            </w:pPr>
            <w:r w:rsidRPr="00BA75B9">
              <w:rPr>
                <w:rFonts w:ascii="Myriad Pro" w:hAnsi="Myriad Pro" w:cs="Arial"/>
                <w:sz w:val="20"/>
              </w:rPr>
              <w:t>Sp</w:t>
            </w:r>
            <w:r w:rsidRPr="00BA75B9">
              <w:rPr>
                <w:rFonts w:ascii="Myriad Pro" w:hAnsi="Myriad Pro" w:cs="Arial" w:hint="eastAsia"/>
                <w:sz w:val="20"/>
              </w:rPr>
              <w:t>ó</w:t>
            </w:r>
            <w:r w:rsidRPr="00BA75B9">
              <w:rPr>
                <w:rFonts w:ascii="Myriad Pro" w:hAnsi="Myriad Pro" w:cs="Arial"/>
                <w:sz w:val="20"/>
              </w:rPr>
              <w:t>jno</w:t>
            </w:r>
            <w:r w:rsidRPr="00BA75B9">
              <w:rPr>
                <w:rFonts w:ascii="Myriad Pro" w:hAnsi="Myriad Pro" w:cs="Arial" w:hint="eastAsia"/>
                <w:sz w:val="20"/>
              </w:rPr>
              <w:t>ść</w:t>
            </w:r>
            <w:r w:rsidRPr="00BA75B9">
              <w:rPr>
                <w:rFonts w:ascii="Myriad Pro" w:hAnsi="Myriad Pro" w:cs="Arial"/>
                <w:sz w:val="20"/>
              </w:rPr>
              <w:t xml:space="preserve"> i kompletno</w:t>
            </w:r>
            <w:r w:rsidRPr="00BA75B9">
              <w:rPr>
                <w:rFonts w:ascii="Myriad Pro" w:hAnsi="Myriad Pro" w:cs="Arial" w:hint="eastAsia"/>
                <w:sz w:val="20"/>
              </w:rPr>
              <w:t>ść</w:t>
            </w:r>
            <w:r w:rsidRPr="00BA75B9">
              <w:rPr>
                <w:rFonts w:ascii="Myriad Pro" w:hAnsi="Myriad Pro" w:cs="Arial"/>
                <w:sz w:val="20"/>
              </w:rPr>
              <w:t xml:space="preserve"> zapis</w:t>
            </w:r>
            <w:r w:rsidRPr="00BA75B9">
              <w:rPr>
                <w:rFonts w:ascii="Myriad Pro" w:hAnsi="Myriad Pro" w:cs="Arial" w:hint="eastAsia"/>
                <w:sz w:val="20"/>
              </w:rPr>
              <w:t>ó</w:t>
            </w:r>
            <w:r w:rsidRPr="00BA75B9">
              <w:rPr>
                <w:rFonts w:ascii="Myriad Pro" w:hAnsi="Myriad Pro" w:cs="Arial"/>
                <w:sz w:val="20"/>
              </w:rPr>
              <w:t>w</w:t>
            </w:r>
          </w:p>
        </w:tc>
        <w:tc>
          <w:tcPr>
            <w:tcW w:w="6217" w:type="dxa"/>
          </w:tcPr>
          <w:p w:rsidR="00DB39F9" w:rsidRPr="0020098C" w:rsidRDefault="00DB39F9" w:rsidP="00DB39F9">
            <w:pPr>
              <w:spacing w:before="40" w:after="40"/>
              <w:rPr>
                <w:rFonts w:ascii="Myriad Pro" w:hAnsi="Myriad Pro" w:cs="Arial"/>
                <w:sz w:val="20"/>
              </w:rPr>
            </w:pPr>
            <w:r w:rsidRPr="00BA75B9">
              <w:rPr>
                <w:rFonts w:ascii="Myriad Pro" w:hAnsi="Myriad Pro" w:cs="Arial"/>
                <w:sz w:val="20"/>
              </w:rPr>
              <w:t>Wniosek jest sp</w:t>
            </w:r>
            <w:r w:rsidRPr="00BA75B9">
              <w:rPr>
                <w:rFonts w:ascii="Myriad Pro" w:hAnsi="Myriad Pro" w:cs="Arial" w:hint="eastAsia"/>
                <w:sz w:val="20"/>
              </w:rPr>
              <w:t>ó</w:t>
            </w:r>
            <w:r w:rsidRPr="00BA75B9">
              <w:rPr>
                <w:rFonts w:ascii="Myriad Pro" w:hAnsi="Myriad Pro" w:cs="Arial"/>
                <w:sz w:val="20"/>
              </w:rPr>
              <w:t>jny i kompletny w odniesieniu do dokonanej oceny</w:t>
            </w:r>
            <w:r>
              <w:rPr>
                <w:rFonts w:ascii="Myriad Pro" w:hAnsi="Myriad Pro" w:cs="Arial"/>
                <w:sz w:val="20"/>
              </w:rPr>
              <w:t>.</w:t>
            </w:r>
          </w:p>
        </w:tc>
        <w:tc>
          <w:tcPr>
            <w:tcW w:w="4599" w:type="dxa"/>
          </w:tcPr>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Spe</w:t>
            </w:r>
            <w:r w:rsidRPr="00BA75B9">
              <w:rPr>
                <w:rFonts w:ascii="Myriad Pro" w:hAnsi="Myriad Pro" w:hint="eastAsia"/>
                <w:sz w:val="20"/>
              </w:rPr>
              <w:t>ł</w:t>
            </w:r>
            <w:r w:rsidRPr="00BA75B9">
              <w:rPr>
                <w:rFonts w:ascii="Myriad Pro" w:hAnsi="Myriad Pro"/>
                <w:sz w:val="20"/>
              </w:rPr>
              <w:t>nienie kryterium jest konieczne do przyznania dofinansowania.</w:t>
            </w:r>
          </w:p>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Projekty niespe</w:t>
            </w:r>
            <w:r w:rsidRPr="00BA75B9">
              <w:rPr>
                <w:rFonts w:ascii="Myriad Pro" w:hAnsi="Myriad Pro" w:hint="eastAsia"/>
                <w:sz w:val="20"/>
              </w:rPr>
              <w:t>ł</w:t>
            </w:r>
            <w:r w:rsidRPr="00BA75B9">
              <w:rPr>
                <w:rFonts w:ascii="Myriad Pro" w:hAnsi="Myriad Pro"/>
                <w:sz w:val="20"/>
              </w:rPr>
              <w:t>niaj</w:t>
            </w:r>
            <w:r w:rsidRPr="00BA75B9">
              <w:rPr>
                <w:rFonts w:ascii="Myriad Pro" w:hAnsi="Myriad Pro" w:hint="eastAsia"/>
                <w:sz w:val="20"/>
              </w:rPr>
              <w:t>ą</w:t>
            </w:r>
            <w:r w:rsidRPr="00BA75B9">
              <w:rPr>
                <w:rFonts w:ascii="Myriad Pro" w:hAnsi="Myriad Pro"/>
                <w:sz w:val="20"/>
              </w:rPr>
              <w:t>ce kryterium kierowane s</w:t>
            </w:r>
            <w:r w:rsidRPr="00BA75B9">
              <w:rPr>
                <w:rFonts w:ascii="Myriad Pro" w:hAnsi="Myriad Pro" w:hint="eastAsia"/>
                <w:sz w:val="20"/>
              </w:rPr>
              <w:t>ą</w:t>
            </w:r>
            <w:r w:rsidRPr="00BA75B9">
              <w:rPr>
                <w:rFonts w:ascii="Myriad Pro" w:hAnsi="Myriad Pro"/>
                <w:sz w:val="20"/>
              </w:rPr>
              <w:t xml:space="preserve"> do poprawy lub uzupe</w:t>
            </w:r>
            <w:r w:rsidRPr="00BA75B9">
              <w:rPr>
                <w:rFonts w:ascii="Myriad Pro" w:hAnsi="Myriad Pro" w:hint="eastAsia"/>
                <w:sz w:val="20"/>
              </w:rPr>
              <w:t>ł</w:t>
            </w:r>
            <w:r w:rsidRPr="00BA75B9">
              <w:rPr>
                <w:rFonts w:ascii="Myriad Pro" w:hAnsi="Myriad Pro"/>
                <w:sz w:val="20"/>
              </w:rPr>
              <w:t>nienia.</w:t>
            </w:r>
          </w:p>
          <w:p w:rsidR="00DB39F9" w:rsidRPr="00601E87" w:rsidRDefault="00DB39F9" w:rsidP="00DB39F9">
            <w:pPr>
              <w:spacing w:before="40" w:after="40"/>
              <w:rPr>
                <w:rFonts w:ascii="Myriad Pro" w:hAnsi="Myriad Pro"/>
                <w:sz w:val="20"/>
              </w:rPr>
            </w:pPr>
            <w:r w:rsidRPr="00BA75B9">
              <w:rPr>
                <w:rFonts w:ascii="Myriad Pro" w:hAnsi="Myriad Pro"/>
                <w:sz w:val="20"/>
              </w:rPr>
              <w:t>Ocena spe</w:t>
            </w:r>
            <w:r w:rsidRPr="00BA75B9">
              <w:rPr>
                <w:rFonts w:ascii="Myriad Pro" w:hAnsi="Myriad Pro" w:hint="eastAsia"/>
                <w:sz w:val="20"/>
              </w:rPr>
              <w:t>ł</w:t>
            </w:r>
            <w:r w:rsidRPr="00BA75B9">
              <w:rPr>
                <w:rFonts w:ascii="Myriad Pro" w:hAnsi="Myriad Pro"/>
                <w:sz w:val="20"/>
              </w:rPr>
              <w:t>niania kryterium polega na przypisaniu warto</w:t>
            </w:r>
            <w:r w:rsidRPr="00BA75B9">
              <w:rPr>
                <w:rFonts w:ascii="Myriad Pro" w:hAnsi="Myriad Pro" w:hint="eastAsia"/>
                <w:sz w:val="20"/>
              </w:rPr>
              <w:t>ś</w:t>
            </w:r>
            <w:r w:rsidRPr="00BA75B9">
              <w:rPr>
                <w:rFonts w:ascii="Myriad Pro" w:hAnsi="Myriad Pro"/>
                <w:sz w:val="20"/>
              </w:rPr>
              <w:t xml:space="preserve">ci logicznych </w:t>
            </w:r>
            <w:r w:rsidRPr="00BA75B9">
              <w:rPr>
                <w:rFonts w:ascii="Myriad Pro" w:hAnsi="Myriad Pro" w:hint="eastAsia"/>
                <w:sz w:val="20"/>
              </w:rPr>
              <w:t>„</w:t>
            </w:r>
            <w:r w:rsidRPr="00BA75B9">
              <w:rPr>
                <w:rFonts w:ascii="Myriad Pro" w:hAnsi="Myriad Pro"/>
                <w:sz w:val="20"/>
              </w:rPr>
              <w:t>tak</w:t>
            </w:r>
            <w:r w:rsidRPr="00BA75B9">
              <w:rPr>
                <w:rFonts w:ascii="Myriad Pro" w:hAnsi="Myriad Pro" w:hint="eastAsia"/>
                <w:sz w:val="20"/>
              </w:rPr>
              <w:t>”</w:t>
            </w:r>
            <w:r w:rsidRPr="00BA75B9">
              <w:rPr>
                <w:rFonts w:ascii="Myriad Pro" w:hAnsi="Myriad Pro"/>
                <w:sz w:val="20"/>
              </w:rPr>
              <w:t xml:space="preserve">, </w:t>
            </w:r>
            <w:r w:rsidRPr="00BA75B9">
              <w:rPr>
                <w:rFonts w:ascii="Myriad Pro" w:hAnsi="Myriad Pro" w:hint="eastAsia"/>
                <w:sz w:val="20"/>
              </w:rPr>
              <w:t>„</w:t>
            </w:r>
            <w:r w:rsidRPr="00BA75B9">
              <w:rPr>
                <w:rFonts w:ascii="Myriad Pro" w:hAnsi="Myriad Pro"/>
                <w:sz w:val="20"/>
              </w:rPr>
              <w:t>nie</w:t>
            </w:r>
            <w:r w:rsidRPr="00BA75B9">
              <w:rPr>
                <w:rFonts w:ascii="Myriad Pro" w:hAnsi="Myriad Pro" w:hint="eastAsia"/>
                <w:sz w:val="20"/>
              </w:rPr>
              <w:t>”</w:t>
            </w:r>
            <w:r w:rsidRPr="00BA75B9">
              <w:rPr>
                <w:rFonts w:ascii="Myriad Pro" w:hAnsi="Myriad Pro"/>
                <w:sz w:val="20"/>
              </w:rPr>
              <w:t>.</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092810" w:rsidRDefault="00DB39F9" w:rsidP="00DB39F9">
            <w:pPr>
              <w:spacing w:before="40" w:after="40"/>
              <w:rPr>
                <w:rFonts w:ascii="Myriad Pro" w:hAnsi="Myriad Pro" w:cs="Arial"/>
                <w:sz w:val="20"/>
              </w:rPr>
            </w:pPr>
            <w:r w:rsidRPr="00BA75B9">
              <w:rPr>
                <w:rFonts w:ascii="Myriad Pro" w:eastAsia="MyriadPro-Regular" w:hAnsi="Myriad Pro" w:cs="Arial"/>
                <w:sz w:val="20"/>
              </w:rPr>
              <w:t>Zgodność z warunkami realizacji wsparcia.</w:t>
            </w:r>
          </w:p>
        </w:tc>
        <w:tc>
          <w:tcPr>
            <w:tcW w:w="6217" w:type="dxa"/>
          </w:tcPr>
          <w:p w:rsidR="00DB39F9" w:rsidRDefault="00DB39F9" w:rsidP="00DB39F9">
            <w:pPr>
              <w:spacing w:before="40" w:after="40"/>
              <w:jc w:val="both"/>
              <w:rPr>
                <w:rFonts w:ascii="Myriad Pro" w:eastAsia="MyriadPro-Regular" w:hAnsi="Myriad Pro" w:cs="Arial"/>
                <w:sz w:val="20"/>
              </w:rPr>
            </w:pPr>
            <w:r w:rsidRPr="00BA75B9">
              <w:rPr>
                <w:rFonts w:ascii="Myriad Pro" w:eastAsia="MyriadPro-Regular" w:hAnsi="Myriad Pro" w:cs="Arial"/>
                <w:sz w:val="20"/>
              </w:rPr>
              <w:t xml:space="preserve">Wniosek został sporządzony zgodnie </w:t>
            </w:r>
            <w:r w:rsidRPr="00BA75B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BA75B9">
              <w:rPr>
                <w:rFonts w:ascii="Myriad Pro" w:eastAsia="MyriadPro-Regular" w:hAnsi="Myriad Pro" w:cs="Arial"/>
                <w:i/>
                <w:sz w:val="20"/>
              </w:rPr>
              <w:t xml:space="preserve">Regulaminu konkursu </w:t>
            </w:r>
            <w:r w:rsidRPr="00BA75B9">
              <w:rPr>
                <w:rFonts w:ascii="Myriad Pro" w:eastAsia="MyriadPro-Regular" w:hAnsi="Myriad Pro" w:cs="Arial"/>
                <w:sz w:val="20"/>
              </w:rPr>
              <w:t>(np. zasady realizacji danej formy wsparcia)</w:t>
            </w:r>
            <w:r w:rsidRPr="00BA75B9">
              <w:rPr>
                <w:rFonts w:ascii="Myriad Pro" w:eastAsia="MyriadPro-Regular" w:hAnsi="Myriad Pro" w:cs="Arial"/>
                <w:i/>
                <w:sz w:val="20"/>
              </w:rPr>
              <w:t>.</w:t>
            </w:r>
          </w:p>
        </w:tc>
        <w:tc>
          <w:tcPr>
            <w:tcW w:w="4599" w:type="dxa"/>
          </w:tcPr>
          <w:p w:rsidR="00DB39F9" w:rsidRPr="00092810" w:rsidRDefault="00DB39F9" w:rsidP="00DB39F9">
            <w:pPr>
              <w:spacing w:before="40" w:after="40"/>
              <w:rPr>
                <w:rFonts w:ascii="Myriad Pro" w:hAnsi="Myriad Pro"/>
                <w:sz w:val="20"/>
              </w:rPr>
            </w:pPr>
            <w:r w:rsidRPr="00092810">
              <w:rPr>
                <w:rFonts w:ascii="Myriad Pro" w:hAnsi="Myriad Pro"/>
                <w:sz w:val="20"/>
              </w:rPr>
              <w:t>Spełnienie kryterium jest konieczne do przyznania dofinansowania.</w:t>
            </w:r>
          </w:p>
          <w:p w:rsidR="00DB39F9" w:rsidRPr="00092810" w:rsidRDefault="00DB39F9" w:rsidP="00DB39F9">
            <w:pPr>
              <w:spacing w:before="40" w:after="40"/>
              <w:rPr>
                <w:rFonts w:ascii="Myriad Pro" w:hAnsi="Myriad Pro"/>
                <w:sz w:val="20"/>
              </w:rPr>
            </w:pPr>
            <w:r w:rsidRPr="00092810">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BA75B9">
              <w:rPr>
                <w:rFonts w:ascii="Myriad Pro" w:hAnsi="Myriad Pro" w:cs="Arial"/>
                <w:i/>
                <w:sz w:val="20"/>
              </w:rPr>
              <w:t>RPO WZ 2014-2020</w:t>
            </w:r>
            <w:r w:rsidRPr="00BA75B9">
              <w:rPr>
                <w:rFonts w:ascii="Myriad Pro" w:hAnsi="Myriad Pro" w:cs="Arial"/>
                <w:sz w:val="20"/>
              </w:rPr>
              <w:t xml:space="preserve">, przepisów prawa,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sz w:val="20"/>
              </w:rPr>
              <w:t>właściwych</w:t>
            </w:r>
            <w:r w:rsidRPr="00BA75B9">
              <w:rPr>
                <w:rFonts w:ascii="Myriad Pro" w:eastAsia="MyriadPro-Regular" w:hAnsi="Myriad Pro" w:cs="Arial"/>
                <w:i/>
                <w:sz w:val="20"/>
              </w:rPr>
              <w:t xml:space="preserve"> Wytycznych obszarowych </w:t>
            </w:r>
            <w:r w:rsidRPr="00BA75B9">
              <w:rPr>
                <w:rFonts w:ascii="Myriad Pro" w:hAnsi="Myriad Pro" w:cs="Arial"/>
                <w:sz w:val="20"/>
              </w:rPr>
              <w:t>mających wpływ na założenia dotyczące uwarunkowań realizacji wsparcia.</w:t>
            </w:r>
          </w:p>
          <w:p w:rsidR="00DB39F9" w:rsidRPr="00032058" w:rsidRDefault="00DB39F9" w:rsidP="00DB39F9">
            <w:pPr>
              <w:spacing w:before="40" w:after="40"/>
              <w:rPr>
                <w:rFonts w:ascii="Myriad Pro" w:hAnsi="Myriad Pro"/>
                <w:sz w:val="20"/>
              </w:rPr>
            </w:pPr>
            <w:r w:rsidRPr="005A4BF5">
              <w:rPr>
                <w:rFonts w:ascii="Myriad Pro" w:hAnsi="Myriad Pro"/>
                <w:sz w:val="20"/>
              </w:rPr>
              <w:t>Ocena spełniania kryterium polega na przypisaniu wartości logicznych „tak”, „nie”.</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B56BEC" w:rsidRDefault="00DB39F9" w:rsidP="00DB39F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B39F9" w:rsidRDefault="00DB39F9" w:rsidP="00DB39F9">
            <w:pPr>
              <w:spacing w:before="40" w:after="40"/>
              <w:jc w:val="both"/>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Wydatki założone w projekcie są zgodne z katalogiem wydatków, limitami</w:t>
            </w:r>
            <w:r>
              <w:rPr>
                <w:rFonts w:ascii="Myriad Pro" w:eastAsia="Times New Roman" w:hAnsi="Myriad Pro"/>
                <w:sz w:val="20"/>
                <w:lang w:eastAsia="pl-PL"/>
              </w:rPr>
              <w:t xml:space="preserve"> (w tym stawką ryczałtową dla kosztów pośrednich) </w:t>
            </w:r>
            <w:r w:rsidRPr="0042676E">
              <w:rPr>
                <w:rFonts w:ascii="Myriad Pro" w:eastAsia="Times New Roman" w:hAnsi="Myriad Pro"/>
                <w:sz w:val="20"/>
                <w:lang w:eastAsia="pl-PL"/>
              </w:rPr>
              <w:t xml:space="preserve">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B39F9" w:rsidRDefault="00DB39F9" w:rsidP="00DB39F9">
            <w:pPr>
              <w:spacing w:before="40" w:after="40"/>
              <w:rPr>
                <w:rFonts w:ascii="Myriad Pro" w:hAnsi="Myriad Pro"/>
                <w:sz w:val="20"/>
              </w:rPr>
            </w:pPr>
          </w:p>
          <w:p w:rsidR="00DB39F9" w:rsidRDefault="00DB39F9" w:rsidP="00DB39F9">
            <w:pPr>
              <w:spacing w:before="40" w:after="40"/>
              <w:jc w:val="both"/>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cross-financingu</w:t>
            </w:r>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cs="Arial"/>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BA75B9">
              <w:rPr>
                <w:rFonts w:ascii="Myriad Pro" w:eastAsia="MyriadPro-Regular" w:hAnsi="Myriad Pro" w:cs="Arial"/>
                <w:sz w:val="20"/>
              </w:rPr>
              <w:t xml:space="preserve"> </w:t>
            </w:r>
            <w:r w:rsidRPr="00BA75B9">
              <w:rPr>
                <w:rFonts w:ascii="Myriad Pro" w:hAnsi="Myriad Pro" w:cs="Arial"/>
                <w:sz w:val="20"/>
              </w:rPr>
              <w:t xml:space="preserve"> właściwych </w:t>
            </w:r>
            <w:r w:rsidRPr="00BA75B9">
              <w:rPr>
                <w:rFonts w:ascii="Myriad Pro" w:eastAsia="MyriadPro-Regular" w:hAnsi="Myriad Pro" w:cs="Arial"/>
                <w:i/>
                <w:sz w:val="20"/>
              </w:rPr>
              <w:t xml:space="preserve">Wytycznych obszarowych, </w:t>
            </w:r>
            <w:r w:rsidRPr="00BA75B9">
              <w:rPr>
                <w:rFonts w:ascii="Myriad Pro" w:hAnsi="Myriad Pro" w:cs="Arial"/>
                <w:sz w:val="20"/>
              </w:rPr>
              <w:t>mających wpływ na założenia dotyczące kwalifikowalności wydatków.</w:t>
            </w:r>
          </w:p>
          <w:p w:rsidR="00DB39F9" w:rsidRPr="00B56BEC" w:rsidRDefault="00DB39F9" w:rsidP="00DB39F9">
            <w:pPr>
              <w:spacing w:before="40" w:after="40"/>
              <w:rPr>
                <w:rFonts w:ascii="Myriad Pro" w:hAnsi="Myriad Pro"/>
                <w:sz w:val="20"/>
              </w:rPr>
            </w:pP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B39F9" w:rsidRPr="00B56BEC" w:rsidTr="00DB39F9">
        <w:trPr>
          <w:trHeight w:val="1753"/>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1169B1" w:rsidRDefault="00DB39F9" w:rsidP="00DB39F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B39F9" w:rsidRPr="00B56BEC" w:rsidRDefault="00DB39F9" w:rsidP="00DB39F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Pr="00B56BEC"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827D50" w:rsidRDefault="00827D50" w:rsidP="00C47AB0">
      <w:pPr>
        <w:rPr>
          <w:rFonts w:ascii="Myriad Pro" w:eastAsiaTheme="majorEastAsia" w:hAnsi="Myriad Pro" w:cs="Arial"/>
          <w:bCs/>
          <w:sz w:val="20"/>
        </w:rPr>
      </w:pPr>
    </w:p>
    <w:p w:rsidR="00363C65" w:rsidRPr="00CC0AA0" w:rsidRDefault="00827D50" w:rsidP="00CC0AA0">
      <w:pPr>
        <w:jc w:val="center"/>
        <w:rPr>
          <w:rFonts w:ascii="Myriad Pro" w:eastAsiaTheme="majorEastAsia" w:hAnsi="Myriad Pro" w:cs="Arial"/>
          <w:b/>
          <w:bCs/>
          <w:sz w:val="20"/>
        </w:rPr>
      </w:pPr>
      <w:r w:rsidRPr="00582D0C">
        <w:rPr>
          <w:rFonts w:ascii="Myriad Pro" w:hAnsi="Myriad Pro"/>
          <w:b/>
          <w:sz w:val="20"/>
        </w:rPr>
        <w:t xml:space="preserve">Kryteria szczegółowe przyjęte Uchwałą Nr </w:t>
      </w:r>
      <w:r w:rsidR="00CC0AA0">
        <w:rPr>
          <w:rFonts w:ascii="Myriad Pro" w:hAnsi="Myriad Pro" w:cs="Arial"/>
          <w:b/>
          <w:bCs/>
          <w:sz w:val="20"/>
        </w:rPr>
        <w:t>53/</w:t>
      </w:r>
      <w:r w:rsidR="00DB1CA5" w:rsidRPr="00582D0C">
        <w:rPr>
          <w:rFonts w:ascii="Myriad Pro" w:hAnsi="Myriad Pro" w:cs="Arial"/>
          <w:b/>
          <w:bCs/>
          <w:sz w:val="20"/>
        </w:rPr>
        <w:t>19</w:t>
      </w:r>
      <w:r w:rsidRPr="00582D0C">
        <w:rPr>
          <w:rFonts w:ascii="Myriad Pro" w:hAnsi="Myriad Pro"/>
          <w:b/>
          <w:sz w:val="20"/>
        </w:rPr>
        <w:t xml:space="preserve"> </w:t>
      </w:r>
      <w:r w:rsidRPr="00582D0C">
        <w:rPr>
          <w:rFonts w:ascii="Myriad Pro" w:eastAsiaTheme="majorEastAsia" w:hAnsi="Myriad Pro" w:cs="Arial"/>
          <w:b/>
          <w:bCs/>
          <w:sz w:val="20"/>
        </w:rPr>
        <w:t xml:space="preserve">Komitetu Monitorującego RPO WZ 2014-2020 z dnia 25 </w:t>
      </w:r>
      <w:r w:rsidR="00CC0AA0">
        <w:rPr>
          <w:rFonts w:ascii="Myriad Pro" w:eastAsiaTheme="majorEastAsia" w:hAnsi="Myriad Pro" w:cs="Arial"/>
          <w:b/>
          <w:bCs/>
          <w:sz w:val="20"/>
        </w:rPr>
        <w:t>października</w:t>
      </w:r>
      <w:r w:rsidRPr="00582D0C">
        <w:rPr>
          <w:rFonts w:ascii="Myriad Pro" w:eastAsiaTheme="majorEastAsia" w:hAnsi="Myriad Pro" w:cs="Arial"/>
          <w:b/>
          <w:bCs/>
          <w:sz w:val="20"/>
        </w:rPr>
        <w:t xml:space="preserve"> 2019 r. (tryb konkursowy)</w:t>
      </w:r>
      <w:r w:rsidR="00CC0AA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Oś priorytetowa</w:t>
            </w:r>
          </w:p>
        </w:tc>
        <w:tc>
          <w:tcPr>
            <w:tcW w:w="12315" w:type="dxa"/>
            <w:shd w:val="clear" w:color="auto" w:fill="B6DDE8"/>
          </w:tcPr>
          <w:p w:rsidR="00CC0AA0" w:rsidRPr="00E24C98" w:rsidRDefault="00CC0AA0" w:rsidP="00D44169">
            <w:pPr>
              <w:spacing w:before="40" w:after="40" w:line="240" w:lineRule="auto"/>
              <w:rPr>
                <w:rFonts w:ascii="Myriad Pro" w:hAnsi="Myriad Pro" w:cs="Arial"/>
                <w:sz w:val="20"/>
              </w:rPr>
            </w:pPr>
            <w:r w:rsidRPr="00E24C98">
              <w:rPr>
                <w:rFonts w:ascii="Myriad Pro" w:hAnsi="Myriad Pro" w:cs="Arial"/>
                <w:sz w:val="20"/>
              </w:rPr>
              <w:t>VIII Edukacja</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Priorytet Inwestycyjny</w:t>
            </w:r>
          </w:p>
        </w:tc>
        <w:tc>
          <w:tcPr>
            <w:tcW w:w="12315" w:type="dxa"/>
            <w:shd w:val="clear" w:color="auto" w:fill="B6DDE8"/>
          </w:tcPr>
          <w:p w:rsidR="00CC0AA0" w:rsidRPr="00E24C98" w:rsidRDefault="00CC0AA0" w:rsidP="00D44169">
            <w:pPr>
              <w:autoSpaceDE w:val="0"/>
              <w:autoSpaceDN w:val="0"/>
              <w:adjustRightInd w:val="0"/>
              <w:spacing w:before="120" w:after="120" w:line="240" w:lineRule="auto"/>
              <w:jc w:val="both"/>
              <w:rPr>
                <w:rFonts w:ascii="Myriad Pro" w:eastAsia="MyriadPro-Regular" w:hAnsi="Myriad Pro" w:cs="Arial"/>
                <w:sz w:val="20"/>
              </w:rPr>
            </w:pPr>
            <w:r w:rsidRPr="00E24C98">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Działanie</w:t>
            </w:r>
          </w:p>
        </w:tc>
        <w:tc>
          <w:tcPr>
            <w:tcW w:w="12315" w:type="dxa"/>
            <w:shd w:val="clear" w:color="auto" w:fill="B6DDE8"/>
          </w:tcPr>
          <w:p w:rsidR="00CC0AA0" w:rsidRPr="00E24C98" w:rsidRDefault="00CC0AA0" w:rsidP="00D44169">
            <w:pPr>
              <w:autoSpaceDE w:val="0"/>
              <w:autoSpaceDN w:val="0"/>
              <w:adjustRightInd w:val="0"/>
              <w:spacing w:before="60" w:after="60" w:line="240" w:lineRule="auto"/>
              <w:rPr>
                <w:rFonts w:ascii="Myriad Pro" w:eastAsia="MyriadPro-Regular" w:hAnsi="Myriad Pro" w:cs="Arial"/>
                <w:sz w:val="20"/>
              </w:rPr>
            </w:pPr>
            <w:r w:rsidRPr="00E24C98">
              <w:rPr>
                <w:rFonts w:ascii="Myriad Pro" w:hAnsi="Myriad Pro" w:cs="Arial"/>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Typ projektu</w:t>
            </w:r>
          </w:p>
        </w:tc>
        <w:tc>
          <w:tcPr>
            <w:tcW w:w="12315" w:type="dxa"/>
            <w:shd w:val="clear" w:color="auto" w:fill="B6DDE8"/>
          </w:tcPr>
          <w:p w:rsidR="00295710" w:rsidRPr="00E24C98" w:rsidRDefault="00E84BEC" w:rsidP="001B0A9F">
            <w:pPr>
              <w:pStyle w:val="Akapitzlist"/>
              <w:numPr>
                <w:ilvl w:val="0"/>
                <w:numId w:val="417"/>
              </w:numPr>
              <w:autoSpaceDE w:val="0"/>
              <w:autoSpaceDN w:val="0"/>
              <w:spacing w:before="120" w:after="0"/>
              <w:ind w:left="346" w:hanging="284"/>
              <w:jc w:val="both"/>
              <w:rPr>
                <w:rFonts w:cs="Arial"/>
                <w:b/>
                <w:u w:val="single"/>
              </w:rPr>
            </w:pPr>
            <w:r w:rsidRPr="00E24C98">
              <w:rPr>
                <w:rFonts w:cs="Arial"/>
              </w:rPr>
              <w:t>Podnoszenie umiejętności</w:t>
            </w:r>
            <w:r w:rsidR="00E24C98" w:rsidRPr="00E24C98">
              <w:rPr>
                <w:rFonts w:cs="Arial"/>
              </w:rPr>
              <w:t>, kompetencji</w:t>
            </w:r>
            <w:r w:rsidRPr="00E24C98">
              <w:rPr>
                <w:rFonts w:cs="Arial"/>
              </w:rPr>
              <w:t xml:space="preserve"> </w:t>
            </w:r>
            <w:r w:rsidR="00295710" w:rsidRPr="00E24C98">
              <w:rPr>
                <w:rFonts w:cs="Arial"/>
              </w:rPr>
              <w:t>oraz uzyskiwanie kwalifikacji zawodowych przez uczniów i słuchaczy szkół lub placówek systemu oświaty prowadzących</w:t>
            </w:r>
            <w:r w:rsidR="005452AF">
              <w:rPr>
                <w:rFonts w:cs="Arial"/>
              </w:rPr>
              <w:t xml:space="preserve"> kształcenie zawodowe i/lub osób</w:t>
            </w:r>
            <w:r w:rsidR="00295710" w:rsidRPr="00E24C98">
              <w:rPr>
                <w:rFonts w:cs="Arial"/>
              </w:rPr>
              <w:t xml:space="preserve"> dorosł</w:t>
            </w:r>
            <w:r w:rsidR="005452AF">
              <w:rPr>
                <w:rFonts w:cs="Arial"/>
              </w:rPr>
              <w:t>ych</w:t>
            </w:r>
            <w:r w:rsidR="00295710" w:rsidRPr="00E24C98">
              <w:rPr>
                <w:rFonts w:cs="Arial"/>
              </w:rPr>
              <w:t xml:space="preserve"> zainteresowan</w:t>
            </w:r>
            <w:r w:rsidR="005452AF">
              <w:rPr>
                <w:rFonts w:cs="Arial"/>
              </w:rPr>
              <w:t>ych</w:t>
            </w:r>
            <w:r w:rsidR="00295710" w:rsidRPr="00E24C98">
              <w:rPr>
                <w:rFonts w:cs="Arial"/>
              </w:rPr>
              <w:t xml:space="preserve"> z własnej inicjatywy zdobyciem, uzupełnieniem lub podnoszeniem </w:t>
            </w:r>
            <w:r w:rsidR="00AA4D52">
              <w:rPr>
                <w:rFonts w:cs="Arial"/>
              </w:rPr>
              <w:t xml:space="preserve">kompetencji lub </w:t>
            </w:r>
            <w:r w:rsidR="00295710" w:rsidRPr="00E24C98">
              <w:rPr>
                <w:rFonts w:cs="Arial"/>
              </w:rPr>
              <w:t>kwalifikacji zawodowych poprzez:</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kompleksowych programów kształcenia praktycznego organizowanych w miejscu pracy,</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wdrożenie nowych, innowacyjnych form </w:t>
            </w:r>
            <w:r w:rsidR="00854CF7" w:rsidRPr="00E24C98">
              <w:rPr>
                <w:rFonts w:ascii="Myriad Pro" w:hAnsi="Myriad Pro" w:cs="Arial"/>
                <w:sz w:val="20"/>
              </w:rPr>
              <w:t>kształcenia</w:t>
            </w:r>
            <w:r w:rsidRPr="00E24C98">
              <w:rPr>
                <w:rFonts w:ascii="Myriad Pro" w:hAnsi="Myriad Pro" w:cs="Arial"/>
                <w:sz w:val="20"/>
              </w:rPr>
              <w:t xml:space="preserve"> zawodowego,</w:t>
            </w:r>
          </w:p>
          <w:p w:rsidR="00F722A6"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E24C98" w:rsidRDefault="00F722A6" w:rsidP="001B0A9F">
            <w:pPr>
              <w:numPr>
                <w:ilvl w:val="0"/>
                <w:numId w:val="418"/>
              </w:numPr>
              <w:spacing w:after="0"/>
              <w:contextualSpacing/>
              <w:jc w:val="both"/>
              <w:rPr>
                <w:rFonts w:ascii="Myriad Pro" w:hAnsi="Myriad Pro" w:cs="Arial"/>
                <w:sz w:val="20"/>
              </w:rPr>
            </w:pPr>
            <w:r w:rsidRPr="00E24C98">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zdobywanie przez uczniów i słuchaczy uprawnień do wykonywania zawodu, w ramach którego realizują kształcenie zawodowe</w:t>
            </w:r>
          </w:p>
          <w:p w:rsidR="00295710" w:rsidRPr="00E24C98" w:rsidRDefault="003322EA"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organizowanie </w:t>
            </w:r>
            <w:r w:rsidR="00295710" w:rsidRPr="00E24C98">
              <w:rPr>
                <w:rFonts w:ascii="Myriad Pro" w:hAnsi="Myriad Pro" w:cs="Arial"/>
                <w:sz w:val="20"/>
              </w:rPr>
              <w:t>kursów przygotowanych na studia we współpracy ze szkołami wyższymi oraz organizowanie kurów oraz szkoleń przygotowujących do kwalifikujących egzaminów czeladniczych i mistrzowskich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udział w zajęciach prowadzonych w szkole wyższej, w tym w zajęciach laboratoryjnych, kołach lub obozach naukowych,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pozaszkolnych form kształcenia ustawicznego w tym wymienionych w art. 117 ust. 1a pkt. 1,2,3 i 5 Prawa oświatowego</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 doradztwo zawodowe,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wykorzystanie rezultatów projektów, w tym pozytywnie zwalidowanych produktów projektów innowacyjnych zrealizowanych w latach 2007-2013 w ramach PO KL oraz w latach 2014-2020 w ramach POWER</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295710" w:rsidRPr="00E24C98" w:rsidRDefault="00295710" w:rsidP="00295710">
            <w:pPr>
              <w:spacing w:after="0"/>
              <w:ind w:left="1068"/>
              <w:contextualSpacing/>
              <w:jc w:val="both"/>
              <w:rPr>
                <w:rFonts w:ascii="Myriad Pro" w:hAnsi="Myriad Pro" w:cs="Arial"/>
                <w:sz w:val="20"/>
              </w:rPr>
            </w:pPr>
          </w:p>
          <w:p w:rsidR="00295710" w:rsidRPr="00E24C98" w:rsidRDefault="00295710" w:rsidP="001B0A9F">
            <w:pPr>
              <w:pStyle w:val="Akapitzlist"/>
              <w:numPr>
                <w:ilvl w:val="0"/>
                <w:numId w:val="417"/>
              </w:numPr>
              <w:tabs>
                <w:tab w:val="left" w:pos="0"/>
              </w:tabs>
              <w:autoSpaceDE w:val="0"/>
              <w:autoSpaceDN w:val="0"/>
              <w:spacing w:after="0"/>
              <w:ind w:left="346" w:hanging="283"/>
              <w:jc w:val="both"/>
              <w:rPr>
                <w:rFonts w:cs="Arial"/>
              </w:rPr>
            </w:pPr>
            <w:r w:rsidRPr="00E24C98">
              <w:rPr>
                <w:rFonts w:cs="Arial"/>
              </w:rPr>
              <w:t xml:space="preserve">Kształtowanie i rozwijanie u uczniów lub słuchaczy szkół lub placówek systemu oświaty prowadzących kształcenie zawodowe kompetencji kluczowych </w:t>
            </w:r>
            <w:r w:rsidR="003322EA" w:rsidRPr="00E24C98">
              <w:rPr>
                <w:rFonts w:cs="Arial"/>
              </w:rPr>
              <w:t>lub</w:t>
            </w:r>
            <w:r w:rsidRPr="00E24C98">
              <w:rPr>
                <w:rFonts w:cs="Arial"/>
              </w:rPr>
              <w:t xml:space="preserve"> umiejętności uniwersalnych niezbędnych na rynku pracy poprzez:</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projektów edukacyjnych w szkołach lub placówkach systemu oświaty objętych wsparciem,</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różnych form rozwijających uzdolnienia,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wdrożenie nowych form i programów nauczania,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tworzenie i realizacja zajęć w klasach o nowatorskich rozwiązaniach programowych, organizacyjnych lub metodycznych,</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organizację kółek zainteresowań, warsztatów, laboratoriów dla uczniów lub słuchaczy,</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 xml:space="preserve">nawiązywanie współpracy z otoczeniem społeczno-gospodarczym szkoły lub placówki systemu oświaty w celu osiągnięcia założonych celów edukacyjnych, </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wykorzystanie narzędzi, metod lub form pracy wypracowanych w ramach projektów, w tym pozytywnie zwalidowanych produktów projektów innowacyjnych, zrealizowanych w latach 2007-2013 w ramach PO KL  oraz w latach 2014-2020 w ramach POWER</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zajęć poza szkołą lub poza lekcjami.</w:t>
            </w:r>
          </w:p>
          <w:p w:rsidR="00295710" w:rsidRPr="00E24C98" w:rsidRDefault="00295710" w:rsidP="00295710">
            <w:pPr>
              <w:spacing w:after="0"/>
              <w:ind w:left="1055"/>
              <w:contextualSpacing/>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Tworzenie w szkołach lub placówkach systemu oświaty prowadzących kształcenie zawodowe warunków odzwierciedlających rzeczywiste warunki pracy właściwe dla nauczanych zawodów poprzez wyposażenie pracowni lub warsztatów szkolnych</w:t>
            </w:r>
            <w:r w:rsidR="002227C6" w:rsidRPr="00E24C98">
              <w:rPr>
                <w:rFonts w:cs="Arial"/>
              </w:rPr>
              <w:t xml:space="preserve"> placówek szkolnictwa</w:t>
            </w:r>
            <w:r w:rsidR="003322EA" w:rsidRPr="00E24C98">
              <w:rPr>
                <w:rFonts w:cs="Arial"/>
              </w:rPr>
              <w:t xml:space="preserve"> zawodowego</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Rozwój współpracy szkół lub placówek systemu oświaty prowadzących kształcenie zawodowe z ich otoczeniem społeczno – gospodarczym w szczególności poprzez:</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włączenie pracodawców lub przedsiębiorców w system egzaminów zawodowych oraz egzaminów potwierdzających kwalifikacje mistrza i czeladnika  </w:t>
            </w:r>
            <w:r w:rsidR="008660F1" w:rsidRPr="00E24C98">
              <w:rPr>
                <w:rFonts w:ascii="Myriad Pro" w:hAnsi="Myriad Pro" w:cs="Arial"/>
                <w:sz w:val="20"/>
              </w:rPr>
              <w:t xml:space="preserve">w zawodzie </w:t>
            </w:r>
            <w:r w:rsidRPr="00E24C98">
              <w:rPr>
                <w:rFonts w:ascii="Myriad Pro" w:hAnsi="Myriad Pro" w:cs="Arial"/>
                <w:sz w:val="20"/>
              </w:rPr>
              <w:t>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295710" w:rsidRPr="00E24C98" w:rsidRDefault="00295710" w:rsidP="001B0A9F">
            <w:pPr>
              <w:numPr>
                <w:ilvl w:val="0"/>
                <w:numId w:val="420"/>
              </w:numPr>
              <w:tabs>
                <w:tab w:val="left" w:pos="1197"/>
                <w:tab w:val="left" w:pos="1480"/>
              </w:tabs>
              <w:spacing w:after="0"/>
              <w:ind w:left="1197" w:hanging="425"/>
              <w:contextualSpacing/>
              <w:jc w:val="both"/>
              <w:rPr>
                <w:rFonts w:ascii="Myriad Pro" w:hAnsi="Myriad Pro" w:cs="Arial"/>
                <w:sz w:val="20"/>
              </w:rPr>
            </w:pPr>
            <w:r w:rsidRPr="00E24C98">
              <w:rPr>
                <w:rFonts w:ascii="Myriad Pro" w:hAnsi="Myriad Pro" w:cs="Arial"/>
                <w:sz w:val="20"/>
              </w:rPr>
              <w:t xml:space="preserve"> tworzenie klas patronackich w szkołach;</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współpracę w dostosowywaniu oferty edukacyjnej w szkołach i formach pozaszkolnych do potrzeb regionalnego i lokalnego rynku pracy;</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opracowywanie lub modyfikację programów nauczania;</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wykorzystanie rezultatów projektów, w tym pozytywnie zwalidowanych produktów projektów innowacyjnych zrealizowanych w latach 2007 – 2013 w ramach PO KL oraz w latach 2014-2020 w ramach POWER</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współpracę szkół i placówek systemu oświaty prowadzących kształcenie zawodowe z uczelniami wyższymi.</w:t>
            </w:r>
          </w:p>
          <w:p w:rsidR="00295710" w:rsidRPr="00E24C98" w:rsidRDefault="00295710" w:rsidP="00295710">
            <w:pPr>
              <w:tabs>
                <w:tab w:val="left" w:pos="1197"/>
              </w:tabs>
              <w:spacing w:after="0"/>
              <w:ind w:left="1197"/>
              <w:contextualSpacing/>
              <w:jc w:val="both"/>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jc w:val="both"/>
              <w:rPr>
                <w:rFonts w:cs="Arial"/>
              </w:rPr>
            </w:pPr>
            <w:r w:rsidRPr="00E24C98">
              <w:rPr>
                <w:rFonts w:cs="Arial"/>
              </w:rPr>
              <w:t>Doskonalenie umiejętności i</w:t>
            </w:r>
            <w:r w:rsidR="002227C6" w:rsidRPr="00E24C98">
              <w:rPr>
                <w:rFonts w:cs="Arial"/>
              </w:rPr>
              <w:t xml:space="preserve"> kompetencji lub </w:t>
            </w:r>
            <w:r w:rsidRPr="00E24C98">
              <w:rPr>
                <w:rFonts w:cs="Arial"/>
              </w:rPr>
              <w:t xml:space="preserve">kwalifikacji nauczycieli, w tym nauczycieli kształcenia ogólnego, zawodowego i instruktorów praktycznej nauki zawodu związanych z nauczanym zawodem głownie poprzez: </w:t>
            </w:r>
          </w:p>
          <w:p w:rsidR="00295710" w:rsidRPr="00E24C98" w:rsidRDefault="00295710" w:rsidP="001B0A9F">
            <w:pPr>
              <w:pStyle w:val="Akapitzlist"/>
              <w:numPr>
                <w:ilvl w:val="0"/>
                <w:numId w:val="422"/>
              </w:numPr>
              <w:autoSpaceDE w:val="0"/>
              <w:autoSpaceDN w:val="0"/>
              <w:adjustRightInd w:val="0"/>
              <w:spacing w:after="0"/>
              <w:ind w:left="1197"/>
              <w:jc w:val="both"/>
              <w:rPr>
                <w:rFonts w:cs="Arial"/>
              </w:rPr>
            </w:pPr>
            <w:r w:rsidRPr="00E24C98">
              <w:rPr>
                <w:rFonts w:cs="Arial"/>
              </w:rPr>
              <w:t>kursy lub szkolenia doskonalące (teoretyczne lub praktyczne), w tym organizowane i prowadzone przez kadrę ośrodków doskonalenia nauczycieli lub trenerów przeszkolonych w ramach POWER,</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studia podyplomowe, w tym przygotowujące do wykonywania zawodu nauczyciela przedmiotów zawodowych albo obejmujące zakresem tematykę związaną z nauczanym zawodem (branżowe, specjalistyczne),</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wspieranie istniejących, budowanie nowych lub moderowanie sieci współpracy i samokształcenia,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realizację programów wspomagania,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wykorzystanie narzędzi, metod lub form pracy wypracowanych w ramach projektów, w tym pozytywnie zwalidowanych produktów projektów innowacyjnych, zrealizowanych w latach 2007-2013 w ramach PO KL oraz w latach 2014-2020 w ramach POWER</w:t>
            </w:r>
          </w:p>
          <w:p w:rsidR="00295710" w:rsidRPr="00E24C98" w:rsidRDefault="00295710" w:rsidP="00295710">
            <w:pPr>
              <w:pStyle w:val="Akapitzlist"/>
              <w:numPr>
                <w:ilvl w:val="0"/>
                <w:numId w:val="0"/>
              </w:numPr>
              <w:autoSpaceDE w:val="0"/>
              <w:autoSpaceDN w:val="0"/>
              <w:spacing w:after="0"/>
              <w:ind w:left="1197"/>
              <w:jc w:val="both"/>
              <w:rPr>
                <w:rFonts w:cs="Arial"/>
              </w:rPr>
            </w:pPr>
          </w:p>
          <w:p w:rsidR="00295710" w:rsidRPr="00E24C98" w:rsidRDefault="00295710" w:rsidP="001B0A9F">
            <w:pPr>
              <w:pStyle w:val="Akapitzlist"/>
              <w:numPr>
                <w:ilvl w:val="0"/>
                <w:numId w:val="421"/>
              </w:numPr>
              <w:autoSpaceDE w:val="0"/>
              <w:autoSpaceDN w:val="0"/>
              <w:adjustRightInd w:val="0"/>
              <w:spacing w:after="0"/>
              <w:ind w:left="346" w:hanging="283"/>
              <w:jc w:val="both"/>
              <w:rPr>
                <w:rFonts w:cs="Arial"/>
              </w:rPr>
            </w:pPr>
            <w:r w:rsidRPr="00E24C98">
              <w:rPr>
                <w:rFonts w:cs="Arial"/>
              </w:rPr>
              <w:t>Rozwój doradztwa zawodowego w szkołach i placówkach kształcenia zawodowego w szczególności poprzez:</w:t>
            </w:r>
          </w:p>
          <w:p w:rsidR="00295710" w:rsidRPr="00E24C98" w:rsidRDefault="00295710" w:rsidP="001B0A9F">
            <w:pPr>
              <w:pStyle w:val="Akapitzlist"/>
              <w:numPr>
                <w:ilvl w:val="0"/>
                <w:numId w:val="423"/>
              </w:numPr>
              <w:spacing w:after="0"/>
              <w:rPr>
                <w:rFonts w:cs="Arial"/>
              </w:rPr>
            </w:pPr>
            <w:r w:rsidRPr="00E24C98">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29571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tworzenie Punktów Informacji i Kariery (PIK),</w:t>
            </w:r>
          </w:p>
          <w:p w:rsidR="00CC0AA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zewnętrzne wsparcie szkół w obszarze doradztwa zawodowego.</w:t>
            </w:r>
          </w:p>
        </w:tc>
      </w:tr>
    </w:tbl>
    <w:p w:rsidR="00363C65" w:rsidRPr="007876EE" w:rsidRDefault="00363C65" w:rsidP="00363C65">
      <w:pPr>
        <w:spacing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C0AA0" w:rsidRPr="00F22973" w:rsidTr="00D44169">
        <w:trPr>
          <w:jc w:val="center"/>
        </w:trPr>
        <w:tc>
          <w:tcPr>
            <w:tcW w:w="14175" w:type="dxa"/>
            <w:gridSpan w:val="4"/>
            <w:shd w:val="clear" w:color="auto" w:fill="D9D9D9"/>
          </w:tcPr>
          <w:p w:rsidR="00CC0AA0" w:rsidRPr="003C4F4C" w:rsidRDefault="00CC0AA0" w:rsidP="00D44169">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L.p.</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Opis znaczenia kryterium</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1</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4</w:t>
            </w:r>
          </w:p>
        </w:tc>
      </w:tr>
      <w:tr w:rsidR="00CC0AA0" w:rsidRPr="00F22973" w:rsidTr="00D44169">
        <w:trPr>
          <w:jc w:val="center"/>
        </w:trPr>
        <w:tc>
          <w:tcPr>
            <w:tcW w:w="512" w:type="dxa"/>
          </w:tcPr>
          <w:p w:rsidR="00CC0AA0" w:rsidRPr="00F22973" w:rsidRDefault="00CC0AA0" w:rsidP="001B0A9F">
            <w:pPr>
              <w:pStyle w:val="Akapitzlist"/>
              <w:numPr>
                <w:ilvl w:val="0"/>
                <w:numId w:val="399"/>
              </w:numPr>
              <w:spacing w:before="40" w:after="40" w:line="240" w:lineRule="auto"/>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C0AA0" w:rsidRPr="003C4F4C" w:rsidRDefault="00CC0AA0" w:rsidP="001B0A9F">
            <w:pPr>
              <w:numPr>
                <w:ilvl w:val="0"/>
                <w:numId w:val="400"/>
              </w:numPr>
              <w:spacing w:after="0" w:line="240" w:lineRule="auto"/>
              <w:ind w:left="459" w:hanging="425"/>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C0AA0" w:rsidRPr="00F22973" w:rsidTr="00D44169">
        <w:trPr>
          <w:jc w:val="center"/>
        </w:trPr>
        <w:tc>
          <w:tcPr>
            <w:tcW w:w="512" w:type="dxa"/>
            <w:shd w:val="clear" w:color="auto" w:fill="auto"/>
          </w:tcPr>
          <w:p w:rsidR="00CC0AA0" w:rsidRPr="00F22973" w:rsidRDefault="00CC0AA0" w:rsidP="001B0A9F">
            <w:pPr>
              <w:pStyle w:val="Akapitzlist"/>
              <w:numPr>
                <w:ilvl w:val="0"/>
                <w:numId w:val="399"/>
              </w:numPr>
              <w:spacing w:before="40" w:after="40" w:line="240" w:lineRule="auto"/>
              <w:ind w:left="0" w:firstLine="0"/>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Projekt skierowany do grup docelowych z obszaru Szczecińskiego Obszaru Metropolitalnego (w przypadku osób fizycznych - pracujących, uczących się na ww. obszarze, a w przypadku innych podmiotów - posiadających jednostkę organizacyjną na ww. obszarze).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(typ projektu: 1)</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8.7. Realizacja kolejnych typów projektu jest fakultatywna. (typy projektów: 1-6, 8)</w:t>
            </w:r>
          </w:p>
          <w:p w:rsidR="00CC0AA0" w:rsidRPr="003C4F4C" w:rsidRDefault="00CC0AA0" w:rsidP="001B0A9F">
            <w:pPr>
              <w:pStyle w:val="Akapitzlist"/>
              <w:numPr>
                <w:ilvl w:val="0"/>
                <w:numId w:val="397"/>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 uczniów branżowych szkół II stopnia,</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CC0AA0" w:rsidRPr="003C4F4C" w:rsidRDefault="00CC0AA0" w:rsidP="0090438B">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C0AA0" w:rsidRPr="003C4F4C" w:rsidRDefault="00CC0AA0" w:rsidP="00D44169">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C0AA0" w:rsidRPr="003C4F4C" w:rsidRDefault="00CC0AA0" w:rsidP="00D44169">
            <w:pPr>
              <w:pStyle w:val="Akapitzlist"/>
              <w:numPr>
                <w:ilvl w:val="0"/>
                <w:numId w:val="0"/>
              </w:numPr>
              <w:spacing w:before="40" w:after="40" w:line="240" w:lineRule="auto"/>
              <w:ind w:left="317"/>
              <w:jc w:val="both"/>
              <w:rPr>
                <w:rFonts w:cs="Arial"/>
              </w:rPr>
            </w:pPr>
          </w:p>
          <w:p w:rsidR="00CC0AA0" w:rsidRPr="003C4F4C" w:rsidRDefault="00CC0AA0" w:rsidP="00D44169">
            <w:pPr>
              <w:pStyle w:val="Akapitzlist"/>
              <w:numPr>
                <w:ilvl w:val="0"/>
                <w:numId w:val="0"/>
              </w:numPr>
              <w:spacing w:before="40" w:after="40" w:line="240" w:lineRule="auto"/>
              <w:ind w:left="84"/>
              <w:jc w:val="both"/>
              <w:rPr>
                <w:rFonts w:cs="Arial"/>
              </w:rPr>
            </w:pPr>
            <w:r w:rsidRPr="003C4F4C">
              <w:rPr>
                <w:rFonts w:cs="Arial"/>
              </w:rPr>
              <w:t>5.</w:t>
            </w:r>
            <w:r w:rsidRPr="003C4F4C">
              <w:rPr>
                <w:rFonts w:cs="Arial"/>
              </w:rPr>
              <w:tab/>
              <w:t xml:space="preserve">Dofinansowanie w ramach projektu mogą uzyskać te formy wsparcia, które w tym samym zakresie nie są finansowane z innych źródeł, w tym ze środków subwencji oświatowej. </w:t>
            </w:r>
          </w:p>
          <w:p w:rsidR="00CC0AA0" w:rsidRPr="003C4F4C" w:rsidRDefault="00CC0AA0" w:rsidP="00D44169">
            <w:pPr>
              <w:pStyle w:val="Akapitzlist"/>
              <w:numPr>
                <w:ilvl w:val="0"/>
                <w:numId w:val="0"/>
              </w:numPr>
              <w:spacing w:before="40" w:after="40" w:line="240" w:lineRule="auto"/>
              <w:ind w:left="360"/>
              <w:jc w:val="both"/>
              <w:rPr>
                <w:rFonts w:cs="Arial"/>
              </w:rPr>
            </w:pPr>
            <w:r w:rsidRPr="003C4F4C">
              <w:rPr>
                <w:rFonts w:cs="Arial"/>
              </w:rPr>
              <w:t>(typ projektu: 1 – 6, 8)</w:t>
            </w:r>
          </w:p>
          <w:p w:rsidR="00CC0AA0" w:rsidRPr="003C4F4C" w:rsidRDefault="00CC0AA0" w:rsidP="00D44169">
            <w:pPr>
              <w:pStyle w:val="Akapitzlist"/>
              <w:numPr>
                <w:ilvl w:val="0"/>
                <w:numId w:val="0"/>
              </w:numPr>
              <w:spacing w:before="40" w:after="40" w:line="240" w:lineRule="auto"/>
              <w:ind w:left="360"/>
              <w:jc w:val="both"/>
              <w:rPr>
                <w:rFonts w:cs="Arial"/>
              </w:rPr>
            </w:pPr>
          </w:p>
          <w:p w:rsidR="00CC0AA0" w:rsidRPr="003C4F4C" w:rsidRDefault="00CC0AA0" w:rsidP="001B0A9F">
            <w:pPr>
              <w:pStyle w:val="Akapitzlist"/>
              <w:numPr>
                <w:ilvl w:val="0"/>
                <w:numId w:val="398"/>
              </w:numPr>
              <w:spacing w:before="40" w:after="40" w:line="240" w:lineRule="auto"/>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Szczecińskiego Obszaru Metropolitarnego (m.in. przedsiębiorcami, instytucjami zrzeszającymi przedsiębiorców, pracodawcami, instytucjami rynku pracy). (typ projektu: 5)</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line="240" w:lineRule="auto"/>
              <w:jc w:val="both"/>
              <w:rPr>
                <w:rFonts w:cs="Arial"/>
              </w:rPr>
            </w:pPr>
            <w:r w:rsidRPr="003C4F4C">
              <w:rPr>
                <w:rFonts w:cs="Arial"/>
              </w:rPr>
              <w:t xml:space="preserve"> W przypadku realizacji form wsparcia: </w:t>
            </w:r>
          </w:p>
          <w:p w:rsidR="00CC0AA0" w:rsidRPr="003C4F4C" w:rsidRDefault="00CC0AA0" w:rsidP="001B0A9F">
            <w:pPr>
              <w:numPr>
                <w:ilvl w:val="0"/>
                <w:numId w:val="317"/>
              </w:numPr>
              <w:spacing w:after="0" w:line="240" w:lineRule="auto"/>
              <w:ind w:left="241" w:hanging="66"/>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C0AA0" w:rsidRPr="003C4F4C" w:rsidRDefault="00CC0AA0" w:rsidP="00D44169">
            <w:pPr>
              <w:spacing w:after="0" w:line="240" w:lineRule="auto"/>
              <w:ind w:left="175"/>
              <w:contextualSpacing/>
              <w:jc w:val="both"/>
              <w:rPr>
                <w:rFonts w:ascii="Myriad Pro" w:hAnsi="Myriad Pro" w:cs="Arial"/>
                <w:sz w:val="20"/>
              </w:rPr>
            </w:pPr>
          </w:p>
          <w:p w:rsidR="00CC0AA0" w:rsidRPr="003C4F4C" w:rsidRDefault="00CC0AA0" w:rsidP="0090438B">
            <w:pPr>
              <w:spacing w:before="40" w:after="40" w:line="240" w:lineRule="auto"/>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C0AA0" w:rsidRPr="003C4F4C" w:rsidRDefault="00CC0AA0" w:rsidP="00D44169">
            <w:pPr>
              <w:spacing w:before="40" w:after="40" w:line="240" w:lineRule="auto"/>
              <w:ind w:left="357"/>
              <w:jc w:val="both"/>
              <w:rPr>
                <w:rFonts w:ascii="Myriad Pro" w:hAnsi="Myriad Pro" w:cs="Arial"/>
                <w:bCs/>
                <w:sz w:val="20"/>
              </w:rPr>
            </w:pPr>
          </w:p>
          <w:p w:rsidR="00CC0AA0" w:rsidRPr="003C4F4C" w:rsidRDefault="00CC0AA0" w:rsidP="00D44169">
            <w:pPr>
              <w:spacing w:before="40" w:after="40" w:line="240" w:lineRule="auto"/>
              <w:jc w:val="both"/>
              <w:rPr>
                <w:rFonts w:ascii="Myriad Pro" w:hAnsi="Myriad Pro" w:cs="Arial"/>
                <w:bCs/>
                <w:sz w:val="20"/>
              </w:rPr>
            </w:pPr>
            <w:r w:rsidRPr="003C4F4C">
              <w:rPr>
                <w:rFonts w:ascii="Myriad Pro" w:hAnsi="Myriad Pro" w:cs="Arial"/>
                <w:bCs/>
                <w:sz w:val="20"/>
              </w:rPr>
              <w:t>10.</w:t>
            </w:r>
            <w:r w:rsidRPr="003C4F4C">
              <w:rPr>
                <w:rFonts w:ascii="Myriad Pro" w:hAnsi="Myriad Pro" w:cs="Arial"/>
                <w:bCs/>
                <w:sz w:val="20"/>
              </w:rPr>
              <w:tab/>
              <w:t>Koszty bezpośrednie projektu są/ nie są rozliczane w całości kwotami ryczałtowymi określonymi przez Beneficjenta.</w:t>
            </w:r>
          </w:p>
          <w:p w:rsidR="00CC0AA0" w:rsidRPr="003C4F4C" w:rsidRDefault="00CC0AA0" w:rsidP="0090438B">
            <w:pPr>
              <w:spacing w:before="40" w:after="40" w:line="240" w:lineRule="auto"/>
              <w:ind w:left="357"/>
              <w:jc w:val="both"/>
              <w:rPr>
                <w:rFonts w:ascii="Myriad Pro" w:hAnsi="Myriad Pro" w:cs="Arial"/>
                <w:bCs/>
                <w:sz w:val="20"/>
              </w:rPr>
            </w:pPr>
            <w:r w:rsidRPr="003C4F4C">
              <w:rPr>
                <w:rFonts w:ascii="Myriad Pro" w:hAnsi="Myriad Pro" w:cs="Arial"/>
                <w:bCs/>
                <w:sz w:val="20"/>
              </w:rPr>
              <w:t xml:space="preserve"> (typ projektu: 1 – 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3"/>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4"/>
            </w:r>
            <w:r w:rsidRPr="003C4F4C">
              <w:rPr>
                <w:rFonts w:ascii="Myriad Pro" w:hAnsi="Myriad Pro" w:cs="Arial"/>
                <w:sz w:val="20"/>
              </w:rPr>
              <w:t>.</w:t>
            </w: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C84D2E" w:rsidRDefault="00C84D2E" w:rsidP="00A76522"/>
    <w:p w:rsidR="00C84D2E" w:rsidRDefault="00C84D2E">
      <w:r>
        <w:br w:type="page"/>
      </w:r>
    </w:p>
    <w:p w:rsidR="00A76522" w:rsidRDefault="00A76522" w:rsidP="00A76522">
      <w:pPr>
        <w:pStyle w:val="Podtytu"/>
      </w:pPr>
      <w:bookmarkStart w:id="459" w:name="_Toc64633797"/>
      <w:r w:rsidRPr="00A76522">
        <w:rPr>
          <w:rFonts w:eastAsia="Times New Roman" w:cs="Arial"/>
          <w:szCs w:val="22"/>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bookmarkEnd w:id="459"/>
    </w:p>
    <w:p w:rsidR="00EB5339" w:rsidRPr="00EB5339" w:rsidRDefault="009B3CDB" w:rsidP="00EB5339">
      <w:pPr>
        <w:jc w:val="center"/>
        <w:rPr>
          <w:rFonts w:ascii="Myriad Pro" w:eastAsiaTheme="majorEastAsia" w:hAnsi="Myriad Pro" w:cs="Arial"/>
          <w:b/>
          <w:bCs/>
          <w:sz w:val="20"/>
        </w:rPr>
      </w:pPr>
      <w:r w:rsidRPr="009E76AF">
        <w:rPr>
          <w:rFonts w:ascii="Myriad Pro" w:hAnsi="Myriad Pro"/>
          <w:b/>
          <w:sz w:val="20"/>
        </w:rPr>
        <w:t xml:space="preserve">Kryteria ogólne przyjęte Uchwałą Nr </w:t>
      </w:r>
      <w:r w:rsidR="00630480">
        <w:rPr>
          <w:rFonts w:ascii="Myriad Pro" w:hAnsi="Myriad Pro" w:cs="Arial"/>
          <w:b/>
          <w:bCs/>
          <w:sz w:val="20"/>
        </w:rPr>
        <w:t>54</w:t>
      </w:r>
      <w:r w:rsidR="008500B0" w:rsidRPr="009E76AF">
        <w:rPr>
          <w:rFonts w:ascii="Myriad Pro" w:hAnsi="Myriad Pro" w:cs="Arial"/>
          <w:b/>
          <w:bCs/>
          <w:sz w:val="20"/>
        </w:rPr>
        <w:t>/19</w:t>
      </w:r>
      <w:r w:rsidRPr="009E76AF">
        <w:rPr>
          <w:rFonts w:ascii="Myriad Pro" w:hAnsi="Myriad Pro"/>
          <w:b/>
          <w:sz w:val="20"/>
        </w:rPr>
        <w:t xml:space="preserve"> </w:t>
      </w:r>
      <w:r w:rsidRPr="009E76AF">
        <w:rPr>
          <w:rFonts w:ascii="Myriad Pro" w:eastAsiaTheme="majorEastAsia" w:hAnsi="Myriad Pro" w:cs="Arial"/>
          <w:b/>
          <w:bCs/>
          <w:sz w:val="20"/>
        </w:rPr>
        <w:t xml:space="preserve">Komitetu Monitorującego RPO WZ 2014-2020 z dnia 25 </w:t>
      </w:r>
      <w:r w:rsidR="00630480">
        <w:rPr>
          <w:rFonts w:ascii="Myriad Pro" w:eastAsiaTheme="majorEastAsia" w:hAnsi="Myriad Pro" w:cs="Arial"/>
          <w:b/>
          <w:bCs/>
          <w:sz w:val="20"/>
        </w:rPr>
        <w:t>października</w:t>
      </w:r>
      <w:r w:rsidRPr="009E76AF">
        <w:rPr>
          <w:rFonts w:ascii="Myriad Pro" w:eastAsiaTheme="majorEastAsia" w:hAnsi="Myriad Pro" w:cs="Arial"/>
          <w:b/>
          <w:bCs/>
          <w:sz w:val="20"/>
        </w:rPr>
        <w:t xml:space="preserve"> 2019 r. (tryb konkursowy)</w:t>
      </w:r>
      <w:r w:rsidR="0063048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Oś priorytetowa</w:t>
            </w:r>
          </w:p>
        </w:tc>
        <w:tc>
          <w:tcPr>
            <w:tcW w:w="12315" w:type="dxa"/>
            <w:shd w:val="clear" w:color="auto" w:fill="B6DDE8"/>
          </w:tcPr>
          <w:p w:rsidR="00EB5339" w:rsidRPr="00833E10" w:rsidRDefault="00EB5339" w:rsidP="001D3A9C">
            <w:pPr>
              <w:spacing w:before="40" w:after="40" w:line="240" w:lineRule="auto"/>
              <w:rPr>
                <w:rFonts w:ascii="Myriad Pro" w:hAnsi="Myriad Pro" w:cs="Arial"/>
                <w:sz w:val="20"/>
              </w:rPr>
            </w:pPr>
            <w:r w:rsidRPr="00833E10">
              <w:rPr>
                <w:rFonts w:ascii="Myriad Pro" w:hAnsi="Myriad Pro" w:cs="Arial"/>
                <w:sz w:val="20"/>
              </w:rPr>
              <w:t>VIII Edukacja</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Priorytet Inwestycyjny</w:t>
            </w:r>
          </w:p>
        </w:tc>
        <w:tc>
          <w:tcPr>
            <w:tcW w:w="12315" w:type="dxa"/>
            <w:shd w:val="clear" w:color="auto" w:fill="B6DDE8"/>
          </w:tcPr>
          <w:p w:rsidR="00EB5339" w:rsidRPr="00833E10" w:rsidRDefault="00EB5339" w:rsidP="001D3A9C">
            <w:pPr>
              <w:autoSpaceDE w:val="0"/>
              <w:autoSpaceDN w:val="0"/>
              <w:adjustRightInd w:val="0"/>
              <w:spacing w:before="120" w:after="120" w:line="240" w:lineRule="auto"/>
              <w:jc w:val="both"/>
              <w:rPr>
                <w:rFonts w:ascii="Myriad Pro" w:eastAsia="MyriadPro-Regular" w:hAnsi="Myriad Pro" w:cs="Arial"/>
                <w:sz w:val="20"/>
              </w:rPr>
            </w:pPr>
            <w:r w:rsidRPr="00833E1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Działanie</w:t>
            </w:r>
          </w:p>
        </w:tc>
        <w:tc>
          <w:tcPr>
            <w:tcW w:w="12315" w:type="dxa"/>
            <w:shd w:val="clear" w:color="auto" w:fill="B6DDE8"/>
          </w:tcPr>
          <w:p w:rsidR="00EB5339" w:rsidRPr="00833E10" w:rsidRDefault="00EB5339" w:rsidP="001D3A9C">
            <w:pPr>
              <w:autoSpaceDE w:val="0"/>
              <w:autoSpaceDN w:val="0"/>
              <w:adjustRightInd w:val="0"/>
              <w:spacing w:before="60" w:after="60" w:line="240" w:lineRule="auto"/>
              <w:rPr>
                <w:rFonts w:ascii="Myriad Pro" w:eastAsia="MyriadPro-Regular" w:hAnsi="Myriad Pro" w:cs="Arial"/>
                <w:sz w:val="20"/>
              </w:rPr>
            </w:pPr>
            <w:r w:rsidRPr="00833E1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Typ projektu</w:t>
            </w:r>
          </w:p>
        </w:tc>
        <w:tc>
          <w:tcPr>
            <w:tcW w:w="12315" w:type="dxa"/>
            <w:shd w:val="clear" w:color="auto" w:fill="B6DDE8"/>
          </w:tcPr>
          <w:p w:rsidR="00F722A6" w:rsidRPr="00833E10" w:rsidRDefault="004B6758" w:rsidP="001B0A9F">
            <w:pPr>
              <w:pStyle w:val="Akapitzlist"/>
              <w:numPr>
                <w:ilvl w:val="0"/>
                <w:numId w:val="424"/>
              </w:numPr>
              <w:autoSpaceDE w:val="0"/>
              <w:autoSpaceDN w:val="0"/>
              <w:spacing w:before="120" w:after="0"/>
              <w:ind w:left="346" w:hanging="284"/>
              <w:jc w:val="both"/>
              <w:rPr>
                <w:rFonts w:cs="Arial"/>
                <w:b/>
                <w:u w:val="single"/>
              </w:rPr>
            </w:pPr>
            <w:r w:rsidRPr="00833E10">
              <w:rPr>
                <w:rFonts w:cs="Arial"/>
              </w:rPr>
              <w:t>Podnoszenie umiejętności</w:t>
            </w:r>
            <w:r w:rsidR="00833E10">
              <w:rPr>
                <w:rFonts w:cs="Arial"/>
              </w:rPr>
              <w:t>, kompetencji</w:t>
            </w:r>
            <w:r w:rsidRPr="00833E10">
              <w:rPr>
                <w:rFonts w:cs="Arial"/>
              </w:rPr>
              <w:t xml:space="preserve"> </w:t>
            </w:r>
            <w:r w:rsidR="00F722A6" w:rsidRPr="00833E10">
              <w:rPr>
                <w:rFonts w:cs="Arial"/>
              </w:rPr>
              <w:t>oraz uzyskiwanie kwalifikacji zawodowych przez uczniów i słuchaczy szkół lub placówek systemu oświaty prowadzących kształcenie zawodowe i/lub os</w:t>
            </w:r>
            <w:r w:rsidR="005452AF">
              <w:rPr>
                <w:rFonts w:cs="Arial"/>
              </w:rPr>
              <w:t>ób</w:t>
            </w:r>
            <w:r w:rsidR="00F722A6" w:rsidRPr="00833E10">
              <w:rPr>
                <w:rFonts w:cs="Arial"/>
              </w:rPr>
              <w:t xml:space="preserve"> dorosł</w:t>
            </w:r>
            <w:r w:rsidR="005452AF">
              <w:rPr>
                <w:rFonts w:cs="Arial"/>
              </w:rPr>
              <w:t>ych</w:t>
            </w:r>
            <w:r w:rsidR="00F722A6" w:rsidRPr="00833E10">
              <w:rPr>
                <w:rFonts w:cs="Arial"/>
              </w:rPr>
              <w:t xml:space="preserve"> zainteresowan</w:t>
            </w:r>
            <w:r w:rsidR="005452AF">
              <w:rPr>
                <w:rFonts w:cs="Arial"/>
              </w:rPr>
              <w:t>ych</w:t>
            </w:r>
            <w:r w:rsidR="00F722A6" w:rsidRPr="00833E10">
              <w:rPr>
                <w:rFonts w:cs="Arial"/>
              </w:rPr>
              <w:t xml:space="preserve"> z własnej inicjatywy zdobyciem, uzupełnieniem lub </w:t>
            </w:r>
            <w:r w:rsidR="00833E10">
              <w:rPr>
                <w:rFonts w:cs="Arial"/>
              </w:rPr>
              <w:t xml:space="preserve">podnoszeniem kompetencji lub </w:t>
            </w:r>
            <w:r w:rsidR="00F722A6" w:rsidRPr="00833E10">
              <w:rPr>
                <w:rFonts w:cs="Arial"/>
              </w:rPr>
              <w:t xml:space="preserve"> kwalifikacji zawodowych poprzez:</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kompleksowych programów kształcenia praktycznego organizowanych w miejscu pracy,</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wdrożenie nowych, innowacyjnych form </w:t>
            </w:r>
            <w:r w:rsidR="004B6758" w:rsidRPr="00833E10">
              <w:rPr>
                <w:rFonts w:ascii="Myriad Pro" w:hAnsi="Myriad Pro" w:cs="Arial"/>
                <w:sz w:val="20"/>
              </w:rPr>
              <w:t>kształcenia</w:t>
            </w:r>
            <w:r w:rsidRPr="00833E10">
              <w:rPr>
                <w:rFonts w:ascii="Myriad Pro" w:hAnsi="Myriad Pro" w:cs="Arial"/>
                <w:sz w:val="20"/>
              </w:rPr>
              <w:t xml:space="preserve"> zawodowego,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zdobywanie przez uczniów i słuchaczy uprawnień do wykonywania zawodu, w ramach którego realizują kształcenie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udział w zajęciach prowadzonych w szkole wyższej, w tym w zajęciach laboratoryjnych, kołach lub obozach naukowych,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pozaszkolnych form kształcenia ustawicznego w tym wymienionych w art. 117 ust. 1a pkt. 1,2,3 i 5 Prawa oświatowego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 doradztwo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wykorzystanie rezultatów projektów, w tym pozytywnie zwalidowanych produktów projektów innowacyjnych zrealizowanych w latach 2007-2013 w ramach PO KL oraz w latach 2014-2020 w ramach POWER</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F722A6" w:rsidRPr="00833E10" w:rsidRDefault="00F722A6" w:rsidP="00F722A6">
            <w:pPr>
              <w:spacing w:after="0"/>
              <w:ind w:left="1068"/>
              <w:contextualSpacing/>
              <w:jc w:val="both"/>
              <w:rPr>
                <w:rFonts w:ascii="Myriad Pro" w:hAnsi="Myriad Pro" w:cs="Arial"/>
                <w:sz w:val="20"/>
              </w:rPr>
            </w:pPr>
          </w:p>
          <w:p w:rsidR="00F722A6" w:rsidRPr="00833E10" w:rsidRDefault="00F722A6" w:rsidP="001B0A9F">
            <w:pPr>
              <w:pStyle w:val="Akapitzlist"/>
              <w:numPr>
                <w:ilvl w:val="0"/>
                <w:numId w:val="424"/>
              </w:numPr>
              <w:tabs>
                <w:tab w:val="left" w:pos="0"/>
              </w:tabs>
              <w:autoSpaceDE w:val="0"/>
              <w:autoSpaceDN w:val="0"/>
              <w:spacing w:after="0"/>
              <w:ind w:left="346" w:hanging="283"/>
              <w:jc w:val="both"/>
              <w:rPr>
                <w:rFonts w:cs="Arial"/>
              </w:rPr>
            </w:pPr>
            <w:r w:rsidRPr="00833E10">
              <w:rPr>
                <w:rFonts w:cs="Arial"/>
              </w:rPr>
              <w:t>Kształtowanie i rozwijanie u uczniów lub słuchaczy szkół lub placówek systemu oświaty prowadzących kształcenie z</w:t>
            </w:r>
            <w:r w:rsidR="008660F1" w:rsidRPr="00833E10">
              <w:rPr>
                <w:rFonts w:cs="Arial"/>
              </w:rPr>
              <w:t>awodowe kompetencji kluczowych lub</w:t>
            </w:r>
            <w:r w:rsidRPr="00833E10">
              <w:rPr>
                <w:rFonts w:cs="Arial"/>
              </w:rPr>
              <w:t xml:space="preserve"> umiejętności uniwersalnych niezbędnych na rynku pracy poprzez:</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projektów edukacyjnych w szkołach lub placówkach systemu oświaty objętych wsparciem,</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różnych form rozwijających uzdolnienia,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wdrożenie nowych form i programów nauczania,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tworzenie i realizacja zajęć w klasach o nowatorskich rozwiązaniach programowych, organizacyjnych lub metodycznych,</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organizację kółek zainteresowań, warsztatów, laboratoriów dla uczniów lub słuchaczy,</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 xml:space="preserve">nawiązywanie współpracy z otoczeniem społeczno-gospodarczym szkoły lub placówki systemu oświaty w celu osiągnięcia założonych celów edukacyjnych, </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wykorzystanie narzędzi, metod lub form pracy wypracowanych w ramach projektów, w tym pozytywnie zwalidowanych produktów projektów innowacyjnych, zrealizowanych w latach 2007-2013 w ramach PO KL  oraz w latach 2014-2020 w ramach POWER</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zajęć poza szkołą lub poza lekcjami.</w:t>
            </w:r>
          </w:p>
          <w:p w:rsidR="00F722A6" w:rsidRPr="00833E10" w:rsidRDefault="00F722A6" w:rsidP="00F722A6">
            <w:pPr>
              <w:spacing w:after="0"/>
              <w:ind w:left="1055"/>
              <w:contextualSpacing/>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Tworzenie w szkołach lub placówkach systemu oświaty prowadzących kształcenie zawodowe warunków odzwierciedlających rzeczywiste warunki pracy właściwe dla nauczanych zawodów poprzez wyposażenie pr</w:t>
            </w:r>
            <w:r w:rsidR="003322EA" w:rsidRPr="00833E10">
              <w:rPr>
                <w:rFonts w:cs="Arial"/>
              </w:rPr>
              <w:t>a</w:t>
            </w:r>
            <w:r w:rsidR="008660F1" w:rsidRPr="00833E10">
              <w:rPr>
                <w:rFonts w:cs="Arial"/>
              </w:rPr>
              <w:t xml:space="preserve">cowni lub warsztatów szkolnych </w:t>
            </w:r>
            <w:r w:rsidR="003322EA" w:rsidRPr="00833E10">
              <w:rPr>
                <w:rFonts w:cs="Arial"/>
              </w:rPr>
              <w:t>placówek szkolnictwa zawodowego.</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Rozwój współpracy szkół lub placówek systemu oświaty prowadzących kształcenie zawodowe z ich otoczeniem społeczno – gospodarczym w szczególności poprzez:</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włączenie pracodawców lub przedsiębiorców w system egzaminów </w:t>
            </w:r>
            <w:r w:rsidR="009B76D1" w:rsidRPr="00833E10">
              <w:rPr>
                <w:rFonts w:ascii="Myriad Pro" w:hAnsi="Myriad Pro" w:cs="Arial"/>
                <w:sz w:val="20"/>
              </w:rPr>
              <w:t xml:space="preserve">zawodowych </w:t>
            </w:r>
            <w:r w:rsidRPr="00833E10">
              <w:rPr>
                <w:rFonts w:ascii="Myriad Pro" w:hAnsi="Myriad Pro" w:cs="Arial"/>
                <w:sz w:val="20"/>
              </w:rPr>
              <w:t xml:space="preserve">oraz egzaminów potwierdzających kwalifikacje mistrza i czeladnika  w </w:t>
            </w:r>
            <w:r w:rsidR="00833E10">
              <w:rPr>
                <w:rFonts w:ascii="Myriad Pro" w:hAnsi="Myriad Pro" w:cs="Arial"/>
                <w:sz w:val="20"/>
              </w:rPr>
              <w:t xml:space="preserve">zawodzie </w:t>
            </w:r>
            <w:r w:rsidRPr="00833E10">
              <w:rPr>
                <w:rFonts w:ascii="Myriad Pro" w:hAnsi="Myriad Pro" w:cs="Arial"/>
                <w:sz w:val="20"/>
              </w:rPr>
              <w:t>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F722A6" w:rsidRPr="00833E10" w:rsidRDefault="00F722A6" w:rsidP="001B0A9F">
            <w:pPr>
              <w:numPr>
                <w:ilvl w:val="0"/>
                <w:numId w:val="427"/>
              </w:numPr>
              <w:tabs>
                <w:tab w:val="left" w:pos="1197"/>
                <w:tab w:val="left" w:pos="1480"/>
              </w:tabs>
              <w:spacing w:after="0"/>
              <w:ind w:left="1197" w:hanging="425"/>
              <w:contextualSpacing/>
              <w:jc w:val="both"/>
              <w:rPr>
                <w:rFonts w:ascii="Myriad Pro" w:hAnsi="Myriad Pro" w:cs="Arial"/>
                <w:sz w:val="20"/>
              </w:rPr>
            </w:pPr>
            <w:r w:rsidRPr="00833E10">
              <w:rPr>
                <w:rFonts w:ascii="Myriad Pro" w:hAnsi="Myriad Pro" w:cs="Arial"/>
                <w:sz w:val="20"/>
              </w:rPr>
              <w:t xml:space="preserve"> tworzenie klas patronackich w szkołach;</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współpracę w dostosowywaniu oferty edukacyjnej w szkołach i formach pozaszkolnych do potrzeb regionalnego i lokalnego rynku pracy;</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opracowywanie lub modyfikację programów nauczania;</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wykorzystanie rezultatów projektów, w tym pozytywnie zwalidowanych produktów projektów innowacyjnych zrealizowanych w latach 2007 – 2013 w ramach PO KL oraz w latach 2014-2020 w ramach POWER</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współpracę szkół i placówek systemu oświaty prowadzących kształcenie zawodowe z uczelniami wyższymi.</w:t>
            </w:r>
          </w:p>
          <w:p w:rsidR="00F722A6" w:rsidRPr="00833E10" w:rsidRDefault="00F722A6" w:rsidP="00F722A6">
            <w:pPr>
              <w:tabs>
                <w:tab w:val="left" w:pos="1197"/>
              </w:tabs>
              <w:spacing w:after="0"/>
              <w:ind w:left="1197"/>
              <w:contextualSpacing/>
              <w:jc w:val="both"/>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jc w:val="both"/>
              <w:rPr>
                <w:rFonts w:cs="Arial"/>
              </w:rPr>
            </w:pPr>
            <w:r w:rsidRPr="00833E10">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F722A6" w:rsidRPr="00833E10" w:rsidRDefault="00F722A6" w:rsidP="001B0A9F">
            <w:pPr>
              <w:pStyle w:val="Akapitzlist"/>
              <w:numPr>
                <w:ilvl w:val="0"/>
                <w:numId w:val="428"/>
              </w:numPr>
              <w:autoSpaceDE w:val="0"/>
              <w:autoSpaceDN w:val="0"/>
              <w:adjustRightInd w:val="0"/>
              <w:spacing w:after="0"/>
              <w:ind w:left="1197"/>
              <w:jc w:val="both"/>
              <w:rPr>
                <w:rFonts w:cs="Arial"/>
              </w:rPr>
            </w:pPr>
            <w:r w:rsidRPr="00833E10">
              <w:rPr>
                <w:rFonts w:cs="Arial"/>
              </w:rPr>
              <w:t>kursy lub szkolenia doskonalące (teoretyczne lub praktyczne), w tym organizowane i prowadzone przez kadrę ośrodków doskonalenia nauczycieli lub trenerów przeszkolonych w ramach POWER,</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studia podyplomowe, w tym przygotowujące do wykonywania zawodu nauczyciela przedmiotów zawodowych albo obejmujące zakresem tematykę związaną z nauczanym zawodem (branżowe, specjalistyczne),</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wspieranie istniejących, budowanie nowych lub moderowanie sieci współpracy i samokształcenia,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realizację programów wspomagania,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wykorzystanie narzędzi, metod lub form pracy wypracowanych w ramach projektów, w tym pozytywnie zwalidowanych produktów projektów innowacyjnych, zrealizowanych w latach 2007-2013 w ramach PO KL oraz w latach 2014-2020 w ramach POWER</w:t>
            </w:r>
          </w:p>
          <w:p w:rsidR="00F722A6" w:rsidRPr="00833E10" w:rsidRDefault="00F722A6" w:rsidP="00F722A6">
            <w:pPr>
              <w:pStyle w:val="Akapitzlist"/>
              <w:numPr>
                <w:ilvl w:val="0"/>
                <w:numId w:val="0"/>
              </w:numPr>
              <w:autoSpaceDE w:val="0"/>
              <w:autoSpaceDN w:val="0"/>
              <w:spacing w:after="0"/>
              <w:ind w:left="1197"/>
              <w:jc w:val="both"/>
              <w:rPr>
                <w:rFonts w:cs="Arial"/>
              </w:rPr>
            </w:pPr>
          </w:p>
          <w:p w:rsidR="00F722A6" w:rsidRPr="00833E10" w:rsidRDefault="00F722A6" w:rsidP="001B0A9F">
            <w:pPr>
              <w:pStyle w:val="Akapitzlist"/>
              <w:numPr>
                <w:ilvl w:val="0"/>
                <w:numId w:val="429"/>
              </w:numPr>
              <w:autoSpaceDE w:val="0"/>
              <w:autoSpaceDN w:val="0"/>
              <w:adjustRightInd w:val="0"/>
              <w:spacing w:after="0"/>
              <w:ind w:left="346" w:hanging="283"/>
              <w:jc w:val="both"/>
              <w:rPr>
                <w:rFonts w:cs="Arial"/>
              </w:rPr>
            </w:pPr>
            <w:r w:rsidRPr="00833E10">
              <w:rPr>
                <w:rFonts w:cs="Arial"/>
              </w:rPr>
              <w:t>Rozwój doradztwa zawodowego w szkołach i placówkach kształcenia zawodowego w szczególności poprzez:</w:t>
            </w:r>
          </w:p>
          <w:p w:rsidR="00F722A6" w:rsidRPr="00833E10" w:rsidRDefault="00F722A6" w:rsidP="001B0A9F">
            <w:pPr>
              <w:pStyle w:val="Akapitzlist"/>
              <w:numPr>
                <w:ilvl w:val="0"/>
                <w:numId w:val="430"/>
              </w:numPr>
              <w:spacing w:after="0"/>
              <w:rPr>
                <w:rFonts w:cs="Arial"/>
              </w:rPr>
            </w:pPr>
            <w:r w:rsidRPr="00833E10">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F722A6"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tworzenie Punktów Informacji i Kariery (PIK),</w:t>
            </w:r>
          </w:p>
          <w:p w:rsidR="00EB5339"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zewnętrzne wsparcie szkół w obszarze doradztwa zawodowego.</w:t>
            </w:r>
          </w:p>
        </w:tc>
      </w:tr>
    </w:tbl>
    <w:p w:rsidR="00EB5339" w:rsidRPr="00BA3EA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49214C" w:rsidRPr="00C16BBF" w:rsidTr="00D44169">
        <w:trPr>
          <w:jc w:val="center"/>
        </w:trPr>
        <w:tc>
          <w:tcPr>
            <w:tcW w:w="14175" w:type="dxa"/>
            <w:gridSpan w:val="4"/>
          </w:tcPr>
          <w:p w:rsidR="0049214C" w:rsidRPr="00D37481" w:rsidRDefault="0049214C" w:rsidP="00D44169">
            <w:pPr>
              <w:spacing w:before="40" w:after="40"/>
              <w:jc w:val="center"/>
              <w:rPr>
                <w:rFonts w:ascii="Myriad Pro" w:hAnsi="Myriad Pro"/>
                <w:b/>
                <w:sz w:val="20"/>
              </w:rPr>
            </w:pPr>
            <w:r w:rsidRPr="00D37481">
              <w:rPr>
                <w:rFonts w:ascii="Myriad Pro" w:hAnsi="Myriad Pro"/>
                <w:b/>
                <w:sz w:val="20"/>
              </w:rPr>
              <w:t>Kryteria dopuszczalności</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L.p.</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Opis znaczenia kryterium</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1</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2</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3</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4</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typem projektu</w:t>
            </w:r>
          </w:p>
          <w:p w:rsidR="0049214C" w:rsidRPr="00D37481" w:rsidRDefault="0049214C" w:rsidP="00D44169">
            <w:pPr>
              <w:spacing w:before="40" w:after="40"/>
              <w:rPr>
                <w:rFonts w:ascii="Myriad Pro" w:hAnsi="Myriad Pro"/>
                <w:sz w:val="20"/>
              </w:rPr>
            </w:pPr>
          </w:p>
          <w:p w:rsidR="0049214C" w:rsidRPr="00D37481" w:rsidRDefault="0049214C" w:rsidP="00D44169">
            <w:pPr>
              <w:spacing w:before="40" w:after="40"/>
              <w:rPr>
                <w:rFonts w:ascii="Myriad Pro" w:hAnsi="Myriad Pro"/>
                <w:sz w:val="20"/>
              </w:rPr>
            </w:pPr>
          </w:p>
        </w:tc>
        <w:tc>
          <w:tcPr>
            <w:tcW w:w="7087" w:type="dxa"/>
            <w:shd w:val="clear" w:color="auto" w:fill="auto"/>
          </w:tcPr>
          <w:p w:rsidR="0049214C" w:rsidRPr="001565E6" w:rsidRDefault="0049214C" w:rsidP="00D4416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spacing w:before="40" w:after="40" w:line="276" w:lineRule="auto"/>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4FC">
              <w:rPr>
                <w:rFonts w:ascii="Myriad Pro" w:hAnsi="Myriad Pro" w:cs="Arial"/>
                <w:i/>
                <w:sz w:val="20"/>
              </w:rPr>
              <w:t>RPO WZ 2014-2020</w:t>
            </w:r>
            <w:r w:rsidRPr="004864FC">
              <w:rPr>
                <w:rFonts w:ascii="Myriad Pro" w:hAnsi="Myriad Pro" w:cs="Arial"/>
                <w:sz w:val="20"/>
              </w:rPr>
              <w:t xml:space="preserve">, </w:t>
            </w:r>
            <w:r w:rsidRPr="004864FC">
              <w:rPr>
                <w:rFonts w:ascii="Myriad Pro" w:hAnsi="Myriad Pro" w:cs="Arial"/>
                <w:i/>
                <w:sz w:val="20"/>
              </w:rPr>
              <w:t>SOOP RPO WZ 2014-2020</w:t>
            </w:r>
            <w:r w:rsidRPr="004864FC">
              <w:rPr>
                <w:rFonts w:ascii="Myriad Pro" w:hAnsi="Myriad Pro" w:cs="Arial"/>
                <w:sz w:val="20"/>
              </w:rPr>
              <w:t xml:space="preserve">, przepisów prawa -  mających wpływ na założenia dotyczące grupy docelowej i/lub typu projektu.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Projekt jest zgodny z: </w:t>
            </w:r>
          </w:p>
          <w:p w:rsidR="0049214C" w:rsidRPr="00C16BBF" w:rsidRDefault="0049214C" w:rsidP="001B0A9F">
            <w:pPr>
              <w:pStyle w:val="Akapitzlist"/>
              <w:numPr>
                <w:ilvl w:val="0"/>
                <w:numId w:val="404"/>
              </w:numPr>
              <w:spacing w:before="40" w:after="40"/>
              <w:ind w:left="357" w:hanging="357"/>
              <w:contextualSpacing w:val="0"/>
            </w:pPr>
            <w:r w:rsidRPr="00C16BBF">
              <w:t>zasadą równości szans kobiet i mężczyzn, w oparciu o standard minimum,</w:t>
            </w:r>
          </w:p>
          <w:p w:rsidR="0049214C" w:rsidRDefault="0049214C" w:rsidP="001B0A9F">
            <w:pPr>
              <w:pStyle w:val="Akapitzlist"/>
              <w:numPr>
                <w:ilvl w:val="0"/>
                <w:numId w:val="404"/>
              </w:numPr>
              <w:spacing w:before="40" w:after="40"/>
              <w:ind w:left="357" w:hanging="357"/>
              <w:contextualSpacing w:val="0"/>
            </w:pPr>
            <w:r w:rsidRPr="00C16BBF">
              <w:t>właściwymi politykami i zasadami wspólnotowymi</w:t>
            </w:r>
            <w:r>
              <w:t>:</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zrównoważonego rozwoju,</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promowania i realizacji zasady równości szans i niedyskryminacji, w tym. m. in. koniecznością stosowania zasady uniwersalnego projektowania.</w:t>
            </w:r>
          </w:p>
          <w:p w:rsidR="0049214C" w:rsidRDefault="0049214C" w:rsidP="00D44169">
            <w:pPr>
              <w:jc w:val="both"/>
              <w:rPr>
                <w:color w:val="FF0000"/>
              </w:rPr>
            </w:pPr>
            <w:r w:rsidRPr="004864F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49214C" w:rsidRPr="001565E6" w:rsidRDefault="0049214C" w:rsidP="00D4416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sidRPr="00C16BBF">
              <w:rPr>
                <w:rFonts w:ascii="Myriad Pro" w:hAnsi="Myriad Pro"/>
                <w:sz w:val="20"/>
              </w:rPr>
              <w:t xml:space="preserve"> jest/są podmiotem/ami uprawnionym/i do ubiegania się o dofinansowanie </w:t>
            </w:r>
            <w:r w:rsidRPr="001565E6">
              <w:rPr>
                <w:rFonts w:ascii="Myriad Pro" w:hAnsi="Myriad Pro"/>
                <w:sz w:val="20"/>
              </w:rPr>
              <w:t>w ramach Działania/typu/ów projektu, w którym/ch ogłoszony został konkurs.</w:t>
            </w:r>
            <w:r w:rsidRPr="001565E6">
              <w:rPr>
                <w:rFonts w:ascii="Myriad Pro" w:hAnsi="Myriad Pro"/>
                <w:i/>
                <w:sz w:val="20"/>
              </w:rPr>
              <w:t xml:space="preserve"> </w:t>
            </w:r>
          </w:p>
        </w:tc>
        <w:tc>
          <w:tcPr>
            <w:tcW w:w="4449" w:type="dxa"/>
            <w:shd w:val="clear" w:color="auto" w:fill="auto"/>
          </w:tcPr>
          <w:p w:rsidR="0049214C" w:rsidRPr="00C16BBF" w:rsidRDefault="0049214C" w:rsidP="00D44169">
            <w:pPr>
              <w:spacing w:before="40" w:after="40"/>
              <w:rPr>
                <w:rFonts w:ascii="Myriad Pro" w:hAnsi="Myriad Pro"/>
                <w:sz w:val="20"/>
              </w:rPr>
            </w:pPr>
            <w:r w:rsidRPr="001565E6">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autoSpaceDE w:val="0"/>
              <w:autoSpaceDN w:val="0"/>
              <w:adjustRightInd w:val="0"/>
              <w:spacing w:line="276" w:lineRule="auto"/>
              <w:jc w:val="both"/>
              <w:rPr>
                <w:rFonts w:ascii="Myriad Pro" w:eastAsia="Malgun Gothic" w:hAnsi="Myriad Pro" w:cs="Arial"/>
                <w:sz w:val="20"/>
              </w:rPr>
            </w:pPr>
            <w:r w:rsidRPr="004864FC">
              <w:rPr>
                <w:rFonts w:ascii="Myriad Pro" w:hAnsi="Myriad Pro" w:cs="Arial"/>
                <w:sz w:val="20"/>
              </w:rPr>
              <w:t xml:space="preserve">Kryterium będzie weryfikowane na etapie KOP, na dzień podpisania umowy oraz w przypadku zmiany Partnera (jeśli dotyczy).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EB533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AE3840" w:rsidRPr="00C16BBF" w:rsidTr="00D44169">
        <w:trPr>
          <w:jc w:val="center"/>
        </w:trPr>
        <w:tc>
          <w:tcPr>
            <w:tcW w:w="14175" w:type="dxa"/>
            <w:gridSpan w:val="4"/>
          </w:tcPr>
          <w:p w:rsidR="00AE3840" w:rsidRPr="00D37481" w:rsidRDefault="00AE3840" w:rsidP="00D44169">
            <w:pPr>
              <w:spacing w:before="40" w:after="40"/>
              <w:jc w:val="center"/>
              <w:rPr>
                <w:rFonts w:ascii="Myriad Pro" w:hAnsi="Myriad Pro"/>
                <w:b/>
                <w:sz w:val="20"/>
              </w:rPr>
            </w:pPr>
            <w:r w:rsidRPr="00D37481">
              <w:rPr>
                <w:rFonts w:ascii="Myriad Pro" w:hAnsi="Myriad Pro"/>
                <w:b/>
                <w:sz w:val="20"/>
              </w:rPr>
              <w:t>Kryteria wykonalności</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L.p.</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AE3840" w:rsidRPr="001565E6" w:rsidRDefault="00AE3840"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Opis znaczenia kryterium</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1</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2</w:t>
            </w:r>
          </w:p>
        </w:tc>
        <w:tc>
          <w:tcPr>
            <w:tcW w:w="7087"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3</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4</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AE3840" w:rsidRPr="009F5B71" w:rsidRDefault="00AE3840" w:rsidP="00D44169">
            <w:pPr>
              <w:spacing w:before="40" w:after="40"/>
              <w:rPr>
                <w:rFonts w:ascii="Myriad Pro" w:hAnsi="Myriad Pro"/>
                <w:i/>
                <w:sz w:val="20"/>
              </w:rPr>
            </w:pPr>
            <w:r w:rsidRPr="00C16BBF">
              <w:rPr>
                <w:rFonts w:ascii="Myriad Pro" w:hAnsi="Myriad Pro"/>
                <w:sz w:val="20"/>
              </w:rPr>
              <w:t xml:space="preserve">Projekt jest zgodny z prawodawstwem wspólnotowym i krajowym, w tym </w:t>
            </w:r>
            <w:r w:rsidRPr="009F5B71">
              <w:rPr>
                <w:rFonts w:ascii="Myriad Pro" w:hAnsi="Myriad Pro"/>
                <w:sz w:val="20"/>
              </w:rPr>
              <w:t xml:space="preserve">przepisami ustawy z dnia 29 stycznia 2004 r. </w:t>
            </w:r>
            <w:r w:rsidRPr="009F5B71">
              <w:rPr>
                <w:rFonts w:ascii="Myriad Pro" w:hAnsi="Myriad Pro"/>
                <w:i/>
                <w:sz w:val="20"/>
              </w:rPr>
              <w:t>Prawo zamówień publicznych.</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Pr="00C16BBF"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Zgodność</w:t>
            </w:r>
          </w:p>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 wymogami pomocy</w:t>
            </w:r>
          </w:p>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publicznej</w:t>
            </w:r>
          </w:p>
        </w:tc>
        <w:tc>
          <w:tcPr>
            <w:tcW w:w="7087" w:type="dxa"/>
          </w:tcPr>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 xml:space="preserve">Projekt jest zgodny regułami pomocy publicznej i/lub pomocy </w:t>
            </w:r>
            <w:r w:rsidRPr="004864FC">
              <w:rPr>
                <w:rFonts w:ascii="Myriad Pro" w:eastAsia="Malgun Gothic" w:hAnsi="Myriad Pro" w:cs="Arial"/>
                <w:i/>
                <w:sz w:val="20"/>
              </w:rPr>
              <w:t>de minimis</w:t>
            </w:r>
            <w:r w:rsidRPr="004864FC">
              <w:rPr>
                <w:rFonts w:ascii="Myriad Pro" w:eastAsia="Malgun Gothic" w:hAnsi="Myriad Pro" w:cs="Arial"/>
                <w:sz w:val="20"/>
              </w:rPr>
              <w:t>.</w:t>
            </w:r>
          </w:p>
        </w:tc>
        <w:tc>
          <w:tcPr>
            <w:tcW w:w="4449" w:type="dxa"/>
          </w:tcPr>
          <w:p w:rsidR="00AE3840" w:rsidRPr="009F5B71" w:rsidRDefault="00AE3840" w:rsidP="00D44169">
            <w:pPr>
              <w:spacing w:before="40" w:after="40" w:line="276" w:lineRule="auto"/>
              <w:rPr>
                <w:rFonts w:ascii="Myriad Pro" w:hAnsi="Myriad Pro" w:cs="Arial"/>
                <w:sz w:val="20"/>
              </w:rPr>
            </w:pPr>
            <w:r w:rsidRPr="004864FC">
              <w:rPr>
                <w:rFonts w:ascii="Myriad Pro" w:hAnsi="Myriad Pro" w:cs="Arial"/>
                <w:sz w:val="20"/>
              </w:rPr>
              <w:t>Jeżeli dotyczy: spełnienie kryterium jest konieczne do przyznania dofinansowania.</w:t>
            </w:r>
          </w:p>
          <w:p w:rsidR="00AE3840" w:rsidRPr="009F5B71" w:rsidRDefault="00AE3840" w:rsidP="00D44169">
            <w:pPr>
              <w:autoSpaceDE w:val="0"/>
              <w:autoSpaceDN w:val="0"/>
              <w:adjustRightInd w:val="0"/>
              <w:spacing w:after="200" w:line="276" w:lineRule="auto"/>
              <w:jc w:val="both"/>
              <w:rPr>
                <w:rFonts w:ascii="Myriad Pro" w:hAnsi="Myriad Pro" w:cs="Arial"/>
                <w:sz w:val="20"/>
              </w:rPr>
            </w:pPr>
            <w:r w:rsidRPr="004864FC">
              <w:rPr>
                <w:rFonts w:ascii="Myriad Pro" w:hAnsi="Myriad Pro" w:cs="Arial"/>
                <w:sz w:val="20"/>
              </w:rPr>
              <w:t>Projekty niespełniające kryterium są odrzucane.</w:t>
            </w:r>
          </w:p>
          <w:p w:rsidR="00AE3840" w:rsidRPr="009F5B71" w:rsidRDefault="00AE3840" w:rsidP="00D44169">
            <w:pPr>
              <w:spacing w:before="40" w:after="40"/>
              <w:rPr>
                <w:rFonts w:ascii="Myriad Pro" w:hAnsi="Myriad Pro"/>
                <w:sz w:val="20"/>
              </w:rPr>
            </w:pPr>
            <w:r w:rsidRPr="004864FC">
              <w:rPr>
                <w:rFonts w:ascii="Myriad Pro" w:hAnsi="Myriad Pro" w:cs="Arial"/>
                <w:sz w:val="20"/>
              </w:rPr>
              <w:t>Ocena spełniania kryterium polega na przypisaniu wartości logicznych „tak”, „nie”, „nie dotyczy”.</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Zdolność finansowa.</w:t>
            </w:r>
          </w:p>
        </w:tc>
        <w:tc>
          <w:tcPr>
            <w:tcW w:w="7087" w:type="dxa"/>
          </w:tcPr>
          <w:p w:rsidR="00AE3840" w:rsidRPr="009F5B71" w:rsidRDefault="00AE3840" w:rsidP="00D44169">
            <w:pPr>
              <w:spacing w:before="40" w:after="40" w:line="276" w:lineRule="auto"/>
              <w:jc w:val="both"/>
              <w:rPr>
                <w:rFonts w:ascii="Myriad Pro" w:hAnsi="Myriad Pro" w:cs="Arial"/>
                <w:sz w:val="20"/>
              </w:rPr>
            </w:pPr>
            <w:r w:rsidRPr="004864F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AE3840" w:rsidRPr="009F5B71" w:rsidRDefault="00AE3840"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4864FC">
              <w:rPr>
                <w:rFonts w:ascii="Myriad Pro" w:eastAsia="MyriadPro-Regular" w:hAnsi="Myriad Pro" w:cs="Arial"/>
                <w:sz w:val="20"/>
              </w:rPr>
              <w:t xml:space="preserve">w danym projekcie z EFS, posiadają </w:t>
            </w:r>
            <w:r w:rsidRPr="004864F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864FC">
              <w:rPr>
                <w:rFonts w:ascii="Myriad Pro" w:eastAsia="MyriadPro-Regular" w:hAnsi="Myriad Pro" w:cs="Arial"/>
                <w:sz w:val="20"/>
              </w:rPr>
              <w:t>równy lub wyższy od łącznych rocznych wydatków w danym projekcie z roku, w którym wydatki są najwyższe.</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Pr>
                <w:rFonts w:ascii="Myriad Pro" w:hAnsi="Myriad Pro"/>
                <w:sz w:val="20"/>
              </w:rPr>
              <w:t xml:space="preserve">Kryterium weryfikowane będzie na etapie KOP. </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AE3840" w:rsidRDefault="00AE3840"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301DC7" w:rsidRPr="00C16BBF" w:rsidTr="00D44169">
        <w:trPr>
          <w:jc w:val="center"/>
        </w:trPr>
        <w:tc>
          <w:tcPr>
            <w:tcW w:w="14175" w:type="dxa"/>
            <w:gridSpan w:val="4"/>
          </w:tcPr>
          <w:p w:rsidR="00301DC7" w:rsidRPr="00D37481" w:rsidRDefault="00301DC7" w:rsidP="00D44169">
            <w:pPr>
              <w:spacing w:before="40" w:after="40"/>
              <w:jc w:val="center"/>
              <w:rPr>
                <w:rFonts w:ascii="Myriad Pro" w:hAnsi="Myriad Pro"/>
                <w:b/>
                <w:sz w:val="20"/>
              </w:rPr>
            </w:pPr>
            <w:r w:rsidRPr="00D37481">
              <w:rPr>
                <w:rFonts w:ascii="Myriad Pro" w:hAnsi="Myriad Pro"/>
                <w:b/>
                <w:sz w:val="20"/>
              </w:rPr>
              <w:t>Kryteria jakości</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L.p.</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Nazwa kryterium</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Opis znaczenia kryterium</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1</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2</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3</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4</w:t>
            </w:r>
          </w:p>
        </w:tc>
      </w:tr>
      <w:tr w:rsidR="00301DC7" w:rsidRPr="00C16BBF" w:rsidTr="00D44169">
        <w:trPr>
          <w:jc w:val="center"/>
        </w:trPr>
        <w:tc>
          <w:tcPr>
            <w:tcW w:w="14175" w:type="dxa"/>
            <w:gridSpan w:val="4"/>
          </w:tcPr>
          <w:p w:rsidR="00301DC7" w:rsidRPr="00DB6673" w:rsidRDefault="00301DC7" w:rsidP="00D4416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 xml:space="preserve">Stopień, </w:t>
            </w:r>
            <w:r w:rsidRPr="004864FC">
              <w:rPr>
                <w:rFonts w:ascii="Myriad Pro" w:eastAsia="MyriadPro-Regular" w:hAnsi="Myriad Pro" w:cs="Arial"/>
                <w:sz w:val="20"/>
              </w:rPr>
              <w:t>w jakim grupa docelowa, oferowane formy wsparcia, harmonogram realizacji zadań i budżetu oraz dobrane wskaźniki są spójne</w:t>
            </w:r>
            <w:r w:rsidRPr="009F5B71" w:rsidDel="003706D5">
              <w:rPr>
                <w:rFonts w:ascii="Myriad Pro" w:hAnsi="Myriad Pro"/>
                <w:sz w:val="20"/>
              </w:rPr>
              <w:t xml:space="preserve"> </w:t>
            </w:r>
            <w:r w:rsidRPr="009F5B71">
              <w:rPr>
                <w:rFonts w:ascii="Myriad Pro" w:hAnsi="Myriad Pro"/>
                <w:sz w:val="20"/>
              </w:rPr>
              <w:t xml:space="preserve">z analizą sytuacji problemowej zawartą </w:t>
            </w:r>
            <w:r w:rsidRPr="00287075">
              <w:rPr>
                <w:rFonts w:ascii="Myriad Pro" w:hAnsi="Myriad Pro"/>
                <w:sz w:val="20"/>
              </w:rPr>
              <w:t>we wniosku o dofinansowanie.</w:t>
            </w:r>
          </w:p>
          <w:p w:rsidR="00301DC7" w:rsidRDefault="00301DC7" w:rsidP="00D44169">
            <w:pPr>
              <w:autoSpaceDE w:val="0"/>
              <w:autoSpaceDN w:val="0"/>
              <w:adjustRightInd w:val="0"/>
              <w:jc w:val="both"/>
              <w:rPr>
                <w:rFonts w:ascii="Myriad Pro" w:eastAsia="MyriadPro-Regular" w:hAnsi="Myriad Pro" w:cs="Arial"/>
                <w:sz w:val="20"/>
              </w:rPr>
            </w:pPr>
            <w:r w:rsidRPr="004864FC">
              <w:rPr>
                <w:rFonts w:ascii="Myriad Pro" w:eastAsia="MyriadPro-Regular" w:hAnsi="Myriad Pro" w:cs="Arial"/>
                <w:sz w:val="20"/>
              </w:rPr>
              <w:t>Stopień, w jakim projekt zaspokaja potrzeby i niweluje bariery grupy docelowej, a także przyczynia się do osiągnięcia celów RPO WZ 2014-2020.</w:t>
            </w:r>
          </w:p>
          <w:p w:rsidR="00301DC7" w:rsidRPr="00C16BBF" w:rsidRDefault="00301DC7" w:rsidP="00D44169">
            <w:pPr>
              <w:spacing w:before="40" w:after="40"/>
              <w:rPr>
                <w:rFonts w:ascii="Myriad Pro" w:hAnsi="Myriad Pro"/>
                <w:sz w:val="20"/>
              </w:rPr>
            </w:pPr>
            <w:r w:rsidRPr="009F5B71">
              <w:rPr>
                <w:rFonts w:ascii="Myriad Pro" w:hAnsi="Myriad Pro"/>
                <w:sz w:val="20"/>
              </w:rPr>
              <w:t>Projekt jest spójny</w:t>
            </w:r>
            <w:r w:rsidRPr="004F47E9">
              <w:rPr>
                <w:rFonts w:ascii="Myriad Pro" w:hAnsi="Myriad Pro"/>
                <w:sz w:val="20"/>
              </w:rPr>
              <w:t xml:space="preserve"> i kompletny w zakresie ocenianego kryterium.</w:t>
            </w:r>
          </w:p>
        </w:tc>
        <w:tc>
          <w:tcPr>
            <w:tcW w:w="4449" w:type="dxa"/>
            <w:shd w:val="clear" w:color="auto" w:fill="auto"/>
          </w:tcPr>
          <w:p w:rsidR="00301DC7" w:rsidRPr="00BE08D4" w:rsidRDefault="00301DC7" w:rsidP="00D4416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0-15.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zostaną przyznane minimum 9 punktów.</w:t>
            </w:r>
          </w:p>
          <w:p w:rsidR="00301DC7" w:rsidRPr="00C16BBF" w:rsidRDefault="00301DC7" w:rsidP="00D44169">
            <w:pPr>
              <w:spacing w:before="40" w:after="40"/>
              <w:rPr>
                <w:rFonts w:ascii="Myriad Pro" w:eastAsia="Calibri" w:hAnsi="Myriad Pro" w:cs="Times New Roman"/>
                <w:sz w:val="20"/>
              </w:rPr>
            </w:pP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C16BBF" w:rsidRDefault="00301DC7" w:rsidP="00D4416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301DC7" w:rsidRPr="00C16BBF" w:rsidRDefault="00301DC7" w:rsidP="00D4416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301DC7" w:rsidRPr="00C16BBF" w:rsidRDefault="00301DC7" w:rsidP="00D4416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wskaźników</w:t>
            </w:r>
            <w:r w:rsidRPr="00C16BBF">
              <w:rPr>
                <w:rFonts w:ascii="Myriad Pro" w:hAnsi="Myriad Pro"/>
                <w:sz w:val="20"/>
              </w:rPr>
              <w:t xml:space="preserve"> w odniesieniu do zaplanowanych kosztów.</w:t>
            </w:r>
          </w:p>
          <w:p w:rsidR="00301DC7" w:rsidRDefault="00301DC7" w:rsidP="00D44169">
            <w:pPr>
              <w:spacing w:before="40" w:after="40"/>
              <w:rPr>
                <w:rFonts w:ascii="Myriad Pro" w:hAnsi="Myriad Pro"/>
                <w:sz w:val="20"/>
              </w:rPr>
            </w:pPr>
            <w:r w:rsidRPr="00C16BBF">
              <w:rPr>
                <w:rFonts w:ascii="Myriad Pro" w:hAnsi="Myriad Pro"/>
                <w:sz w:val="20"/>
              </w:rPr>
              <w:t>Ocena relacji nakład/rezultat.</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Pr="00C16BBF"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zostanie przyznane minimum 3 punktów.</w:t>
            </w:r>
          </w:p>
          <w:p w:rsidR="00301DC7" w:rsidRPr="00C16BBF" w:rsidRDefault="00301DC7" w:rsidP="00D44169">
            <w:pPr>
              <w:spacing w:before="40" w:after="40"/>
              <w:rPr>
                <w:rFonts w:ascii="Myriad Pro" w:hAnsi="Myriad Pro"/>
                <w:sz w:val="20"/>
              </w:rPr>
            </w:pP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301DC7" w:rsidRDefault="00301DC7" w:rsidP="00D4416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C16BBF" w:rsidRDefault="00301DC7" w:rsidP="00D44169">
            <w:pPr>
              <w:spacing w:before="40" w:after="40"/>
              <w:rPr>
                <w:rFonts w:ascii="Myriad Pro" w:hAnsi="Myriad Pro"/>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Skala punktów 0-5 </w:t>
            </w:r>
          </w:p>
          <w:p w:rsidR="00301DC7" w:rsidRPr="00C16BBF" w:rsidRDefault="00301DC7" w:rsidP="00D44169">
            <w:pPr>
              <w:spacing w:before="40" w:after="40"/>
              <w:rPr>
                <w:rFonts w:ascii="Myriad Pro" w:hAnsi="Myriad Pro"/>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Doświadczenie wnioskodawcy i partnera (jeśli dotyczy)</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Doświadczenie w realizacji podobnych przedsięwzięć realizowanych:</w:t>
            </w:r>
          </w:p>
          <w:p w:rsidR="00301DC7" w:rsidRPr="009F5B71" w:rsidRDefault="00301DC7"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4864FC">
              <w:rPr>
                <w:rFonts w:ascii="Myriad Pro" w:hAnsi="Myriad Pro" w:cs="Arial"/>
                <w:sz w:val="20"/>
              </w:rPr>
              <w:t xml:space="preserve">w obszarze wsparcia projektu: maksymalnie </w:t>
            </w:r>
            <w:r w:rsidRPr="004864FC">
              <w:rPr>
                <w:rFonts w:ascii="Myriad Pro" w:hAnsi="Myriad Pro" w:cs="Arial"/>
                <w:b/>
                <w:sz w:val="20"/>
              </w:rPr>
              <w:t>2 pkt</w:t>
            </w:r>
            <w:r w:rsidRPr="004864FC">
              <w:rPr>
                <w:rFonts w:ascii="Myriad Pro" w:hAnsi="Myriad Pro" w:cs="Arial"/>
                <w:sz w:val="20"/>
              </w:rPr>
              <w:t xml:space="preserve">; </w:t>
            </w:r>
          </w:p>
          <w:p w:rsidR="00301DC7" w:rsidRPr="009F5B71" w:rsidRDefault="00301DC7"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4864FC">
              <w:rPr>
                <w:rFonts w:ascii="Myriad Pro" w:eastAsia="Times New Roman" w:hAnsi="Myriad Pro" w:cs="Arial"/>
                <w:sz w:val="20"/>
                <w:lang w:eastAsia="pl-PL"/>
              </w:rPr>
              <w:t xml:space="preserve">na rzecz grupy docelowej, do której skierowany będzie projekt: maksymalnie </w:t>
            </w:r>
            <w:r w:rsidRPr="004864FC">
              <w:rPr>
                <w:rFonts w:ascii="Myriad Pro" w:eastAsia="Times New Roman" w:hAnsi="Myriad Pro" w:cs="Arial"/>
                <w:b/>
                <w:sz w:val="20"/>
                <w:lang w:eastAsia="pl-PL"/>
              </w:rPr>
              <w:t>2 pkt</w:t>
            </w:r>
            <w:r w:rsidRPr="004864FC">
              <w:rPr>
                <w:rFonts w:ascii="Myriad Pro" w:eastAsia="Times New Roman" w:hAnsi="Myriad Pro" w:cs="Arial"/>
                <w:sz w:val="20"/>
                <w:lang w:eastAsia="pl-PL"/>
              </w:rPr>
              <w:t>;</w:t>
            </w:r>
          </w:p>
          <w:p w:rsidR="00301DC7" w:rsidRDefault="00301DC7" w:rsidP="00912095">
            <w:pPr>
              <w:numPr>
                <w:ilvl w:val="0"/>
                <w:numId w:val="41"/>
              </w:numPr>
              <w:autoSpaceDE w:val="0"/>
              <w:autoSpaceDN w:val="0"/>
              <w:adjustRightInd w:val="0"/>
              <w:spacing w:after="240"/>
              <w:ind w:left="175" w:hanging="141"/>
              <w:jc w:val="both"/>
              <w:rPr>
                <w:rFonts w:ascii="Myriad Pro" w:eastAsia="Times New Roman" w:hAnsi="Myriad Pro" w:cs="Arial"/>
                <w:b/>
                <w:sz w:val="20"/>
                <w:lang w:eastAsia="pl-PL"/>
              </w:rPr>
            </w:pPr>
            <w:r w:rsidRPr="004864FC">
              <w:rPr>
                <w:rFonts w:ascii="Myriad Pro" w:eastAsia="Times New Roman" w:hAnsi="Myriad Pro" w:cs="Arial"/>
                <w:sz w:val="20"/>
                <w:lang w:eastAsia="pl-PL"/>
              </w:rPr>
              <w:t xml:space="preserve">na określonym terytorium, którego będzie dotyczyć realizacja projektu: maksymalnie </w:t>
            </w:r>
            <w:r w:rsidRPr="004864FC">
              <w:rPr>
                <w:rFonts w:ascii="Myriad Pro" w:eastAsia="Times New Roman" w:hAnsi="Myriad Pro" w:cs="Arial"/>
                <w:b/>
                <w:sz w:val="20"/>
                <w:lang w:eastAsia="pl-PL"/>
              </w:rPr>
              <w:t>1 pkt.</w:t>
            </w: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0- 5.</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9F5B71" w:rsidRDefault="00301DC7" w:rsidP="00D44169">
            <w:pPr>
              <w:spacing w:before="40" w:after="40"/>
              <w:rPr>
                <w:rFonts w:ascii="Myriad Pro" w:hAnsi="Myriad Pro"/>
                <w:sz w:val="20"/>
              </w:rPr>
            </w:pPr>
            <w:r w:rsidRPr="004864FC">
              <w:rPr>
                <w:rFonts w:ascii="Myriad Pro" w:eastAsia="MyriadPro-Regular" w:hAnsi="Myriad Pro" w:cs="Arial"/>
                <w:sz w:val="20"/>
              </w:rPr>
              <w:t>Zaplecze realizacji projektu</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r w:rsidRPr="004864FC">
              <w:rPr>
                <w:rFonts w:ascii="Myriad Pro" w:eastAsia="MyriadPro-Regular" w:hAnsi="Myriad Pro" w:cs="Arial"/>
                <w:b/>
                <w:sz w:val="20"/>
              </w:rPr>
              <w:t>W przypadku samodzielnej realizacji projektu:</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potencjału organizacyjnego wnioskodawcy: </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10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techniczny zaangażowany w realizację projektu: </w:t>
            </w:r>
            <w:r w:rsidRPr="004864FC">
              <w:rPr>
                <w:rFonts w:eastAsia="MyriadPro-Regular" w:cs="Arial"/>
              </w:rPr>
              <w:br/>
              <w:t xml:space="preserve">maksymalnie </w:t>
            </w:r>
            <w:r w:rsidRPr="004864FC">
              <w:rPr>
                <w:rFonts w:eastAsia="MyriadPro-Regular" w:cs="Arial"/>
                <w:b/>
              </w:rPr>
              <w:t>2 pkt.</w:t>
            </w:r>
          </w:p>
          <w:p w:rsidR="00301DC7" w:rsidRPr="009F5B71" w:rsidRDefault="00301DC7" w:rsidP="00D44169">
            <w:pPr>
              <w:pStyle w:val="Akapitzlist"/>
              <w:autoSpaceDE w:val="0"/>
              <w:autoSpaceDN w:val="0"/>
              <w:adjustRightInd w:val="0"/>
              <w:spacing w:after="200" w:line="276" w:lineRule="auto"/>
              <w:ind w:left="317"/>
              <w:jc w:val="both"/>
              <w:rPr>
                <w:rFonts w:eastAsia="MyriadPro-Regular" w:cs="Arial"/>
                <w:b/>
              </w:rPr>
            </w:pPr>
          </w:p>
          <w:p w:rsidR="00301DC7" w:rsidRDefault="00301DC7" w:rsidP="00D44169">
            <w:pPr>
              <w:autoSpaceDE w:val="0"/>
              <w:autoSpaceDN w:val="0"/>
              <w:adjustRightInd w:val="0"/>
              <w:jc w:val="both"/>
              <w:rPr>
                <w:rFonts w:ascii="Myriad Pro" w:eastAsia="MyriadPro-Regular" w:hAnsi="Myriad Pro" w:cs="Arial"/>
                <w:b/>
                <w:sz w:val="20"/>
              </w:rPr>
            </w:pPr>
            <w:r w:rsidRPr="004864FC">
              <w:rPr>
                <w:rFonts w:ascii="Myriad Pro" w:eastAsia="MyriadPro-Regular" w:hAnsi="Myriad Pro" w:cs="Arial"/>
                <w:b/>
                <w:sz w:val="20"/>
              </w:rPr>
              <w:t>W przypadku realizacji projektu w partnerstwie:</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pStyle w:val="Default"/>
              <w:spacing w:after="240"/>
              <w:jc w:val="both"/>
              <w:rPr>
                <w:rFonts w:ascii="Myriad Pro" w:eastAsia="MyriadPro-Regular" w:hAnsi="Myriad Pro"/>
                <w:sz w:val="20"/>
                <w:szCs w:val="20"/>
              </w:rPr>
            </w:pPr>
            <w:r w:rsidRPr="004864FC">
              <w:rPr>
                <w:rFonts w:ascii="Myriad Pro" w:eastAsia="MyriadPro-Regular" w:hAnsi="Myriad Pro"/>
                <w:sz w:val="20"/>
                <w:szCs w:val="20"/>
              </w:rPr>
              <w:t>Ocena potencjału organizacyjnego wnioskodawcy i partnera/ów:</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5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2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2 pkt;</w:t>
            </w:r>
          </w:p>
          <w:p w:rsidR="00301DC7" w:rsidRDefault="00301DC7" w:rsidP="00912095">
            <w:pPr>
              <w:pStyle w:val="Akapitzlist"/>
              <w:numPr>
                <w:ilvl w:val="0"/>
                <w:numId w:val="36"/>
              </w:numPr>
              <w:autoSpaceDE w:val="0"/>
              <w:autoSpaceDN w:val="0"/>
              <w:adjustRightInd w:val="0"/>
              <w:ind w:left="317" w:hanging="283"/>
              <w:jc w:val="both"/>
              <w:rPr>
                <w:rFonts w:eastAsia="MyriadPro-Regular" w:cs="Arial"/>
                <w:b/>
              </w:rPr>
            </w:pPr>
            <w:r w:rsidRPr="004864FC">
              <w:rPr>
                <w:rFonts w:eastAsia="MyriadPro-Regular" w:cs="Arial"/>
              </w:rPr>
              <w:t xml:space="preserve">potencjał techniczny zaangażowany w realizację projektu: </w:t>
            </w:r>
            <w:r>
              <w:rPr>
                <w:rFonts w:eastAsia="MyriadPro-Regular" w:cs="Arial"/>
              </w:rPr>
              <w:br/>
            </w:r>
            <w:r w:rsidRPr="004864FC">
              <w:rPr>
                <w:rFonts w:eastAsia="MyriadPro-Regular" w:cs="Arial"/>
              </w:rPr>
              <w:t xml:space="preserve">maksymalnie </w:t>
            </w:r>
            <w:r w:rsidRPr="004864FC">
              <w:rPr>
                <w:rFonts w:eastAsia="MyriadPro-Regular" w:cs="Arial"/>
                <w:b/>
              </w:rPr>
              <w:t>1 pkt.</w:t>
            </w:r>
          </w:p>
          <w:p w:rsidR="00301DC7" w:rsidRDefault="00301DC7" w:rsidP="00D44169">
            <w:pPr>
              <w:pStyle w:val="Akapitzlist"/>
              <w:autoSpaceDE w:val="0"/>
              <w:autoSpaceDN w:val="0"/>
              <w:adjustRightInd w:val="0"/>
              <w:ind w:left="317"/>
              <w:jc w:val="both"/>
              <w:rPr>
                <w:rFonts w:eastAsia="MyriadPro-Regular" w:cs="Arial"/>
                <w:b/>
              </w:rPr>
            </w:pPr>
          </w:p>
          <w:p w:rsidR="00301DC7" w:rsidRPr="009F5B71" w:rsidRDefault="00301DC7" w:rsidP="00D44169">
            <w:pPr>
              <w:spacing w:before="40" w:after="40" w:line="276" w:lineRule="auto"/>
              <w:rPr>
                <w:rFonts w:ascii="Myriad Pro" w:eastAsia="MyriadPro-Regular" w:hAnsi="Myriad Pro" w:cs="Arial"/>
                <w:b/>
                <w:sz w:val="20"/>
              </w:rPr>
            </w:pPr>
            <w:r w:rsidRPr="004864FC">
              <w:rPr>
                <w:rFonts w:ascii="Myriad Pro" w:eastAsia="MyriadPro-Regular" w:hAnsi="Myriad Pro" w:cs="Arial"/>
                <w:sz w:val="20"/>
              </w:rPr>
              <w:t xml:space="preserve">Ocena zasadności partnerstwa zawiązanego w celu wspólnej realizacji projektu, w tym sposób podziału realizacji zadań: maksymalnie </w:t>
            </w:r>
            <w:r w:rsidRPr="004864FC">
              <w:rPr>
                <w:rFonts w:ascii="Myriad Pro" w:eastAsia="MyriadPro-Regular" w:hAnsi="Myriad Pro" w:cs="Arial"/>
                <w:b/>
                <w:sz w:val="20"/>
              </w:rPr>
              <w:t>5  pkt.</w:t>
            </w:r>
          </w:p>
          <w:p w:rsidR="00301DC7" w:rsidRPr="009F5B71" w:rsidDel="008872EF" w:rsidRDefault="00301DC7" w:rsidP="00D44169">
            <w:pPr>
              <w:spacing w:before="40" w:after="40"/>
              <w:rPr>
                <w:rFonts w:ascii="Myriad Pro" w:hAnsi="Myriad Pro"/>
                <w:sz w:val="20"/>
              </w:rPr>
            </w:pP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0- 10</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6 punkty.</w:t>
            </w:r>
          </w:p>
        </w:tc>
      </w:tr>
      <w:tr w:rsidR="00301DC7" w:rsidRPr="00C16BBF" w:rsidTr="00D44169">
        <w:trPr>
          <w:trHeight w:val="297"/>
          <w:jc w:val="center"/>
        </w:trPr>
        <w:tc>
          <w:tcPr>
            <w:tcW w:w="14175" w:type="dxa"/>
            <w:gridSpan w:val="4"/>
          </w:tcPr>
          <w:p w:rsidR="00301DC7" w:rsidRPr="00DB6673" w:rsidRDefault="00301DC7" w:rsidP="00D4416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t>Kryteria jakości oceniane przez IP ZIT RPO WZ</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realizacji wskaźników Strategii ZIT KKBOF</w:t>
            </w:r>
          </w:p>
        </w:tc>
        <w:tc>
          <w:tcPr>
            <w:tcW w:w="6945" w:type="dxa"/>
            <w:shd w:val="clear" w:color="auto" w:fill="auto"/>
          </w:tcPr>
          <w:p w:rsidR="00301DC7" w:rsidRDefault="00301DC7" w:rsidP="00D44169">
            <w:pPr>
              <w:spacing w:before="40" w:after="40"/>
              <w:rPr>
                <w:rFonts w:ascii="Myriad Pro" w:hAnsi="Myriad Pro"/>
                <w:sz w:val="20"/>
              </w:rPr>
            </w:pPr>
            <w:r w:rsidRPr="00D9318D">
              <w:rPr>
                <w:rFonts w:ascii="Myriad Pro" w:hAnsi="Myriad Pro"/>
                <w:sz w:val="20"/>
              </w:rPr>
              <w:t>Ocenie podlegać będzie stopień w jakim projekt realizuje założone w Strategii wskaźniki, określone dla wskazanego działania</w:t>
            </w:r>
          </w:p>
          <w:p w:rsidR="00301DC7" w:rsidRDefault="00301DC7" w:rsidP="00D44169">
            <w:pPr>
              <w:spacing w:before="40" w:after="40"/>
              <w:rPr>
                <w:rFonts w:ascii="Myriad Pro" w:hAnsi="Myriad Pro"/>
                <w:sz w:val="20"/>
              </w:rPr>
            </w:pPr>
          </w:p>
          <w:p w:rsidR="00301DC7" w:rsidRPr="006D5EBA" w:rsidRDefault="00301DC7" w:rsidP="00D44169">
            <w:pPr>
              <w:rPr>
                <w:sz w:val="20"/>
              </w:rPr>
            </w:pPr>
            <w:r>
              <w:rPr>
                <w:sz w:val="20"/>
              </w:rPr>
              <w:t>a/3 + b/475 +c/260 + d/47</w:t>
            </w:r>
            <w:r w:rsidRPr="006D5EBA">
              <w:rPr>
                <w:sz w:val="20"/>
              </w:rPr>
              <w:t xml:space="preserve"> + </w:t>
            </w:r>
            <w:r>
              <w:rPr>
                <w:sz w:val="20"/>
              </w:rPr>
              <w:t>e/4 +</w:t>
            </w:r>
            <w:r w:rsidRPr="006D5EBA">
              <w:rPr>
                <w:sz w:val="20"/>
              </w:rPr>
              <w:t xml:space="preserve"> f</w:t>
            </w:r>
            <w:r>
              <w:rPr>
                <w:sz w:val="20"/>
              </w:rPr>
              <w:t>=</w:t>
            </w:r>
            <w:r w:rsidRPr="006D5EBA">
              <w:rPr>
                <w:sz w:val="20"/>
              </w:rPr>
              <w:t xml:space="preserve"> X                                                             </w:t>
            </w:r>
          </w:p>
          <w:p w:rsidR="00301DC7" w:rsidRDefault="00301DC7" w:rsidP="00D44169">
            <w:pPr>
              <w:rPr>
                <w:sz w:val="20"/>
              </w:rPr>
            </w:pPr>
          </w:p>
          <w:p w:rsidR="00301DC7" w:rsidRPr="00E56D85" w:rsidRDefault="00301DC7" w:rsidP="00D44169">
            <w:pPr>
              <w:rPr>
                <w:sz w:val="20"/>
              </w:rPr>
            </w:pPr>
            <w:r w:rsidRPr="00E56D85">
              <w:rPr>
                <w:sz w:val="20"/>
              </w:rPr>
              <w:t xml:space="preserve">a - Liczba szkół i placówek kształcenia zawodowego doposażonych w sprzęt i materiały dydaktyczne niezbędne do realizacji kształcenia zawodowego </w:t>
            </w:r>
          </w:p>
          <w:p w:rsidR="00301DC7" w:rsidRPr="00E56D85" w:rsidRDefault="00301DC7" w:rsidP="00D44169">
            <w:pPr>
              <w:rPr>
                <w:sz w:val="20"/>
              </w:rPr>
            </w:pPr>
            <w:r w:rsidRPr="00E56D85">
              <w:rPr>
                <w:sz w:val="20"/>
              </w:rPr>
              <w:t>b - Liczba osób uczestniczących w pozaszkolnych formach kształcenia w programie</w:t>
            </w:r>
          </w:p>
          <w:p w:rsidR="00301DC7" w:rsidRPr="00E56D85" w:rsidRDefault="00301DC7" w:rsidP="00D44169">
            <w:pPr>
              <w:rPr>
                <w:sz w:val="20"/>
              </w:rPr>
            </w:pPr>
            <w:r w:rsidRPr="00E56D85">
              <w:rPr>
                <w:sz w:val="20"/>
              </w:rPr>
              <w:t>c - Liczba uczniów szkół i placówek kształcenia zawodowego uczestniczących w stażach</w:t>
            </w:r>
            <w:r>
              <w:rPr>
                <w:sz w:val="20"/>
              </w:rPr>
              <w:t xml:space="preserve"> uczniowskich</w:t>
            </w:r>
            <w:r w:rsidRPr="00E56D85">
              <w:rPr>
                <w:sz w:val="20"/>
              </w:rPr>
              <w:t xml:space="preserve"> </w:t>
            </w:r>
          </w:p>
          <w:p w:rsidR="00301DC7" w:rsidRPr="00E56D85" w:rsidRDefault="00301DC7" w:rsidP="00D44169">
            <w:pPr>
              <w:rPr>
                <w:sz w:val="20"/>
              </w:rPr>
            </w:pPr>
            <w:r w:rsidRPr="00E56D85">
              <w:rPr>
                <w:sz w:val="20"/>
              </w:rPr>
              <w:t xml:space="preserve">d - Liczba nauczycieli kształcenia zawodowego oraz instruktorów praktycznej nauki zawodu objętych wsparciem w programie </w:t>
            </w:r>
          </w:p>
          <w:p w:rsidR="00301DC7" w:rsidRPr="00E56D85" w:rsidRDefault="00301DC7" w:rsidP="00D44169">
            <w:pPr>
              <w:rPr>
                <w:sz w:val="20"/>
              </w:rPr>
            </w:pPr>
            <w:r>
              <w:rPr>
                <w:sz w:val="20"/>
              </w:rPr>
              <w:t>e</w:t>
            </w:r>
            <w:r w:rsidRPr="00E56D85">
              <w:rPr>
                <w:sz w:val="20"/>
              </w:rPr>
              <w:t xml:space="preserve"> – liczba wskaźników rezultatu</w:t>
            </w:r>
            <w:r>
              <w:rPr>
                <w:sz w:val="20"/>
              </w:rPr>
              <w:t xml:space="preserve"> </w:t>
            </w:r>
          </w:p>
          <w:p w:rsidR="00301DC7" w:rsidRPr="00E56D85" w:rsidRDefault="00301DC7" w:rsidP="00D44169">
            <w:pPr>
              <w:rPr>
                <w:sz w:val="20"/>
              </w:rPr>
            </w:pPr>
            <w:r>
              <w:rPr>
                <w:sz w:val="20"/>
              </w:rPr>
              <w:t>f</w:t>
            </w:r>
            <w:r w:rsidRPr="00E56D85">
              <w:rPr>
                <w:sz w:val="20"/>
              </w:rPr>
              <w:t xml:space="preserve"> – dodatkowe wskaźniki </w:t>
            </w:r>
            <w:r>
              <w:rPr>
                <w:sz w:val="20"/>
              </w:rPr>
              <w:t xml:space="preserve">produktu </w:t>
            </w:r>
            <w:r w:rsidRPr="00E56D85">
              <w:rPr>
                <w:sz w:val="20"/>
              </w:rPr>
              <w:t>(</w:t>
            </w:r>
            <w:r>
              <w:rPr>
                <w:sz w:val="20"/>
              </w:rPr>
              <w:t>f</w:t>
            </w:r>
            <w:r w:rsidRPr="00E56D85">
              <w:rPr>
                <w:sz w:val="20"/>
              </w:rPr>
              <w:t xml:space="preserve">=0 - brak dodatkowych wskaźników; </w:t>
            </w:r>
            <w:r>
              <w:rPr>
                <w:sz w:val="20"/>
              </w:rPr>
              <w:t>f</w:t>
            </w:r>
            <w:r w:rsidRPr="00E56D85">
              <w:rPr>
                <w:sz w:val="20"/>
              </w:rPr>
              <w:t>=1-  wnioskodawca wskazał inne wskaźniki</w:t>
            </w:r>
            <w:r>
              <w:rPr>
                <w:sz w:val="20"/>
              </w:rPr>
              <w:t xml:space="preserve"> niż wynikające ze Strategii ZIT</w:t>
            </w:r>
            <w:r w:rsidRPr="00E56D85">
              <w:rPr>
                <w:sz w:val="20"/>
              </w:rPr>
              <w:t>)</w:t>
            </w:r>
          </w:p>
          <w:p w:rsidR="00301DC7" w:rsidRPr="006D5EBA" w:rsidRDefault="00301DC7" w:rsidP="00D44169">
            <w:pPr>
              <w:rPr>
                <w:sz w:val="20"/>
              </w:rPr>
            </w:pPr>
          </w:p>
          <w:p w:rsidR="00301DC7" w:rsidRPr="006D5EBA" w:rsidRDefault="00301DC7" w:rsidP="00D44169">
            <w:pPr>
              <w:rPr>
                <w:sz w:val="20"/>
              </w:rPr>
            </w:pPr>
            <w:r w:rsidRPr="006D5EBA">
              <w:rPr>
                <w:sz w:val="20"/>
              </w:rPr>
              <w:t>Jeżeli X wynosi:</w:t>
            </w:r>
          </w:p>
          <w:p w:rsidR="00301DC7" w:rsidRPr="006D5EBA" w:rsidRDefault="00301DC7" w:rsidP="00D44169">
            <w:pPr>
              <w:rPr>
                <w:sz w:val="20"/>
              </w:rPr>
            </w:pPr>
            <w:r>
              <w:rPr>
                <w:sz w:val="20"/>
              </w:rPr>
              <w:t>X&lt;0,6 -</w:t>
            </w:r>
            <w:r w:rsidRPr="006D5EBA">
              <w:rPr>
                <w:sz w:val="20"/>
              </w:rPr>
              <w:t xml:space="preserve"> 1 pkt</w:t>
            </w:r>
            <w:r>
              <w:rPr>
                <w:sz w:val="20"/>
              </w:rPr>
              <w:t xml:space="preserve"> </w:t>
            </w:r>
          </w:p>
          <w:p w:rsidR="00301DC7" w:rsidRPr="006D5EBA" w:rsidRDefault="00301DC7" w:rsidP="00D44169">
            <w:pPr>
              <w:rPr>
                <w:sz w:val="20"/>
              </w:rPr>
            </w:pPr>
            <w:r w:rsidRPr="006D5EBA">
              <w:rPr>
                <w:sz w:val="20"/>
              </w:rPr>
              <w:t xml:space="preserve">0,6 </w:t>
            </w:r>
            <w:r w:rsidRPr="00B74821">
              <w:rPr>
                <w:sz w:val="20"/>
              </w:rPr>
              <w:t>≤</w:t>
            </w:r>
            <w:r>
              <w:rPr>
                <w:sz w:val="20"/>
              </w:rPr>
              <w:t xml:space="preserve"> X ≤</w:t>
            </w:r>
            <w:r w:rsidRPr="006D5EBA">
              <w:rPr>
                <w:sz w:val="20"/>
              </w:rPr>
              <w:t xml:space="preserve"> 4,</w:t>
            </w:r>
            <w:r>
              <w:rPr>
                <w:sz w:val="20"/>
              </w:rPr>
              <w:t>0</w:t>
            </w:r>
            <w:r w:rsidRPr="006D5EBA">
              <w:rPr>
                <w:sz w:val="20"/>
              </w:rPr>
              <w:t xml:space="preserve"> </w:t>
            </w:r>
            <w:r>
              <w:rPr>
                <w:sz w:val="20"/>
              </w:rPr>
              <w:t>-</w:t>
            </w:r>
            <w:r w:rsidRPr="006D5EBA">
              <w:rPr>
                <w:sz w:val="20"/>
              </w:rPr>
              <w:t xml:space="preserve"> 2 pkt </w:t>
            </w:r>
          </w:p>
          <w:p w:rsidR="00301DC7" w:rsidRDefault="00301DC7" w:rsidP="00D44169">
            <w:pPr>
              <w:spacing w:before="40" w:after="40"/>
              <w:rPr>
                <w:rFonts w:ascii="Myriad Pro" w:hAnsi="Myriad Pro"/>
                <w:sz w:val="20"/>
              </w:rPr>
            </w:pPr>
            <w:r>
              <w:rPr>
                <w:sz w:val="20"/>
              </w:rPr>
              <w:t>X &gt;</w:t>
            </w:r>
            <w:r w:rsidRPr="006D5EBA">
              <w:rPr>
                <w:sz w:val="20"/>
              </w:rPr>
              <w:t>4,</w:t>
            </w:r>
            <w:r>
              <w:rPr>
                <w:sz w:val="20"/>
              </w:rPr>
              <w:t>0</w:t>
            </w:r>
            <w:r w:rsidRPr="006D5EBA">
              <w:rPr>
                <w:sz w:val="20"/>
              </w:rPr>
              <w:t xml:space="preserve">  - 3 pkt</w:t>
            </w:r>
            <w:r>
              <w:rPr>
                <w:sz w:val="20"/>
              </w:rPr>
              <w:t xml:space="preserve"> </w:t>
            </w:r>
          </w:p>
          <w:p w:rsidR="00301DC7" w:rsidRDefault="00301DC7" w:rsidP="00D44169">
            <w:pPr>
              <w:spacing w:before="40" w:after="40"/>
              <w:rPr>
                <w:rFonts w:ascii="Myriad Pro" w:hAnsi="Myriad Pro"/>
                <w:sz w:val="20"/>
              </w:rPr>
            </w:pP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8</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Potencjał rozwojowy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jest kontynuacją lub uzupełnieniem zrealizowanych/trwających projektów bądź zaplanowanych projektów</w:t>
            </w:r>
            <w:r>
              <w:rPr>
                <w:rFonts w:ascii="Myriad Pro" w:hAnsi="Myriad Pro"/>
                <w:sz w:val="20"/>
              </w:rPr>
              <w:t xml:space="preserve"> oraz czy zostały </w:t>
            </w:r>
            <w:r w:rsidRPr="009402B7">
              <w:rPr>
                <w:rFonts w:ascii="Myriad Pro" w:hAnsi="Myriad Pro"/>
                <w:sz w:val="20"/>
              </w:rPr>
              <w:t>zaplanowane nowe</w:t>
            </w:r>
            <w:r>
              <w:rPr>
                <w:rFonts w:ascii="Myriad Pro" w:hAnsi="Myriad Pro"/>
                <w:sz w:val="20"/>
              </w:rPr>
              <w:t xml:space="preserve"> formy wsparcia</w:t>
            </w:r>
            <w:r w:rsidRPr="00D9318D">
              <w:rPr>
                <w:rFonts w:ascii="Myriad Pro" w:hAnsi="Myriad Pro"/>
                <w:sz w:val="20"/>
              </w:rPr>
              <w:t>.</w:t>
            </w:r>
          </w:p>
          <w:p w:rsidR="00301DC7" w:rsidRDefault="00301DC7" w:rsidP="00D44169">
            <w:pPr>
              <w:spacing w:before="40" w:after="40"/>
              <w:rPr>
                <w:rFonts w:ascii="Myriad Pro" w:hAnsi="Myriad Pro"/>
                <w:sz w:val="20"/>
              </w:rPr>
            </w:pPr>
            <w:r w:rsidRPr="00D9318D">
              <w:rPr>
                <w:rFonts w:ascii="Myriad Pro" w:hAnsi="Myriad Pro"/>
                <w:sz w:val="20"/>
              </w:rPr>
              <w:t>Przedsięwzięcia wskazywane jako kontynuacja/ uzupełnienie  mogą wykazywać finansowanie z dowolnego źródła, ale muszą rozwiązywać problem zidentyfikowany w Strategii ZIT oraz być realizowane na obszarze/części obszaru funkcjonalnego KKBOF.</w:t>
            </w:r>
          </w:p>
          <w:p w:rsidR="00301DC7" w:rsidRDefault="00301DC7" w:rsidP="00D44169">
            <w:pPr>
              <w:spacing w:before="40" w:after="40"/>
              <w:rPr>
                <w:rFonts w:ascii="Myriad Pro" w:hAnsi="Myriad Pro"/>
                <w:sz w:val="20"/>
              </w:rPr>
            </w:pPr>
          </w:p>
          <w:p w:rsidR="00301DC7" w:rsidRPr="00CC2E1D" w:rsidRDefault="00301DC7" w:rsidP="00D44169">
            <w:pPr>
              <w:rPr>
                <w:sz w:val="20"/>
              </w:rPr>
            </w:pPr>
            <w:r w:rsidRPr="006D5EBA">
              <w:rPr>
                <w:sz w:val="20"/>
              </w:rPr>
              <w:t>Brak wskazanej kontynuacj</w:t>
            </w:r>
            <w:r>
              <w:rPr>
                <w:sz w:val="20"/>
              </w:rPr>
              <w:t>i</w:t>
            </w:r>
            <w:r w:rsidRPr="006D5EBA">
              <w:rPr>
                <w:sz w:val="20"/>
              </w:rPr>
              <w:t>/uzupełnienia</w:t>
            </w:r>
            <w:r>
              <w:rPr>
                <w:sz w:val="20"/>
              </w:rPr>
              <w:t xml:space="preserve"> </w:t>
            </w:r>
            <w:r w:rsidRPr="0090669E">
              <w:rPr>
                <w:sz w:val="20"/>
              </w:rPr>
              <w:t xml:space="preserve">- </w:t>
            </w:r>
            <w:r w:rsidRPr="00CC2E1D">
              <w:rPr>
                <w:sz w:val="20"/>
              </w:rPr>
              <w:t xml:space="preserve">1 pkt </w:t>
            </w:r>
          </w:p>
          <w:p w:rsidR="00301DC7" w:rsidRPr="003E71EB" w:rsidRDefault="00301DC7" w:rsidP="00D44169">
            <w:pPr>
              <w:rPr>
                <w:sz w:val="20"/>
              </w:rPr>
            </w:pPr>
            <w:r w:rsidRPr="009402B7">
              <w:rPr>
                <w:sz w:val="20"/>
              </w:rPr>
              <w:t>Kontynuacja</w:t>
            </w:r>
            <w:r>
              <w:rPr>
                <w:sz w:val="20"/>
              </w:rPr>
              <w:t xml:space="preserve"> </w:t>
            </w:r>
            <w:r w:rsidRPr="00C37B20">
              <w:rPr>
                <w:sz w:val="20"/>
              </w:rPr>
              <w:t>-</w:t>
            </w:r>
            <w:r w:rsidRPr="00970355">
              <w:rPr>
                <w:sz w:val="20"/>
              </w:rPr>
              <w:t xml:space="preserve"> 2 pkt </w:t>
            </w:r>
          </w:p>
          <w:p w:rsidR="00301DC7" w:rsidRPr="00775AE9" w:rsidRDefault="00301DC7" w:rsidP="00D44169">
            <w:pPr>
              <w:spacing w:before="40" w:after="40"/>
              <w:rPr>
                <w:rFonts w:ascii="Myriad Pro" w:hAnsi="Myriad Pro"/>
                <w:sz w:val="20"/>
              </w:rPr>
            </w:pPr>
            <w:r w:rsidRPr="009402B7">
              <w:rPr>
                <w:sz w:val="20"/>
              </w:rPr>
              <w:t>Kontynuacja</w:t>
            </w:r>
            <w:r>
              <w:rPr>
                <w:sz w:val="20"/>
              </w:rPr>
              <w:t xml:space="preserve"> i uzupełnienie o </w:t>
            </w:r>
            <w:r w:rsidRPr="009402B7">
              <w:rPr>
                <w:sz w:val="20"/>
              </w:rPr>
              <w:t>nowe formy wsparcia</w:t>
            </w:r>
            <w:r>
              <w:rPr>
                <w:sz w:val="20"/>
              </w:rPr>
              <w:t xml:space="preserve"> -</w:t>
            </w:r>
            <w:r w:rsidRPr="006D5EBA">
              <w:rPr>
                <w:sz w:val="20"/>
              </w:rPr>
              <w:t xml:space="preserve"> 3 pkt</w:t>
            </w: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Kompleksowość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przewiduje kompleksowe wsparcie szkół zawodowych</w:t>
            </w:r>
            <w:r>
              <w:rPr>
                <w:rFonts w:ascii="Myriad Pro" w:hAnsi="Myriad Pro"/>
                <w:sz w:val="20"/>
              </w:rPr>
              <w:t>/placówek</w:t>
            </w:r>
            <w:r w:rsidRPr="00D9318D">
              <w:rPr>
                <w:rFonts w:ascii="Myriad Pro" w:hAnsi="Myriad Pro"/>
                <w:sz w:val="20"/>
              </w:rPr>
              <w:t xml:space="preserve"> z obszaru</w:t>
            </w:r>
            <w:r>
              <w:rPr>
                <w:rFonts w:ascii="Myriad Pro" w:hAnsi="Myriad Pro"/>
                <w:sz w:val="20"/>
              </w:rPr>
              <w:t xml:space="preserve"> KKBOF</w:t>
            </w:r>
            <w:r w:rsidRPr="00D9318D">
              <w:rPr>
                <w:rFonts w:ascii="Myriad Pro" w:hAnsi="Myriad Pro"/>
                <w:sz w:val="20"/>
              </w:rPr>
              <w:t>.</w:t>
            </w:r>
          </w:p>
          <w:p w:rsidR="00301DC7" w:rsidRDefault="00301DC7" w:rsidP="00D44169">
            <w:pPr>
              <w:spacing w:before="40" w:after="40"/>
              <w:rPr>
                <w:rFonts w:ascii="Myriad Pro" w:hAnsi="Myriad Pro"/>
                <w:sz w:val="20"/>
              </w:rPr>
            </w:pPr>
            <w:r>
              <w:rPr>
                <w:rFonts w:ascii="Myriad Pro" w:hAnsi="Myriad Pro"/>
                <w:sz w:val="20"/>
              </w:rPr>
              <w:t xml:space="preserve"> Zakłada się, że </w:t>
            </w:r>
            <w:r w:rsidRPr="00D9318D">
              <w:rPr>
                <w:rFonts w:ascii="Myriad Pro" w:hAnsi="Myriad Pro"/>
                <w:sz w:val="20"/>
              </w:rPr>
              <w:t xml:space="preserve"> projekty</w:t>
            </w:r>
            <w:r>
              <w:rPr>
                <w:rFonts w:ascii="Myriad Pro" w:hAnsi="Myriad Pro"/>
                <w:sz w:val="20"/>
              </w:rPr>
              <w:t xml:space="preserve"> będą</w:t>
            </w:r>
            <w:r w:rsidRPr="00D9318D">
              <w:rPr>
                <w:rFonts w:ascii="Myriad Pro" w:hAnsi="Myriad Pro"/>
                <w:sz w:val="20"/>
              </w:rPr>
              <w:t xml:space="preserve"> cykliczne i długofalowe</w:t>
            </w:r>
            <w:r>
              <w:rPr>
                <w:rFonts w:ascii="Myriad Pro" w:hAnsi="Myriad Pro"/>
                <w:sz w:val="20"/>
              </w:rPr>
              <w:t xml:space="preserve"> obejmujące</w:t>
            </w:r>
            <w:r w:rsidRPr="00D9318D">
              <w:rPr>
                <w:rFonts w:ascii="Myriad Pro" w:hAnsi="Myriad Pro"/>
                <w:sz w:val="20"/>
              </w:rPr>
              <w:t xml:space="preserve">  wsparcie</w:t>
            </w:r>
            <w:r>
              <w:rPr>
                <w:rFonts w:ascii="Myriad Pro" w:hAnsi="Myriad Pro"/>
                <w:sz w:val="20"/>
              </w:rPr>
              <w:t>m</w:t>
            </w:r>
            <w:r w:rsidRPr="00D9318D">
              <w:rPr>
                <w:rFonts w:ascii="Myriad Pro" w:hAnsi="Myriad Pro"/>
                <w:sz w:val="20"/>
              </w:rPr>
              <w:t xml:space="preserve"> jak największ</w:t>
            </w:r>
            <w:r>
              <w:rPr>
                <w:rFonts w:ascii="Myriad Pro" w:hAnsi="Myriad Pro"/>
                <w:sz w:val="20"/>
              </w:rPr>
              <w:t>ą</w:t>
            </w:r>
            <w:r w:rsidRPr="00D9318D">
              <w:rPr>
                <w:rFonts w:ascii="Myriad Pro" w:hAnsi="Myriad Pro"/>
                <w:sz w:val="20"/>
              </w:rPr>
              <w:t xml:space="preserve"> liczb</w:t>
            </w:r>
            <w:r>
              <w:rPr>
                <w:rFonts w:ascii="Myriad Pro" w:hAnsi="Myriad Pro"/>
                <w:sz w:val="20"/>
              </w:rPr>
              <w:t>ę</w:t>
            </w:r>
            <w:r w:rsidRPr="00D9318D">
              <w:rPr>
                <w:rFonts w:ascii="Myriad Pro" w:hAnsi="Myriad Pro"/>
                <w:sz w:val="20"/>
              </w:rPr>
              <w:t xml:space="preserve"> szkół i placówek</w:t>
            </w:r>
            <w:r>
              <w:rPr>
                <w:rFonts w:ascii="Myriad Pro" w:hAnsi="Myriad Pro"/>
                <w:sz w:val="20"/>
              </w:rPr>
              <w:t xml:space="preserve"> </w:t>
            </w:r>
            <w:r w:rsidRPr="00D9318D">
              <w:rPr>
                <w:rFonts w:ascii="Myriad Pro" w:hAnsi="Myriad Pro"/>
                <w:sz w:val="20"/>
              </w:rPr>
              <w:t>z obszaru</w:t>
            </w:r>
            <w:r>
              <w:rPr>
                <w:rFonts w:ascii="Myriad Pro" w:hAnsi="Myriad Pro"/>
                <w:sz w:val="20"/>
              </w:rPr>
              <w:t xml:space="preserve"> KKBOF. Preferowane będą projekty, w których wsparciem objęci zostaną nauczyciele kształcenia zawodowego oraz instruktorzy praktycznej nauki zawodu oraz projekty, w których przewiduje się  staże uczniowskie </w:t>
            </w:r>
          </w:p>
          <w:p w:rsidR="00301DC7" w:rsidRDefault="00301DC7" w:rsidP="00D44169">
            <w:pPr>
              <w:spacing w:before="40" w:after="40"/>
              <w:rPr>
                <w:rFonts w:ascii="Myriad Pro" w:hAnsi="Myriad Pro"/>
                <w:sz w:val="20"/>
              </w:rPr>
            </w:pPr>
          </w:p>
          <w:p w:rsidR="00301DC7" w:rsidRDefault="00301DC7" w:rsidP="00D44169">
            <w:pPr>
              <w:spacing w:before="40" w:after="40"/>
              <w:rPr>
                <w:rFonts w:ascii="Myriad Pro" w:hAnsi="Myriad Pro"/>
                <w:sz w:val="20"/>
              </w:rPr>
            </w:pPr>
            <w:r w:rsidRPr="00C6197C">
              <w:rPr>
                <w:rFonts w:ascii="Myriad Pro" w:hAnsi="Myriad Pro"/>
                <w:sz w:val="20"/>
              </w:rPr>
              <w:t>a /4+b+c+d+e=x</w:t>
            </w:r>
          </w:p>
          <w:p w:rsidR="00301DC7"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 xml:space="preserve">a </w:t>
            </w:r>
            <w:r w:rsidRPr="00675758">
              <w:rPr>
                <w:rFonts w:ascii="Myriad Pro" w:hAnsi="Myriad Pro"/>
                <w:sz w:val="20"/>
              </w:rPr>
              <w:t>–</w:t>
            </w:r>
            <w:r w:rsidRPr="00193536">
              <w:rPr>
                <w:rFonts w:ascii="Myriad Pro" w:hAnsi="Myriad Pro"/>
                <w:sz w:val="20"/>
              </w:rPr>
              <w:t xml:space="preserve"> Liczba powiatów</w:t>
            </w:r>
          </w:p>
          <w:p w:rsidR="00301DC7" w:rsidRDefault="00301DC7" w:rsidP="00D44169">
            <w:pPr>
              <w:spacing w:before="40" w:after="40"/>
              <w:rPr>
                <w:rFonts w:ascii="Myriad Pro" w:hAnsi="Myriad Pro"/>
                <w:sz w:val="20"/>
              </w:rPr>
            </w:pPr>
            <w:r w:rsidRPr="00193536">
              <w:rPr>
                <w:rFonts w:ascii="Myriad Pro" w:hAnsi="Myriad Pro"/>
                <w:sz w:val="20"/>
              </w:rPr>
              <w:t>b – okres realizacji projektu w miesiącach</w:t>
            </w:r>
            <w:r>
              <w:rPr>
                <w:rFonts w:ascii="Myriad Pro" w:hAnsi="Myriad Pro"/>
                <w:sz w:val="20"/>
              </w:rPr>
              <w:t xml:space="preserve"> </w:t>
            </w:r>
          </w:p>
          <w:p w:rsidR="00301DC7" w:rsidRDefault="00301DC7" w:rsidP="00D44169">
            <w:pPr>
              <w:spacing w:before="40" w:after="40"/>
              <w:ind w:firstLine="367"/>
              <w:rPr>
                <w:rFonts w:ascii="Myriad Pro" w:hAnsi="Myriad Pro"/>
                <w:sz w:val="20"/>
              </w:rPr>
            </w:pPr>
            <w:r>
              <w:rPr>
                <w:rFonts w:ascii="Myriad Pro" w:hAnsi="Myriad Pro"/>
                <w:sz w:val="20"/>
              </w:rPr>
              <w:t>b &lt; 6 m-cy – 1 pkt,</w:t>
            </w:r>
          </w:p>
          <w:p w:rsidR="00301DC7" w:rsidRDefault="00301DC7" w:rsidP="00D44169">
            <w:pPr>
              <w:spacing w:before="40" w:after="40"/>
              <w:ind w:firstLine="367"/>
              <w:rPr>
                <w:rFonts w:ascii="Myriad Pro" w:hAnsi="Myriad Pro"/>
                <w:sz w:val="20"/>
              </w:rPr>
            </w:pPr>
            <w:r>
              <w:rPr>
                <w:rFonts w:ascii="Myriad Pro" w:hAnsi="Myriad Pro"/>
                <w:sz w:val="20"/>
              </w:rPr>
              <w:t xml:space="preserve">6 m-cy </w:t>
            </w:r>
            <w:r>
              <w:rPr>
                <w:rFonts w:ascii="Corbel" w:hAnsi="Corbel"/>
                <w:sz w:val="20"/>
              </w:rPr>
              <w:t xml:space="preserve">≤ </w:t>
            </w:r>
            <w:r>
              <w:rPr>
                <w:rFonts w:ascii="Myriad Pro" w:hAnsi="Myriad Pro"/>
                <w:sz w:val="20"/>
              </w:rPr>
              <w:t xml:space="preserve">b </w:t>
            </w:r>
            <w:r>
              <w:rPr>
                <w:rFonts w:ascii="Corbel" w:hAnsi="Corbel"/>
                <w:sz w:val="20"/>
              </w:rPr>
              <w:t xml:space="preserve">≤  </w:t>
            </w:r>
            <w:r>
              <w:rPr>
                <w:rFonts w:ascii="Myriad Pro" w:hAnsi="Myriad Pro"/>
                <w:sz w:val="20"/>
              </w:rPr>
              <w:t>12 m-cy – 2 pkt</w:t>
            </w:r>
          </w:p>
          <w:p w:rsidR="00301DC7" w:rsidRPr="00193536" w:rsidRDefault="00301DC7" w:rsidP="00D44169">
            <w:pPr>
              <w:spacing w:before="40" w:after="40"/>
              <w:ind w:firstLine="367"/>
              <w:rPr>
                <w:rFonts w:ascii="Myriad Pro" w:hAnsi="Myriad Pro"/>
                <w:sz w:val="20"/>
              </w:rPr>
            </w:pPr>
            <w:r>
              <w:rPr>
                <w:rFonts w:ascii="Myriad Pro" w:hAnsi="Myriad Pro"/>
                <w:sz w:val="20"/>
              </w:rPr>
              <w:t>b</w:t>
            </w:r>
            <w:r>
              <w:rPr>
                <w:rFonts w:ascii="Corbel" w:hAnsi="Corbel"/>
                <w:sz w:val="20"/>
              </w:rPr>
              <w:t>&gt;</w:t>
            </w:r>
            <w:r>
              <w:rPr>
                <w:rFonts w:ascii="Myriad Pro" w:hAnsi="Myriad Pro"/>
                <w:sz w:val="20"/>
              </w:rPr>
              <w:t xml:space="preserve">12 m-cy – 3 pkt   </w:t>
            </w:r>
          </w:p>
          <w:p w:rsidR="00301DC7" w:rsidRDefault="00301DC7" w:rsidP="00D44169">
            <w:pPr>
              <w:spacing w:before="40" w:after="40"/>
              <w:rPr>
                <w:rFonts w:ascii="Myriad Pro" w:hAnsi="Myriad Pro"/>
                <w:sz w:val="20"/>
              </w:rPr>
            </w:pPr>
            <w:r w:rsidRPr="00193536">
              <w:rPr>
                <w:rFonts w:ascii="Myriad Pro" w:hAnsi="Myriad Pro"/>
                <w:sz w:val="20"/>
              </w:rPr>
              <w:t>c – liczba placówek</w:t>
            </w:r>
            <w:r>
              <w:rPr>
                <w:rFonts w:ascii="Myriad Pro" w:hAnsi="Myriad Pro"/>
                <w:sz w:val="20"/>
              </w:rPr>
              <w:t xml:space="preserve"> objętych projektem</w:t>
            </w:r>
            <w:r w:rsidRPr="00193536">
              <w:rPr>
                <w:rFonts w:ascii="Myriad Pro" w:hAnsi="Myriad Pro"/>
                <w:sz w:val="20"/>
              </w:rPr>
              <w:t xml:space="preserve"> </w:t>
            </w:r>
          </w:p>
          <w:p w:rsidR="00301DC7" w:rsidRDefault="00301DC7" w:rsidP="00D44169">
            <w:pPr>
              <w:pStyle w:val="Akapitzlist"/>
              <w:spacing w:before="40" w:after="40"/>
              <w:ind w:left="367"/>
            </w:pPr>
            <w:r>
              <w:t>1-2  placówki – 1 pkt</w:t>
            </w:r>
          </w:p>
          <w:p w:rsidR="00301DC7" w:rsidRDefault="00301DC7" w:rsidP="00D44169">
            <w:pPr>
              <w:spacing w:before="40" w:after="40"/>
              <w:ind w:left="367"/>
              <w:rPr>
                <w:rFonts w:ascii="Myriad Pro" w:hAnsi="Myriad Pro"/>
                <w:sz w:val="20"/>
              </w:rPr>
            </w:pPr>
            <w:r>
              <w:rPr>
                <w:rFonts w:ascii="Myriad Pro" w:hAnsi="Myriad Pro"/>
                <w:sz w:val="20"/>
              </w:rPr>
              <w:t>3</w:t>
            </w:r>
            <w:r w:rsidRPr="003316E3">
              <w:rPr>
                <w:rFonts w:ascii="Myriad Pro" w:hAnsi="Myriad Pro"/>
                <w:sz w:val="20"/>
              </w:rPr>
              <w:t>-</w:t>
            </w:r>
            <w:r>
              <w:rPr>
                <w:rFonts w:ascii="Myriad Pro" w:hAnsi="Myriad Pro"/>
                <w:sz w:val="20"/>
              </w:rPr>
              <w:t>4 placówki – 2 pkt</w:t>
            </w:r>
          </w:p>
          <w:p w:rsidR="00301DC7" w:rsidRPr="00183AF7" w:rsidRDefault="00301DC7" w:rsidP="00D44169">
            <w:pPr>
              <w:spacing w:before="40" w:after="40" w:line="276" w:lineRule="auto"/>
              <w:ind w:left="367"/>
              <w:rPr>
                <w:rFonts w:ascii="Myriad Pro" w:hAnsi="Myriad Pro"/>
                <w:sz w:val="20"/>
              </w:rPr>
            </w:pPr>
            <w:r>
              <w:rPr>
                <w:rFonts w:ascii="Myriad Pro" w:hAnsi="Myriad Pro"/>
                <w:sz w:val="20"/>
              </w:rPr>
              <w:t xml:space="preserve">5 placówek i więcej – 3 pkt </w:t>
            </w:r>
            <w:r w:rsidRPr="004864FC">
              <w:rPr>
                <w:rFonts w:ascii="Myriad Pro" w:hAnsi="Myriad Pro"/>
                <w:sz w:val="20"/>
              </w:rPr>
              <w:t xml:space="preserve">  </w:t>
            </w:r>
          </w:p>
          <w:p w:rsidR="00301DC7" w:rsidRDefault="00301DC7" w:rsidP="00D44169">
            <w:pPr>
              <w:spacing w:before="40" w:after="40"/>
              <w:rPr>
                <w:rFonts w:ascii="Myriad Pro" w:hAnsi="Myriad Pro"/>
                <w:sz w:val="20"/>
              </w:rPr>
            </w:pPr>
            <w:r>
              <w:rPr>
                <w:rFonts w:ascii="Myriad Pro" w:hAnsi="Myriad Pro"/>
                <w:sz w:val="20"/>
              </w:rPr>
              <w:t xml:space="preserve">d –  </w:t>
            </w:r>
            <w:r w:rsidRPr="0035244E">
              <w:rPr>
                <w:rFonts w:ascii="Myriad Pro" w:hAnsi="Myriad Pro"/>
                <w:sz w:val="20"/>
              </w:rPr>
              <w:t xml:space="preserve">objęcie wsparciem nauczycieli kształcenia zawodowego oraz instruktorów praktycznej nauki zawodu </w:t>
            </w:r>
            <w:r>
              <w:rPr>
                <w:rFonts w:ascii="Myriad Pro" w:hAnsi="Myriad Pro"/>
                <w:sz w:val="20"/>
              </w:rPr>
              <w:t>(brak wsparcia – 0 pkt, projekt zakłada</w:t>
            </w:r>
            <w:r>
              <w:t xml:space="preserve"> </w:t>
            </w:r>
            <w:r w:rsidRPr="00675758">
              <w:rPr>
                <w:rFonts w:ascii="Myriad Pro" w:hAnsi="Myriad Pro"/>
                <w:sz w:val="20"/>
              </w:rPr>
              <w:t>objęcie wsparciem nauczycieli</w:t>
            </w:r>
            <w:r>
              <w:rPr>
                <w:rFonts w:ascii="Myriad Pro" w:hAnsi="Myriad Pro"/>
                <w:sz w:val="20"/>
              </w:rPr>
              <w:t xml:space="preserve"> </w:t>
            </w:r>
            <w:r w:rsidRPr="00675758">
              <w:rPr>
                <w:rFonts w:ascii="Myriad Pro" w:hAnsi="Myriad Pro"/>
                <w:sz w:val="20"/>
              </w:rPr>
              <w:t>kształcenia zawodowego oraz instruktorów praktycznej nauki zawodu</w:t>
            </w:r>
            <w:r>
              <w:rPr>
                <w:rFonts w:ascii="Myriad Pro" w:hAnsi="Myriad Pro"/>
                <w:sz w:val="20"/>
              </w:rPr>
              <w:t xml:space="preserve"> – 1 pkt)</w:t>
            </w:r>
          </w:p>
          <w:p w:rsidR="00301DC7" w:rsidRPr="00193536" w:rsidRDefault="00301DC7" w:rsidP="00D44169">
            <w:pPr>
              <w:spacing w:before="40" w:after="40"/>
              <w:rPr>
                <w:rFonts w:ascii="Myriad Pro" w:hAnsi="Myriad Pro"/>
                <w:sz w:val="20"/>
              </w:rPr>
            </w:pPr>
            <w:r>
              <w:rPr>
                <w:rFonts w:ascii="Myriad Pro" w:hAnsi="Myriad Pro"/>
                <w:sz w:val="20"/>
              </w:rPr>
              <w:t xml:space="preserve">e </w:t>
            </w:r>
            <w:r w:rsidRPr="00675758">
              <w:rPr>
                <w:rFonts w:ascii="Myriad Pro" w:hAnsi="Myriad Pro"/>
                <w:sz w:val="20"/>
              </w:rPr>
              <w:t>–</w:t>
            </w:r>
            <w:r>
              <w:rPr>
                <w:rFonts w:ascii="Myriad Pro" w:hAnsi="Myriad Pro"/>
                <w:sz w:val="20"/>
              </w:rPr>
              <w:t xml:space="preserve"> </w:t>
            </w:r>
            <w:r w:rsidRPr="0035244E">
              <w:rPr>
                <w:rFonts w:ascii="Myriad Pro" w:hAnsi="Myriad Pro"/>
                <w:sz w:val="20"/>
              </w:rPr>
              <w:t>staże</w:t>
            </w:r>
            <w:r>
              <w:rPr>
                <w:rFonts w:ascii="Myriad Pro" w:hAnsi="Myriad Pro"/>
                <w:sz w:val="20"/>
              </w:rPr>
              <w:t xml:space="preserve"> uczniowskie </w:t>
            </w:r>
            <w:r w:rsidRPr="0035244E">
              <w:rPr>
                <w:rFonts w:ascii="Myriad Pro" w:hAnsi="Myriad Pro"/>
                <w:sz w:val="20"/>
              </w:rPr>
              <w:t xml:space="preserve"> </w:t>
            </w:r>
            <w:r>
              <w:rPr>
                <w:rFonts w:ascii="Myriad Pro" w:hAnsi="Myriad Pro"/>
                <w:sz w:val="20"/>
              </w:rPr>
              <w:t>(brak staży uczniowskich w projekcie – 0 pkt, projekt zakłada staże  uczniowskie – 1 pkt)</w:t>
            </w:r>
          </w:p>
          <w:p w:rsidR="00301DC7" w:rsidRPr="00193536"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Jeżeli X wynosi:</w:t>
            </w:r>
          </w:p>
          <w:p w:rsidR="00301DC7" w:rsidRPr="00193536" w:rsidRDefault="00301DC7" w:rsidP="00D44169">
            <w:pPr>
              <w:spacing w:before="40" w:after="40"/>
              <w:rPr>
                <w:rFonts w:ascii="Myriad Pro" w:hAnsi="Myriad Pro"/>
                <w:sz w:val="20"/>
              </w:rPr>
            </w:pPr>
            <w:r>
              <w:rPr>
                <w:rFonts w:ascii="Myriad Pro" w:hAnsi="Myriad Pro"/>
                <w:sz w:val="20"/>
              </w:rPr>
              <w:t xml:space="preserve">X </w:t>
            </w:r>
            <w:r>
              <w:rPr>
                <w:rFonts w:ascii="Corbel" w:hAnsi="Corbel"/>
                <w:sz w:val="20"/>
              </w:rPr>
              <w:t>&lt;</w:t>
            </w:r>
            <w:r w:rsidRPr="00193536">
              <w:rPr>
                <w:rFonts w:ascii="Myriad Pro" w:hAnsi="Myriad Pro"/>
                <w:sz w:val="20"/>
              </w:rPr>
              <w:t xml:space="preserve"> </w:t>
            </w:r>
            <w:r>
              <w:rPr>
                <w:rFonts w:ascii="Myriad Pro" w:hAnsi="Myriad Pro"/>
                <w:sz w:val="20"/>
              </w:rPr>
              <w:t>2,50</w:t>
            </w:r>
            <w:r w:rsidRPr="00193536">
              <w:rPr>
                <w:rFonts w:ascii="Myriad Pro" w:hAnsi="Myriad Pro"/>
                <w:sz w:val="20"/>
              </w:rPr>
              <w:t xml:space="preserve"> </w:t>
            </w:r>
            <w:r>
              <w:rPr>
                <w:rFonts w:ascii="Myriad Pro" w:hAnsi="Myriad Pro"/>
                <w:sz w:val="20"/>
              </w:rPr>
              <w:t xml:space="preserve">- </w:t>
            </w:r>
            <w:r w:rsidRPr="00193536">
              <w:rPr>
                <w:rFonts w:ascii="Myriad Pro" w:hAnsi="Myriad Pro"/>
                <w:sz w:val="20"/>
              </w:rPr>
              <w:t xml:space="preserve"> 1 pkt</w:t>
            </w:r>
          </w:p>
          <w:p w:rsidR="00301DC7" w:rsidRPr="00193536" w:rsidRDefault="00301DC7" w:rsidP="00D44169">
            <w:pPr>
              <w:spacing w:before="40" w:after="40"/>
              <w:rPr>
                <w:rFonts w:ascii="Myriad Pro" w:hAnsi="Myriad Pro"/>
                <w:sz w:val="20"/>
              </w:rPr>
            </w:pPr>
            <w:r>
              <w:rPr>
                <w:rFonts w:ascii="Myriad Pro" w:hAnsi="Myriad Pro"/>
                <w:sz w:val="20"/>
              </w:rPr>
              <w:t>2,50</w:t>
            </w:r>
            <w:r w:rsidRPr="00193536">
              <w:rPr>
                <w:rFonts w:ascii="Myriad Pro" w:hAnsi="Myriad Pro"/>
                <w:sz w:val="20"/>
              </w:rPr>
              <w:t xml:space="preserve"> </w:t>
            </w:r>
            <w:r>
              <w:rPr>
                <w:rFonts w:ascii="Corbel" w:hAnsi="Corbel"/>
                <w:sz w:val="20"/>
              </w:rPr>
              <w:t xml:space="preserve">≤ </w:t>
            </w:r>
            <w:r>
              <w:rPr>
                <w:rFonts w:ascii="Myriad Pro" w:hAnsi="Myriad Pro"/>
                <w:sz w:val="20"/>
              </w:rPr>
              <w:t xml:space="preserve">X </w:t>
            </w:r>
            <w:r>
              <w:rPr>
                <w:rFonts w:ascii="Corbel" w:hAnsi="Corbel"/>
                <w:sz w:val="20"/>
              </w:rPr>
              <w:t xml:space="preserve">≤ </w:t>
            </w:r>
            <w:r w:rsidRPr="00193536">
              <w:rPr>
                <w:rFonts w:ascii="Myriad Pro" w:hAnsi="Myriad Pro"/>
                <w:sz w:val="20"/>
              </w:rPr>
              <w:t xml:space="preserve"> </w:t>
            </w:r>
            <w:r>
              <w:rPr>
                <w:rFonts w:ascii="Myriad Pro" w:hAnsi="Myriad Pro"/>
                <w:sz w:val="20"/>
              </w:rPr>
              <w:t>4</w:t>
            </w:r>
            <w:r w:rsidRPr="00193536">
              <w:rPr>
                <w:rFonts w:ascii="Myriad Pro" w:hAnsi="Myriad Pro"/>
                <w:sz w:val="20"/>
              </w:rPr>
              <w:t>,</w:t>
            </w:r>
            <w:r>
              <w:rPr>
                <w:rFonts w:ascii="Myriad Pro" w:hAnsi="Myriad Pro"/>
                <w:sz w:val="20"/>
              </w:rPr>
              <w:t>0</w:t>
            </w:r>
            <w:r w:rsidRPr="00193536">
              <w:rPr>
                <w:rFonts w:ascii="Myriad Pro" w:hAnsi="Myriad Pro"/>
                <w:sz w:val="20"/>
              </w:rPr>
              <w:t xml:space="preserve">0 </w:t>
            </w:r>
            <w:r>
              <w:rPr>
                <w:rFonts w:ascii="Myriad Pro" w:hAnsi="Myriad Pro"/>
                <w:sz w:val="20"/>
              </w:rPr>
              <w:t>-</w:t>
            </w:r>
            <w:r w:rsidRPr="00193536">
              <w:rPr>
                <w:rFonts w:ascii="Myriad Pro" w:hAnsi="Myriad Pro"/>
                <w:sz w:val="20"/>
              </w:rPr>
              <w:t xml:space="preserve"> 2 pkt </w:t>
            </w:r>
          </w:p>
          <w:p w:rsidR="00301DC7" w:rsidRDefault="00301DC7" w:rsidP="00D44169">
            <w:pPr>
              <w:spacing w:before="40" w:after="40"/>
              <w:rPr>
                <w:rFonts w:ascii="Myriad Pro" w:hAnsi="Myriad Pro"/>
                <w:sz w:val="20"/>
              </w:rPr>
            </w:pPr>
            <w:r>
              <w:rPr>
                <w:rFonts w:ascii="Myriad Pro" w:hAnsi="Myriad Pro"/>
                <w:sz w:val="20"/>
              </w:rPr>
              <w:t>X&gt;4</w:t>
            </w:r>
            <w:r w:rsidRPr="00193536">
              <w:rPr>
                <w:rFonts w:ascii="Myriad Pro" w:hAnsi="Myriad Pro"/>
                <w:sz w:val="20"/>
              </w:rPr>
              <w:t>,</w:t>
            </w:r>
            <w:r>
              <w:rPr>
                <w:rFonts w:ascii="Myriad Pro" w:hAnsi="Myriad Pro"/>
                <w:sz w:val="20"/>
              </w:rPr>
              <w:t>0</w:t>
            </w:r>
            <w:r w:rsidRPr="00193536">
              <w:rPr>
                <w:rFonts w:ascii="Myriad Pro" w:hAnsi="Myriad Pro"/>
                <w:sz w:val="20"/>
              </w:rPr>
              <w:t>0  - 3 pkt</w:t>
            </w:r>
          </w:p>
          <w:p w:rsidR="00301DC7" w:rsidRPr="00EB356C" w:rsidRDefault="00301DC7" w:rsidP="00D44169">
            <w:pPr>
              <w:spacing w:before="40" w:after="40"/>
              <w:rPr>
                <w:rFonts w:ascii="Myriad Pro" w:hAnsi="Myriad Pro"/>
                <w:sz w:val="10"/>
                <w:szCs w:val="1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 xml:space="preserve">Skala punktów (1-3) Waga </w:t>
            </w:r>
            <w:r>
              <w:rPr>
                <w:rFonts w:ascii="Myriad Pro" w:hAnsi="Myriad Pro"/>
                <w:sz w:val="20"/>
              </w:rPr>
              <w:t>3</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rozwoju specjalizacji regionalnych</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Ocenie podlegać będzie czy projekt odpowiada na zapotrzebowanie związane z rozwojem specjalizacji</w:t>
            </w:r>
            <w:r>
              <w:rPr>
                <w:rFonts w:ascii="Myriad Pro" w:hAnsi="Myriad Pro"/>
                <w:sz w:val="20"/>
              </w:rPr>
              <w:t xml:space="preserve"> gospodarczych</w:t>
            </w:r>
            <w:r w:rsidRPr="00D9318D">
              <w:rPr>
                <w:rFonts w:ascii="Myriad Pro" w:hAnsi="Myriad Pro"/>
                <w:sz w:val="20"/>
              </w:rPr>
              <w:t>, określonych w Strategii ZIT, lub zapotrzebowania rynku pracy KKBOF.</w:t>
            </w:r>
          </w:p>
          <w:p w:rsidR="00301DC7" w:rsidRDefault="00301DC7" w:rsidP="00D44169">
            <w:pPr>
              <w:spacing w:before="40" w:after="40"/>
              <w:rPr>
                <w:rFonts w:ascii="Myriad Pro" w:hAnsi="Myriad Pro"/>
                <w:sz w:val="20"/>
              </w:rPr>
            </w:pPr>
            <w:r w:rsidRPr="00D9318D">
              <w:rPr>
                <w:rFonts w:ascii="Myriad Pro" w:hAnsi="Myriad Pro"/>
                <w:sz w:val="20"/>
              </w:rPr>
              <w:t>Preferowane będą projekty przyczyniające się do rozwoju specjalizacji z branży: turystycznej, zdrowia, opieki nad osobami starszymi i niepełnosprawnymi, gastronomicznej, maszynowej, metalowej, logistyki, budownictwa, usług przyszłości (ICT, IT);</w:t>
            </w:r>
          </w:p>
          <w:p w:rsidR="00301DC7" w:rsidRDefault="00301DC7" w:rsidP="00D44169">
            <w:pPr>
              <w:rPr>
                <w:rFonts w:eastAsia="Calibri" w:cs="Arial"/>
                <w:sz w:val="20"/>
              </w:rPr>
            </w:pPr>
          </w:p>
          <w:p w:rsidR="00301DC7" w:rsidRPr="004567BF" w:rsidRDefault="00301DC7" w:rsidP="00D44169">
            <w:pPr>
              <w:rPr>
                <w:rFonts w:eastAsia="Calibri" w:cs="Arial"/>
                <w:sz w:val="20"/>
              </w:rPr>
            </w:pPr>
            <w:r w:rsidRPr="00D624EE">
              <w:rPr>
                <w:rFonts w:eastAsia="Calibri" w:cs="Arial"/>
                <w:sz w:val="20"/>
              </w:rPr>
              <w:t>Projekt przyczynia się do rozwoju branży</w:t>
            </w:r>
            <w:r w:rsidRPr="004567BF">
              <w:rPr>
                <w:rFonts w:eastAsia="Calibri" w:cs="Arial"/>
                <w:sz w:val="20"/>
              </w:rPr>
              <w:t xml:space="preserve"> wskazanej w Strategii ZIT:</w:t>
            </w:r>
          </w:p>
          <w:p w:rsidR="00301DC7" w:rsidRPr="00D624EE" w:rsidRDefault="00301DC7" w:rsidP="00D44169">
            <w:pPr>
              <w:rPr>
                <w:rFonts w:eastAsia="Calibri" w:cs="Arial"/>
                <w:sz w:val="20"/>
              </w:rPr>
            </w:pPr>
            <w:r w:rsidRPr="00D624EE">
              <w:rPr>
                <w:rFonts w:eastAsia="Calibri" w:cs="Arial"/>
                <w:sz w:val="20"/>
              </w:rPr>
              <w:t>- dwie i więcej branże ze wskazanych w Strategii ZIT – 3 pkt</w:t>
            </w:r>
          </w:p>
          <w:p w:rsidR="00301DC7" w:rsidRPr="00D624EE" w:rsidRDefault="00301DC7" w:rsidP="00D44169">
            <w:pPr>
              <w:rPr>
                <w:rFonts w:eastAsia="Calibri" w:cs="Arial"/>
                <w:color w:val="FF0000"/>
                <w:sz w:val="20"/>
              </w:rPr>
            </w:pPr>
            <w:r w:rsidRPr="00D624EE">
              <w:rPr>
                <w:rFonts w:eastAsia="Calibri" w:cs="Arial"/>
                <w:sz w:val="20"/>
              </w:rPr>
              <w:t>- jedna branża</w:t>
            </w:r>
            <w:r w:rsidRPr="004864FC">
              <w:rPr>
                <w:sz w:val="20"/>
              </w:rPr>
              <w:t xml:space="preserve"> </w:t>
            </w:r>
            <w:r w:rsidRPr="00D624EE">
              <w:rPr>
                <w:rFonts w:eastAsia="Calibri" w:cs="Arial"/>
                <w:sz w:val="20"/>
              </w:rPr>
              <w:t>wskazan</w:t>
            </w:r>
            <w:r>
              <w:rPr>
                <w:rFonts w:eastAsia="Calibri" w:cs="Arial"/>
                <w:sz w:val="20"/>
              </w:rPr>
              <w:t>a</w:t>
            </w:r>
            <w:r w:rsidRPr="00D624EE">
              <w:rPr>
                <w:rFonts w:eastAsia="Calibri" w:cs="Arial"/>
                <w:sz w:val="20"/>
              </w:rPr>
              <w:t xml:space="preserve"> w Strategii ZIT </w:t>
            </w:r>
            <w:r w:rsidRPr="00D624EE">
              <w:rPr>
                <w:rFonts w:eastAsia="Calibri" w:cs="Arial"/>
                <w:color w:val="000000"/>
                <w:sz w:val="20"/>
              </w:rPr>
              <w:t>– 2 pkt</w:t>
            </w:r>
          </w:p>
          <w:p w:rsidR="00301DC7" w:rsidRPr="00D624EE" w:rsidRDefault="00301DC7" w:rsidP="00D44169">
            <w:pPr>
              <w:spacing w:before="40" w:after="40"/>
              <w:rPr>
                <w:rFonts w:ascii="Myriad Pro" w:hAnsi="Myriad Pro"/>
                <w:sz w:val="20"/>
              </w:rPr>
            </w:pPr>
            <w:r w:rsidRPr="004567BF">
              <w:rPr>
                <w:rFonts w:eastAsia="Calibri" w:cs="Arial"/>
                <w:color w:val="000000"/>
                <w:sz w:val="20"/>
              </w:rPr>
              <w:t xml:space="preserve">- </w:t>
            </w:r>
            <w:r w:rsidRPr="004567BF">
              <w:rPr>
                <w:rFonts w:eastAsia="Calibri" w:cs="Arial"/>
                <w:sz w:val="20"/>
              </w:rPr>
              <w:t>branża</w:t>
            </w:r>
            <w:r w:rsidRPr="004864FC">
              <w:rPr>
                <w:sz w:val="20"/>
              </w:rPr>
              <w:t xml:space="preserve"> nie</w:t>
            </w:r>
            <w:r w:rsidRPr="00D624EE">
              <w:rPr>
                <w:rFonts w:eastAsia="Calibri" w:cs="Arial"/>
                <w:sz w:val="20"/>
              </w:rPr>
              <w:t>wskazana w Strategii ZIT</w:t>
            </w:r>
            <w:r w:rsidRPr="00D624EE">
              <w:rPr>
                <w:rFonts w:eastAsia="Calibri" w:cs="Arial"/>
                <w:color w:val="000000"/>
                <w:sz w:val="20"/>
              </w:rPr>
              <w:t xml:space="preserve"> - 1 pkt</w:t>
            </w: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A227E1" w:rsidRDefault="00301DC7" w:rsidP="00D44169">
            <w:pPr>
              <w:spacing w:before="120" w:after="120" w:line="276" w:lineRule="auto"/>
              <w:rPr>
                <w:rFonts w:ascii="Myriad Pro" w:hAnsi="Myriad Pro"/>
                <w:sz w:val="20"/>
              </w:rPr>
            </w:pPr>
            <w:r w:rsidRPr="004864FC">
              <w:rPr>
                <w:rFonts w:ascii="Myriad Pro" w:hAnsi="Myriad Pro"/>
                <w:sz w:val="20"/>
              </w:rPr>
              <w:t>Partnerstwo</w:t>
            </w:r>
          </w:p>
          <w:p w:rsidR="00301DC7" w:rsidRPr="00D9318D" w:rsidRDefault="00301DC7" w:rsidP="00D44169">
            <w:pPr>
              <w:spacing w:before="40" w:after="40"/>
              <w:rPr>
                <w:rFonts w:ascii="Myriad Pro" w:hAnsi="Myriad Pro"/>
                <w:sz w:val="20"/>
              </w:rPr>
            </w:pPr>
          </w:p>
        </w:tc>
        <w:tc>
          <w:tcPr>
            <w:tcW w:w="6945" w:type="dxa"/>
            <w:shd w:val="clear" w:color="auto" w:fill="auto"/>
          </w:tcPr>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Ocenie podlegać będzie czy projekt zakłada partnerstwo </w:t>
            </w:r>
            <w:r>
              <w:rPr>
                <w:rFonts w:ascii="Myriad Pro" w:hAnsi="Myriad Pro"/>
                <w:sz w:val="20"/>
              </w:rPr>
              <w:t xml:space="preserve">np. z jednostką samorządu terytorialnego, placówka oświatową, </w:t>
            </w:r>
            <w:r w:rsidRPr="00A227E1">
              <w:rPr>
                <w:rFonts w:ascii="Myriad Pro" w:hAnsi="Myriad Pro"/>
                <w:sz w:val="20"/>
              </w:rPr>
              <w:t>instytucj</w:t>
            </w:r>
            <w:r>
              <w:rPr>
                <w:rFonts w:ascii="Myriad Pro" w:hAnsi="Myriad Pro"/>
                <w:sz w:val="20"/>
              </w:rPr>
              <w:t>ą</w:t>
            </w:r>
            <w:r w:rsidRPr="00A227E1">
              <w:rPr>
                <w:rFonts w:ascii="Myriad Pro" w:hAnsi="Myriad Pro"/>
                <w:sz w:val="20"/>
              </w:rPr>
              <w:t xml:space="preserve"> otoczenia społeczno-gospodarczego</w:t>
            </w:r>
            <w:r>
              <w:rPr>
                <w:rFonts w:ascii="Myriad Pro" w:hAnsi="Myriad Pro"/>
                <w:sz w:val="20"/>
              </w:rPr>
              <w:t>.</w:t>
            </w:r>
          </w:p>
          <w:p w:rsidR="00301DC7" w:rsidRPr="00A227E1" w:rsidRDefault="00301DC7" w:rsidP="00D44169">
            <w:pPr>
              <w:tabs>
                <w:tab w:val="left" w:pos="0"/>
              </w:tabs>
              <w:jc w:val="both"/>
              <w:rPr>
                <w:rFonts w:ascii="Myriad Pro" w:hAnsi="Myriad Pro"/>
                <w:sz w:val="20"/>
              </w:rPr>
            </w:pP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2 partner</w:t>
            </w:r>
            <w:r>
              <w:rPr>
                <w:rFonts w:ascii="Myriad Pro" w:hAnsi="Myriad Pro"/>
                <w:sz w:val="20"/>
              </w:rPr>
              <w:t>ów i więcej</w:t>
            </w:r>
            <w:r w:rsidRPr="00A227E1">
              <w:rPr>
                <w:rFonts w:ascii="Myriad Pro" w:hAnsi="Myriad Pro"/>
                <w:sz w:val="20"/>
              </w:rPr>
              <w:t xml:space="preserve"> – 3 pkt</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1 partner – 2 pkt </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Brak partnerstwa – 1 pkt </w:t>
            </w:r>
          </w:p>
          <w:p w:rsidR="00301DC7" w:rsidRPr="00D9318D" w:rsidRDefault="00301DC7" w:rsidP="00D44169">
            <w:pPr>
              <w:tabs>
                <w:tab w:val="left" w:pos="0"/>
              </w:tabs>
              <w:jc w:val="both"/>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Pr>
                <w:rFonts w:ascii="Myriad Pro" w:hAnsi="Myriad Pro"/>
                <w:sz w:val="20"/>
              </w:rPr>
              <w:t xml:space="preserve">Skala punktów (1-3) Waga 5 </w:t>
            </w:r>
          </w:p>
        </w:tc>
      </w:tr>
    </w:tbl>
    <w:p w:rsidR="00301DC7" w:rsidRDefault="00301DC7"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44169" w:rsidRPr="00B56BEC" w:rsidTr="00D44169">
        <w:trPr>
          <w:jc w:val="center"/>
        </w:trPr>
        <w:tc>
          <w:tcPr>
            <w:tcW w:w="14175" w:type="dxa"/>
            <w:gridSpan w:val="4"/>
          </w:tcPr>
          <w:p w:rsidR="00D44169" w:rsidRPr="001169B1" w:rsidRDefault="00D44169" w:rsidP="00D44169">
            <w:pPr>
              <w:spacing w:before="40" w:after="40"/>
              <w:jc w:val="center"/>
              <w:rPr>
                <w:rFonts w:ascii="Myriad Pro" w:hAnsi="Myriad Pro"/>
                <w:b/>
                <w:sz w:val="20"/>
              </w:rPr>
            </w:pPr>
            <w:r w:rsidRPr="001169B1">
              <w:rPr>
                <w:rFonts w:ascii="Myriad Pro" w:hAnsi="Myriad Pro"/>
                <w:b/>
                <w:sz w:val="20"/>
              </w:rPr>
              <w:t>Kryteria administracyjności</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L.p.</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Opis znaczenia kryterium</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1</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2</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3</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4</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Spójność i kompletność zapisów</w:t>
            </w:r>
          </w:p>
        </w:tc>
        <w:tc>
          <w:tcPr>
            <w:tcW w:w="6217"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Wniosek jest spójny i kompletny w odniesieniu do dokonanej oceny</w:t>
            </w:r>
            <w:r>
              <w:rPr>
                <w:rFonts w:ascii="Myriad Pro" w:hAnsi="Myriad Pro" w:cs="Arial"/>
                <w:sz w:val="20"/>
              </w:rPr>
              <w:t>.</w:t>
            </w:r>
          </w:p>
        </w:tc>
        <w:tc>
          <w:tcPr>
            <w:tcW w:w="4599" w:type="dxa"/>
          </w:tcPr>
          <w:p w:rsidR="00D44169" w:rsidRPr="00D9318D" w:rsidRDefault="00D44169" w:rsidP="00D44169">
            <w:pPr>
              <w:spacing w:before="40" w:after="40"/>
              <w:rPr>
                <w:rFonts w:ascii="Myriad Pro" w:hAnsi="Myriad Pro"/>
                <w:sz w:val="20"/>
              </w:rPr>
            </w:pPr>
            <w:r w:rsidRPr="00D9318D">
              <w:rPr>
                <w:rFonts w:ascii="Myriad Pro" w:hAnsi="Myriad Pro"/>
                <w:sz w:val="20"/>
              </w:rPr>
              <w:t>Spełnienie kryterium jest konieczne do przyznania dofinansowania.</w:t>
            </w:r>
          </w:p>
          <w:p w:rsidR="00D44169" w:rsidRPr="00D9318D" w:rsidRDefault="00D44169" w:rsidP="00D44169">
            <w:pPr>
              <w:spacing w:before="40" w:after="40"/>
              <w:rPr>
                <w:rFonts w:ascii="Myriad Pro" w:hAnsi="Myriad Pro"/>
                <w:sz w:val="20"/>
              </w:rPr>
            </w:pPr>
            <w:r w:rsidRPr="00D9318D">
              <w:rPr>
                <w:rFonts w:ascii="Myriad Pro" w:hAnsi="Myriad Pro"/>
                <w:sz w:val="20"/>
              </w:rPr>
              <w:t>Projekty niespełniające kryterium kierowane są do poprawy lub uzupełnienia.</w:t>
            </w:r>
          </w:p>
          <w:p w:rsidR="00D44169" w:rsidRPr="00D9318D" w:rsidRDefault="00D44169" w:rsidP="00D44169">
            <w:pPr>
              <w:spacing w:before="40" w:after="40"/>
              <w:rPr>
                <w:rFonts w:ascii="Myriad Pro" w:hAnsi="Myriad Pro"/>
                <w:sz w:val="20"/>
              </w:rPr>
            </w:pPr>
            <w:r w:rsidRPr="00D9318D">
              <w:rPr>
                <w:rFonts w:ascii="Myriad Pro" w:hAnsi="Myriad Pro"/>
                <w:sz w:val="20"/>
              </w:rPr>
              <w:t>Ocena spełniania kryterium polega na przypisaniu wartości logicznych „tak”, „nie”.</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5D4F7F" w:rsidRDefault="00D44169" w:rsidP="00D44169">
            <w:pPr>
              <w:spacing w:before="40" w:after="40"/>
              <w:rPr>
                <w:rFonts w:ascii="Myriad Pro" w:hAnsi="Myriad Pro" w:cs="Arial"/>
                <w:sz w:val="20"/>
              </w:rPr>
            </w:pPr>
            <w:r w:rsidRPr="004864FC">
              <w:rPr>
                <w:rFonts w:ascii="Myriad Pro" w:eastAsia="MyriadPro-Regular" w:hAnsi="Myriad Pro" w:cs="Arial"/>
                <w:sz w:val="20"/>
              </w:rPr>
              <w:t>Zgodność z warunkami realizacji wsparcia.</w:t>
            </w:r>
          </w:p>
        </w:tc>
        <w:tc>
          <w:tcPr>
            <w:tcW w:w="6217" w:type="dxa"/>
          </w:tcPr>
          <w:p w:rsidR="00D44169" w:rsidRDefault="00D44169" w:rsidP="00D44169">
            <w:pPr>
              <w:spacing w:before="40" w:after="40"/>
              <w:jc w:val="both"/>
              <w:rPr>
                <w:rFonts w:ascii="Myriad Pro" w:hAnsi="Myriad Pro" w:cs="Arial"/>
                <w:sz w:val="20"/>
              </w:rPr>
            </w:pPr>
            <w:r w:rsidRPr="004864FC">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4864FC">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4FC">
              <w:rPr>
                <w:rFonts w:ascii="Myriad Pro" w:eastAsia="MyriadPro-Regular" w:hAnsi="Myriad Pro" w:cs="Arial"/>
                <w:i/>
                <w:sz w:val="20"/>
              </w:rPr>
              <w:t xml:space="preserve">Regulaminu konkursu </w:t>
            </w:r>
            <w:r w:rsidRPr="004864FC">
              <w:rPr>
                <w:rFonts w:ascii="Myriad Pro" w:eastAsia="MyriadPro-Regular" w:hAnsi="Myriad Pro" w:cs="Arial"/>
                <w:sz w:val="20"/>
              </w:rPr>
              <w:t>(np. zasady realizacji danej formy wsparcia)</w:t>
            </w:r>
            <w:r w:rsidRPr="004864FC">
              <w:rPr>
                <w:rFonts w:ascii="Myriad Pro" w:eastAsia="MyriadPro-Regular" w:hAnsi="Myriad Pro" w:cs="Arial"/>
                <w:i/>
                <w:sz w:val="20"/>
              </w:rPr>
              <w:t>.</w:t>
            </w:r>
          </w:p>
        </w:tc>
        <w:tc>
          <w:tcPr>
            <w:tcW w:w="4599" w:type="dxa"/>
          </w:tcPr>
          <w:p w:rsidR="00D44169" w:rsidRDefault="00D44169" w:rsidP="00D44169">
            <w:pPr>
              <w:spacing w:before="40" w:after="40"/>
              <w:jc w:val="both"/>
              <w:rPr>
                <w:rFonts w:ascii="Myriad Pro" w:hAnsi="Myriad Pro" w:cs="Arial"/>
                <w:sz w:val="20"/>
              </w:rPr>
            </w:pPr>
            <w:r w:rsidRPr="009F5B71">
              <w:rPr>
                <w:rFonts w:ascii="Myriad Pro" w:hAnsi="Myriad Pro" w:cs="Arial"/>
                <w:sz w:val="20"/>
              </w:rPr>
              <w:t>Spełnienie kryterium jest konieczne do przyznania dofinansowania.</w:t>
            </w:r>
          </w:p>
          <w:p w:rsidR="00D44169" w:rsidRDefault="00D44169" w:rsidP="00D44169">
            <w:pPr>
              <w:spacing w:before="40" w:after="40"/>
              <w:jc w:val="both"/>
              <w:rPr>
                <w:rFonts w:ascii="Myriad Pro" w:hAnsi="Myriad Pro" w:cs="Arial"/>
                <w:sz w:val="20"/>
              </w:rPr>
            </w:pPr>
            <w:r w:rsidRPr="009239F5">
              <w:rPr>
                <w:rFonts w:ascii="Myriad Pro" w:hAnsi="Myriad Pro" w:cs="Arial"/>
                <w:sz w:val="20"/>
              </w:rPr>
              <w:t xml:space="preserve">Projekty niespełniające kryterium kierowane są do poprawy lub </w:t>
            </w:r>
            <w:r w:rsidRPr="00671E4D">
              <w:rPr>
                <w:rFonts w:ascii="Myriad Pro" w:hAnsi="Myriad Pro" w:cs="Arial"/>
                <w:sz w:val="20"/>
              </w:rPr>
              <w:t>uzupełnienia.</w:t>
            </w:r>
          </w:p>
          <w:p w:rsidR="00D44169" w:rsidRPr="005D4F7F" w:rsidRDefault="00D44169" w:rsidP="00D44169">
            <w:pPr>
              <w:spacing w:before="40" w:after="40"/>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4FC">
              <w:rPr>
                <w:rFonts w:ascii="Myriad Pro" w:hAnsi="Myriad Pro" w:cs="Arial"/>
                <w:i/>
                <w:sz w:val="20"/>
              </w:rPr>
              <w:t>RPO WZ 2014-2020</w:t>
            </w:r>
            <w:r w:rsidRPr="004864FC">
              <w:rPr>
                <w:rFonts w:ascii="Myriad Pro" w:hAnsi="Myriad Pro" w:cs="Arial"/>
                <w:sz w:val="20"/>
              </w:rPr>
              <w:t xml:space="preserve">, przepisów prawa, </w:t>
            </w:r>
            <w:r w:rsidRPr="004864FC">
              <w:rPr>
                <w:rFonts w:ascii="Myriad Pro" w:hAnsi="Myriad Pro" w:cs="Arial"/>
                <w:i/>
                <w:sz w:val="20"/>
              </w:rPr>
              <w:t>SOOP RPO WZ 2014-2020</w:t>
            </w:r>
            <w:r w:rsidRPr="004864FC">
              <w:rPr>
                <w:rFonts w:ascii="Myriad Pro" w:hAnsi="Myriad Pro" w:cs="Arial"/>
                <w:sz w:val="20"/>
              </w:rPr>
              <w:t xml:space="preserve">, </w:t>
            </w:r>
            <w:r w:rsidRPr="004864FC">
              <w:rPr>
                <w:rFonts w:ascii="Myriad Pro" w:eastAsia="MyriadPro-Regular" w:hAnsi="Myriad Pro" w:cs="Arial"/>
                <w:sz w:val="20"/>
              </w:rPr>
              <w:t>właściwych</w:t>
            </w:r>
            <w:r w:rsidRPr="004864FC">
              <w:rPr>
                <w:rFonts w:ascii="Myriad Pro" w:eastAsia="MyriadPro-Regular" w:hAnsi="Myriad Pro" w:cs="Arial"/>
                <w:i/>
                <w:sz w:val="20"/>
              </w:rPr>
              <w:t xml:space="preserve"> Wytycznych obszarowych </w:t>
            </w:r>
            <w:r w:rsidRPr="004864FC">
              <w:rPr>
                <w:rFonts w:ascii="Myriad Pro" w:hAnsi="Myriad Pro" w:cs="Arial"/>
                <w:sz w:val="20"/>
              </w:rPr>
              <w:t>mających wpływ na założenia dotyczące uwarunkowań realizacji wsparcia.</w:t>
            </w:r>
          </w:p>
          <w:p w:rsidR="00D44169" w:rsidRPr="00287075" w:rsidRDefault="00D44169" w:rsidP="00D44169">
            <w:pPr>
              <w:spacing w:before="40" w:after="40"/>
              <w:rPr>
                <w:rFonts w:ascii="Myriad Pro" w:hAnsi="Myriad Pro" w:cs="Arial"/>
                <w:sz w:val="20"/>
              </w:rPr>
            </w:pPr>
            <w:r w:rsidRPr="009F5B71">
              <w:rPr>
                <w:rFonts w:ascii="Myriad Pro" w:hAnsi="Myriad Pro" w:cs="Arial"/>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B56BEC" w:rsidRDefault="00D44169" w:rsidP="00D4416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44169" w:rsidRDefault="00D44169" w:rsidP="00D44169">
            <w:pPr>
              <w:spacing w:before="40" w:after="40"/>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44169" w:rsidRDefault="00D44169" w:rsidP="00D44169">
            <w:pPr>
              <w:spacing w:before="40" w:after="40"/>
              <w:rPr>
                <w:rFonts w:ascii="Myriad Pro" w:eastAsia="Times New Roman" w:hAnsi="Myriad Pro"/>
                <w:sz w:val="20"/>
                <w:lang w:eastAsia="pl-PL"/>
              </w:rPr>
            </w:pPr>
          </w:p>
          <w:p w:rsidR="00D44169" w:rsidRPr="0042676E"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44169" w:rsidRDefault="00D44169" w:rsidP="00D44169">
            <w:pPr>
              <w:spacing w:before="40" w:after="40"/>
              <w:rPr>
                <w:rFonts w:ascii="Myriad Pro" w:eastAsia="Times New Roman" w:hAnsi="Myriad Pro"/>
                <w:sz w:val="20"/>
                <w:lang w:eastAsia="pl-PL"/>
              </w:rPr>
            </w:pPr>
          </w:p>
          <w:p w:rsidR="00D44169"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w:t>
            </w:r>
            <w:r>
              <w:rPr>
                <w:rFonts w:ascii="Myriad Pro" w:eastAsia="Times New Roman" w:hAnsi="Myriad Pro"/>
                <w:sz w:val="20"/>
                <w:lang w:eastAsia="pl-PL"/>
              </w:rPr>
              <w:t xml:space="preserve">(w tym stawką ryczałtową dla kosztów pośrednich) </w:t>
            </w:r>
            <w:r w:rsidRPr="0042676E">
              <w:rPr>
                <w:rFonts w:ascii="Myriad Pro" w:eastAsia="Times New Roman" w:hAnsi="Myriad Pro"/>
                <w:sz w:val="20"/>
                <w:lang w:eastAsia="pl-PL"/>
              </w:rPr>
              <w:t xml:space="preserve">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44169" w:rsidRDefault="00D44169" w:rsidP="00D44169">
            <w:pPr>
              <w:spacing w:before="40" w:after="40"/>
              <w:rPr>
                <w:rFonts w:ascii="Myriad Pro" w:hAnsi="Myriad Pro"/>
                <w:sz w:val="20"/>
              </w:rPr>
            </w:pPr>
          </w:p>
          <w:p w:rsidR="00D44169" w:rsidRPr="003B2576" w:rsidRDefault="00D44169" w:rsidP="00D44169">
            <w:pPr>
              <w:spacing w:before="40" w:after="40"/>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cross-financingu</w:t>
            </w:r>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116786" w:rsidRDefault="00D44169" w:rsidP="00D44169">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D44169" w:rsidRPr="00B56BEC" w:rsidRDefault="00D44169" w:rsidP="00D44169">
            <w:pPr>
              <w:spacing w:before="40" w:after="40"/>
              <w:rPr>
                <w:rFonts w:ascii="Myriad Pro" w:hAnsi="Myriad Pro"/>
                <w:sz w:val="20"/>
              </w:rPr>
            </w:pP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1169B1" w:rsidRDefault="00D44169" w:rsidP="00D4416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44169" w:rsidRPr="00B56BEC" w:rsidRDefault="00D44169" w:rsidP="00D4416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Pr="00B56BEC"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9B3CDB" w:rsidRDefault="009B3CDB" w:rsidP="006D711B">
      <w:pPr>
        <w:rPr>
          <w:rFonts w:ascii="Myriad Pro" w:eastAsiaTheme="majorEastAsia" w:hAnsi="Myriad Pro" w:cs="Arial"/>
          <w:bCs/>
          <w:sz w:val="20"/>
        </w:rPr>
      </w:pPr>
    </w:p>
    <w:p w:rsidR="006D711B" w:rsidRPr="006D711B" w:rsidRDefault="009B3CDB" w:rsidP="006D711B">
      <w:pPr>
        <w:jc w:val="center"/>
      </w:pPr>
      <w:r w:rsidRPr="00DE58EC">
        <w:rPr>
          <w:rFonts w:ascii="Myriad Pro" w:hAnsi="Myriad Pro"/>
          <w:b/>
          <w:sz w:val="20"/>
        </w:rPr>
        <w:t xml:space="preserve">Kryteria szczegółowe przyjęte Uchwałą Nr </w:t>
      </w:r>
      <w:r w:rsidR="00D44169">
        <w:rPr>
          <w:rFonts w:ascii="Myriad Pro" w:hAnsi="Myriad Pro" w:cs="Arial"/>
          <w:b/>
          <w:bCs/>
          <w:sz w:val="20"/>
        </w:rPr>
        <w:t>55</w:t>
      </w:r>
      <w:r w:rsidR="007B6113" w:rsidRPr="00DE58EC">
        <w:rPr>
          <w:rFonts w:ascii="Myriad Pro" w:hAnsi="Myriad Pro" w:cs="Arial"/>
          <w:b/>
          <w:bCs/>
          <w:sz w:val="20"/>
        </w:rPr>
        <w:t>/19</w:t>
      </w:r>
      <w:r w:rsidRPr="00DE58EC">
        <w:rPr>
          <w:rFonts w:ascii="Myriad Pro" w:hAnsi="Myriad Pro"/>
          <w:b/>
          <w:sz w:val="20"/>
        </w:rPr>
        <w:t xml:space="preserve"> </w:t>
      </w:r>
      <w:r w:rsidRPr="00DE58EC">
        <w:rPr>
          <w:rFonts w:ascii="Myriad Pro" w:eastAsiaTheme="majorEastAsia" w:hAnsi="Myriad Pro" w:cs="Arial"/>
          <w:b/>
          <w:bCs/>
          <w:sz w:val="20"/>
        </w:rPr>
        <w:t xml:space="preserve">Komitetu Monitorującego RPO WZ 2014-2020 z dnia 25 </w:t>
      </w:r>
      <w:r w:rsidR="00D44169">
        <w:rPr>
          <w:rFonts w:ascii="Myriad Pro" w:eastAsiaTheme="majorEastAsia" w:hAnsi="Myriad Pro" w:cs="Arial"/>
          <w:b/>
          <w:bCs/>
          <w:sz w:val="20"/>
        </w:rPr>
        <w:t>października</w:t>
      </w:r>
      <w:r w:rsidRPr="00DE58EC">
        <w:rPr>
          <w:rFonts w:ascii="Myriad Pro" w:eastAsiaTheme="majorEastAsia" w:hAnsi="Myriad Pro" w:cs="Arial"/>
          <w:b/>
          <w:bCs/>
          <w:sz w:val="20"/>
        </w:rPr>
        <w:t xml:space="preserve"> 2019 r. (tryb konkursowy)</w:t>
      </w:r>
      <w:r w:rsidR="00D44169">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Oś priorytetowa</w:t>
            </w:r>
          </w:p>
        </w:tc>
        <w:tc>
          <w:tcPr>
            <w:tcW w:w="1231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VIII Edukacja</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Priorytet Inwestycyjny</w:t>
            </w:r>
          </w:p>
        </w:tc>
        <w:tc>
          <w:tcPr>
            <w:tcW w:w="12315" w:type="dxa"/>
            <w:shd w:val="clear" w:color="auto" w:fill="B6DDE8"/>
          </w:tcPr>
          <w:p w:rsidR="006D711B" w:rsidRPr="00600B30" w:rsidRDefault="006D711B" w:rsidP="001D3A9C">
            <w:pPr>
              <w:autoSpaceDE w:val="0"/>
              <w:autoSpaceDN w:val="0"/>
              <w:adjustRightInd w:val="0"/>
              <w:spacing w:before="120" w:after="120" w:line="240" w:lineRule="auto"/>
              <w:jc w:val="both"/>
              <w:rPr>
                <w:rFonts w:ascii="Myriad Pro" w:eastAsia="MyriadPro-Regular" w:hAnsi="Myriad Pro" w:cs="Arial"/>
                <w:sz w:val="20"/>
              </w:rPr>
            </w:pPr>
            <w:r w:rsidRPr="00600B3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Działanie</w:t>
            </w:r>
          </w:p>
        </w:tc>
        <w:tc>
          <w:tcPr>
            <w:tcW w:w="12315" w:type="dxa"/>
            <w:shd w:val="clear" w:color="auto" w:fill="B6DDE8"/>
          </w:tcPr>
          <w:p w:rsidR="006D711B" w:rsidRPr="00600B30" w:rsidRDefault="006D711B" w:rsidP="001D3A9C">
            <w:pPr>
              <w:autoSpaceDE w:val="0"/>
              <w:autoSpaceDN w:val="0"/>
              <w:adjustRightInd w:val="0"/>
              <w:spacing w:before="60" w:after="60" w:line="240" w:lineRule="auto"/>
              <w:rPr>
                <w:rFonts w:ascii="Myriad Pro" w:eastAsia="MyriadPro-Regular" w:hAnsi="Myriad Pro" w:cs="Arial"/>
                <w:sz w:val="20"/>
              </w:rPr>
            </w:pPr>
            <w:r w:rsidRPr="00600B3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Typ projektu</w:t>
            </w:r>
          </w:p>
        </w:tc>
        <w:tc>
          <w:tcPr>
            <w:tcW w:w="12315" w:type="dxa"/>
            <w:shd w:val="clear" w:color="auto" w:fill="B6DDE8"/>
          </w:tcPr>
          <w:p w:rsidR="00344196" w:rsidRPr="00B33853" w:rsidRDefault="002227C6" w:rsidP="001B0A9F">
            <w:pPr>
              <w:pStyle w:val="Akapitzlist"/>
              <w:numPr>
                <w:ilvl w:val="0"/>
                <w:numId w:val="431"/>
              </w:numPr>
              <w:autoSpaceDE w:val="0"/>
              <w:autoSpaceDN w:val="0"/>
              <w:spacing w:before="120" w:after="0"/>
              <w:ind w:left="346" w:hanging="284"/>
              <w:jc w:val="both"/>
              <w:rPr>
                <w:rFonts w:cs="Arial"/>
                <w:b/>
                <w:u w:val="single"/>
              </w:rPr>
            </w:pPr>
            <w:r>
              <w:rPr>
                <w:rFonts w:cs="Arial"/>
              </w:rPr>
              <w:t>Podnoszenie umiejętności</w:t>
            </w:r>
            <w:r w:rsidR="00833E10">
              <w:rPr>
                <w:rFonts w:cs="Arial"/>
              </w:rPr>
              <w:t>, kompetencji</w:t>
            </w:r>
            <w:r>
              <w:rPr>
                <w:rFonts w:cs="Arial"/>
              </w:rPr>
              <w:t xml:space="preserve"> </w:t>
            </w:r>
            <w:r w:rsidR="00344196" w:rsidRPr="00B33853">
              <w:rPr>
                <w:rFonts w:cs="Arial"/>
              </w:rPr>
              <w:t xml:space="preserve">oraz uzyskiwanie kwalifikacji zawodowych przez uczniów i słuchaczy szkół lub placówek systemu oświaty prowadzących kształcenie zawodowe i/lub </w:t>
            </w:r>
            <w:r w:rsidR="00344196">
              <w:rPr>
                <w:rFonts w:cs="Arial"/>
              </w:rPr>
              <w:t>os</w:t>
            </w:r>
            <w:r w:rsidR="002B4BD7">
              <w:rPr>
                <w:rFonts w:cs="Arial"/>
              </w:rPr>
              <w:t>ób</w:t>
            </w:r>
            <w:r w:rsidR="00344196">
              <w:rPr>
                <w:rFonts w:cs="Arial"/>
              </w:rPr>
              <w:t xml:space="preserve"> </w:t>
            </w:r>
            <w:r w:rsidR="00344196" w:rsidRPr="00B33853">
              <w:rPr>
                <w:rFonts w:cs="Arial"/>
              </w:rPr>
              <w:t>dorosł</w:t>
            </w:r>
            <w:r w:rsidR="002B4BD7">
              <w:rPr>
                <w:rFonts w:cs="Arial"/>
              </w:rPr>
              <w:t>ych</w:t>
            </w:r>
            <w:r w:rsidR="00344196" w:rsidRPr="00B33853">
              <w:rPr>
                <w:rFonts w:cs="Arial"/>
              </w:rPr>
              <w:t xml:space="preserve"> zainteresowan</w:t>
            </w:r>
            <w:r w:rsidR="002B4BD7">
              <w:rPr>
                <w:rFonts w:cs="Arial"/>
              </w:rPr>
              <w:t>ych</w:t>
            </w:r>
            <w:r w:rsidR="00344196" w:rsidRPr="00B33853">
              <w:rPr>
                <w:rFonts w:cs="Arial"/>
              </w:rPr>
              <w:t xml:space="preserve"> z własnej inicjatywy zdobyciem, uzupełnieniem lub podnoszeniem kompetencji lub kwalifikacji zawodowych poprzez:</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2227C6">
              <w:rPr>
                <w:rFonts w:ascii="Myriad Pro" w:hAnsi="Myriad Pro" w:cs="Arial"/>
                <w:sz w:val="20"/>
              </w:rPr>
              <w:t>kształcenia</w:t>
            </w:r>
            <w:r w:rsidRPr="00B33853">
              <w:rPr>
                <w:rFonts w:ascii="Myriad Pro" w:hAnsi="Myriad Pro" w:cs="Arial"/>
                <w:sz w:val="20"/>
              </w:rPr>
              <w:t xml:space="preserve"> zawodowego,</w:t>
            </w:r>
          </w:p>
          <w:p w:rsidR="0034419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 xml:space="preserve">pomoc stypendialną dla uczniów szczególnie uzdolnionych w zakresie przedmiotów rozwijających kompetencje kluczowe/ umiejętności uniwersalne lub zawodowe,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zdobywanie przez uczniów i słuchaczy uprawnień do wykonywania zawodu, w ramach którego realizują kształcenie zawodowe</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344196"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realizację pozaszkolnych form kształcenia ustawicznego w tym wymienionych w art. 117 ust. 1a pkt</w:t>
            </w:r>
            <w:r>
              <w:rPr>
                <w:rFonts w:ascii="Myriad Pro" w:hAnsi="Myriad Pro" w:cs="Arial"/>
                <w:sz w:val="20"/>
              </w:rPr>
              <w:t>.</w:t>
            </w:r>
            <w:r w:rsidRPr="00412A17">
              <w:rPr>
                <w:rFonts w:ascii="Myriad Pro" w:hAnsi="Myriad Pro" w:cs="Arial"/>
                <w:sz w:val="20"/>
              </w:rPr>
              <w:t xml:space="preserve"> 1,2,3 i 5 Prawa oświatowego</w:t>
            </w:r>
          </w:p>
          <w:p w:rsidR="00344196" w:rsidRPr="00412A17"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 xml:space="preserve"> doradztwo zawodowe,</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zwalidowanych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344196" w:rsidRPr="00B33853" w:rsidRDefault="00344196" w:rsidP="001B0A9F">
            <w:pPr>
              <w:pStyle w:val="Akapitzlist"/>
              <w:numPr>
                <w:ilvl w:val="0"/>
                <w:numId w:val="431"/>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zwalidowanych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344196"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344196" w:rsidRPr="00412A17" w:rsidRDefault="00344196" w:rsidP="001B0A9F">
            <w:pPr>
              <w:pStyle w:val="Akapitzlist"/>
              <w:numPr>
                <w:ilvl w:val="0"/>
                <w:numId w:val="431"/>
              </w:numPr>
              <w:autoSpaceDE w:val="0"/>
              <w:autoSpaceDN w:val="0"/>
              <w:adjustRightInd w:val="0"/>
              <w:spacing w:after="0"/>
              <w:ind w:left="346" w:hanging="283"/>
              <w:jc w:val="both"/>
              <w:rPr>
                <w:rFonts w:cs="Arial"/>
              </w:rPr>
            </w:pPr>
            <w:r w:rsidRPr="00412A17">
              <w:rPr>
                <w:rFonts w:cs="Arial"/>
              </w:rPr>
              <w:t>Tworzenie w szkołach lub placówkach systemu oświaty prowadzących kształcenie zawodowe warunków odzwierciedlających rzeczywiste warunki pracy właściwe dla nauczanych zawodów poprzez wyposażenie pr</w:t>
            </w:r>
            <w:r w:rsidR="002227C6">
              <w:rPr>
                <w:rFonts w:cs="Arial"/>
              </w:rPr>
              <w:t>acowni lub warsztatów szkolnych placówek szkolnictwa zawodowego.</w:t>
            </w:r>
          </w:p>
          <w:p w:rsidR="00344196" w:rsidRPr="00B33853"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Pr>
                <w:rFonts w:ascii="Myriad Pro" w:hAnsi="Myriad Pro" w:cs="Arial"/>
                <w:sz w:val="20"/>
              </w:rPr>
              <w:t xml:space="preserve">zawodowych oraz egzaminów potwierdzających kwalifikacje mistrza i czeladnika </w:t>
            </w:r>
            <w:r w:rsidRPr="00B33853">
              <w:rPr>
                <w:rFonts w:ascii="Myriad Pro" w:hAnsi="Myriad Pro" w:cs="Arial"/>
                <w:sz w:val="20"/>
              </w:rPr>
              <w:t xml:space="preserve"> </w:t>
            </w:r>
            <w:r w:rsidR="002B4BD7">
              <w:rPr>
                <w:rFonts w:ascii="Myriad Pro" w:hAnsi="Myriad Pro" w:cs="Arial"/>
                <w:sz w:val="20"/>
              </w:rPr>
              <w:t xml:space="preserve">w zawodzie </w:t>
            </w:r>
            <w:r w:rsidRPr="00B33853">
              <w:rPr>
                <w:rFonts w:ascii="Myriad Pro" w:hAnsi="Myriad Pro" w:cs="Arial"/>
                <w:sz w:val="20"/>
              </w:rPr>
              <w:t xml:space="preserve">w tym m.in.: poprzez tworzenie </w:t>
            </w:r>
            <w:r>
              <w:rPr>
                <w:rFonts w:ascii="Myriad Pro" w:hAnsi="Myriad Pro" w:cs="Arial"/>
                <w:sz w:val="20"/>
              </w:rPr>
              <w:t xml:space="preserve">w szkołach i placówkach prowadzących kształcenie zawodowe, CKZiU, CKZ u pracodawców lub przedsiębiorców branżowych </w:t>
            </w:r>
            <w:r w:rsidRPr="00B33853">
              <w:rPr>
                <w:rFonts w:ascii="Myriad Pro" w:hAnsi="Myriad Pro" w:cs="Arial"/>
                <w:sz w:val="20"/>
              </w:rPr>
              <w:t xml:space="preserve">ośrodków egzaminacyjnych dla poszczególnych zawodów lub kwalifikacji, </w:t>
            </w:r>
            <w:r>
              <w:rPr>
                <w:rFonts w:ascii="Myriad Pro" w:hAnsi="Myriad Pro" w:cs="Arial"/>
                <w:sz w:val="20"/>
              </w:rPr>
              <w:t xml:space="preserve">upoważnionych przez właściwą okręgową komisję egzaminacyjną lub właściwą izbę rzemieślniczą do przeprowadzania egzaminów zawodowych, </w:t>
            </w:r>
            <w:r w:rsidRPr="00B33853">
              <w:rPr>
                <w:rFonts w:ascii="Myriad Pro" w:hAnsi="Myriad Pro" w:cs="Arial"/>
                <w:sz w:val="20"/>
              </w:rPr>
              <w:t>udział pracodawców lub przedsiębiorców w egzaminach</w:t>
            </w:r>
            <w:r>
              <w:rPr>
                <w:rFonts w:ascii="Myriad Pro" w:hAnsi="Myriad Pro" w:cs="Arial"/>
                <w:sz w:val="20"/>
              </w:rPr>
              <w:t xml:space="preserve"> zawodowych</w:t>
            </w:r>
            <w:r w:rsidRPr="00B33853">
              <w:rPr>
                <w:rFonts w:ascii="Myriad Pro" w:hAnsi="Myriad Pro" w:cs="Arial"/>
                <w:sz w:val="20"/>
              </w:rPr>
              <w:t xml:space="preserve"> w charakterze egzaminatorów;</w:t>
            </w:r>
          </w:p>
          <w:p w:rsidR="00344196" w:rsidRPr="00B33853" w:rsidRDefault="00344196" w:rsidP="001B0A9F">
            <w:pPr>
              <w:numPr>
                <w:ilvl w:val="0"/>
                <w:numId w:val="434"/>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zwalidowanych produktów projektów innowacyjnych zrealizowanych w la</w:t>
            </w:r>
            <w:r>
              <w:rPr>
                <w:rFonts w:ascii="Myriad Pro" w:hAnsi="Myriad Pro" w:cs="Arial"/>
                <w:sz w:val="20"/>
              </w:rPr>
              <w:t>tach 2007 – 2013 w ramach PO KL oraz w latach 2014-2020 w ramach POWER</w:t>
            </w:r>
          </w:p>
          <w:p w:rsidR="00344196" w:rsidRPr="00F64771"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344196" w:rsidRPr="008A131E" w:rsidRDefault="00344196" w:rsidP="001B0A9F">
            <w:pPr>
              <w:pStyle w:val="Akapitzlist"/>
              <w:numPr>
                <w:ilvl w:val="0"/>
                <w:numId w:val="431"/>
              </w:numPr>
              <w:autoSpaceDE w:val="0"/>
              <w:autoSpaceDN w:val="0"/>
              <w:adjustRightInd w:val="0"/>
              <w:spacing w:after="0"/>
              <w:jc w:val="both"/>
              <w:rPr>
                <w:rFonts w:cs="Arial"/>
              </w:rPr>
            </w:pPr>
            <w:r w:rsidRPr="008A131E">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344196" w:rsidRPr="008A131E" w:rsidRDefault="00344196" w:rsidP="001B0A9F">
            <w:pPr>
              <w:pStyle w:val="Akapitzlist"/>
              <w:numPr>
                <w:ilvl w:val="0"/>
                <w:numId w:val="435"/>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344196" w:rsidRDefault="00344196" w:rsidP="001B0A9F">
            <w:pPr>
              <w:pStyle w:val="Akapitzlist"/>
              <w:numPr>
                <w:ilvl w:val="0"/>
                <w:numId w:val="435"/>
              </w:numPr>
              <w:autoSpaceDE w:val="0"/>
              <w:autoSpaceDN w:val="0"/>
              <w:spacing w:after="0"/>
              <w:ind w:left="1197"/>
              <w:jc w:val="both"/>
              <w:rPr>
                <w:rFonts w:cs="Arial"/>
              </w:rPr>
            </w:pPr>
            <w:r w:rsidRPr="008A131E">
              <w:rPr>
                <w:rFonts w:cs="Arial"/>
              </w:rPr>
              <w:t>praktyki lub staże w instytucjach z otoczenia społeczno-gospodarczego szkół lub placówek systemu oświaty prowadzących kształcenie zawodowe, w tym szkolenia branżowe, o których mowa w art. 3 pkt</w:t>
            </w:r>
            <w:r>
              <w:rPr>
                <w:rFonts w:cs="Arial"/>
              </w:rPr>
              <w:t>.</w:t>
            </w:r>
            <w:r w:rsidRPr="008A131E">
              <w:rPr>
                <w:rFonts w:cs="Arial"/>
              </w:rPr>
              <w:t xml:space="preserve"> 7 oraz art. 70 c Karty nauczyciela, realizowane odpowiednio u pracodawców lub w indywidualnych gospodarstwach rolnych, których działalność jest związana z nauczanym zawodem lub branżą </w:t>
            </w:r>
          </w:p>
          <w:p w:rsidR="00344196" w:rsidRPr="005F7EE0" w:rsidRDefault="00344196" w:rsidP="001B0A9F">
            <w:pPr>
              <w:pStyle w:val="Akapitzlist"/>
              <w:numPr>
                <w:ilvl w:val="0"/>
                <w:numId w:val="435"/>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realizację programów wspomagania,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344196" w:rsidRPr="00F64771" w:rsidRDefault="00344196" w:rsidP="001B0A9F">
            <w:pPr>
              <w:pStyle w:val="Akapitzlist"/>
              <w:numPr>
                <w:ilvl w:val="0"/>
                <w:numId w:val="435"/>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zwalidowanych produktów projektów innowacyjnych, zrealizowanych w </w:t>
            </w:r>
            <w:r>
              <w:rPr>
                <w:rFonts w:cs="Arial"/>
              </w:rPr>
              <w:t>latach 2007-2013 w ramach PO KL oraz w latach 2014-2020 w ramach POWER</w:t>
            </w:r>
          </w:p>
          <w:p w:rsidR="00344196" w:rsidRPr="00B33853" w:rsidRDefault="00344196" w:rsidP="001B0A9F">
            <w:pPr>
              <w:pStyle w:val="Akapitzlist"/>
              <w:numPr>
                <w:ilvl w:val="0"/>
                <w:numId w:val="436"/>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344196" w:rsidRPr="00B33853" w:rsidRDefault="00344196" w:rsidP="001B0A9F">
            <w:pPr>
              <w:pStyle w:val="Akapitzlist"/>
              <w:numPr>
                <w:ilvl w:val="0"/>
                <w:numId w:val="437"/>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344196" w:rsidRDefault="00344196" w:rsidP="001B0A9F">
            <w:pPr>
              <w:numPr>
                <w:ilvl w:val="0"/>
                <w:numId w:val="437"/>
              </w:numPr>
              <w:spacing w:after="0"/>
              <w:contextualSpacing/>
              <w:rPr>
                <w:rFonts w:ascii="Myriad Pro" w:hAnsi="Myriad Pro" w:cs="Arial"/>
                <w:sz w:val="20"/>
              </w:rPr>
            </w:pPr>
            <w:r w:rsidRPr="00B33853">
              <w:rPr>
                <w:rFonts w:ascii="Myriad Pro" w:hAnsi="Myriad Pro" w:cs="Arial"/>
                <w:sz w:val="20"/>
              </w:rPr>
              <w:t>tworzenie Punktów Informacji i Kariery (PIK),</w:t>
            </w:r>
          </w:p>
          <w:p w:rsidR="006D711B" w:rsidRPr="00344196" w:rsidRDefault="00344196" w:rsidP="001B0A9F">
            <w:pPr>
              <w:numPr>
                <w:ilvl w:val="0"/>
                <w:numId w:val="437"/>
              </w:numPr>
              <w:spacing w:after="0"/>
              <w:contextualSpacing/>
              <w:rPr>
                <w:rFonts w:ascii="Myriad Pro" w:hAnsi="Myriad Pro" w:cs="Arial"/>
                <w:sz w:val="20"/>
              </w:rPr>
            </w:pPr>
            <w:r w:rsidRPr="00344196">
              <w:rPr>
                <w:rFonts w:ascii="Myriad Pro" w:hAnsi="Myriad Pro" w:cs="Arial"/>
                <w:sz w:val="20"/>
              </w:rPr>
              <w:t>zewnętrzne wsparcie szkół w obszarze doradztwa zawodowego.</w:t>
            </w:r>
          </w:p>
        </w:tc>
      </w:tr>
    </w:tbl>
    <w:p w:rsidR="006D711B" w:rsidRDefault="006D711B" w:rsidP="006D711B">
      <w:pPr>
        <w:spacing w:before="120" w:after="120" w:line="240" w:lineRule="auto"/>
        <w:rPr>
          <w:rFonts w:ascii="Myriad Pro" w:hAnsi="Myriad Pro"/>
          <w:sz w:val="20"/>
        </w:rPr>
      </w:pPr>
    </w:p>
    <w:p w:rsidR="00F64771" w:rsidRPr="00600B30" w:rsidRDefault="00F64771" w:rsidP="006D711B">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04070" w:rsidRPr="00113AFF" w:rsidTr="007070BF">
        <w:trPr>
          <w:jc w:val="center"/>
        </w:trPr>
        <w:tc>
          <w:tcPr>
            <w:tcW w:w="14175" w:type="dxa"/>
            <w:gridSpan w:val="4"/>
            <w:shd w:val="clear" w:color="auto" w:fill="D9D9D9"/>
          </w:tcPr>
          <w:p w:rsidR="00C04070" w:rsidRPr="003C4F4C" w:rsidRDefault="00C04070" w:rsidP="007070BF">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L.p.</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Opis znaczenia kryterium</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1</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4</w:t>
            </w:r>
          </w:p>
        </w:tc>
      </w:tr>
      <w:tr w:rsidR="00C04070" w:rsidRPr="00113AFF" w:rsidTr="007070BF">
        <w:trPr>
          <w:jc w:val="center"/>
        </w:trPr>
        <w:tc>
          <w:tcPr>
            <w:tcW w:w="512" w:type="dxa"/>
          </w:tcPr>
          <w:p w:rsidR="00C04070" w:rsidRPr="003C4F4C" w:rsidRDefault="00C04070" w:rsidP="001B0A9F">
            <w:pPr>
              <w:pStyle w:val="Akapitzlist"/>
              <w:numPr>
                <w:ilvl w:val="0"/>
                <w:numId w:val="411"/>
              </w:numPr>
              <w:spacing w:before="40" w:after="40" w:line="240" w:lineRule="auto"/>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04070" w:rsidRPr="003C4F4C" w:rsidRDefault="00C04070" w:rsidP="001B0A9F">
            <w:pPr>
              <w:numPr>
                <w:ilvl w:val="0"/>
                <w:numId w:val="412"/>
              </w:numPr>
              <w:spacing w:after="0" w:line="240" w:lineRule="auto"/>
              <w:ind w:left="317" w:hanging="283"/>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04070" w:rsidRPr="00113AFF" w:rsidTr="007070BF">
        <w:trPr>
          <w:jc w:val="center"/>
        </w:trPr>
        <w:tc>
          <w:tcPr>
            <w:tcW w:w="512" w:type="dxa"/>
            <w:shd w:val="clear" w:color="auto" w:fill="auto"/>
          </w:tcPr>
          <w:p w:rsidR="00C04070" w:rsidRPr="003C4F4C" w:rsidRDefault="00C04070" w:rsidP="001B0A9F">
            <w:pPr>
              <w:pStyle w:val="Akapitzlist"/>
              <w:numPr>
                <w:ilvl w:val="0"/>
                <w:numId w:val="411"/>
              </w:numPr>
              <w:spacing w:before="40" w:after="40" w:line="240" w:lineRule="auto"/>
              <w:ind w:left="0" w:firstLine="0"/>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 (typy projektów: 1-6, 8)</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w:t>
            </w:r>
          </w:p>
          <w:p w:rsidR="00C04070" w:rsidRPr="003C4F4C" w:rsidRDefault="00C04070" w:rsidP="00C04070">
            <w:pPr>
              <w:pStyle w:val="Akapitzlist"/>
              <w:numPr>
                <w:ilvl w:val="0"/>
                <w:numId w:val="0"/>
              </w:numPr>
              <w:spacing w:before="40" w:after="40" w:line="240" w:lineRule="auto"/>
              <w:ind w:left="317"/>
              <w:contextualSpacing w:val="0"/>
              <w:jc w:val="both"/>
              <w:rPr>
                <w:rFonts w:cs="Arial"/>
              </w:rPr>
            </w:pPr>
            <w:r w:rsidRPr="003C4F4C">
              <w:rPr>
                <w:rFonts w:cs="Arial"/>
              </w:rPr>
              <w:t>(typ projektu: 1)</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8.8. Realizacja kolejnych typów projektu jest fakultatywna. (typy projektów: 1-6, 8)</w:t>
            </w:r>
          </w:p>
          <w:p w:rsidR="00C04070" w:rsidRPr="003C4F4C" w:rsidRDefault="00C04070" w:rsidP="001B0A9F">
            <w:pPr>
              <w:pStyle w:val="Akapitzlist"/>
              <w:numPr>
                <w:ilvl w:val="0"/>
                <w:numId w:val="414"/>
              </w:numPr>
              <w:spacing w:before="40" w:after="40" w:line="240" w:lineRule="auto"/>
              <w:ind w:left="317" w:hanging="283"/>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techników,</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branżowych szkół I stopnia niebędących młodocianymi pracownikami,</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 uczniów branżowych szkół II stopnia,</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uczniów szkół policealnych.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04070" w:rsidRPr="003C4F4C" w:rsidRDefault="00C04070" w:rsidP="001B0A9F">
            <w:pPr>
              <w:pStyle w:val="Akapitzlist"/>
              <w:numPr>
                <w:ilvl w:val="0"/>
                <w:numId w:val="414"/>
              </w:numPr>
              <w:spacing w:before="40" w:after="40"/>
              <w:ind w:left="317" w:hanging="283"/>
              <w:jc w:val="both"/>
              <w:rPr>
                <w:rFonts w:eastAsia="Calibri" w:cs="Arial"/>
              </w:rPr>
            </w:pPr>
            <w:r w:rsidRPr="003C4F4C">
              <w:rPr>
                <w:rFonts w:eastAsia="Calibri" w:cs="Arial"/>
              </w:rPr>
              <w:t>Dofinansowanie w ramach projektu mogą uzyskać te formy wsparcia, które w tym samym zakresie nie są finansowane z innych źródeł, w tym ze środków subwencji oświatowej. (typ projektu: 1 – 6, 8)</w:t>
            </w:r>
          </w:p>
          <w:p w:rsidR="00C04070" w:rsidRPr="003C4F4C" w:rsidRDefault="00C04070" w:rsidP="001B0A9F">
            <w:pPr>
              <w:pStyle w:val="Akapitzlist"/>
              <w:numPr>
                <w:ilvl w:val="0"/>
                <w:numId w:val="408"/>
              </w:numPr>
              <w:spacing w:before="40" w:after="40" w:line="240" w:lineRule="auto"/>
              <w:ind w:left="317" w:hanging="283"/>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Koszalińsko-Kołobrzesko-Białogardzkiego Obszaru Funkcjonalnego  (m.in. przedsiębiorcami, instytucjami zrzeszającymi przedsiębiorców, pracodawcami, instytucjami rynku pracy). (typ projektu: 5)</w:t>
            </w:r>
          </w:p>
          <w:p w:rsidR="00C04070" w:rsidRPr="003C4F4C" w:rsidRDefault="00C04070" w:rsidP="00C04070">
            <w:pPr>
              <w:spacing w:line="240" w:lineRule="auto"/>
              <w:ind w:left="317" w:hanging="283"/>
              <w:jc w:val="both"/>
              <w:rPr>
                <w:rFonts w:ascii="Myriad Pro" w:hAnsi="Myriad Pro" w:cs="Arial"/>
                <w:sz w:val="20"/>
              </w:rPr>
            </w:pPr>
            <w:r w:rsidRPr="003C4F4C">
              <w:rPr>
                <w:rFonts w:ascii="Myriad Pro" w:hAnsi="Myriad Pro" w:cs="Arial"/>
                <w:sz w:val="20"/>
              </w:rPr>
              <w:t xml:space="preserve">9. W przypadku realizacji form wsparcia: </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04070" w:rsidRPr="003C4F4C" w:rsidRDefault="00C04070" w:rsidP="00C04070">
            <w:pPr>
              <w:spacing w:before="40" w:after="40" w:line="240" w:lineRule="auto"/>
              <w:ind w:left="34"/>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04070" w:rsidRPr="003C4F4C" w:rsidRDefault="00C04070" w:rsidP="001B0A9F">
            <w:pPr>
              <w:pStyle w:val="Akapitzlist"/>
              <w:numPr>
                <w:ilvl w:val="0"/>
                <w:numId w:val="409"/>
              </w:numPr>
              <w:autoSpaceDE w:val="0"/>
              <w:autoSpaceDN w:val="0"/>
              <w:adjustRightInd w:val="0"/>
              <w:ind w:left="317" w:hanging="28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 xml:space="preserve"> (typ projektu: 1 – 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04070" w:rsidRPr="003C4F4C" w:rsidRDefault="00C04070" w:rsidP="007070BF">
            <w:pPr>
              <w:spacing w:before="40" w:after="40" w:line="240" w:lineRule="auto"/>
              <w:jc w:val="both"/>
              <w:rPr>
                <w:rFonts w:ascii="Myriad Pro" w:hAnsi="Myriad Pro" w:cs="Arial"/>
                <w:sz w:val="20"/>
              </w:rPr>
            </w:pP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5"/>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6"/>
            </w:r>
            <w:r w:rsidRPr="003C4F4C">
              <w:rPr>
                <w:rFonts w:ascii="Myriad Pro" w:hAnsi="Myriad Pro" w:cs="Arial"/>
                <w:sz w:val="20"/>
              </w:rPr>
              <w:t>.</w:t>
            </w: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6D711B" w:rsidRPr="00600B30" w:rsidRDefault="006D711B" w:rsidP="006D711B">
      <w:pPr>
        <w:rPr>
          <w:rFonts w:ascii="Myriad Pro" w:hAnsi="Myriad Pro"/>
          <w:sz w:val="20"/>
        </w:rPr>
      </w:pPr>
    </w:p>
    <w:p w:rsidR="009B3CDB" w:rsidRDefault="009B3CDB" w:rsidP="00A76522"/>
    <w:p w:rsidR="00C84D2E" w:rsidRDefault="00C84D2E" w:rsidP="00A76522"/>
    <w:p w:rsidR="00C84D2E" w:rsidRDefault="00C84D2E">
      <w:r>
        <w:br w:type="page"/>
      </w:r>
    </w:p>
    <w:p w:rsidR="00201AE1" w:rsidRPr="00201AE1" w:rsidRDefault="007A1010" w:rsidP="00201AE1">
      <w:pPr>
        <w:pStyle w:val="Podtytu"/>
        <w:rPr>
          <w:szCs w:val="22"/>
        </w:rPr>
      </w:pPr>
      <w:bookmarkStart w:id="460" w:name="_Toc64633798"/>
      <w:r>
        <w:rPr>
          <w:rFonts w:eastAsia="Times New Roman" w:cs="Arial"/>
          <w:szCs w:val="22"/>
        </w:rPr>
        <w:t>8.9</w:t>
      </w:r>
      <w:r w:rsidR="00201AE1" w:rsidRPr="00201AE1">
        <w:rPr>
          <w:rFonts w:eastAsia="Times New Roman" w:cs="Arial"/>
          <w:szCs w:val="22"/>
        </w:rPr>
        <w:t xml:space="preserve"> Wsparcie szkół i placówek prowadzących kształcenie zawodowe oraz uczniów uczestniczących w kształceniu zawodowym i osób dorosłych uczestniczących w pozaszkolnych formach kształcenia zawodowego w ramach Kontraktów Samorządowych</w:t>
      </w:r>
      <w:bookmarkEnd w:id="460"/>
    </w:p>
    <w:p w:rsidR="00201AE1" w:rsidRPr="00EE770E" w:rsidRDefault="00201AE1" w:rsidP="00201AE1">
      <w:pPr>
        <w:jc w:val="center"/>
        <w:rPr>
          <w:rFonts w:ascii="Myriad Pro" w:hAnsi="Myriad Pro"/>
          <w:b/>
          <w:sz w:val="20"/>
        </w:rPr>
      </w:pPr>
      <w:r w:rsidRPr="00AB5F7B">
        <w:rPr>
          <w:rFonts w:ascii="Myriad Pro" w:hAnsi="Myriad Pro"/>
          <w:b/>
          <w:sz w:val="20"/>
        </w:rPr>
        <w:t xml:space="preserve">Kryteria </w:t>
      </w:r>
      <w:r>
        <w:rPr>
          <w:rFonts w:ascii="Myriad Pro" w:eastAsiaTheme="majorEastAsia" w:hAnsi="Myriad Pro" w:cs="Arial"/>
          <w:b/>
          <w:bCs/>
          <w:sz w:val="20"/>
        </w:rPr>
        <w:t xml:space="preserve">przyjęte Uchwałą Nr </w:t>
      </w:r>
      <w:r w:rsidR="00DC7372">
        <w:rPr>
          <w:rFonts w:ascii="Myriad Pro" w:eastAsiaTheme="majorEastAsia" w:hAnsi="Myriad Pro" w:cs="Arial"/>
          <w:b/>
          <w:bCs/>
          <w:sz w:val="20"/>
        </w:rPr>
        <w:t>29/18</w:t>
      </w:r>
      <w:r>
        <w:rPr>
          <w:rFonts w:ascii="Myriad Pro" w:eastAsiaTheme="majorEastAsia" w:hAnsi="Myriad Pro" w:cs="Arial"/>
          <w:b/>
          <w:bCs/>
          <w:sz w:val="20"/>
        </w:rPr>
        <w:t xml:space="preserve"> Komitetu Monitorującego RPO WZ 2014-2020 z dnia 14 lutego 2018 r. - aktualizacja</w:t>
      </w:r>
    </w:p>
    <w:tbl>
      <w:tblPr>
        <w:tblStyle w:val="Tabela-Siatka"/>
        <w:tblW w:w="14175" w:type="dxa"/>
        <w:tblLayout w:type="fixed"/>
        <w:tblLook w:val="04A0" w:firstRow="1" w:lastRow="0" w:firstColumn="1" w:lastColumn="0" w:noHBand="0" w:noVBand="1"/>
      </w:tblPr>
      <w:tblGrid>
        <w:gridCol w:w="1900"/>
        <w:gridCol w:w="12275"/>
      </w:tblGrid>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VIII Edukacja</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eastAsia="Times New Roman" w:hAnsi="Myriad Pro" w:cs="Arial"/>
                <w:sz w:val="20"/>
              </w:rPr>
              <w:t>Działanie 8.9: Wsparcie szkół i placówek prowadzących kształcenie zawodowe oraz uczniów uczestniczących w kształceniu zawodowym i osób dorosłych uczestniczących w pozaszkolnych formach kształcenia zawodowego w ramach Kontraktów Samorządowych.</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Typy projektów</w:t>
            </w:r>
          </w:p>
        </w:tc>
        <w:tc>
          <w:tcPr>
            <w:tcW w:w="12275" w:type="dxa"/>
            <w:shd w:val="clear" w:color="auto" w:fill="B6DDE8" w:themeFill="accent5" w:themeFillTint="66"/>
          </w:tcPr>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Podnoszenie umiejętności oraz uzyskiwanie kwalifikacji zawodowych przez uczniów i słuchaczy szkół lub placówek systemu oświaty prowadzących kształcenie zawodowe, uczniów lub słuchaczy szkół ponadgimnazjalnych, szkół lub placówek systemu oświaty prowadzących kształcenie ogólne oraz osób dorosłych zainteresowanych z własnej inicjatywy zdobyciem, uzupełnieniem lub podnoszeniem kwalifikacji zawodowych poprzez:</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praktyki zawodowe organizowane u pracodawców lub przedsiębiorców dla uczniów zasadniczych szkół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staże zawodowe obejmujące realizację kształcenia zawodowego praktycznego we współpracy z pracodawcami lub przedsiębiorcami lub wykraczające poza zakres kształcenia zawodowego praktycznego,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wdrożenie nowych, innowacyjnych form nauczania zawodowego,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pomoc stypendialną dla uczniów szczególnie uzdolnionych w zakresie przedmiotów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organizowanie kursów przygotowawczych na studia we współpracy ze szkołami wyższymi oraz organizowanie kursów i szkoleń przygotowujących do kwalifikacyjnych egzaminów czeladniczych i mistrzowskich,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udział w zajęciach prowadzonych w szkole wyższej, w tym w zajęciach laboratoryjnych, kołach lub obozach naukowych,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wsparcie uczniów lub słuchaczy w zakresie zdobywania dodatkowych uprawnień zwiększających ich szanse na rynku pracy, </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programy edukacji walidacji i certyfikacji odpowiednich efektów uczenia się zdobytych w ramach edukacji formalnej, pozaformalnej oraz kształcenia nieformalnego, prowadzące do zdobycia kwalifikacji zawodowych, w tym również kwalifikacji mistrza i czeladnika </w:t>
            </w:r>
            <w:r w:rsidRPr="001A03D6">
              <w:rPr>
                <w:rFonts w:ascii="Myriad Pro" w:hAnsi="Myriad Pro" w:cs="Arial"/>
                <w:sz w:val="20"/>
              </w:rPr>
              <w:br/>
              <w:t>w zawodzie,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realizację pozaszkolnych form kształcenia zawodowych ustawicznego, w tym wymienionych w rozporządzeniu MEN z dnia 11 stycznia 2012 r. w sprawie kształcenia ustawicznego w formach pozaszkolnych (Dz.U. z 2014 r. poz. 622),</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doradztwo edukacyjno-zawodowe,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wykorzystanie rezultatów projektów, w tym pozytywnie zwalidowanych produktów projektów innowacyjnych zrealizowanych w latach 2007-2013 w ramach PO KL.</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przygotowanie zawodowe uczniów szkół i placówek systemu oświaty prowadzących kształcenie zawodowe w charakterze młodocianego pracownika organizowane u pracodawców, obejmujące naukę zawodu lub przyuczenie do wykonywania określonej pracy.</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Tworzenie w szkołach lub placówkach systemu oświaty prowadzących kształcenie zawodowe warunków odzwierciedlających naturalne warunki </w:t>
            </w:r>
            <w:r w:rsidRPr="001A03D6">
              <w:rPr>
                <w:rFonts w:ascii="Myriad Pro" w:hAnsi="Myriad Pro" w:cs="Arial"/>
                <w:bCs/>
                <w:sz w:val="20"/>
              </w:rPr>
              <w:t xml:space="preserve">pracy </w:t>
            </w:r>
            <w:r w:rsidRPr="001A03D6">
              <w:rPr>
                <w:rFonts w:ascii="Myriad Pro" w:hAnsi="Myriad Pro" w:cs="Arial"/>
                <w:sz w:val="20"/>
              </w:rPr>
              <w:t>właściwe dla nauczanych zawodów poprzez wyposażenie pracowni lub warsztatów szkolnych placówek szkolnictwa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Rozwój współpracy szkół lub placówek systemu oświaty prowadzących kształcenie zawodowe z ich otoczeniem społeczno-gospodarczym </w:t>
            </w:r>
            <w:r w:rsidRPr="001A03D6">
              <w:rPr>
                <w:rFonts w:ascii="Myriad Pro" w:hAnsi="Myriad Pro" w:cs="Arial"/>
                <w:sz w:val="20"/>
              </w:rPr>
              <w:br/>
              <w:t>w szczególności poprzez:</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tworzenie klas patronackich w szkołach,</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w dostosowywaniu oferty edukacyjnej w szkołach i formach pozaszkolnych do potrzeb regionalnego i lokalnego rynku pracy,</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opracowywanie lub modyfikację programów nauczania,</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wykorzystanie rezultatów projektów, w tym pozytywnie zwalidowanych produktów projektów innowacyjnych, zrealizowanych w latach 2007-2013 w ramach PO KL,</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szkół i placówek systemu oświaty prowadzących kształcenie zawodowe z uczelniami wyższymi;</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zawodu i instruktorów praktycznej nauki zawodu, związanych </w:t>
            </w:r>
            <w:r w:rsidRPr="001A03D6">
              <w:rPr>
                <w:rFonts w:ascii="Myriad Pro" w:hAnsi="Myriad Pro" w:cs="Arial"/>
                <w:sz w:val="20"/>
              </w:rPr>
              <w:br/>
              <w:t>z nauczanym zawodem, głównie poprzez:</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kursy kwalifikacyjne lub szkolenia doskonalące w zakresie tematyki związanej z nauczanym zawodem,</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praktyki lub staże w instytucjach z otoczenia społeczno-gospodarczego szkół lub placówek systemu oświaty, w tym przede wszystkim w przedsiębiorstwach lub u pracodawców działających na obszarze, na którym znajduje się dana szkoła lub placówka systemu oświaty,</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studia podyplomowe przygotowujące do wykonywania zawodu nauczyciela przedmiotów zawodowych albo obejmujące zakresem tematykę związaną z nauczanym zawodem (branżowe, specjalistyczne),</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budowanie lub moderowanie sieci współpracy i samokształcenia,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realizację programów wspomagania,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Tworzenie i rozwój ukierunkowanych branżowo centrów kształcenia zawodowego i ustawicznego (CKZiU) głównie poprzez:</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przygotowanie szkół i placówek systemu oświaty prowadzących kształcenie zawodowe do pełnienia funkcji CKZiU lub innych zespołów realizujących zadania zbieżne z zadaniami CKZiU obejmuje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wyposażenie szkół i placówek systemu oświaty prowadzących kształcenie zawodowe wchodzących w skład CKZiU lub innych zespołów realizujących zadania zbieżne z zadaniami CKZiU w sprzęt i pomoce dydaktyczne do prowadzenia nauczania w zawodach z określonej branży,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rozszerzenie lub dostosowanie oferty edukacyjnej świadczonej przez szkoły i placówki systemu oświaty prowadzących kształcenie zawodowe wchodzące w skład CKZiU lub inne zespoły realizujące zadania zbieżne z zadaniami CKZiU do realizacji nowych zadań,</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doskonalenie umiejętności i kompetencji zawodowych nauczycieli zatrudnionych w szkołach i placówkach systemu oświaty prowadzących kształcenie zawodowe wchodzących w skład CKZiU lub innych zespołów realizujących zadania zbieżne z zadaniami CKZiU,</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wsparcie realizowania przez CKZiU dla określonych branż lub inne zespoły realizujące zadania zbieżne z zadaniami CKZiU zadań, w tym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inicjowanie współpracy szkół lub placówek systemu oświaty prowadzących kształcenie zawodowe z pracodawcami otoczeniem społeczno-gospodarczym, w tym monitorowanie potrzeb ww. podmiotów w zakresie współpracy, także w zakresie staży nauczycieli lub praktycznej nauki zawodu uczniów, w tym uczniów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doskonalenia zawodowego nauczycieli kształcenia zawodowego we współpracy z pracodawcami i uczelniami oraz ośrodkami doskonalenia nauczycieli,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sieci współpracy szkół i placówek systemu oświaty prowadzących kształcenie zawodowe w danej branży w celu wymiany dobrych praktyk,</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wdrażanie i upowszechnianie nowych technologii,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opracowywanie i upowszechnianie elastycznych form kształcenia zawodowego osób dorosłych, w tym osób dorosłych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wyspecjalizowanych ośrodków egzaminacyjnych,</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organizowanie praktyk pedagogicznych dla przyszłych nauczycieli kształcenia zawodowego oraz nauczycieli stażystów,</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realizacja usług doradztwa zawodowego,</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gromadzenie i udostępnianie informacji edukacyjno-zawodowej o możliwościach kształcenia, szkolenia i zatrudnienia, w tym również wersji on-line, z uwzględnieniem aktualnej sytuacji na lokalnym/regionalnym rynku pracy,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współpracy z placówkami doskonalenia nauczycieli w zakresie doskonalenia zawodowego nauczycieli realizujących zadania z zakresu doradztwa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Rozwój doradztwa zawodowego w szkołach i placówkach kształcenia zawodowego w szczególności poprzez:</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tworzenie Szkolnych Punktów Informacji i Kariery (SPInKA),</w:t>
            </w:r>
          </w:p>
          <w:p w:rsidR="00201AE1" w:rsidRPr="00586D29" w:rsidRDefault="00201AE1" w:rsidP="00912095">
            <w:pPr>
              <w:pStyle w:val="Akapitzlist"/>
              <w:numPr>
                <w:ilvl w:val="0"/>
                <w:numId w:val="205"/>
              </w:numPr>
            </w:pPr>
            <w:r w:rsidRPr="007D6E6A">
              <w:rPr>
                <w:rFonts w:eastAsia="Times New Roman" w:cs="Arial"/>
              </w:rPr>
              <w:t>zewnętrzne wsparcie szkół w obszarze doradztwa edukacyjno-zawodowego.</w:t>
            </w:r>
          </w:p>
        </w:tc>
      </w:tr>
    </w:tbl>
    <w:p w:rsidR="00201AE1" w:rsidRDefault="00201AE1" w:rsidP="00606993">
      <w:pPr>
        <w:pStyle w:val="Podtytu"/>
        <w:rPr>
          <w:rFonts w:eastAsia="Times New Roman"/>
          <w:lang w:eastAsia="pl-PL"/>
        </w:rPr>
      </w:pPr>
    </w:p>
    <w:p w:rsidR="00201AE1" w:rsidRPr="00586D29" w:rsidRDefault="00201AE1" w:rsidP="00201AE1">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4"/>
        <w:gridCol w:w="2508"/>
        <w:gridCol w:w="5446"/>
        <w:gridCol w:w="5452"/>
      </w:tblGrid>
      <w:tr w:rsidR="00201AE1" w:rsidRPr="00586D29" w:rsidTr="00201AE1">
        <w:trPr>
          <w:tblHeader/>
        </w:trPr>
        <w:tc>
          <w:tcPr>
            <w:tcW w:w="5000" w:type="pct"/>
            <w:gridSpan w:val="4"/>
            <w:shd w:val="clear" w:color="auto" w:fill="D9D9D9" w:themeFill="background1" w:themeFillShade="D9"/>
          </w:tcPr>
          <w:p w:rsidR="00201AE1" w:rsidRPr="00C46EFC" w:rsidRDefault="00201AE1" w:rsidP="00201AE1">
            <w:pPr>
              <w:spacing w:before="40" w:after="40"/>
              <w:rPr>
                <w:rFonts w:ascii="Myriad Pro" w:hAnsi="Myriad Pro"/>
                <w:sz w:val="20"/>
              </w:rPr>
            </w:pPr>
            <w:r w:rsidRPr="00586D29">
              <w:rPr>
                <w:rFonts w:ascii="Myriad Pro" w:hAnsi="Myriad Pro"/>
                <w:b/>
                <w:sz w:val="20"/>
              </w:rPr>
              <w:t>Kryteria dopuszczalności (preselekcja)</w:t>
            </w:r>
          </w:p>
        </w:tc>
      </w:tr>
      <w:tr w:rsidR="00201AE1" w:rsidRPr="00586D29" w:rsidTr="00201AE1">
        <w:trPr>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L.p.</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Nazwa kryterium</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Definicja kryterium</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Opis znaczenia kryterium</w:t>
            </w:r>
          </w:p>
        </w:tc>
      </w:tr>
      <w:tr w:rsidR="00201AE1" w:rsidRPr="00586D29" w:rsidTr="00201AE1">
        <w:trPr>
          <w:trHeight w:val="328"/>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1</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2</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3</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p>
        </w:tc>
        <w:tc>
          <w:tcPr>
            <w:tcW w:w="882" w:type="pct"/>
          </w:tcPr>
          <w:p w:rsidR="00201AE1" w:rsidRPr="00586D29" w:rsidRDefault="00201AE1" w:rsidP="00201AE1">
            <w:pPr>
              <w:spacing w:before="40" w:after="40"/>
              <w:rPr>
                <w:rFonts w:ascii="Myriad Pro" w:hAnsi="Myriad Pro"/>
                <w:sz w:val="20"/>
              </w:rPr>
            </w:pPr>
          </w:p>
        </w:tc>
        <w:tc>
          <w:tcPr>
            <w:tcW w:w="1915" w:type="pct"/>
          </w:tcPr>
          <w:p w:rsidR="00201AE1" w:rsidRPr="00586D29" w:rsidRDefault="00201AE1" w:rsidP="00201AE1">
            <w:pPr>
              <w:spacing w:before="40" w:after="40"/>
              <w:rPr>
                <w:rFonts w:ascii="Myriad Pro" w:hAnsi="Myriad Pro"/>
                <w:sz w:val="20"/>
              </w:rPr>
            </w:pPr>
          </w:p>
        </w:tc>
        <w:tc>
          <w:tcPr>
            <w:tcW w:w="1917" w:type="pct"/>
          </w:tcPr>
          <w:p w:rsidR="00201AE1" w:rsidRPr="00586D29" w:rsidRDefault="00201AE1" w:rsidP="00201AE1">
            <w:pPr>
              <w:spacing w:before="40" w:after="40"/>
              <w:rPr>
                <w:rFonts w:ascii="Myriad Pro" w:hAnsi="Myriad Pro"/>
                <w:sz w:val="20"/>
              </w:rPr>
            </w:pP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1.1</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Zgodność z celem szczegółowym i rezultatami priorytetu inwestycyjnego. </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1.2</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z typami projektu</w:t>
            </w:r>
          </w:p>
          <w:p w:rsidR="00201AE1" w:rsidRPr="00586D29" w:rsidRDefault="00201AE1" w:rsidP="00201AE1">
            <w:pPr>
              <w:spacing w:before="40" w:after="40"/>
              <w:rPr>
                <w:rFonts w:ascii="Myriad Pro" w:hAnsi="Myriad Pro"/>
                <w:sz w:val="20"/>
              </w:rPr>
            </w:pPr>
          </w:p>
        </w:tc>
        <w:tc>
          <w:tcPr>
            <w:tcW w:w="1915"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 xml:space="preserve">Projekt jest zgodny typami projektów wskazanymi w </w:t>
            </w:r>
            <w:r w:rsidRPr="00586D29">
              <w:rPr>
                <w:rFonts w:ascii="Myriad Pro" w:hAnsi="Myriad Pro"/>
                <w:i/>
                <w:sz w:val="20"/>
              </w:rPr>
              <w:t>SOOP RPO WZ 2014-2020</w:t>
            </w:r>
            <w:r>
              <w:rPr>
                <w:rFonts w:ascii="Myriad Pro" w:hAnsi="Myriad Pro"/>
                <w:sz w:val="20"/>
              </w:rPr>
              <w:t>.</w:t>
            </w:r>
            <w:r w:rsidRPr="00586D29">
              <w:rPr>
                <w:rFonts w:ascii="Myriad Pro" w:hAnsi="Myriad Pro"/>
                <w:sz w:val="20"/>
              </w:rPr>
              <w:t xml:space="preserve"> </w:t>
            </w:r>
          </w:p>
          <w:p w:rsidR="00201AE1" w:rsidRPr="00586D29" w:rsidRDefault="00201AE1" w:rsidP="00201AE1">
            <w:pPr>
              <w:spacing w:before="40" w:after="40"/>
              <w:rPr>
                <w:rFonts w:ascii="Myriad Pro" w:hAnsi="Myriad Pro"/>
                <w:sz w:val="20"/>
              </w:rPr>
            </w:pPr>
            <w:r w:rsidRPr="00586D29">
              <w:rPr>
                <w:rFonts w:ascii="Myriad Pro" w:hAnsi="Myriad Pro"/>
                <w:sz w:val="20"/>
              </w:rPr>
              <w:t>Opis projektu wskazuje na zgodność ze wskazanym przez Wnioskodawcę typem/typami projektu, grupą docelową.</w:t>
            </w:r>
          </w:p>
          <w:p w:rsidR="00201AE1" w:rsidRPr="00586D29" w:rsidRDefault="00201AE1" w:rsidP="00201AE1">
            <w:pPr>
              <w:spacing w:before="40" w:after="40"/>
              <w:rPr>
                <w:rFonts w:ascii="Myriad Pro" w:hAnsi="Myriad Pro"/>
                <w:sz w:val="20"/>
              </w:rPr>
            </w:pPr>
            <w:r w:rsidRPr="00586D29">
              <w:rPr>
                <w:rFonts w:ascii="Myriad Pro" w:hAnsi="Myriad Pro"/>
                <w:sz w:val="20"/>
              </w:rPr>
              <w:t>Charakter przewidywanych działań, wskaźniki produktu, wydatki kwalifikowalne dają pewność, że mamy do czynienia z typem proje</w:t>
            </w:r>
            <w:r w:rsidRPr="002A4265">
              <w:rPr>
                <w:rFonts w:ascii="Myriad Pro" w:hAnsi="Myriad Pro"/>
                <w:sz w:val="20"/>
              </w:rPr>
              <w:t xml:space="preserve">ktu zaplanowanym do wsparcia w ramach </w:t>
            </w:r>
            <w:r>
              <w:rPr>
                <w:rFonts w:ascii="Myriad Pro" w:hAnsi="Myriad Pro"/>
                <w:sz w:val="20"/>
              </w:rPr>
              <w:t>SOOP RPO WZ 2014 - 2020</w:t>
            </w:r>
            <w:r>
              <w:rPr>
                <w:rFonts w:ascii="Myriad Pro" w:hAnsi="Myriad Pro"/>
                <w:i/>
                <w:sz w:val="20"/>
              </w:rPr>
              <w:t xml:space="preserve"> </w:t>
            </w:r>
            <w:r w:rsidRPr="00586D29">
              <w:rPr>
                <w:rFonts w:ascii="Myriad Pro" w:hAnsi="Myriad Pro"/>
                <w:sz w:val="20"/>
              </w:rPr>
              <w:t>.</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1.3</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Zasadność realizacji projektu</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201AE1" w:rsidRPr="00586D29" w:rsidRDefault="00201AE1" w:rsidP="00201AE1">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201AE1" w:rsidRPr="00586D29" w:rsidRDefault="00201AE1" w:rsidP="00201AE1">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1.4</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projektu z obszarem Kontraktu Samorządowego</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201AE1" w:rsidRPr="00586D29" w:rsidRDefault="00201AE1" w:rsidP="00201AE1">
            <w:pPr>
              <w:spacing w:before="40" w:after="40"/>
              <w:rPr>
                <w:rFonts w:ascii="Myriad Pro" w:hAnsi="Myriad Pro"/>
                <w:sz w:val="20"/>
              </w:rPr>
            </w:pP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bl>
    <w:p w:rsidR="00201AE1" w:rsidRDefault="00201AE1" w:rsidP="00201AE1">
      <w:pPr>
        <w:rPr>
          <w:lang w:eastAsia="pl-PL"/>
        </w:rPr>
      </w:pPr>
    </w:p>
    <w:p w:rsidR="00554846" w:rsidRDefault="00554846" w:rsidP="00201AE1">
      <w:pPr>
        <w:rPr>
          <w:lang w:eastAsia="pl-PL"/>
        </w:rPr>
      </w:pPr>
    </w:p>
    <w:p w:rsidR="00554846" w:rsidRDefault="00554846" w:rsidP="00201AE1">
      <w:pPr>
        <w:rPr>
          <w:lang w:eastAsia="pl-PL"/>
        </w:rPr>
      </w:pPr>
    </w:p>
    <w:tbl>
      <w:tblPr>
        <w:tblStyle w:val="Tabela-Siatka"/>
        <w:tblW w:w="5000" w:type="pct"/>
        <w:tblLook w:val="04A0" w:firstRow="1" w:lastRow="0" w:firstColumn="1" w:lastColumn="0" w:noHBand="0" w:noVBand="1"/>
      </w:tblPr>
      <w:tblGrid>
        <w:gridCol w:w="813"/>
        <w:gridCol w:w="2500"/>
        <w:gridCol w:w="5819"/>
        <w:gridCol w:w="5088"/>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dopuszczalności</w:t>
            </w:r>
          </w:p>
        </w:tc>
      </w:tr>
      <w:tr w:rsidR="00201AE1" w:rsidRPr="00586D29" w:rsidTr="00201AE1">
        <w:trPr>
          <w:tblHeader/>
        </w:trPr>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79"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46"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789"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7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4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78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1.5</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Ramy czasowe kwalifikowalności wydatk</w:t>
            </w:r>
            <w:r>
              <w:rPr>
                <w:rFonts w:ascii="Myriad Pro" w:hAnsi="Myriad Pro"/>
                <w:sz w:val="20"/>
              </w:rPr>
              <w:t>ów</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1.6</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Zgodność z wymogami pomocy publicznej</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1.7</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w:t>
            </w:r>
            <w:r>
              <w:rPr>
                <w:rFonts w:ascii="Myriad Pro" w:hAnsi="Myriad Pro"/>
                <w:sz w:val="20"/>
              </w:rPr>
              <w:t>dność z zasadami horyzontalnymi</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Projekt jest zgodny z właściwymi politykami i zasadami wspólnotowymi:</w:t>
            </w:r>
          </w:p>
          <w:p w:rsidR="00201AE1" w:rsidRPr="00586D29" w:rsidRDefault="00201AE1" w:rsidP="00201AE1">
            <w:pPr>
              <w:spacing w:before="40" w:after="40"/>
              <w:rPr>
                <w:rFonts w:ascii="Myriad Pro" w:hAnsi="Myriad Pro"/>
                <w:sz w:val="20"/>
              </w:rPr>
            </w:pPr>
            <w:r w:rsidRPr="00586D29">
              <w:rPr>
                <w:rFonts w:ascii="Myriad Pro" w:hAnsi="Myriad Pro"/>
                <w:sz w:val="20"/>
              </w:rPr>
              <w:t>a) partnerstwa i wielopoziomowego zarządzania</w:t>
            </w:r>
            <w:r>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201AE1" w:rsidRPr="00586D29" w:rsidRDefault="00201AE1" w:rsidP="00201AE1">
            <w:pPr>
              <w:spacing w:before="40" w:after="40"/>
              <w:rPr>
                <w:rFonts w:ascii="Myriad Pro" w:hAnsi="Myriad Pro"/>
                <w:color w:val="FF0000"/>
                <w:sz w:val="20"/>
              </w:rPr>
            </w:pPr>
            <w:r w:rsidRPr="00586D29">
              <w:rPr>
                <w:rFonts w:ascii="Myriad Pro" w:hAnsi="Myriad Pro"/>
                <w:sz w:val="20"/>
              </w:rPr>
              <w:t xml:space="preserve">c) promowania i realizacji zasady równości szans i niedyskryminacji. </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1.8</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Kwalifikowalność Beneficjenta</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 207 ust. 4 ustawy z dnia 27 sierpnia 2009 r., o finansach publicznych.</w:t>
            </w:r>
          </w:p>
          <w:p w:rsidR="00201AE1" w:rsidRPr="00586D29" w:rsidRDefault="00201AE1" w:rsidP="00201AE1">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1.9</w:t>
            </w:r>
          </w:p>
        </w:tc>
        <w:tc>
          <w:tcPr>
            <w:tcW w:w="879" w:type="pct"/>
            <w:shd w:val="clear" w:color="auto" w:fill="auto"/>
          </w:tcPr>
          <w:p w:rsidR="00201AE1" w:rsidRPr="00586D29" w:rsidRDefault="00201AE1" w:rsidP="00201AE1">
            <w:pPr>
              <w:spacing w:before="40" w:after="40"/>
              <w:rPr>
                <w:rFonts w:ascii="Myriad Pro" w:hAnsi="Myriad Pro"/>
                <w:color w:val="FF0000"/>
                <w:sz w:val="20"/>
              </w:rPr>
            </w:pPr>
            <w:r>
              <w:rPr>
                <w:rFonts w:ascii="Myriad Pro" w:hAnsi="Myriad Pro"/>
                <w:sz w:val="20"/>
              </w:rPr>
              <w:t>Zgodność wsparcia</w:t>
            </w:r>
          </w:p>
        </w:tc>
        <w:tc>
          <w:tcPr>
            <w:tcW w:w="2046" w:type="pct"/>
            <w:shd w:val="clear" w:color="auto" w:fill="auto"/>
          </w:tcPr>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 (typ projektu 1– 6).</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obligatoryjnie jest realizowany 1 typ projektu wskazany w SOOP RPO WZ 2014-2020 dla Działania 8.9. Realizacja kolejnych typów projektu jest fakultatywna.</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obligatoryjnie organizację staży zawodowych i/lub praktyk zawodowych. W przypadku kierowania projektu do dorosłych słuchaczy szkół i placówek systemu oświaty prowadzących kształcenie zawodowe oraz uczestników pozaszkolnych form kształcenia zawodowego skierowanie na staż zawodowy i/lub praktykę zawodową jest fakultatywną formą wsparcia i wynika ze zdiagnozowania potrzeb tej grupy uczestników projektu co do udzielanego wsparcia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Stażem zawodowym i/lub praktyką zawodową musi zostać objętych 100% uczniów biorących udział w projekcie. W przypadku jednoczesnej realizacji staży i praktyk zawodowych procentowy udział uczestników w poszczególnych formach wsparcia jest uzależniony od przeprowadzonej dla danego podmiotu diagnozy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zawodowych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Projektodawca zaplanował wniesienie wkładu własnego w wysokości nie mniejszej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73"/>
              <w:rPr>
                <w:rFonts w:eastAsiaTheme="majorEastAsia" w:cstheme="majorBidi"/>
                <w:bCs/>
              </w:rPr>
            </w:pPr>
            <w:r w:rsidRPr="0069619A">
              <w:rPr>
                <w:rFonts w:eastAsiaTheme="majorEastAsia" w:cstheme="majorBidi"/>
                <w:bCs/>
              </w:rPr>
              <w:t>Projektodawca zaplanował wydatki w ramach cross-financingu</w:t>
            </w:r>
            <w:r>
              <w:rPr>
                <w:rFonts w:eastAsiaTheme="majorEastAsia" w:cstheme="majorBidi"/>
                <w:bCs/>
              </w:rPr>
              <w:t xml:space="preserve"> </w:t>
            </w:r>
            <w:r w:rsidRPr="0069619A">
              <w:rPr>
                <w:rFonts w:eastAsiaTheme="majorEastAsia" w:cstheme="majorBidi"/>
                <w:bCs/>
              </w:rPr>
              <w:t>w wysokości nie większej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39"/>
              <w:rPr>
                <w:rFonts w:eastAsiaTheme="majorEastAsia" w:cstheme="majorBidi"/>
                <w:bCs/>
              </w:rPr>
            </w:pPr>
            <w:r w:rsidRPr="0069619A">
              <w:rPr>
                <w:rFonts w:eastAsiaTheme="majorEastAsia" w:cstheme="majorBidi"/>
                <w:bCs/>
              </w:rPr>
              <w:t>Projektodawca zaplanował wydatki w ramach środków trwałych w wysokości nie większej niż 10% wartości projektu (typ projektu 1 – 6).</w:t>
            </w:r>
          </w:p>
          <w:p w:rsid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Pr>
                <w:rFonts w:ascii="Myriad Pro" w:eastAsiaTheme="majorEastAsia" w:hAnsi="Myriad Pro" w:cstheme="majorBidi"/>
                <w:bCs/>
                <w:sz w:val="20"/>
              </w:rPr>
              <w:t xml:space="preserve">9.     </w:t>
            </w:r>
            <w:r w:rsidRPr="00586D29">
              <w:rPr>
                <w:rFonts w:ascii="Myriad Pro" w:eastAsiaTheme="majorEastAsia" w:hAnsi="Myriad Pro" w:cstheme="majorBidi"/>
                <w:bCs/>
                <w:sz w:val="20"/>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 (Typ projektu 1 - 6).</w:t>
            </w:r>
          </w:p>
          <w:p w:rsidR="00201AE1" w:rsidRP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sidRPr="00BB7F8E">
              <w:rPr>
                <w:rFonts w:ascii="Myriad Pro" w:hAnsi="Myriad Pro"/>
                <w:bCs/>
                <w:sz w:val="20"/>
              </w:rPr>
              <w:t xml:space="preserve">10.   Wnioskodawca nie ubiegał się o dofinansowanie na takie same działania dla tych samych placówek w ramach Działania 8.6 </w:t>
            </w:r>
            <w:r w:rsidRPr="00BB7F8E">
              <w:rPr>
                <w:rFonts w:ascii="Myriad Pro" w:eastAsiaTheme="majorEastAsia" w:hAnsi="Myriad Pro" w:cstheme="majorBidi"/>
                <w:bCs/>
                <w:i/>
                <w:sz w:val="20"/>
              </w:rPr>
              <w:t>Wsparcie szkół i placówek prowadzących kształcenie zawodowe oraz uczniów uczestniczących w kształceniu zawodowym i osób dorosłych uczestniczących w pozaszkolnych formach kształcenia zawodowego (Typ projektu 1-6).</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6" w:type="pct"/>
          </w:tcPr>
          <w:p w:rsidR="00201AE1" w:rsidRPr="00586D29" w:rsidRDefault="00201AE1" w:rsidP="00201AE1">
            <w:pPr>
              <w:spacing w:before="40" w:after="40"/>
              <w:rPr>
                <w:rFonts w:ascii="Myriad Pro" w:hAnsi="Myriad Pro"/>
                <w:sz w:val="20"/>
              </w:rPr>
            </w:pPr>
            <w:r>
              <w:rPr>
                <w:rFonts w:ascii="Myriad Pro" w:hAnsi="Myriad Pro"/>
                <w:sz w:val="20"/>
              </w:rPr>
              <w:t>1.10</w:t>
            </w:r>
          </w:p>
        </w:tc>
        <w:tc>
          <w:tcPr>
            <w:tcW w:w="879" w:type="pct"/>
            <w:shd w:val="clear" w:color="auto" w:fill="auto"/>
          </w:tcPr>
          <w:p w:rsidR="00201AE1" w:rsidRDefault="00201AE1" w:rsidP="00201AE1">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201AE1" w:rsidRDefault="00201AE1" w:rsidP="00201AE1">
            <w:pPr>
              <w:spacing w:before="40" w:after="40"/>
              <w:rPr>
                <w:rFonts w:ascii="Myriad Pro" w:hAnsi="Myriad Pro"/>
                <w:sz w:val="20"/>
              </w:rPr>
            </w:pPr>
          </w:p>
        </w:tc>
        <w:tc>
          <w:tcPr>
            <w:tcW w:w="2046" w:type="pct"/>
            <w:shd w:val="clear" w:color="auto" w:fill="auto"/>
          </w:tcPr>
          <w:p w:rsidR="00201AE1" w:rsidRDefault="00201AE1" w:rsidP="00201AE1">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201AE1" w:rsidRDefault="00201AE1" w:rsidP="00201AE1">
            <w:pPr>
              <w:spacing w:before="40" w:after="40"/>
              <w:rPr>
                <w:rFonts w:ascii="Myriad Pro" w:hAnsi="Myriad Pro"/>
                <w:sz w:val="20"/>
              </w:rPr>
            </w:pPr>
            <w:r>
              <w:rPr>
                <w:rFonts w:ascii="Myriad Pro" w:hAnsi="Myriad Pro"/>
                <w:sz w:val="20"/>
              </w:rPr>
              <w:t>Czy projekt nie zakończył się przed</w:t>
            </w:r>
          </w:p>
          <w:p w:rsidR="00201AE1" w:rsidRDefault="00201AE1" w:rsidP="00201AE1">
            <w:pPr>
              <w:spacing w:before="40" w:after="40"/>
              <w:rPr>
                <w:rFonts w:ascii="Myriad Pro" w:hAnsi="Myriad Pro"/>
                <w:sz w:val="20"/>
              </w:rPr>
            </w:pPr>
            <w:r>
              <w:rPr>
                <w:rFonts w:ascii="Myriad Pro" w:hAnsi="Myriad Pro"/>
                <w:sz w:val="20"/>
              </w:rPr>
              <w:t>złożeniem wniosku o dofinansowanie w rozumieniu rozporządzenia ogólnego</w:t>
            </w:r>
          </w:p>
          <w:p w:rsidR="00201AE1" w:rsidRPr="00BC1439" w:rsidRDefault="00201AE1" w:rsidP="00201AE1">
            <w:pPr>
              <w:autoSpaceDE w:val="0"/>
              <w:autoSpaceDN w:val="0"/>
              <w:adjustRightInd w:val="0"/>
              <w:spacing w:before="40" w:after="40"/>
              <w:rPr>
                <w:rFonts w:ascii="Myriad Pro" w:eastAsiaTheme="majorEastAsia" w:hAnsi="Myriad Pro" w:cstheme="majorBidi"/>
                <w:bCs/>
                <w:sz w:val="20"/>
              </w:rPr>
            </w:pPr>
            <w:r w:rsidRPr="00BC1439">
              <w:rPr>
                <w:rFonts w:ascii="Myriad Pro" w:hAnsi="Myriad Pro"/>
                <w:sz w:val="20"/>
              </w:rPr>
              <w:t>(1303/2013).</w:t>
            </w:r>
          </w:p>
        </w:tc>
        <w:tc>
          <w:tcPr>
            <w:tcW w:w="1789" w:type="pct"/>
            <w:shd w:val="clear" w:color="auto" w:fill="auto"/>
          </w:tcPr>
          <w:p w:rsidR="00201AE1" w:rsidRDefault="00201AE1" w:rsidP="00201AE1">
            <w:pPr>
              <w:spacing w:before="40" w:after="40"/>
              <w:rPr>
                <w:rFonts w:ascii="Myriad Pro" w:hAnsi="Myriad Pro"/>
                <w:sz w:val="20"/>
              </w:rPr>
            </w:pPr>
            <w:r>
              <w:rPr>
                <w:rFonts w:ascii="Myriad Pro" w:hAnsi="Myriad Pro"/>
                <w:sz w:val="20"/>
              </w:rPr>
              <w:t>Spełnienie kryterium jest konieczne do przyznania dofinansowania.</w:t>
            </w:r>
          </w:p>
          <w:p w:rsidR="00201AE1" w:rsidRDefault="00201AE1" w:rsidP="00201AE1">
            <w:pPr>
              <w:spacing w:before="40" w:after="40"/>
              <w:rPr>
                <w:rFonts w:ascii="Myriad Pro" w:hAnsi="Myriad Pro"/>
                <w:sz w:val="20"/>
              </w:rPr>
            </w:pPr>
            <w:r>
              <w:rPr>
                <w:rFonts w:ascii="Myriad Pro" w:hAnsi="Myriad Pro"/>
                <w:sz w:val="20"/>
              </w:rPr>
              <w:t>Projekty niespełniające kryterium są odrzucane.</w:t>
            </w:r>
          </w:p>
          <w:p w:rsidR="00201AE1" w:rsidRPr="00586D29" w:rsidRDefault="00201AE1" w:rsidP="00201AE1">
            <w:pPr>
              <w:rPr>
                <w:rFonts w:ascii="Myriad Pro" w:hAnsi="Myriad Pro"/>
                <w:sz w:val="20"/>
              </w:rPr>
            </w:pPr>
            <w:r>
              <w:rPr>
                <w:rFonts w:ascii="Myriad Pro" w:hAnsi="Myriad Pro"/>
                <w:sz w:val="20"/>
              </w:rPr>
              <w:t>Ocena spełniania kryterium polega na przypisaniu wartości logicznych „tak”, „nie”.</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01"/>
        <w:gridCol w:w="2446"/>
        <w:gridCol w:w="5697"/>
        <w:gridCol w:w="527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jakości (preselekcja)</w:t>
            </w:r>
          </w:p>
        </w:tc>
      </w:tr>
      <w:tr w:rsidR="00201AE1" w:rsidRPr="00586D29" w:rsidTr="00201AE1">
        <w:trPr>
          <w:tblHeader/>
        </w:trPr>
        <w:tc>
          <w:tcPr>
            <w:tcW w:w="282"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60"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03"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855"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2"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60"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03"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855"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rPr>
          <w:trHeight w:val="41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2.1</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Pr>
                <w:rFonts w:ascii="Myriad Pro" w:hAnsi="Myriad Pro"/>
                <w:sz w:val="20"/>
              </w:rPr>
              <w:t>Odpowiedniość /</w:t>
            </w:r>
            <w:r w:rsidRPr="00586D29">
              <w:rPr>
                <w:rFonts w:ascii="Myriad Pro" w:hAnsi="Myriad Pro"/>
                <w:sz w:val="20"/>
              </w:rPr>
              <w:t>Adekwatność /Trafność</w:t>
            </w:r>
          </w:p>
        </w:tc>
        <w:tc>
          <w:tcPr>
            <w:tcW w:w="2003" w:type="pct"/>
            <w:shd w:val="clear" w:color="auto" w:fill="D6E3BC" w:themeFill="accent3" w:themeFillTint="66"/>
          </w:tcPr>
          <w:p w:rsidR="00201AE1" w:rsidRPr="00586D29" w:rsidRDefault="00201AE1" w:rsidP="00201AE1">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69619A">
              <w:rPr>
                <w:rFonts w:ascii="Myriad Pro" w:hAnsi="Myriad Pro"/>
                <w:i/>
                <w:sz w:val="20"/>
              </w:rPr>
              <w:t>Regulaminie naboru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 szacowanego budżetu projektu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105"/>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2.2</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Skuteczność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Pr>
                <w:rFonts w:ascii="Myriad Pro" w:hAnsi="Myriad Pro"/>
                <w:sz w:val="20"/>
              </w:rPr>
              <w:t>Regulaminie konkursu</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2.3</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Efektywność</w:t>
            </w:r>
          </w:p>
        </w:tc>
        <w:tc>
          <w:tcPr>
            <w:tcW w:w="2003"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201AE1" w:rsidRPr="00586D29" w:rsidRDefault="00201AE1" w:rsidP="00201AE1">
            <w:pPr>
              <w:spacing w:before="40" w:after="40"/>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201AE1" w:rsidRDefault="00201AE1" w:rsidP="00201AE1">
            <w:pPr>
              <w:spacing w:before="40" w:after="40"/>
              <w:rPr>
                <w:rFonts w:ascii="Myriad Pro" w:hAnsi="Myriad Pro"/>
                <w:sz w:val="20"/>
              </w:rPr>
            </w:pPr>
            <w:r w:rsidRPr="00586D29">
              <w:rPr>
                <w:rFonts w:ascii="Myriad Pro" w:hAnsi="Myriad Pro"/>
                <w:sz w:val="20"/>
              </w:rPr>
              <w:t>Ocena relacji nakład/rezultat.</w:t>
            </w:r>
          </w:p>
          <w:p w:rsidR="00201AE1" w:rsidRPr="00586D29" w:rsidRDefault="00201AE1" w:rsidP="00201AE1">
            <w:pPr>
              <w:spacing w:before="40" w:after="40"/>
              <w:rPr>
                <w:rFonts w:ascii="Myriad Pro" w:hAnsi="Myriad Pro"/>
                <w:sz w:val="20"/>
              </w:rPr>
            </w:pPr>
            <w:r>
              <w:rPr>
                <w:rFonts w:ascii="Myriad Pro" w:hAnsi="Myriad Pro"/>
                <w:sz w:val="20"/>
              </w:rPr>
              <w:t xml:space="preserve">Ocena zgodności ze stawkami rynkowymi. </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2.4</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Użyteczność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201AE1" w:rsidRPr="00586D29" w:rsidRDefault="00201AE1" w:rsidP="00201AE1">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97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2.5</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Trwałość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201AE1" w:rsidRPr="00586D29" w:rsidRDefault="00201AE1" w:rsidP="00201AE1">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16"/>
        <w:gridCol w:w="2594"/>
        <w:gridCol w:w="5404"/>
        <w:gridCol w:w="540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administracyjności</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Kompletność wniosku</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rPr>
          <w:trHeight w:val="1433"/>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3.2</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Zgodność z kwalifikowalnością wydatków</w:t>
            </w:r>
          </w:p>
        </w:tc>
        <w:tc>
          <w:tcPr>
            <w:tcW w:w="1900" w:type="pct"/>
          </w:tcPr>
          <w:p w:rsidR="00201AE1" w:rsidRPr="00586D29" w:rsidRDefault="00201AE1" w:rsidP="00201AE1">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201AE1" w:rsidRDefault="00201AE1" w:rsidP="00201AE1">
            <w:pPr>
              <w:spacing w:before="40" w:after="40"/>
              <w:rPr>
                <w:rFonts w:ascii="Myriad Pro" w:hAnsi="Myriad Pro"/>
                <w:sz w:val="20"/>
              </w:rPr>
            </w:pPr>
          </w:p>
          <w:p w:rsidR="00201AE1" w:rsidRDefault="00201AE1" w:rsidP="00201AE1">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201AE1" w:rsidRDefault="00201AE1" w:rsidP="00201AE1">
            <w:pPr>
              <w:spacing w:before="40" w:after="40"/>
              <w:rPr>
                <w:rFonts w:ascii="Myriad Pro" w:eastAsia="Times New Roman" w:hAnsi="Myriad Pro"/>
                <w:sz w:val="20"/>
                <w:lang w:eastAsia="pl-PL"/>
              </w:rPr>
            </w:pPr>
          </w:p>
          <w:p w:rsidR="00201AE1" w:rsidRPr="0042676E"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201AE1" w:rsidRDefault="00201AE1" w:rsidP="00201AE1">
            <w:pPr>
              <w:spacing w:before="40" w:after="40"/>
              <w:rPr>
                <w:rFonts w:ascii="Myriad Pro" w:eastAsia="Times New Roman" w:hAnsi="Myriad Pro"/>
                <w:sz w:val="20"/>
                <w:lang w:eastAsia="pl-PL"/>
              </w:rPr>
            </w:pPr>
          </w:p>
          <w:p w:rsidR="00201AE1"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201AE1" w:rsidRPr="00586D29" w:rsidRDefault="00201AE1" w:rsidP="00201AE1">
            <w:pPr>
              <w:spacing w:before="40" w:after="40"/>
              <w:rPr>
                <w:rFonts w:ascii="Myriad Pro" w:hAnsi="Myriad Pro"/>
                <w:sz w:val="20"/>
              </w:rPr>
            </w:pP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3.3</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Intensywność wsparcia</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3.4</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Spójność wniosku i załączników</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201AE1" w:rsidRPr="00586D29" w:rsidRDefault="00201AE1" w:rsidP="00201AE1">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 xml:space="preserve"> 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Pr="00586D29"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3.5</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Poprawność okresu realizacji</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201AE1" w:rsidRPr="00586D29" w:rsidRDefault="00201AE1" w:rsidP="00201AE1">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201AE1" w:rsidRPr="00586D29" w:rsidRDefault="00201AE1" w:rsidP="00201AE1">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bl>
    <w:tbl>
      <w:tblPr>
        <w:tblStyle w:val="Tabela-Siatka37"/>
        <w:tblW w:w="5000" w:type="pct"/>
        <w:tblLook w:val="04A0" w:firstRow="1" w:lastRow="0" w:firstColumn="1" w:lastColumn="0" w:noHBand="0" w:noVBand="1"/>
      </w:tblPr>
      <w:tblGrid>
        <w:gridCol w:w="817"/>
        <w:gridCol w:w="3026"/>
        <w:gridCol w:w="4971"/>
        <w:gridCol w:w="5406"/>
      </w:tblGrid>
      <w:tr w:rsidR="00201AE1" w:rsidRPr="00586D29" w:rsidTr="00201AE1">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szCs w:val="20"/>
              </w:rPr>
            </w:pPr>
            <w:r w:rsidRPr="00586D29">
              <w:rPr>
                <w:rFonts w:ascii="Myriad Pro" w:hAnsi="Myriad Pro"/>
                <w:b/>
                <w:sz w:val="20"/>
                <w:szCs w:val="20"/>
              </w:rPr>
              <w:t>Kryteria wykonalności</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L.p.</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Nazwa kryterium</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Definicja kryterium</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Opis znaczenia kryterium</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1</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2</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3</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4.1</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Zdolność prawna </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Projekt jest zgodny z prawodawstwem wspólnotowym i krajowym, </w:t>
            </w:r>
            <w:r w:rsidRPr="00586D29">
              <w:rPr>
                <w:rFonts w:ascii="Myriad Pro" w:hAnsi="Myriad Pro"/>
                <w:sz w:val="20"/>
                <w:szCs w:val="20"/>
              </w:rPr>
              <w:br/>
              <w:t xml:space="preserve">w tym przepisami ustawy </w:t>
            </w:r>
            <w:r w:rsidRPr="00586D29">
              <w:rPr>
                <w:rFonts w:ascii="Myriad Pro" w:hAnsi="Myriad Pro"/>
                <w:i/>
                <w:sz w:val="20"/>
                <w:szCs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z dnia 7 września 1991 r. o systemie oświaty z póź, zm.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 xml:space="preserve">Spełnienie kryterium jest konieczne do przyznania dofinansowania. </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4.2</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organizacyjno-operacyjna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gwarantuje zdolność organizacyjną do realizacji projektu zgodnie z zakresem wskazanym we wniosku.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dysponuje doświadczeniem w realizacji podobnych przedsięwzięć.</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Posiada lub dobierze do realizacji projektu odpowiednio wykwalifikowaną kadrę, zarówno do jego obsługi jak i realizacji przedsięwzięć merytorycznych.</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Dysponuje odpowiednim potencjałem technicznym.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 xml:space="preserve"> 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4.3</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finansowa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Kondycja finansowa wnioskodawcy gwarantuje osiągnięcie deklarowanych produktów lub usług, zgodnie z deklarowanym planem finansowym i w terminie określonym we wniosku o dofinansowanie.</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posiada niezbędne środki finansowe do realizacji projektu.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zapewnia środki finansowe do utrzymywania projektu </w:t>
            </w:r>
            <w:r w:rsidRPr="00586D29">
              <w:rPr>
                <w:rFonts w:ascii="Myriad Pro" w:hAnsi="Myriad Pro"/>
                <w:sz w:val="20"/>
                <w:szCs w:val="20"/>
              </w:rPr>
              <w:br/>
              <w:t>w okresie trwałości (jeśli dotyczy).</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oraz partner/rzy krajowi (o ile dotyczy), ponoszący wydatki w danym projekcie z EFS, posiadają łączny obrót </w:t>
            </w:r>
            <w:r w:rsidRPr="00586D29">
              <w:rPr>
                <w:rFonts w:ascii="Myriad Pro" w:hAnsi="Myriad Pro"/>
                <w:sz w:val="20"/>
                <w:szCs w:val="20"/>
              </w:rPr>
              <w:br/>
              <w:t xml:space="preserve">za rok kalendarzowy równy lub wyższy od łącznych rocznych wydatków w danym projekcie i innych projektach realizowanych </w:t>
            </w:r>
            <w:r w:rsidRPr="00586D29">
              <w:rPr>
                <w:rFonts w:ascii="Myriad Pro" w:hAnsi="Myriad Pro"/>
                <w:sz w:val="20"/>
                <w:szCs w:val="20"/>
              </w:rPr>
              <w:br/>
              <w:t>w ramach EFS, których stroną umowy o dofinansowanie jest instytucja, w której dokonywana jest ocena wniosku w roku kalendarzowym, w którym wydatki są najwyższe.</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tabs>
                <w:tab w:val="left" w:pos="4111"/>
              </w:tabs>
              <w:rPr>
                <w:rFonts w:ascii="Myriad Pro" w:hAnsi="Myriad Pro"/>
                <w:sz w:val="20"/>
                <w:szCs w:val="20"/>
              </w:rPr>
            </w:pPr>
            <w:r>
              <w:rPr>
                <w:rFonts w:ascii="Myriad Pro" w:hAnsi="Myriad Pro"/>
                <w:sz w:val="20"/>
                <w:szCs w:val="20"/>
              </w:rPr>
              <w:tab/>
            </w:r>
          </w:p>
        </w:tc>
      </w:tr>
    </w:tbl>
    <w:p w:rsidR="003B79C3" w:rsidRDefault="003B79C3">
      <w:pPr>
        <w:rPr>
          <w:rFonts w:ascii="Myriad Pro" w:eastAsia="Times New Roman" w:hAnsi="Myriad Pro" w:cstheme="majorBidi"/>
          <w:b/>
          <w:iCs/>
          <w:color w:val="000000" w:themeColor="text1"/>
          <w:spacing w:val="15"/>
          <w:szCs w:val="24"/>
          <w:lang w:eastAsia="pl-PL"/>
        </w:rPr>
      </w:pPr>
      <w:r>
        <w:rPr>
          <w:rFonts w:eastAsia="Times New Roman"/>
          <w:lang w:eastAsia="pl-PL"/>
        </w:rPr>
        <w:br w:type="page"/>
      </w:r>
    </w:p>
    <w:p w:rsidR="00B11567" w:rsidRPr="00EE770E" w:rsidRDefault="00B11567" w:rsidP="00606993">
      <w:pPr>
        <w:pStyle w:val="Podtytu"/>
      </w:pPr>
      <w:bookmarkStart w:id="461" w:name="_Toc64633799"/>
      <w:r w:rsidRPr="000E1AEF">
        <w:rPr>
          <w:rFonts w:eastAsia="Times New Roman"/>
          <w:lang w:eastAsia="pl-PL"/>
        </w:rPr>
        <w:t>8.10 Wsparcie osób dorosłych, w szczególności osób o niskich kwalifikacjach i osób starszych w zakresie doskonalenia umiejętności wykorzystywania technologii informacyjno-komunikacyjnych i porozumiewania się w językach obcych</w:t>
      </w:r>
      <w:bookmarkEnd w:id="461"/>
    </w:p>
    <w:p w:rsidR="00B11567" w:rsidRPr="00EE770E" w:rsidRDefault="00B11567" w:rsidP="00A442ED">
      <w:pPr>
        <w:jc w:val="center"/>
        <w:rPr>
          <w:rFonts w:ascii="Myriad Pro" w:hAnsi="Myriad Pro"/>
          <w:b/>
          <w:sz w:val="20"/>
        </w:rPr>
      </w:pPr>
      <w:r w:rsidRPr="00AB5F7B">
        <w:rPr>
          <w:rFonts w:ascii="Myriad Pro" w:hAnsi="Myriad Pro"/>
          <w:b/>
          <w:sz w:val="20"/>
        </w:rPr>
        <w:t>Kryteria ogólne</w:t>
      </w:r>
      <w:r>
        <w:rPr>
          <w:rFonts w:ascii="Myriad Pro" w:hAnsi="Myriad Pro"/>
          <w:b/>
          <w:sz w:val="20"/>
        </w:rPr>
        <w:t xml:space="preserve"> </w:t>
      </w:r>
      <w:r>
        <w:rPr>
          <w:rFonts w:ascii="Myriad Pro" w:eastAsiaTheme="majorEastAsia" w:hAnsi="Myriad Pro" w:cs="Arial"/>
          <w:b/>
          <w:bCs/>
          <w:sz w:val="20"/>
        </w:rPr>
        <w:t>przyjęte Uchwałą Nr 99/17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Oś priorytetowa</w:t>
            </w:r>
          </w:p>
        </w:tc>
        <w:tc>
          <w:tcPr>
            <w:tcW w:w="12275"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VIII Edukacja</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Priorytet Inwestycyjny</w:t>
            </w:r>
          </w:p>
        </w:tc>
        <w:tc>
          <w:tcPr>
            <w:tcW w:w="12275" w:type="dxa"/>
            <w:shd w:val="clear" w:color="auto" w:fill="B6DDE8"/>
          </w:tcPr>
          <w:p w:rsidR="00B11567" w:rsidRPr="00EC49BC" w:rsidRDefault="00B11567" w:rsidP="00B11567">
            <w:pPr>
              <w:autoSpaceDE w:val="0"/>
              <w:autoSpaceDN w:val="0"/>
              <w:adjustRightInd w:val="0"/>
              <w:spacing w:after="0" w:line="240" w:lineRule="auto"/>
              <w:jc w:val="both"/>
              <w:rPr>
                <w:rFonts w:ascii="Myriad Pro" w:eastAsia="MyriadPro-Regular" w:hAnsi="Myriad Pro" w:cs="Arial"/>
                <w:sz w:val="20"/>
              </w:rPr>
            </w:pPr>
            <w:r w:rsidRPr="00EC49BC">
              <w:rPr>
                <w:rFonts w:ascii="Myriad Pro" w:eastAsia="Times New Roman" w:hAnsi="Myriad Pro" w:cs="Arial"/>
                <w:sz w:val="20"/>
              </w:rPr>
              <w:t>10iii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Działanie</w:t>
            </w:r>
          </w:p>
        </w:tc>
        <w:tc>
          <w:tcPr>
            <w:tcW w:w="12275" w:type="dxa"/>
            <w:shd w:val="clear" w:color="auto" w:fill="B6DDE8"/>
          </w:tcPr>
          <w:p w:rsidR="00B11567" w:rsidRPr="00615BB5" w:rsidRDefault="00B11567" w:rsidP="00B11567">
            <w:pPr>
              <w:autoSpaceDE w:val="0"/>
              <w:autoSpaceDN w:val="0"/>
              <w:adjustRightInd w:val="0"/>
              <w:spacing w:after="0" w:line="240" w:lineRule="auto"/>
              <w:jc w:val="both"/>
              <w:rPr>
                <w:rFonts w:ascii="Myriad Pro" w:eastAsia="MyriadPro-Regular" w:hAnsi="Myriad Pro" w:cs="Arial"/>
                <w:sz w:val="20"/>
              </w:rPr>
            </w:pPr>
            <w:r w:rsidRPr="00615BB5">
              <w:rPr>
                <w:rFonts w:ascii="Myriad Pro" w:eastAsia="Times New Roman" w:hAnsi="Myriad Pro" w:cs="Arial"/>
                <w:sz w:val="20"/>
              </w:rPr>
              <w:t>8.10 Wsparcie osób dorosłych, w szczególności osób o niskich kwalifikacjach i osób starszych w zakresie doskonalenia umiejętności wykorzystywania technologii informacyjno-komunikacyjnych i porozumiewania się w językach obcych</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Typ projektu</w:t>
            </w:r>
          </w:p>
        </w:tc>
        <w:tc>
          <w:tcPr>
            <w:tcW w:w="12275" w:type="dxa"/>
            <w:shd w:val="clear" w:color="auto" w:fill="B6DDE8"/>
          </w:tcPr>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prowadzące do uzyskiwania kwalifikacji językowych, skierowane do osób dorosłych, które z własnej inicjatywy są zainteresowane nabyciem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 xml:space="preserve">Programy walidacji i certyfikacji kompetencji uzyskanych poza projektem w zakresie TIK i języków obcych. </w:t>
            </w:r>
          </w:p>
        </w:tc>
      </w:tr>
    </w:tbl>
    <w:p w:rsidR="00B11567" w:rsidRPr="007F692A" w:rsidRDefault="00B11567" w:rsidP="00B11567">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dopuszczalności</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18"/>
              </w:rPr>
              <w:t>L.p</w:t>
            </w:r>
            <w:r w:rsidRPr="00EC49BC">
              <w:rPr>
                <w:rFonts w:ascii="Myriad Pro" w:hAnsi="Myriad Pro" w:cs="Arial"/>
                <w:sz w:val="20"/>
              </w:rPr>
              <w:t>.</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celem szczegółowym i rezultatami Działania</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Projekty niespełniające kryterium są odrzucane.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w:t>
            </w:r>
            <w:r w:rsidRPr="00EC49BC">
              <w:rPr>
                <w:rFonts w:ascii="Myriad Pro" w:hAnsi="Myriad Pro" w:cs="Arial"/>
                <w:i/>
                <w:sz w:val="20"/>
              </w:rPr>
              <w:t xml:space="preserve"> </w:t>
            </w:r>
            <w:r w:rsidRPr="00EC49BC">
              <w:rPr>
                <w:rFonts w:ascii="Myriad Pro" w:hAnsi="Myriad Pro" w:cs="Arial"/>
                <w:sz w:val="20"/>
              </w:rPr>
              <w:t>typem projektu</w:t>
            </w:r>
          </w:p>
          <w:p w:rsidR="00B11567" w:rsidRPr="00EC49BC" w:rsidRDefault="00B11567" w:rsidP="00B11567">
            <w:pPr>
              <w:spacing w:before="40" w:after="40" w:line="276" w:lineRule="auto"/>
              <w:jc w:val="both"/>
              <w:rPr>
                <w:rFonts w:ascii="Myriad Pro" w:hAnsi="Myriad Pro" w:cs="Arial"/>
                <w:sz w:val="20"/>
              </w:rPr>
            </w:pP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 jest zgodny z typem projektu oraz grupą docelową wskazaną w  </w:t>
            </w:r>
            <w:r w:rsidRPr="00EC49BC">
              <w:rPr>
                <w:rFonts w:ascii="Myriad Pro" w:hAnsi="Myriad Pro" w:cs="Arial"/>
                <w:i/>
                <w:sz w:val="20"/>
              </w:rPr>
              <w:t xml:space="preserve">SOOP RPO WZ 2014-2020 </w:t>
            </w:r>
            <w:r w:rsidRPr="00EC49BC">
              <w:rPr>
                <w:rFonts w:ascii="Myriad Pro" w:hAnsi="Myriad Pro" w:cs="Arial"/>
                <w:sz w:val="20"/>
              </w:rPr>
              <w:t xml:space="preserve">oraz </w:t>
            </w:r>
            <w:r w:rsidRPr="00EC49BC">
              <w:rPr>
                <w:rFonts w:ascii="Myriad Pro" w:hAnsi="Myriad Pro" w:cs="Arial"/>
                <w:i/>
                <w:sz w:val="20"/>
              </w:rPr>
              <w:t>Regulaminie konkursu.</w:t>
            </w:r>
            <w:r w:rsidRPr="00EC49BC">
              <w:rPr>
                <w:rFonts w:ascii="Myriad Pro" w:hAnsi="Myriad Pro" w:cs="Arial"/>
                <w:sz w:val="20"/>
              </w:rPr>
              <w:t xml:space="preserve"> </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C49BC">
              <w:rPr>
                <w:rFonts w:ascii="Myriad Pro" w:hAnsi="Myriad Pro" w:cs="Arial"/>
                <w:i/>
                <w:sz w:val="20"/>
              </w:rPr>
              <w:t>RPO WZ 2014-2020</w:t>
            </w:r>
            <w:r w:rsidRPr="00EC49BC">
              <w:rPr>
                <w:rFonts w:ascii="Myriad Pro" w:hAnsi="Myriad Pro" w:cs="Arial"/>
                <w:sz w:val="20"/>
              </w:rPr>
              <w:t xml:space="preserve">, </w:t>
            </w:r>
            <w:r w:rsidRPr="00EC49BC">
              <w:rPr>
                <w:rFonts w:ascii="Myriad Pro" w:hAnsi="Myriad Pro" w:cs="Arial"/>
                <w:i/>
                <w:sz w:val="20"/>
              </w:rPr>
              <w:t>SOOP RPO WZ 2014-2020</w:t>
            </w:r>
            <w:r w:rsidRPr="00EC49BC">
              <w:rPr>
                <w:rFonts w:ascii="Myriad Pro" w:hAnsi="Myriad Pro" w:cs="Arial"/>
                <w:sz w:val="20"/>
              </w:rPr>
              <w:t>, przepisów praw</w:t>
            </w:r>
            <w:r>
              <w:rPr>
                <w:rFonts w:ascii="Myriad Pro" w:hAnsi="Myriad Pro" w:cs="Arial"/>
                <w:sz w:val="20"/>
              </w:rPr>
              <w:t xml:space="preserve">a </w:t>
            </w:r>
            <w:r w:rsidRPr="00EC49BC">
              <w:rPr>
                <w:rFonts w:ascii="Myriad Pro" w:hAnsi="Myriad Pro" w:cs="Arial"/>
                <w:sz w:val="20"/>
              </w:rPr>
              <w:t xml:space="preserve">mających wpływ na założenia dotyczące grupy docelowej i/lub typu projektu.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Kwalifikowalność Beneficjenta/Partnera</w:t>
            </w:r>
          </w:p>
        </w:tc>
        <w:tc>
          <w:tcPr>
            <w:tcW w:w="5101" w:type="dxa"/>
          </w:tcPr>
          <w:p w:rsidR="00B11567" w:rsidRPr="00EC49BC" w:rsidRDefault="00B11567" w:rsidP="00B11567">
            <w:pPr>
              <w:autoSpaceDE w:val="0"/>
              <w:autoSpaceDN w:val="0"/>
              <w:adjustRightInd w:val="0"/>
              <w:spacing w:after="200" w:line="276" w:lineRule="auto"/>
              <w:jc w:val="both"/>
              <w:rPr>
                <w:rFonts w:ascii="Myriad Pro" w:eastAsia="Malgun Gothic" w:hAnsi="Myriad Pro" w:cs="Arial"/>
                <w:sz w:val="20"/>
              </w:rPr>
            </w:pPr>
            <w:r w:rsidRPr="00EC49BC">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C49BC">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C49BC">
              <w:rPr>
                <w:rFonts w:ascii="Myriad Pro" w:eastAsia="Malgun Gothic" w:hAnsi="Myriad Pro" w:cs="Arial"/>
                <w:sz w:val="20"/>
              </w:rPr>
              <w:t>o finansach publicznych.</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Beneficjent, zgodnie z </w:t>
            </w:r>
            <w:r w:rsidRPr="00EC49BC">
              <w:rPr>
                <w:rFonts w:ascii="Myriad Pro" w:eastAsia="MyriadPro-Regular" w:hAnsi="Myriad Pro" w:cs="Arial"/>
                <w:i/>
                <w:sz w:val="20"/>
              </w:rPr>
              <w:t>SOOP RPO WZ 2014-2020</w:t>
            </w:r>
            <w:r w:rsidRPr="00EC49BC">
              <w:rPr>
                <w:rFonts w:ascii="Myriad Pro" w:eastAsia="MyriadPro-Regular" w:hAnsi="Myriad Pro" w:cs="Arial"/>
                <w:sz w:val="20"/>
              </w:rPr>
              <w:t>, jest podmiotem uprawnionymi do ubiegania się o dofinansowanie w ramach Działania typu/ów projektu/ów, w którym ogłoszony został konkurs.</w:t>
            </w:r>
          </w:p>
        </w:tc>
        <w:tc>
          <w:tcPr>
            <w:tcW w:w="6011" w:type="dxa"/>
          </w:tcPr>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Projekty niespełniające kryterium są odrzucane.</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hAnsi="Myriad Pro" w:cs="Arial"/>
                <w:sz w:val="20"/>
              </w:rPr>
              <w:t xml:space="preserve">Kryterium będzie weryfikowane na etapie KOP, na dzień podpisania umowy oraz w przypadku zmiany Partnera (jeśli dotyczy). </w:t>
            </w:r>
          </w:p>
          <w:p w:rsidR="00B11567" w:rsidRPr="00EC49BC" w:rsidRDefault="00B11567" w:rsidP="00B11567">
            <w:pPr>
              <w:spacing w:before="40" w:line="276" w:lineRule="auto"/>
              <w:ind w:left="36"/>
              <w:contextualSpacing/>
              <w:jc w:val="both"/>
              <w:rPr>
                <w:rFonts w:ascii="Myriad Pro" w:eastAsia="Malgun Gothic" w:hAnsi="Myriad Pro" w:cs="Arial"/>
                <w:sz w:val="20"/>
              </w:rPr>
            </w:pPr>
            <w:r w:rsidRPr="00EC49BC">
              <w:rPr>
                <w:rFonts w:ascii="Myriad Pro" w:eastAsia="Malgun Gothic"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zasadami horyzontalnymi</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zasadą rów</w:t>
            </w:r>
            <w:r>
              <w:rPr>
                <w:rFonts w:cs="Arial"/>
              </w:rPr>
              <w:t xml:space="preserve">ności szans kobiet i mężczyzn, </w:t>
            </w:r>
            <w:r w:rsidRPr="00EC49BC">
              <w:rPr>
                <w:rFonts w:cs="Arial"/>
              </w:rPr>
              <w:t xml:space="preserve">w oparciu o </w:t>
            </w:r>
            <w:r w:rsidRPr="00EC49BC">
              <w:rPr>
                <w:rFonts w:cs="Arial"/>
                <w:i/>
              </w:rPr>
              <w:t>standard minimum</w:t>
            </w:r>
            <w:r w:rsidRPr="00EC49BC">
              <w:rPr>
                <w:rFonts w:cs="Arial"/>
              </w:rPr>
              <w:t>,</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 xml:space="preserve">właściwymi politykami i zasadami wspólnotowymi: </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zrównoważonego rozwoju,</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promowania i realizacji zasady równości szans i niedyskryminacji, w tym. m. in. koniecznością stosowania zasady uniwersalnego projektowania.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w:t>
            </w:r>
            <w:r>
              <w:rPr>
                <w:rFonts w:ascii="Myriad Pro" w:eastAsia="MyriadPro-Regular" w:hAnsi="Myriad Pro" w:cs="Arial"/>
                <w:sz w:val="20"/>
              </w:rPr>
              <w:t xml:space="preserve"> projektowania. Projekt zakłada </w:t>
            </w:r>
            <w:r w:rsidRPr="00EC49BC">
              <w:rPr>
                <w:rFonts w:ascii="Myriad Pro" w:eastAsia="MyriadPro-Regular" w:hAnsi="Myriad Pro" w:cs="Arial"/>
                <w:sz w:val="20"/>
              </w:rPr>
              <w:t>dostępność dla jak najszerszego grona odbiorców, w szczególności osób z niepełnosprawnościami.</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Pr="007F692A"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b/>
                <w:sz w:val="20"/>
              </w:rPr>
              <w:t>Kryteria wykonalności</w:t>
            </w:r>
          </w:p>
        </w:tc>
      </w:tr>
      <w:tr w:rsidR="00B11567" w:rsidRPr="002B689F" w:rsidTr="00B11567">
        <w:trPr>
          <w:jc w:val="center"/>
        </w:trPr>
        <w:tc>
          <w:tcPr>
            <w:tcW w:w="512" w:type="dxa"/>
          </w:tcPr>
          <w:p w:rsidR="00B11567" w:rsidRPr="002B689F" w:rsidRDefault="00B11567" w:rsidP="00B11567">
            <w:pPr>
              <w:spacing w:before="40" w:after="40" w:line="240" w:lineRule="auto"/>
              <w:ind w:left="-22"/>
              <w:rPr>
                <w:rFonts w:ascii="Arial" w:hAnsi="Arial" w:cs="Arial"/>
                <w:sz w:val="20"/>
              </w:rPr>
            </w:pPr>
            <w:r w:rsidRPr="0016512C">
              <w:rPr>
                <w:rFonts w:ascii="Arial" w:hAnsi="Arial" w:cs="Arial"/>
                <w:sz w:val="18"/>
              </w:rPr>
              <w:t>L.</w:t>
            </w:r>
            <w:r>
              <w:rPr>
                <w:rFonts w:ascii="Arial" w:hAnsi="Arial" w:cs="Arial"/>
                <w:sz w:val="18"/>
              </w:rPr>
              <w:t>p.</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Nazwa kryterium</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Definicja kryterium</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12" w:type="dxa"/>
          </w:tcPr>
          <w:p w:rsidR="00B11567" w:rsidRPr="002B689F" w:rsidRDefault="00B11567" w:rsidP="00B11567">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2</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3</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before="40" w:after="4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Zgodność prawna</w:t>
            </w:r>
          </w:p>
        </w:tc>
        <w:tc>
          <w:tcPr>
            <w:tcW w:w="6804" w:type="dxa"/>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hAnsi="Myriad Pro" w:cs="Arial"/>
                <w:sz w:val="20"/>
              </w:rPr>
              <w:t>Projekt jest zgodny z prawodaw</w:t>
            </w:r>
            <w:r>
              <w:rPr>
                <w:rFonts w:ascii="Myriad Pro" w:hAnsi="Myriad Pro" w:cs="Arial"/>
                <w:sz w:val="20"/>
              </w:rPr>
              <w:t xml:space="preserve">stwem wspólnotowym i krajowym, </w:t>
            </w:r>
            <w:r w:rsidRPr="00EC49BC">
              <w:rPr>
                <w:rFonts w:ascii="Myriad Pro" w:hAnsi="Myriad Pro" w:cs="Arial"/>
                <w:sz w:val="20"/>
              </w:rPr>
              <w:t>w tym przepisami ustawy</w:t>
            </w:r>
            <w:r w:rsidRPr="00EC49BC">
              <w:rPr>
                <w:rFonts w:ascii="Myriad Pro" w:hAnsi="Myriad Pro" w:cs="Arial"/>
                <w:i/>
                <w:sz w:val="20"/>
              </w:rPr>
              <w:t xml:space="preserve"> </w:t>
            </w:r>
            <w:r w:rsidRPr="00EC49BC">
              <w:rPr>
                <w:rFonts w:ascii="Myriad Pro" w:hAnsi="Myriad Pro" w:cs="Arial"/>
                <w:sz w:val="20"/>
              </w:rPr>
              <w:t xml:space="preserve">z dnia 29 stycznia 2004 r. </w:t>
            </w:r>
            <w:r w:rsidRPr="00EC49BC">
              <w:rPr>
                <w:rFonts w:ascii="Myriad Pro" w:hAnsi="Myriad Pro" w:cs="Arial"/>
                <w:i/>
                <w:sz w:val="20"/>
              </w:rPr>
              <w:t>Prawo zamówień publicznych</w:t>
            </w:r>
            <w:r w:rsidRPr="00EC49BC">
              <w:rPr>
                <w:rFonts w:ascii="Myriad Pro" w:hAnsi="Myriad Pro" w:cs="Arial"/>
                <w:sz w:val="20"/>
              </w:rPr>
              <w:t>.</w:t>
            </w:r>
            <w:r w:rsidRPr="00EC49BC">
              <w:rPr>
                <w:rFonts w:ascii="Myriad Pro" w:eastAsia="MyriadPro-Regular" w:hAnsi="Myriad Pro" w:cs="Arial"/>
                <w:sz w:val="20"/>
              </w:rPr>
              <w:t xml:space="preserve"> </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Zgodność</w:t>
            </w:r>
          </w:p>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 wymogami pomocy</w:t>
            </w:r>
          </w:p>
          <w:p w:rsidR="00B11567" w:rsidRPr="00EC49BC" w:rsidRDefault="00B11567" w:rsidP="00B11567">
            <w:pPr>
              <w:spacing w:after="0" w:line="240" w:lineRule="auto"/>
              <w:rPr>
                <w:rFonts w:ascii="Myriad Pro" w:eastAsia="Malgun Gothic" w:hAnsi="Myriad Pro" w:cs="Arial"/>
                <w:sz w:val="20"/>
              </w:rPr>
            </w:pPr>
            <w:r w:rsidRPr="00EC49BC">
              <w:rPr>
                <w:rFonts w:ascii="Myriad Pro" w:eastAsia="Malgun Gothic" w:hAnsi="Myriad Pro" w:cs="Arial"/>
                <w:sz w:val="20"/>
              </w:rPr>
              <w:t>publicznej</w:t>
            </w:r>
          </w:p>
        </w:tc>
        <w:tc>
          <w:tcPr>
            <w:tcW w:w="6804" w:type="dxa"/>
          </w:tcPr>
          <w:p w:rsidR="00B11567" w:rsidRPr="00EC49BC" w:rsidRDefault="00B11567" w:rsidP="00B11567">
            <w:pPr>
              <w:spacing w:after="0" w:line="240" w:lineRule="auto"/>
              <w:jc w:val="both"/>
              <w:rPr>
                <w:rFonts w:ascii="Myriad Pro" w:eastAsia="Malgun Gothic" w:hAnsi="Myriad Pro" w:cs="Arial"/>
                <w:sz w:val="20"/>
              </w:rPr>
            </w:pPr>
            <w:r w:rsidRPr="00EC49BC">
              <w:rPr>
                <w:rFonts w:ascii="Myriad Pro" w:eastAsia="Malgun Gothic" w:hAnsi="Myriad Pro" w:cs="Arial"/>
                <w:sz w:val="20"/>
              </w:rPr>
              <w:t xml:space="preserve">Projekt jest zgodny regułami pomocy publicznej i/lub pomocy </w:t>
            </w:r>
            <w:r w:rsidRPr="00EC49BC">
              <w:rPr>
                <w:rFonts w:ascii="Myriad Pro" w:eastAsia="Malgun Gothic" w:hAnsi="Myriad Pro" w:cs="Arial"/>
                <w:i/>
                <w:sz w:val="20"/>
              </w:rPr>
              <w:t>de minimis</w:t>
            </w:r>
            <w:r w:rsidRPr="00EC49BC">
              <w:rPr>
                <w:rFonts w:ascii="Myriad Pro" w:eastAsia="Malgun Gothic" w:hAnsi="Myriad Pro" w:cs="Arial"/>
                <w:sz w:val="20"/>
              </w:rPr>
              <w:t>.</w:t>
            </w:r>
          </w:p>
        </w:tc>
        <w:tc>
          <w:tcPr>
            <w:tcW w:w="4733"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Jeżeli dotyczy: spełnienie kryterium jest konieczne do przyznania dofinansowania.</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jc w:val="both"/>
              <w:rPr>
                <w:rFonts w:ascii="Myriad Pro" w:hAnsi="Myriad Pro" w:cs="Arial"/>
                <w:sz w:val="20"/>
              </w:rPr>
            </w:pPr>
            <w:r w:rsidRPr="00EC49BC">
              <w:rPr>
                <w:rFonts w:ascii="Myriad Pro" w:hAnsi="Myriad Pro" w:cs="Arial"/>
                <w:sz w:val="20"/>
              </w:rPr>
              <w:t>Ocena spełniania kryterium polega na przypisaniu wartości logicznych „tak”, „nie”, „nie dotyczy”.</w:t>
            </w:r>
          </w:p>
        </w:tc>
      </w:tr>
      <w:tr w:rsidR="00B11567" w:rsidRPr="002B689F" w:rsidTr="0027053E">
        <w:trPr>
          <w:trHeight w:val="3934"/>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jc w:val="both"/>
              <w:rPr>
                <w:rFonts w:ascii="Myriad Pro" w:hAnsi="Myriad Pro" w:cs="Arial"/>
                <w:sz w:val="20"/>
              </w:rPr>
            </w:pPr>
            <w:r w:rsidRPr="00EC49BC">
              <w:rPr>
                <w:rFonts w:ascii="Myriad Pro" w:hAnsi="Myriad Pro" w:cs="Arial"/>
                <w:sz w:val="20"/>
              </w:rPr>
              <w:t>Zdolność finansowa</w:t>
            </w:r>
          </w:p>
        </w:tc>
        <w:tc>
          <w:tcPr>
            <w:tcW w:w="6804"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EC49BC">
              <w:rPr>
                <w:rFonts w:ascii="Myriad Pro" w:eastAsia="MyriadPro-Regular" w:hAnsi="Myriad Pro" w:cs="Arial"/>
                <w:sz w:val="20"/>
              </w:rPr>
              <w:t xml:space="preserve">w danym projekcie z EFS, posiadają </w:t>
            </w:r>
            <w:r w:rsidRPr="00EC49B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C49BC">
              <w:rPr>
                <w:rFonts w:ascii="Myriad Pro" w:eastAsia="MyriadPro-Regular" w:hAnsi="Myriad Pro" w:cs="Arial"/>
                <w:sz w:val="20"/>
              </w:rPr>
              <w:t>równy lub wyższy od łącznych rocznych wydatków w danym projekcie z roku, w którym wydatki są najwyższe.</w:t>
            </w:r>
          </w:p>
          <w:p w:rsidR="00B11567" w:rsidRPr="00EC49BC" w:rsidRDefault="00B11567" w:rsidP="00B11567">
            <w:pPr>
              <w:spacing w:before="40" w:after="0"/>
              <w:jc w:val="both"/>
              <w:rPr>
                <w:rFonts w:ascii="Myriad Pro" w:hAnsi="Myriad Pro" w:cs="Arial"/>
                <w:sz w:val="20"/>
              </w:rPr>
            </w:pPr>
            <w:r w:rsidRPr="00EC49B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 xml:space="preserve">Spełnienie kryterium jest konieczne do przyznania dofinansowania. </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Kryterium weryfikowane będzie na etapie KOP.</w:t>
            </w:r>
          </w:p>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Default="00B11567" w:rsidP="00B11567"/>
    <w:p w:rsidR="00BA003B" w:rsidRDefault="00BA003B" w:rsidP="00B11567"/>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EC49BC" w:rsidRDefault="00B11567" w:rsidP="00B11567">
            <w:pPr>
              <w:spacing w:before="40" w:after="40" w:line="240" w:lineRule="auto"/>
              <w:contextualSpacing/>
              <w:jc w:val="center"/>
              <w:rPr>
                <w:rFonts w:ascii="Myriad Pro" w:hAnsi="Myriad Pro" w:cs="Arial"/>
                <w:b/>
                <w:sz w:val="20"/>
              </w:rPr>
            </w:pPr>
            <w:r w:rsidRPr="00EC49BC">
              <w:rPr>
                <w:rFonts w:ascii="Myriad Pro" w:hAnsi="Myriad Pro" w:cs="Arial"/>
                <w:b/>
                <w:sz w:val="20"/>
              </w:rPr>
              <w:t>Kryteria jakości</w:t>
            </w:r>
          </w:p>
        </w:tc>
      </w:tr>
      <w:tr w:rsidR="00B11567" w:rsidRPr="001A7052" w:rsidTr="00B11567">
        <w:trPr>
          <w:trHeight w:val="387"/>
        </w:trPr>
        <w:tc>
          <w:tcPr>
            <w:tcW w:w="536" w:type="dxa"/>
          </w:tcPr>
          <w:p w:rsidR="00B11567" w:rsidRPr="00EC49BC" w:rsidRDefault="00B11567" w:rsidP="00B11567">
            <w:pPr>
              <w:spacing w:before="40" w:after="40" w:line="240" w:lineRule="auto"/>
              <w:ind w:left="-15"/>
              <w:contextualSpacing/>
              <w:jc w:val="center"/>
              <w:rPr>
                <w:rFonts w:ascii="Myriad Pro" w:hAnsi="Myriad Pro" w:cs="Arial"/>
                <w:sz w:val="20"/>
              </w:rPr>
            </w:pPr>
            <w:r w:rsidRPr="00EC49BC">
              <w:rPr>
                <w:rFonts w:ascii="Myriad Pro" w:hAnsi="Myriad Pro" w:cs="Arial"/>
                <w:sz w:val="20"/>
              </w:rPr>
              <w:t>L.p.</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Nazwa kryterium</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Definicja kryterium</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Opis znaczenia kryterium</w:t>
            </w:r>
          </w:p>
        </w:tc>
      </w:tr>
      <w:tr w:rsidR="00B11567" w:rsidRPr="001A7052" w:rsidTr="00B11567">
        <w:tc>
          <w:tcPr>
            <w:tcW w:w="536" w:type="dxa"/>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1</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2</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3</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4</w:t>
            </w:r>
          </w:p>
        </w:tc>
      </w:tr>
      <w:tr w:rsidR="00B11567" w:rsidRPr="001A7052" w:rsidTr="00B11567">
        <w:trPr>
          <w:trHeight w:val="41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Odpowiedniość/Adekwatność/Trafność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C49BC" w:rsidRDefault="00B11567" w:rsidP="00B11567">
            <w:pPr>
              <w:spacing w:before="4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C49BC">
              <w:rPr>
                <w:rFonts w:ascii="Myriad Pro" w:eastAsia="MyriadPro-Regular" w:hAnsi="Myriad Pro" w:cs="Arial"/>
                <w:sz w:val="20"/>
              </w:rPr>
              <w:t>w ramach skali punktowej.</w:t>
            </w:r>
          </w:p>
          <w:p w:rsidR="00B11567" w:rsidRPr="00EC49BC"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Skala punktów: 0-40.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zostaną przyznane minimum 24 punkty.</w:t>
            </w:r>
          </w:p>
        </w:tc>
      </w:tr>
      <w:tr w:rsidR="00B11567" w:rsidRPr="001A7052" w:rsidTr="00B11567">
        <w:trPr>
          <w:trHeight w:val="83"/>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Skuteczność/Efektywność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Stopnień, w jakim projekt przyczyni się do rozwiązania/złagodzenia sytuacji problemowej wskazanej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C49BC">
              <w:rPr>
                <w:rFonts w:ascii="Myriad Pro" w:eastAsia="MyriadPro-Regular" w:hAnsi="Myriad Pro" w:cs="Arial"/>
                <w:sz w:val="20"/>
              </w:rPr>
              <w:t>w odniesieniu do zaplanowanych kosztów.</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relacji nakład/rezultat.</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0-30.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18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hAnsi="Myriad Pro" w:cs="Arial"/>
                <w:sz w:val="20"/>
              </w:rPr>
              <w:t>Trwałość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Ocena spełni</w:t>
            </w:r>
            <w:r>
              <w:rPr>
                <w:rFonts w:ascii="Myriad Pro" w:hAnsi="Myriad Pro" w:cs="Arial"/>
                <w:sz w:val="20"/>
              </w:rPr>
              <w:t xml:space="preserve">ania kryterium dokonywana jest </w:t>
            </w:r>
            <w:r w:rsidRPr="00EC49BC">
              <w:rPr>
                <w:rFonts w:ascii="Myriad Pro" w:hAnsi="Myriad Pro" w:cs="Arial"/>
                <w:sz w:val="20"/>
              </w:rP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Skala punktów 0-10 </w:t>
            </w:r>
          </w:p>
          <w:p w:rsidR="00B11567" w:rsidRPr="009E7AD4"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70"/>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eastAsia="MyriadPro-Regular" w:hAnsi="Myriad Pro" w:cs="Arial"/>
                <w:sz w:val="20"/>
              </w:rPr>
              <w:t>Doświadczenie wnioskodawcy i partnera (jeśli dotyczy)</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Doświadczenie w realizacji podobnych przedsięwzięć realizowanych:</w:t>
            </w:r>
          </w:p>
          <w:p w:rsidR="00B11567" w:rsidRPr="00EC49B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C49BC">
              <w:rPr>
                <w:rFonts w:cs="Arial"/>
              </w:rPr>
              <w:t xml:space="preserve">w obszarze wsparcia projektu: maksymalnie </w:t>
            </w:r>
            <w:r w:rsidRPr="00EC49BC">
              <w:rPr>
                <w:rFonts w:cs="Arial"/>
                <w:b/>
              </w:rPr>
              <w:t>4 pkt</w:t>
            </w:r>
            <w:r w:rsidRPr="00EC49BC">
              <w:rPr>
                <w:rFonts w:cs="Arial"/>
              </w:rPr>
              <w:t xml:space="preserve">; </w:t>
            </w:r>
          </w:p>
          <w:p w:rsidR="00B11567" w:rsidRPr="00EC49BC" w:rsidRDefault="00B11567" w:rsidP="00912095">
            <w:pPr>
              <w:pStyle w:val="Default"/>
              <w:numPr>
                <w:ilvl w:val="0"/>
                <w:numId w:val="41"/>
              </w:numPr>
              <w:ind w:left="175" w:hanging="141"/>
              <w:jc w:val="both"/>
              <w:rPr>
                <w:rFonts w:ascii="Myriad Pro" w:hAnsi="Myriad Pro"/>
                <w:sz w:val="20"/>
                <w:szCs w:val="20"/>
              </w:rPr>
            </w:pPr>
            <w:r w:rsidRPr="00EC49BC">
              <w:rPr>
                <w:rFonts w:ascii="Myriad Pro" w:hAnsi="Myriad Pro"/>
                <w:sz w:val="20"/>
                <w:szCs w:val="20"/>
              </w:rPr>
              <w:t xml:space="preserve">na rzecz grupy docelowej, do której skierowany będzie projekt: maksymalnie </w:t>
            </w:r>
            <w:r w:rsidRPr="00EC49BC">
              <w:rPr>
                <w:rFonts w:ascii="Myriad Pro" w:hAnsi="Myriad Pro"/>
                <w:b/>
                <w:sz w:val="20"/>
                <w:szCs w:val="20"/>
              </w:rPr>
              <w:t>4 pkt</w:t>
            </w:r>
            <w:r w:rsidRPr="00EC49BC">
              <w:rPr>
                <w:rFonts w:ascii="Myriad Pro" w:hAnsi="Myriad Pro"/>
                <w:sz w:val="20"/>
                <w:szCs w:val="20"/>
              </w:rPr>
              <w:t>;</w:t>
            </w:r>
          </w:p>
          <w:p w:rsidR="00B11567" w:rsidRPr="00EC49BC" w:rsidRDefault="00B11567" w:rsidP="00912095">
            <w:pPr>
              <w:pStyle w:val="Default"/>
              <w:numPr>
                <w:ilvl w:val="0"/>
                <w:numId w:val="41"/>
              </w:numPr>
              <w:spacing w:after="240"/>
              <w:ind w:left="175" w:hanging="141"/>
              <w:jc w:val="both"/>
              <w:rPr>
                <w:rFonts w:ascii="Myriad Pro" w:eastAsia="MyriadPro-Regular" w:hAnsi="Myriad Pro"/>
                <w:sz w:val="20"/>
                <w:szCs w:val="20"/>
              </w:rPr>
            </w:pPr>
            <w:r w:rsidRPr="00EC49BC">
              <w:rPr>
                <w:rFonts w:ascii="Myriad Pro" w:hAnsi="Myriad Pro"/>
                <w:sz w:val="20"/>
                <w:szCs w:val="20"/>
              </w:rPr>
              <w:t xml:space="preserve">na określonym terytorium, którego będzie dotyczyć realizacja projektu: maksymalnie </w:t>
            </w:r>
            <w:r w:rsidRPr="00EC49BC">
              <w:rPr>
                <w:rFonts w:ascii="Myriad Pro" w:hAnsi="Myriad Pro"/>
                <w:b/>
                <w:sz w:val="20"/>
                <w:szCs w:val="20"/>
              </w:rPr>
              <w:t xml:space="preserve">2 pkt. </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jc w:val="both"/>
              <w:rPr>
                <w:rFonts w:ascii="Myriad Pro" w:eastAsia="MyriadPro-Regular" w:hAnsi="Myriad Pro" w:cs="Arial"/>
                <w:sz w:val="20"/>
              </w:rPr>
            </w:pPr>
            <w:r w:rsidRPr="00EC49BC">
              <w:rPr>
                <w:rFonts w:ascii="Myriad Pro" w:eastAsia="MyriadPro-Regular" w:hAnsi="Myriad Pro" w:cs="Arial"/>
                <w:sz w:val="20"/>
              </w:rPr>
              <w:t>Zaplecze realizacji projektu</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samodzielnej realizacji projektu:</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maksymalnie </w:t>
            </w:r>
            <w:r w:rsidRPr="00EC49BC">
              <w:rPr>
                <w:rFonts w:ascii="Myriad Pro" w:eastAsia="MyriadPro-Regular" w:hAnsi="Myriad Pro" w:cs="Arial"/>
                <w:b/>
                <w:sz w:val="20"/>
              </w:rPr>
              <w:t>10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2 pkt.</w:t>
            </w:r>
          </w:p>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realizacji projektu w partnerstwie:</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i partnera/ów: maksymalnie </w:t>
            </w:r>
            <w:r w:rsidRPr="00EC49BC">
              <w:rPr>
                <w:rFonts w:ascii="Myriad Pro" w:eastAsia="MyriadPro-Regular" w:hAnsi="Myriad Pro" w:cs="Arial"/>
                <w:b/>
                <w:sz w:val="20"/>
              </w:rPr>
              <w:t>5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1 pkt.</w:t>
            </w:r>
          </w:p>
          <w:p w:rsidR="00B11567" w:rsidRPr="00EE770E"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sz w:val="20"/>
              </w:rPr>
              <w:t xml:space="preserve">Ocena zasadności partnerstwa zawiązanego w celu wspólnej realizacji projektu, w tym sposób podziału realizacji zadań: maksymalnie </w:t>
            </w:r>
            <w:r w:rsidRPr="00EC49BC">
              <w:rPr>
                <w:rFonts w:ascii="Myriad Pro" w:eastAsia="MyriadPro-Regular" w:hAnsi="Myriad Pro" w:cs="Arial"/>
                <w:b/>
                <w:sz w:val="20"/>
              </w:rPr>
              <w:t>5 pkt</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bl>
    <w:p w:rsidR="00B11567" w:rsidRDefault="00B11567" w:rsidP="00B11567"/>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administracyjności</w:t>
            </w:r>
          </w:p>
        </w:tc>
      </w:tr>
      <w:tr w:rsidR="00B11567" w:rsidRPr="002B689F" w:rsidTr="00B11567">
        <w:trPr>
          <w:jc w:val="center"/>
        </w:trPr>
        <w:tc>
          <w:tcPr>
            <w:tcW w:w="536" w:type="dxa"/>
          </w:tcPr>
          <w:p w:rsidR="00B11567" w:rsidRPr="00EC49BC" w:rsidRDefault="00B11567" w:rsidP="00B11567">
            <w:pPr>
              <w:spacing w:before="40" w:after="40" w:line="276" w:lineRule="auto"/>
              <w:ind w:left="-22"/>
              <w:rPr>
                <w:rFonts w:ascii="Myriad Pro" w:hAnsi="Myriad Pro" w:cs="Arial"/>
                <w:sz w:val="20"/>
              </w:rPr>
            </w:pPr>
            <w:r w:rsidRPr="00EC49BC">
              <w:rPr>
                <w:rFonts w:ascii="Myriad Pro" w:hAnsi="Myriad Pro" w:cs="Arial"/>
                <w:sz w:val="20"/>
              </w:rPr>
              <w:t>L.p.</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36"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Intensywność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Wnioskowana kwota i poziom wsparcia są zgodne z zapisami </w:t>
            </w:r>
            <w:r w:rsidRPr="00EC49BC">
              <w:rPr>
                <w:rFonts w:ascii="Myriad Pro" w:hAnsi="Myriad Pro" w:cs="Arial"/>
                <w:i/>
                <w:sz w:val="20"/>
              </w:rPr>
              <w:t>Regulaminu konkursu</w:t>
            </w:r>
            <w:r w:rsidRPr="00EC49BC">
              <w:rPr>
                <w:rFonts w:ascii="Myriad Pro" w:hAnsi="Myriad Pro" w:cs="Arial"/>
                <w:sz w:val="20"/>
              </w:rPr>
              <w:t>.</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kwalifikowalnością wydatków</w:t>
            </w:r>
          </w:p>
        </w:tc>
        <w:tc>
          <w:tcPr>
            <w:tcW w:w="4803" w:type="dxa"/>
          </w:tcPr>
          <w:p w:rsidR="00B11567" w:rsidRPr="00EC49BC" w:rsidRDefault="00B11567" w:rsidP="00B11567">
            <w:pPr>
              <w:autoSpaceDE w:val="0"/>
              <w:autoSpaceDN w:val="0"/>
              <w:adjustRightInd w:val="0"/>
              <w:jc w:val="both"/>
              <w:rPr>
                <w:rFonts w:ascii="Myriad Pro" w:hAnsi="Myriad Pro" w:cs="MyriadPro-It"/>
                <w:i/>
                <w:sz w:val="20"/>
              </w:rPr>
            </w:pPr>
            <w:r w:rsidRPr="00EC49BC">
              <w:rPr>
                <w:rFonts w:ascii="Myriad Pro" w:eastAsia="MyriadPro-Regular" w:hAnsi="Myriad Pro" w:cs="Arial"/>
                <w:sz w:val="20"/>
              </w:rPr>
              <w:t xml:space="preserve">Wydatki w projekcie są zgodne z </w:t>
            </w:r>
            <w:r w:rsidRPr="00EC49BC">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EC49BC">
              <w:rPr>
                <w:rFonts w:ascii="Myriad Pro" w:eastAsia="MyriadPro-Regular" w:hAnsi="Myriad Pro" w:cs="Arial"/>
                <w:sz w:val="20"/>
              </w:rPr>
              <w:t xml:space="preserve"> oraz z</w:t>
            </w:r>
            <w:r w:rsidRPr="00EC49BC">
              <w:rPr>
                <w:rFonts w:ascii="Myriad Pro" w:eastAsia="MyriadPro-Regular" w:hAnsi="Myriad Pro" w:cs="Arial"/>
                <w:i/>
                <w:sz w:val="20"/>
              </w:rPr>
              <w:t xml:space="preserve"> </w:t>
            </w:r>
            <w:r w:rsidRPr="00EC49B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Planowane wydatki są uzasadnione, niezbędne, racjonalne i adekwatne do zakresu merytorycznego</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projektu w tym opisu grupy docelowej i planowanego wsparcia.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EC49BC">
              <w:rPr>
                <w:rFonts w:ascii="Myriad Pro" w:eastAsia="MyriadPro-Regular" w:hAnsi="Myriad Pro" w:cs="Arial"/>
                <w:sz w:val="20"/>
              </w:rPr>
              <w:t>z</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katalogiem wydatków,</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w:t>
            </w:r>
            <w:r>
              <w:rPr>
                <w:rFonts w:ascii="Myriad Pro" w:hAnsi="Myriad Pro" w:cs="Arial"/>
                <w:sz w:val="20"/>
              </w:rPr>
              <w:t xml:space="preserve">ium kierowane są do poprawy lub </w:t>
            </w:r>
            <w:r w:rsidRPr="00EC49BC">
              <w:rPr>
                <w:rFonts w:ascii="Myriad Pro" w:hAnsi="Myriad Pro" w:cs="Arial"/>
                <w:sz w:val="20"/>
              </w:rPr>
              <w:t>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C49BC">
              <w:rPr>
                <w:rFonts w:ascii="Myriad Pro" w:hAnsi="Myriad Pro" w:cs="Arial"/>
                <w:i/>
                <w:sz w:val="20"/>
              </w:rPr>
              <w:t>SOOP RPO WZ 2014-2020</w:t>
            </w:r>
            <w:r w:rsidRPr="00EC49BC">
              <w:rPr>
                <w:rFonts w:ascii="Myriad Pro" w:hAnsi="Myriad Pro" w:cs="Arial"/>
                <w:sz w:val="20"/>
              </w:rPr>
              <w:t xml:space="preserve">, </w:t>
            </w:r>
            <w:r>
              <w:rPr>
                <w:rFonts w:ascii="Myriad Pro" w:eastAsia="MyriadPro-Regular" w:hAnsi="Myriad Pro" w:cs="Arial"/>
                <w:i/>
                <w:sz w:val="20"/>
              </w:rPr>
              <w:t>Wytycznych</w:t>
            </w:r>
            <w:r w:rsidRPr="00EC49BC">
              <w:rPr>
                <w:rFonts w:ascii="Myriad Pro" w:eastAsia="MyriadPro-Regular" w:hAnsi="Myriad Pro" w:cs="Arial"/>
                <w:i/>
                <w:sz w:val="20"/>
              </w:rPr>
              <w:t xml:space="preserve"> w zakresie kwalifikowalności wydatków w ramach Europejskiego Funduszu Rozw</w:t>
            </w:r>
            <w:r>
              <w:rPr>
                <w:rFonts w:ascii="Myriad Pro" w:eastAsia="MyriadPro-Regular" w:hAnsi="Myriad Pro" w:cs="Arial"/>
                <w:i/>
                <w:sz w:val="20"/>
              </w:rPr>
              <w:t xml:space="preserve">oju Regionalnego, Europejskiego </w:t>
            </w:r>
            <w:r w:rsidRPr="00EC49BC">
              <w:rPr>
                <w:rFonts w:ascii="Myriad Pro" w:eastAsia="MyriadPro-Regular" w:hAnsi="Myriad Pro" w:cs="Arial"/>
                <w:i/>
                <w:sz w:val="20"/>
              </w:rPr>
              <w:t>Funduszu Społecznego oraz Fundus</w:t>
            </w:r>
            <w:r>
              <w:rPr>
                <w:rFonts w:ascii="Myriad Pro" w:eastAsia="MyriadPro-Regular" w:hAnsi="Myriad Pro" w:cs="Arial"/>
                <w:i/>
                <w:sz w:val="20"/>
              </w:rPr>
              <w:t xml:space="preserve">zu Spójności na lata 2014-2020 </w:t>
            </w:r>
            <w:r w:rsidRPr="00EC49BC">
              <w:rPr>
                <w:rFonts w:ascii="Myriad Pro" w:eastAsia="MyriadPro-Regular" w:hAnsi="Myriad Pro" w:cs="Arial"/>
                <w:i/>
                <w:sz w:val="20"/>
              </w:rPr>
              <w:t xml:space="preserve">oraz </w:t>
            </w:r>
            <w:r w:rsidRPr="00EC49BC">
              <w:rPr>
                <w:rFonts w:ascii="Myriad Pro" w:eastAsia="MyriadPro-Regular" w:hAnsi="Myriad Pro" w:cs="Arial"/>
                <w:sz w:val="20"/>
              </w:rPr>
              <w:t xml:space="preserve"> </w:t>
            </w:r>
            <w:r w:rsidRPr="00EC49BC">
              <w:rPr>
                <w:rFonts w:ascii="Myriad Pro" w:hAnsi="Myriad Pro" w:cs="Arial"/>
                <w:sz w:val="20"/>
              </w:rPr>
              <w:t xml:space="preserve"> właściwych </w:t>
            </w:r>
            <w:r w:rsidRPr="00EC49BC">
              <w:rPr>
                <w:rFonts w:ascii="Myriad Pro" w:eastAsia="MyriadPro-Regular" w:hAnsi="Myriad Pro" w:cs="Arial"/>
                <w:i/>
                <w:sz w:val="20"/>
              </w:rPr>
              <w:t xml:space="preserve">Wytycznych obszarowych, </w:t>
            </w:r>
            <w:r w:rsidRPr="00EC49BC">
              <w:rPr>
                <w:rFonts w:ascii="Myriad Pro" w:hAnsi="Myriad Pro" w:cs="Arial"/>
                <w:sz w:val="20"/>
              </w:rPr>
              <w:t>mających wpływ na założenia dotyczące kwalifikowalności wydatków.</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eastAsia="MyriadPro-Regular" w:hAnsi="Myriad Pro" w:cs="Arial"/>
                <w:sz w:val="20"/>
              </w:rPr>
              <w:t>Zgodność z warunkami realizacji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eastAsia="MyriadPro-Regular" w:hAnsi="Myriad Pro" w:cs="Arial"/>
                <w:sz w:val="20"/>
              </w:rPr>
              <w:t xml:space="preserve">Wniosek został sporządzony zgodnie </w:t>
            </w:r>
            <w:r>
              <w:rPr>
                <w:rFonts w:ascii="Myriad Pro" w:eastAsia="MyriadPro-Regular" w:hAnsi="Myriad Pro" w:cs="Arial"/>
                <w:sz w:val="20"/>
              </w:rPr>
              <w:t xml:space="preserve">z </w:t>
            </w:r>
            <w:r w:rsidRPr="00EC49B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Regulaminu konkur</w:t>
            </w:r>
            <w:r w:rsidRPr="00EC49BC">
              <w:rPr>
                <w:rFonts w:ascii="Myriad Pro" w:eastAsia="MyriadPro-Regular" w:hAnsi="Myriad Pro" w:cs="Arial"/>
                <w:i/>
                <w:sz w:val="20"/>
              </w:rPr>
              <w:t xml:space="preserve">su </w:t>
            </w:r>
            <w:r w:rsidRPr="00EC49BC">
              <w:rPr>
                <w:rFonts w:ascii="Myriad Pro" w:eastAsia="MyriadPro-Regular" w:hAnsi="Myriad Pro" w:cs="Arial"/>
                <w:sz w:val="20"/>
              </w:rPr>
              <w:t>(np. zasady realizacji danej formy wsparcia)</w:t>
            </w:r>
            <w:r w:rsidRPr="00EC49BC">
              <w:rPr>
                <w:rFonts w:ascii="Myriad Pro" w:eastAsia="MyriadPro-Regular" w:hAnsi="Myriad Pro" w:cs="Arial"/>
                <w:i/>
                <w:sz w:val="20"/>
              </w:rPr>
              <w:t>.</w:t>
            </w:r>
          </w:p>
        </w:tc>
        <w:tc>
          <w:tcPr>
            <w:tcW w:w="6012" w:type="dxa"/>
          </w:tcPr>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Projekty niespełniające kryterium kierowane są do poprawy lub uzupełnienia.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C49BC">
              <w:rPr>
                <w:rFonts w:ascii="Myriad Pro" w:hAnsi="Myriad Pro" w:cs="Arial"/>
                <w:i/>
                <w:sz w:val="20"/>
              </w:rPr>
              <w:t>RPO WZ 2014-2020</w:t>
            </w:r>
            <w:r w:rsidRPr="00EC49BC">
              <w:rPr>
                <w:rFonts w:ascii="Myriad Pro" w:hAnsi="Myriad Pro" w:cs="Arial"/>
                <w:sz w:val="20"/>
              </w:rPr>
              <w:t xml:space="preserve">, przepisów prawa, </w:t>
            </w:r>
            <w:r w:rsidRPr="00EC49BC">
              <w:rPr>
                <w:rFonts w:ascii="Myriad Pro" w:hAnsi="Myriad Pro" w:cs="Arial"/>
                <w:i/>
                <w:sz w:val="20"/>
              </w:rPr>
              <w:t>SOOP RPO WZ 2014-2020</w:t>
            </w:r>
            <w:r w:rsidRPr="00EC49BC">
              <w:rPr>
                <w:rFonts w:ascii="Myriad Pro" w:hAnsi="Myriad Pro" w:cs="Arial"/>
                <w:sz w:val="20"/>
              </w:rPr>
              <w:t xml:space="preserve">, </w:t>
            </w:r>
            <w:r w:rsidRPr="00EC49BC">
              <w:rPr>
                <w:rFonts w:ascii="Myriad Pro" w:eastAsia="MyriadPro-Regular" w:hAnsi="Myriad Pro" w:cs="Arial"/>
                <w:sz w:val="20"/>
              </w:rPr>
              <w:t>właściwych</w:t>
            </w:r>
            <w:r w:rsidRPr="00EC49BC">
              <w:rPr>
                <w:rFonts w:ascii="Myriad Pro" w:eastAsia="MyriadPro-Regular" w:hAnsi="Myriad Pro" w:cs="Arial"/>
                <w:i/>
                <w:sz w:val="20"/>
              </w:rPr>
              <w:t xml:space="preserve"> Wytycznych obszarowych, </w:t>
            </w:r>
            <w:r w:rsidRPr="00EC49BC">
              <w:rPr>
                <w:rFonts w:ascii="Myriad Pro" w:hAnsi="Myriad Pro" w:cs="Arial"/>
                <w:sz w:val="20"/>
              </w:rPr>
              <w:t>mających wpływ na założenia dotyczące uwar</w:t>
            </w:r>
            <w:r>
              <w:rPr>
                <w:rFonts w:ascii="Myriad Pro" w:hAnsi="Myriad Pro" w:cs="Arial"/>
                <w:sz w:val="20"/>
              </w:rPr>
              <w:t>unkowań realizacji wsparcia.</w:t>
            </w:r>
          </w:p>
          <w:p w:rsidR="00B11567" w:rsidRPr="00EC49BC" w:rsidRDefault="00B11567" w:rsidP="00B11567">
            <w:pPr>
              <w:spacing w:before="40" w:line="276" w:lineRule="auto"/>
              <w:jc w:val="both"/>
              <w:rPr>
                <w:rFonts w:ascii="Myriad Pro" w:hAnsi="Myriad Pro" w:cs="Arial"/>
                <w:sz w:val="20"/>
              </w:rPr>
            </w:pPr>
            <w:r w:rsidRPr="00EC49BC">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hAnsi="Myriad Pro" w:cs="Arial"/>
                <w:sz w:val="20"/>
              </w:rPr>
              <w:t xml:space="preserve">Spójność i kompletność zapisów </w:t>
            </w:r>
          </w:p>
        </w:tc>
        <w:tc>
          <w:tcPr>
            <w:tcW w:w="4803" w:type="dxa"/>
          </w:tcPr>
          <w:p w:rsidR="00B11567" w:rsidRPr="00EC49BC" w:rsidRDefault="00B11567" w:rsidP="00B11567">
            <w:pPr>
              <w:autoSpaceDE w:val="0"/>
              <w:autoSpaceDN w:val="0"/>
              <w:adjustRightInd w:val="0"/>
              <w:jc w:val="both"/>
              <w:rPr>
                <w:rFonts w:ascii="Myriad Pro" w:hAnsi="Myriad Pro" w:cs="Arial"/>
                <w:sz w:val="20"/>
              </w:rPr>
            </w:pPr>
            <w:r w:rsidRPr="00EC49BC">
              <w:rPr>
                <w:rFonts w:ascii="Myriad Pro" w:eastAsia="MyriadPro-Regular" w:hAnsi="Myriad Pro" w:cs="Arial"/>
                <w:sz w:val="20"/>
              </w:rPr>
              <w:t xml:space="preserve">Wniosek jest spójny i kompletny w odniesieniu do dokonanej oceny. </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3C4F4C" w:rsidRDefault="003C4F4C" w:rsidP="00BA003B">
      <w:pPr>
        <w:rPr>
          <w:rFonts w:ascii="Myriad Pro" w:hAnsi="Myriad Pro"/>
          <w:b/>
          <w:sz w:val="20"/>
        </w:rPr>
      </w:pPr>
    </w:p>
    <w:p w:rsidR="005E719D" w:rsidRPr="005E719D" w:rsidRDefault="007412D6" w:rsidP="003C4F4C">
      <w:pPr>
        <w:jc w:val="center"/>
        <w:rPr>
          <w:rFonts w:ascii="Myriad Pro" w:hAnsi="Myriad Pro"/>
          <w:sz w:val="20"/>
        </w:rPr>
      </w:pPr>
      <w:r w:rsidRPr="005E719D">
        <w:rPr>
          <w:rFonts w:ascii="Myriad Pro" w:hAnsi="Myriad Pro"/>
          <w:b/>
          <w:sz w:val="20"/>
        </w:rPr>
        <w:t xml:space="preserve">Kryteria szczegółowe </w:t>
      </w:r>
      <w:r w:rsidRPr="005E719D">
        <w:rPr>
          <w:rFonts w:ascii="Myriad Pro" w:eastAsiaTheme="majorEastAsia" w:hAnsi="Myriad Pro" w:cs="Arial"/>
          <w:b/>
          <w:bCs/>
          <w:sz w:val="20"/>
        </w:rPr>
        <w:t xml:space="preserve">przyjęte Uchwałą Nr 19/19 Komitetu Monitorującego RPO WZ 2014-2020 z dnia 14 lutego 2019 r. </w:t>
      </w:r>
      <w:r w:rsidRPr="005E719D">
        <w:rPr>
          <w:rFonts w:ascii="Myriad Pro" w:hAnsi="Myriad Pro"/>
          <w:b/>
          <w:sz w:val="20"/>
        </w:rPr>
        <w:t>(tryb konkursowy)</w:t>
      </w:r>
    </w:p>
    <w:tbl>
      <w:tblPr>
        <w:tblStyle w:val="Tabela-Siatka"/>
        <w:tblW w:w="14175" w:type="dxa"/>
        <w:shd w:val="clear" w:color="auto" w:fill="92CDDC" w:themeFill="accent5" w:themeFillTint="99"/>
        <w:tblLayout w:type="fixed"/>
        <w:tblLook w:val="04A0" w:firstRow="1" w:lastRow="0" w:firstColumn="1" w:lastColumn="0" w:noHBand="0" w:noVBand="1"/>
      </w:tblPr>
      <w:tblGrid>
        <w:gridCol w:w="1900"/>
        <w:gridCol w:w="12275"/>
      </w:tblGrid>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Oś priorytetowa</w:t>
            </w:r>
          </w:p>
        </w:tc>
        <w:tc>
          <w:tcPr>
            <w:tcW w:w="12275"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VIII Edukacja</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Priorytet Inwestycyjny</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10iii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Działanie</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8.10  Wsparcie osób dorosłych, w szczególności osób o niskich kwalifikacjach i osób starszych w zakresie doskonalenia umiejętności wykorzystywania technologii informacyjno – komunikacyjnych i porozumiewania się w językach obcych</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Typ projektu</w:t>
            </w:r>
          </w:p>
        </w:tc>
        <w:tc>
          <w:tcPr>
            <w:tcW w:w="12275" w:type="dxa"/>
            <w:shd w:val="clear" w:color="auto" w:fill="92CDDC" w:themeFill="accent5" w:themeFillTint="99"/>
          </w:tcPr>
          <w:p w:rsidR="005E719D" w:rsidRPr="00F53B46" w:rsidRDefault="005E719D" w:rsidP="001B0A9F">
            <w:pPr>
              <w:pStyle w:val="Akapitzlist"/>
              <w:numPr>
                <w:ilvl w:val="0"/>
                <w:numId w:val="321"/>
              </w:numPr>
              <w:spacing w:before="40" w:after="40"/>
              <w:ind w:left="368" w:hanging="283"/>
              <w:jc w:val="both"/>
            </w:pPr>
            <w:r w:rsidRPr="00F53B46">
              <w:rPr>
                <w:rFonts w:cs="Arial"/>
              </w:rPr>
              <w:t>Szkolenia lub inne formy uzyskiwania kwalifikacji lub zdobywania i poprawy kompetencji</w:t>
            </w:r>
            <w:r>
              <w:rPr>
                <w:rFonts w:cs="Arial"/>
              </w:rPr>
              <w:t xml:space="preserve"> cyfrowych, skierowane </w:t>
            </w:r>
            <w:r w:rsidRPr="00F53B46">
              <w:rPr>
                <w:rFonts w:cs="Arial"/>
              </w:rPr>
              <w:t>do osób dorosłych, które z własnej inicjatywy są zainteresowane nabyciem, uzupełnieniem lub podwyższeniem umiejętności, kompetencji lub kwalifikacji w powyższym zakresie.</w:t>
            </w:r>
          </w:p>
          <w:p w:rsidR="005E719D" w:rsidRPr="00F53B46" w:rsidRDefault="005E719D" w:rsidP="001B0A9F">
            <w:pPr>
              <w:pStyle w:val="Akapitzlist"/>
              <w:numPr>
                <w:ilvl w:val="0"/>
                <w:numId w:val="321"/>
              </w:numPr>
              <w:spacing w:before="40" w:after="40"/>
              <w:ind w:left="368" w:hanging="283"/>
              <w:jc w:val="both"/>
            </w:pPr>
            <w:r w:rsidRPr="00F53B46">
              <w:rPr>
                <w:rFonts w:cs="Arial"/>
              </w:rPr>
              <w:t>Szkolenia prowadzące do uzyskiwania kwalifikacji językowych, skierowane do osób dorosłych, które z własnej inicjatywy są zainteresowane nabyciem kwalifikacji  w powyższym zakresie.</w:t>
            </w:r>
          </w:p>
        </w:tc>
      </w:tr>
    </w:tbl>
    <w:p w:rsidR="005E719D" w:rsidRPr="00F53B46" w:rsidRDefault="005E719D" w:rsidP="005E719D">
      <w:pPr>
        <w:spacing w:before="120" w:after="120" w:line="240" w:lineRule="auto"/>
        <w:rPr>
          <w:rFonts w:ascii="Myriad Pro" w:hAnsi="Myriad Pro"/>
          <w:sz w:val="20"/>
        </w:rPr>
      </w:pPr>
    </w:p>
    <w:tbl>
      <w:tblPr>
        <w:tblStyle w:val="Tabela-Siatka"/>
        <w:tblW w:w="14220" w:type="dxa"/>
        <w:tblLayout w:type="fixed"/>
        <w:tblLook w:val="04A0" w:firstRow="1" w:lastRow="0" w:firstColumn="1" w:lastColumn="0" w:noHBand="0" w:noVBand="1"/>
      </w:tblPr>
      <w:tblGrid>
        <w:gridCol w:w="539"/>
        <w:gridCol w:w="2832"/>
        <w:gridCol w:w="6235"/>
        <w:gridCol w:w="4614"/>
      </w:tblGrid>
      <w:tr w:rsidR="005E719D" w:rsidRPr="00F53B46" w:rsidTr="00915120">
        <w:tc>
          <w:tcPr>
            <w:tcW w:w="14220" w:type="dxa"/>
            <w:gridSpan w:val="4"/>
            <w:shd w:val="clear" w:color="auto" w:fill="BFBFBF" w:themeFill="background1" w:themeFillShade="BF"/>
          </w:tcPr>
          <w:p w:rsidR="005E719D" w:rsidRPr="00F53B46" w:rsidRDefault="005E719D" w:rsidP="00915120">
            <w:pPr>
              <w:spacing w:before="40" w:after="40"/>
              <w:jc w:val="center"/>
              <w:rPr>
                <w:rFonts w:ascii="Myriad Pro" w:hAnsi="Myriad Pro"/>
                <w:b/>
                <w:sz w:val="20"/>
              </w:rPr>
            </w:pPr>
            <w:r w:rsidRPr="00F53B46">
              <w:rPr>
                <w:rFonts w:ascii="Myriad Pro" w:hAnsi="Myriad Pro"/>
                <w:b/>
                <w:sz w:val="20"/>
              </w:rPr>
              <w:t>Kryteria dopuszczalności</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L.p.</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Nazwa kryterium</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Definicja kryterium</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Opis znaczenia kryterium</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1</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2</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3</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4</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Wymogi organizacyjne</w:t>
            </w:r>
          </w:p>
        </w:tc>
        <w:tc>
          <w:tcPr>
            <w:tcW w:w="6235" w:type="dxa"/>
            <w:shd w:val="clear" w:color="auto" w:fill="auto"/>
          </w:tcPr>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r w:rsidRPr="00F53B46">
              <w:rPr>
                <w:rFonts w:eastAsiaTheme="majorEastAsia" w:cstheme="majorBidi"/>
                <w:bCs/>
              </w:rPr>
              <w:t xml:space="preserve"> (Typ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r w:rsidRPr="00F53B46">
              <w:rPr>
                <w:rFonts w:eastAsiaTheme="majorEastAsia" w:cstheme="majorBidi"/>
                <w:bCs/>
              </w:rPr>
              <w:t>(Typ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color w:val="FF0000"/>
                <w:sz w:val="20"/>
                <w:highlight w:val="yellow"/>
              </w:rPr>
            </w:pPr>
            <w:r w:rsidRPr="00F53B46">
              <w:rPr>
                <w:rFonts w:ascii="Myriad Pro" w:hAnsi="Myriad Pro"/>
                <w:sz w:val="20"/>
              </w:rPr>
              <w:t>Zgodność wsparcia</w:t>
            </w:r>
          </w:p>
        </w:tc>
        <w:tc>
          <w:tcPr>
            <w:tcW w:w="6235" w:type="dxa"/>
            <w:shd w:val="clear" w:color="auto" w:fill="auto"/>
          </w:tcPr>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zakłada realizację wyłącznie jednego typu projektu - wsparcie w zakresie wyłącznie kompetencji językowych albo wyłącznie kompetencji cyfrowych.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Maksymalna wartość dofinansowania projektu wynosi 9 500 000,00 PLN.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skierowany do grup docelowych z obszaru województwa zachodniopomorskiego (osób fizycznych  - pracujących, uczących się lub zamieszkujących na obszarze województwa zachodniopomorskiego w rozumieniu przepisów Kodeksu Cywilnego) w wieku 25 lat i więcej.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Wsparciem w ramach projektu zostanie objętych co najmniej 4 000 osób</w:t>
            </w:r>
            <w:r w:rsidRPr="00F53B46">
              <w:rPr>
                <w:rFonts w:eastAsiaTheme="majorEastAsia" w:cs="Arial"/>
                <w:bCs/>
              </w:rPr>
              <w:t xml:space="preserve"> z czego do 30.06.2021 r. co najmniej 2000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W szczególnie uzasadnionych przypadkach na etapie realizacji projektu, za zgodą Instytucji Pośredniczącej RPO WZ dopuszcza się możliwość odstąpienia od kryterium w zakresie wartości wskaźnika pośredniego do osiągnięcia we wskazanym okresie. (Typ projektu 1)</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Wsparciem w ramach projektu zostanie objętych co najmniej 7 443 osób</w:t>
            </w:r>
            <w:r w:rsidRPr="00F53B46">
              <w:rPr>
                <w:rFonts w:eastAsiaTheme="majorEastAsia" w:cs="Arial"/>
                <w:bCs/>
              </w:rPr>
              <w:t xml:space="preserve"> z czego do 30.06.2021 r. co najmniej 3700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 xml:space="preserve">W szczególnie uzasadnionych przypadkach na etapie realizacji projektu, za zgodą Instytucji Pośredniczącej RPO WZ dopuszcza się możliwość odstąpienia od kryterium </w:t>
            </w:r>
            <w:r>
              <w:rPr>
                <w:rFonts w:cs="Arial"/>
                <w:bCs/>
              </w:rPr>
              <w:t xml:space="preserve"> </w:t>
            </w:r>
            <w:r w:rsidRPr="00F53B46">
              <w:rPr>
                <w:rFonts w:cs="Arial"/>
                <w:bCs/>
              </w:rPr>
              <w:t>w zakresie wartości wskaźnika pośredn</w:t>
            </w:r>
            <w:r>
              <w:rPr>
                <w:rFonts w:cs="Arial"/>
                <w:bCs/>
              </w:rPr>
              <w:t xml:space="preserve">iego do osiągnięcia we wskazanym </w:t>
            </w:r>
            <w:r w:rsidRPr="00F53B46">
              <w:rPr>
                <w:rFonts w:cs="Arial"/>
                <w:bCs/>
              </w:rPr>
              <w:t xml:space="preserve"> okresie.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realizowany jest maksymalnie do dnia 31.12.2022 r.  </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rPr>
              <w:t>W szczególnie uzasadnionych przypadkach</w:t>
            </w:r>
            <w:r w:rsidRPr="00F53B46">
              <w:rPr>
                <w:rFonts w:cs="Arial"/>
                <w:bCs/>
              </w:rPr>
              <w:t xml:space="preserve"> na etapie realizacji projektu</w:t>
            </w:r>
            <w:r w:rsidRPr="00F53B46">
              <w:rPr>
                <w:rFonts w:cs="Arial"/>
              </w:rPr>
              <w:t xml:space="preserve">, za zgodą Instytucji Pośredniczącej RPO WZ </w:t>
            </w:r>
            <w:r w:rsidRPr="00F53B46">
              <w:rPr>
                <w:rFonts w:cs="Arial"/>
                <w:bCs/>
              </w:rPr>
              <w:t xml:space="preserve">dopuszcza się możliwość odstąpienia od kryterium.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eastAsiaTheme="majorEastAsia" w:cs="Arial"/>
                <w:bCs/>
              </w:rPr>
              <w:t xml:space="preserve">Minimum 75% uczestników projektu, w wyniku udziału </w:t>
            </w:r>
            <w:r w:rsidRPr="00F53B46">
              <w:rPr>
                <w:rFonts w:eastAsiaTheme="majorEastAsia" w:cs="Arial"/>
                <w:bCs/>
              </w:rPr>
              <w:br/>
              <w:t xml:space="preserve">w projekcie uzyska kwalifikacje lub nabędzie kompetencje </w:t>
            </w:r>
            <w:r w:rsidRPr="00F53B46">
              <w:rPr>
                <w:rFonts w:cs="Arial"/>
                <w:bCs/>
              </w:rPr>
              <w:t xml:space="preserve">potwierdzone dokumentem w rozumieniu </w:t>
            </w:r>
            <w:r w:rsidRPr="00F53B46">
              <w:rPr>
                <w:rFonts w:cs="Arial"/>
                <w:bCs/>
                <w:i/>
              </w:rPr>
              <w:t>Wytycznych w zakresie monitorowania postępu rzeczowego realizacji programów operacyjnych na lata 2014-2020.</w:t>
            </w:r>
            <w:r w:rsidRPr="00F53B46">
              <w:rPr>
                <w:rFonts w:eastAsiaTheme="majorEastAsia" w:cstheme="majorBidi"/>
                <w:bCs/>
              </w:rPr>
              <w:t xml:space="preserve"> (Typ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 xml:space="preserve">Projektodawca wniesie wkład własny w wysokości </w:t>
            </w:r>
            <w:r w:rsidRPr="00F53B46">
              <w:rPr>
                <w:rFonts w:cs="Arial"/>
              </w:rPr>
              <w:t>nie mniejszej niż 10% wartości projektu, zgodnie z zapisami zawartymi w Szczegółowym Opisie Osi Priorytetowych Regionalnego Programu Operacyjnego Województwa Zachodniopomorskiego 2014-2020.</w:t>
            </w:r>
            <w:r w:rsidRPr="00F53B46">
              <w:rPr>
                <w:rFonts w:eastAsiaTheme="majorEastAsia" w:cstheme="majorBidi"/>
                <w:bCs/>
              </w:rPr>
              <w:t xml:space="preserve"> (Typ projektu 1, 2)</w:t>
            </w:r>
            <w:r w:rsidRPr="00F53B46">
              <w:rPr>
                <w:rFonts w:cs="Arial"/>
              </w:rPr>
              <w:t xml:space="preserve"> </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będą realizowane zgodnie z Europejskim Systemem Opisu Kształcenia Językowego i zakończą się formalnym wynikiem oceny i walidacji oraz będą prowadziły do uzyskania kwalifikacji językowych (certyfikatu).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lub inne formy uzyskiwania kwalifikacji lub zdobywania i poprawy kompetencji będą kończyły się:</w:t>
            </w:r>
          </w:p>
          <w:p w:rsidR="005E719D" w:rsidRPr="00F53B46"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w przypadku kwalifikacji - formalnym wynikiem oceny i walidacji oraz będą prowadziły do uzyskania certyfikatu</w:t>
            </w:r>
            <w:r>
              <w:rPr>
                <w:rFonts w:cs="Arial"/>
                <w:bCs/>
              </w:rPr>
              <w:t>,</w:t>
            </w:r>
          </w:p>
          <w:p w:rsidR="005E719D" w:rsidRPr="000149B8"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w przypadku kompetencji - uzyskaniem przez uczestników projektów dokumentu potwierdzającego nabycie kompetencji, zgodnie z  planowanymi we wniosku o dofinansowanie projektu etapami, o których mowa w </w:t>
            </w:r>
            <w:r w:rsidRPr="00F53B46">
              <w:rPr>
                <w:rFonts w:cs="Arial"/>
                <w:bCs/>
                <w:i/>
              </w:rPr>
              <w:t>Wytycznych w zakresie monitorowania postępu rzeczowego realizacji programów operacyjnych na lata 2014-2020.</w:t>
            </w:r>
            <w:r w:rsidRPr="000149B8">
              <w:rPr>
                <w:bCs/>
              </w:rPr>
              <w:t>(Typ projektu 1)</w:t>
            </w:r>
          </w:p>
          <w:p w:rsidR="005E719D" w:rsidRPr="00F53B46" w:rsidRDefault="005E719D" w:rsidP="00915120">
            <w:pPr>
              <w:spacing w:before="40" w:after="40"/>
              <w:jc w:val="both"/>
              <w:rPr>
                <w:rFonts w:ascii="Myriad Pro" w:hAnsi="Myriad Pro"/>
                <w:bCs/>
                <w:sz w:val="20"/>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 „nie dotyczy”.</w:t>
            </w:r>
          </w:p>
        </w:tc>
      </w:tr>
    </w:tbl>
    <w:p w:rsidR="005E719D" w:rsidRPr="00793323" w:rsidRDefault="005E719D" w:rsidP="005E719D">
      <w:pPr>
        <w:spacing w:before="120" w:after="120" w:line="240" w:lineRule="auto"/>
        <w:rPr>
          <w:rFonts w:ascii="Myriad Pro" w:hAnsi="Myriad Pro"/>
          <w:sz w:val="20"/>
        </w:rPr>
      </w:pPr>
    </w:p>
    <w:tbl>
      <w:tblPr>
        <w:tblW w:w="14212"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9067"/>
        <w:gridCol w:w="4614"/>
      </w:tblGrid>
      <w:tr w:rsidR="005E719D" w:rsidRPr="00793323" w:rsidTr="002B2B4C">
        <w:trPr>
          <w:trHeight w:val="296"/>
          <w:jc w:val="center"/>
        </w:trPr>
        <w:tc>
          <w:tcPr>
            <w:tcW w:w="14212" w:type="dxa"/>
            <w:gridSpan w:val="3"/>
            <w:shd w:val="clear" w:color="auto" w:fill="BFBFBF" w:themeFill="background1" w:themeFillShade="BF"/>
          </w:tcPr>
          <w:p w:rsidR="005E719D" w:rsidRPr="00793323" w:rsidRDefault="005E719D" w:rsidP="00915120">
            <w:pPr>
              <w:spacing w:before="40" w:after="40" w:line="240" w:lineRule="auto"/>
              <w:contextualSpacing/>
              <w:jc w:val="center"/>
              <w:rPr>
                <w:rFonts w:ascii="Myriad Pro" w:hAnsi="Myriad Pro"/>
                <w:b/>
                <w:sz w:val="20"/>
              </w:rPr>
            </w:pPr>
            <w:r w:rsidRPr="00793323">
              <w:rPr>
                <w:rFonts w:ascii="Myriad Pro" w:hAnsi="Myriad Pro"/>
                <w:b/>
                <w:sz w:val="20"/>
              </w:rPr>
              <w:t>Kryteria premiujące</w:t>
            </w:r>
          </w:p>
        </w:tc>
      </w:tr>
      <w:tr w:rsidR="005E719D" w:rsidRPr="00793323" w:rsidTr="002B2B4C">
        <w:trPr>
          <w:trHeight w:val="244"/>
          <w:jc w:val="center"/>
        </w:trPr>
        <w:tc>
          <w:tcPr>
            <w:tcW w:w="531" w:type="dxa"/>
          </w:tcPr>
          <w:p w:rsidR="005E719D" w:rsidRPr="00793323" w:rsidRDefault="002B2B4C" w:rsidP="002B2B4C">
            <w:pPr>
              <w:pStyle w:val="Akapitzlist"/>
              <w:numPr>
                <w:ilvl w:val="0"/>
                <w:numId w:val="0"/>
              </w:numPr>
              <w:spacing w:before="40" w:after="40" w:line="240" w:lineRule="auto"/>
              <w:contextualSpacing w:val="0"/>
            </w:pPr>
            <w:r>
              <w:t>L.p.</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Definicja kryterium</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Opis znaczenia kryterium</w:t>
            </w:r>
          </w:p>
        </w:tc>
      </w:tr>
      <w:tr w:rsidR="005E719D" w:rsidRPr="00793323" w:rsidTr="002B2B4C">
        <w:trPr>
          <w:trHeight w:val="251"/>
          <w:jc w:val="center"/>
        </w:trPr>
        <w:tc>
          <w:tcPr>
            <w:tcW w:w="531" w:type="dxa"/>
          </w:tcPr>
          <w:p w:rsidR="005E719D" w:rsidRPr="00793323" w:rsidRDefault="005E719D" w:rsidP="002B2B4C">
            <w:pPr>
              <w:pStyle w:val="Akapitzlist"/>
              <w:numPr>
                <w:ilvl w:val="0"/>
                <w:numId w:val="0"/>
              </w:numPr>
              <w:spacing w:before="40" w:after="40" w:line="240" w:lineRule="auto"/>
              <w:contextualSpacing w:val="0"/>
            </w:pPr>
            <w:r w:rsidRPr="00793323">
              <w:t>1</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2</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3</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Udział osób z niepełnosprawnościami w proj</w:t>
            </w:r>
            <w:r w:rsidR="00051C9A">
              <w:rPr>
                <w:rFonts w:ascii="Myriad Pro" w:hAnsi="Myriad Pro" w:cs="Arial"/>
                <w:sz w:val="20"/>
              </w:rPr>
              <w:t>ekcie wyniesie  przynajmniej 20</w:t>
            </w:r>
            <w:r w:rsidRPr="00793323">
              <w:rPr>
                <w:rFonts w:ascii="Myriad Pro" w:hAnsi="Myriad Pro" w:cs="Arial"/>
                <w:sz w:val="20"/>
              </w:rPr>
              <w:t xml:space="preserve">% ogółu uczestników. </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b/>
                <w:bCs/>
                <w:color w:val="4F81BD"/>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Minimum 50% uczestników projektu stanowią osoby o niskich kwalifikacjach.</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Del="00F474BA" w:rsidRDefault="005E719D" w:rsidP="00915120">
            <w:pPr>
              <w:spacing w:before="40" w:after="40" w:line="240" w:lineRule="auto"/>
              <w:contextualSpacing/>
              <w:rPr>
                <w:rFonts w:ascii="Myriad Pro" w:hAnsi="Myriad Pro"/>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Minimum 90% uczestników projektu, w wyniku udziału  w projekcie uzyska kwalifikacje lub nabędzie kompetencje potwierdzone dokumentem w rozumieniu </w:t>
            </w:r>
            <w:r w:rsidRPr="00625190">
              <w:rPr>
                <w:rFonts w:ascii="Myriad Pro" w:hAnsi="Myriad Pro" w:cs="Arial"/>
                <w:i/>
                <w:sz w:val="20"/>
              </w:rPr>
              <w:t>Wytycznych w zakresie monitorowania postępu rzeczowego realizacji programów operacyjnych na lata 2014-2020</w:t>
            </w:r>
            <w:r w:rsidRPr="00793323">
              <w:rPr>
                <w:rFonts w:ascii="Myriad Pro" w:hAnsi="Myriad Pro" w:cs="Arial"/>
                <w:sz w:val="20"/>
              </w:rPr>
              <w:t xml:space="preserve">.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10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Projektodawca zapewni preferencyjne warunki rekrutacji do projektu dla osób z terenu gmin z obszaru  Specjalnej Strefy Włączenia.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5</w:t>
            </w:r>
          </w:p>
        </w:tc>
      </w:tr>
    </w:tbl>
    <w:p w:rsidR="006C43E7" w:rsidRPr="007412D6" w:rsidRDefault="006C43E7" w:rsidP="00575FB5">
      <w:pPr>
        <w:jc w:val="both"/>
        <w:rPr>
          <w:rFonts w:ascii="Myriad Pro" w:hAnsi="Myriad Pro"/>
          <w:sz w:val="20"/>
        </w:rPr>
      </w:pPr>
    </w:p>
    <w:sectPr w:rsidR="006C43E7" w:rsidRPr="007412D6" w:rsidSect="00593E4F">
      <w:pgSz w:w="16838" w:h="11906" w:orient="landscape"/>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829" w:rsidRDefault="00525829" w:rsidP="00EF7519">
      <w:pPr>
        <w:spacing w:after="0" w:line="240" w:lineRule="auto"/>
      </w:pPr>
      <w:r>
        <w:separator/>
      </w:r>
    </w:p>
  </w:endnote>
  <w:endnote w:type="continuationSeparator" w:id="0">
    <w:p w:rsidR="00525829" w:rsidRDefault="00525829" w:rsidP="00EF7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Myriad Pro">
    <w:panose1 w:val="00000000000000000000"/>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MS Gothic"/>
    <w:charset w:val="80"/>
    <w:family w:val="auto"/>
    <w:pitch w:val="variable"/>
    <w:sig w:usb0="00000000"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MyriadPro-Regular">
    <w:altName w:val="Corbel"/>
    <w:panose1 w:val="00000000000000000000"/>
    <w:charset w:val="EE"/>
    <w:family w:val="auto"/>
    <w:notTrueType/>
    <w:pitch w:val="default"/>
    <w:sig w:usb0="00000005" w:usb1="00000000" w:usb2="00000000" w:usb3="00000000" w:csb0="00000002" w:csb1="00000000"/>
  </w:font>
  <w:font w:name="Malgun Gothic">
    <w:panose1 w:val="020B0503020000020004"/>
    <w:charset w:val="81"/>
    <w:family w:val="swiss"/>
    <w:pitch w:val="variable"/>
    <w:sig w:usb0="9000002F" w:usb1="29D77CFB" w:usb2="00000012" w:usb3="00000000" w:csb0="00080001" w:csb1="00000000"/>
  </w:font>
  <w:font w:name="MyriadPro-It">
    <w:panose1 w:val="00000000000000000000"/>
    <w:charset w:val="EE"/>
    <w:family w:val="roman"/>
    <w:notTrueType/>
    <w:pitch w:val="default"/>
    <w:sig w:usb0="00000005" w:usb1="00000000" w:usb2="00000000" w:usb3="00000000" w:csb0="00000002" w:csb1="00000000"/>
  </w:font>
  <w:font w:name="MyriadPro">
    <w:altName w:val="Times New Roman"/>
    <w:panose1 w:val="00000000000000000000"/>
    <w:charset w:val="00"/>
    <w:family w:val="roman"/>
    <w:notTrueType/>
    <w:pitch w:val="default"/>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7714"/>
      <w:docPartObj>
        <w:docPartGallery w:val="Page Numbers (Bottom of Page)"/>
        <w:docPartUnique/>
      </w:docPartObj>
    </w:sdtPr>
    <w:sdtEndPr/>
    <w:sdtContent>
      <w:p w:rsidR="00525829" w:rsidRDefault="00EF05C7">
        <w:pPr>
          <w:pStyle w:val="Stopka"/>
          <w:jc w:val="right"/>
        </w:pPr>
        <w:r>
          <w:fldChar w:fldCharType="begin"/>
        </w:r>
        <w:r>
          <w:instrText xml:space="preserve"> PAGE   \* MERGEFORMAT </w:instrText>
        </w:r>
        <w:r>
          <w:fldChar w:fldCharType="separate"/>
        </w:r>
        <w:r>
          <w:rPr>
            <w:noProof/>
          </w:rPr>
          <w:t>1</w:t>
        </w:r>
        <w:r>
          <w:rPr>
            <w:noProof/>
          </w:rPr>
          <w:fldChar w:fldCharType="end"/>
        </w:r>
      </w:p>
    </w:sdtContent>
  </w:sdt>
  <w:p w:rsidR="00525829" w:rsidRDefault="005258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829" w:rsidRDefault="00525829" w:rsidP="00EF7519">
      <w:pPr>
        <w:spacing w:after="0" w:line="240" w:lineRule="auto"/>
      </w:pPr>
      <w:r>
        <w:separator/>
      </w:r>
    </w:p>
  </w:footnote>
  <w:footnote w:type="continuationSeparator" w:id="0">
    <w:p w:rsidR="00525829" w:rsidRDefault="00525829" w:rsidP="00EF7519">
      <w:pPr>
        <w:spacing w:after="0" w:line="240" w:lineRule="auto"/>
      </w:pPr>
      <w:r>
        <w:continuationSeparator/>
      </w:r>
    </w:p>
  </w:footnote>
  <w:footnote w:id="1">
    <w:p w:rsidR="00525829" w:rsidRPr="00FB0700" w:rsidRDefault="00525829" w:rsidP="00440DE4">
      <w:pPr>
        <w:pStyle w:val="Tekstprzypisudolnego"/>
        <w:tabs>
          <w:tab w:val="left" w:pos="3795"/>
        </w:tabs>
        <w:rPr>
          <w:sz w:val="18"/>
          <w:szCs w:val="18"/>
        </w:rPr>
      </w:pPr>
      <w:r w:rsidRPr="00FB0700">
        <w:rPr>
          <w:rStyle w:val="Odwoanieprzypisudolnego"/>
        </w:rPr>
        <w:footnoteRef/>
      </w:r>
      <w:r w:rsidRPr="00FB0700">
        <w:rPr>
          <w:sz w:val="18"/>
          <w:szCs w:val="18"/>
        </w:rPr>
        <w:t xml:space="preserve"> </w:t>
      </w:r>
      <w:r w:rsidRPr="00FB0700">
        <w:rPr>
          <w:rFonts w:ascii="Arial" w:hAnsi="Arial" w:cs="Arial"/>
          <w:sz w:val="18"/>
          <w:szCs w:val="18"/>
        </w:rPr>
        <w:t>Z ewentualnymi późniejszymi zmianami.</w:t>
      </w:r>
      <w:r w:rsidRPr="00FB0700">
        <w:rPr>
          <w:rFonts w:ascii="Arial" w:hAnsi="Arial" w:cs="Arial"/>
          <w:sz w:val="18"/>
          <w:szCs w:val="18"/>
        </w:rPr>
        <w:tab/>
      </w:r>
    </w:p>
  </w:footnote>
  <w:footnote w:id="2">
    <w:p w:rsidR="00525829" w:rsidRDefault="00525829">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3">
    <w:p w:rsidR="00525829" w:rsidRDefault="00525829">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4">
    <w:p w:rsidR="00525829" w:rsidRPr="006208F9" w:rsidRDefault="00525829" w:rsidP="001D3A9C">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5">
    <w:p w:rsidR="00525829" w:rsidRPr="00503FE9" w:rsidRDefault="00525829" w:rsidP="001D3A9C">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6">
    <w:p w:rsidR="00525829" w:rsidRPr="005C17F4" w:rsidRDefault="00525829"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525829" w:rsidRPr="005C17F4" w:rsidRDefault="00525829" w:rsidP="001B0A9F">
      <w:pPr>
        <w:pStyle w:val="Akapitzlist"/>
        <w:numPr>
          <w:ilvl w:val="0"/>
          <w:numId w:val="297"/>
        </w:numPr>
        <w:spacing w:before="40" w:after="40" w:line="240" w:lineRule="auto"/>
        <w:rPr>
          <w:rFonts w:cs="Arial"/>
          <w:bCs/>
          <w:sz w:val="16"/>
          <w:szCs w:val="16"/>
        </w:rPr>
      </w:pPr>
      <w:r w:rsidRPr="005C17F4">
        <w:rPr>
          <w:rFonts w:cs="Arial"/>
          <w:bCs/>
          <w:sz w:val="16"/>
          <w:szCs w:val="16"/>
        </w:rPr>
        <w:t>pracujących w momencie przystąpienia do projektu.</w:t>
      </w:r>
    </w:p>
    <w:p w:rsidR="00525829" w:rsidRPr="005C17F4" w:rsidRDefault="00525829" w:rsidP="00C34668">
      <w:pPr>
        <w:pStyle w:val="Tekstprzypisudolnego"/>
        <w:rPr>
          <w:szCs w:val="16"/>
        </w:rPr>
      </w:pPr>
    </w:p>
  </w:footnote>
  <w:footnote w:id="7">
    <w:p w:rsidR="00525829" w:rsidRPr="005C17F4" w:rsidRDefault="00525829" w:rsidP="00C34668">
      <w:pPr>
        <w:pStyle w:val="Tekstprzypisudolnego"/>
        <w:rPr>
          <w:rFonts w:cs="Arial"/>
          <w:szCs w:val="16"/>
        </w:rPr>
      </w:pPr>
      <w:r w:rsidRPr="005C17F4">
        <w:rPr>
          <w:rStyle w:val="Odwoanieprzypisudolnego"/>
          <w:rFonts w:cs="Arial"/>
          <w:szCs w:val="16"/>
        </w:rPr>
        <w:footnoteRef/>
      </w:r>
      <w:r w:rsidRPr="005C17F4">
        <w:rPr>
          <w:rFonts w:cs="Arial"/>
          <w:szCs w:val="16"/>
        </w:rPr>
        <w:t xml:space="preserve"> Równowartość kwoty 100 tys. EUR jest ustalana w sposób wskazany w przypisie 70 </w:t>
      </w:r>
      <w:r w:rsidRPr="005C17F4">
        <w:rPr>
          <w:rFonts w:cs="Arial"/>
          <w:i/>
          <w:iCs/>
          <w:szCs w:val="16"/>
        </w:rPr>
        <w:t>Wytycznych w zakresie kwalifikowalności wydatków w ramach EFRR, EFS I FS na lata 2014-2020.</w:t>
      </w:r>
    </w:p>
  </w:footnote>
  <w:footnote w:id="8">
    <w:p w:rsidR="00525829" w:rsidRPr="00503FE9" w:rsidRDefault="00525829" w:rsidP="00C34668">
      <w:pPr>
        <w:pStyle w:val="Tekstprzypisudolnego"/>
      </w:pPr>
      <w:r w:rsidRPr="005C17F4">
        <w:rPr>
          <w:rStyle w:val="Odwoanieprzypisudolnego"/>
          <w:rFonts w:cs="Arial"/>
          <w:szCs w:val="16"/>
        </w:rPr>
        <w:footnoteRef/>
      </w:r>
      <w:r w:rsidRPr="005C17F4">
        <w:rPr>
          <w:rFonts w:cs="Arial"/>
          <w:szCs w:val="16"/>
        </w:rPr>
        <w:t xml:space="preserve"> Zgodnie z pkt. 1 podrozdziału 8.5 </w:t>
      </w:r>
      <w:r w:rsidRPr="005C17F4">
        <w:rPr>
          <w:rFonts w:cs="Arial"/>
          <w:i/>
          <w:iCs/>
          <w:szCs w:val="16"/>
        </w:rPr>
        <w:t>Wytycznych w zakresie kwalifikowalności wydatków w ramach EFRR, EFS I FS na lata 2014-2020.</w:t>
      </w:r>
    </w:p>
  </w:footnote>
  <w:footnote w:id="9">
    <w:p w:rsidR="00525829" w:rsidRPr="005C17F4" w:rsidRDefault="00525829"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525829" w:rsidRPr="005C17F4" w:rsidRDefault="00525829" w:rsidP="001B0A9F">
      <w:pPr>
        <w:pStyle w:val="Akapitzlist"/>
        <w:numPr>
          <w:ilvl w:val="0"/>
          <w:numId w:val="302"/>
        </w:numPr>
        <w:spacing w:before="40" w:after="40" w:line="240" w:lineRule="auto"/>
        <w:rPr>
          <w:rFonts w:cs="Arial"/>
          <w:bCs/>
          <w:sz w:val="16"/>
          <w:szCs w:val="16"/>
        </w:rPr>
      </w:pPr>
      <w:r w:rsidRPr="005C17F4">
        <w:rPr>
          <w:rFonts w:cs="Arial"/>
          <w:bCs/>
          <w:sz w:val="16"/>
          <w:szCs w:val="16"/>
        </w:rPr>
        <w:t>pracujących w momencie przystąpienia do projektu.</w:t>
      </w:r>
    </w:p>
    <w:p w:rsidR="00525829" w:rsidRPr="008B1C40" w:rsidRDefault="00525829" w:rsidP="00C34668">
      <w:pPr>
        <w:spacing w:before="40" w:after="40"/>
        <w:rPr>
          <w:sz w:val="18"/>
          <w:szCs w:val="18"/>
        </w:rPr>
      </w:pPr>
    </w:p>
  </w:footnote>
  <w:footnote w:id="10">
    <w:p w:rsidR="00525829" w:rsidRDefault="00525829" w:rsidP="00482E07">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p w:rsidR="00525829" w:rsidRDefault="00525829">
      <w:pPr>
        <w:pStyle w:val="Tekstprzypisudolnego"/>
      </w:pPr>
    </w:p>
  </w:footnote>
  <w:footnote w:id="11">
    <w:p w:rsidR="00525829" w:rsidRDefault="00525829">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12">
    <w:p w:rsidR="00525829" w:rsidRPr="004A79F3" w:rsidRDefault="00525829" w:rsidP="00777C34">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3">
    <w:p w:rsidR="00525829" w:rsidRDefault="00525829" w:rsidP="00FD2AD8">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4">
    <w:p w:rsidR="00525829" w:rsidRPr="006208F9" w:rsidRDefault="00525829" w:rsidP="003F628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5">
    <w:p w:rsidR="00525829" w:rsidRPr="00503FE9" w:rsidRDefault="00525829" w:rsidP="003F628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6">
    <w:p w:rsidR="00525829" w:rsidRDefault="00525829" w:rsidP="00300B33">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7">
    <w:p w:rsidR="00525829" w:rsidRPr="006208F9" w:rsidRDefault="00525829" w:rsidP="005F4FD3">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8">
    <w:p w:rsidR="00525829" w:rsidRPr="00503FE9" w:rsidRDefault="00525829" w:rsidP="005F4FD3">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9">
    <w:p w:rsidR="00525829" w:rsidRDefault="00525829">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20">
    <w:p w:rsidR="00525829" w:rsidRDefault="00525829" w:rsidP="00EC5D3F">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 xml:space="preserve">z pkt. 1 podrozdziału 8.5 </w:t>
      </w:r>
      <w:r>
        <w:rPr>
          <w:rFonts w:ascii="Arial" w:hAnsi="Arial" w:cs="Arial"/>
          <w:i/>
          <w:iCs/>
          <w:szCs w:val="16"/>
        </w:rPr>
        <w:t>Wytycznych w zakresie kwalifikowalności wydatków w ramach EFRR, EFS I FS na lata 2014-2020.</w:t>
      </w:r>
    </w:p>
    <w:p w:rsidR="00525829" w:rsidRDefault="00525829">
      <w:pPr>
        <w:pStyle w:val="Tekstprzypisudolnego"/>
      </w:pPr>
    </w:p>
  </w:footnote>
  <w:footnote w:id="21">
    <w:p w:rsidR="00525829" w:rsidRPr="006208F9" w:rsidRDefault="00525829" w:rsidP="00B77DB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2">
    <w:p w:rsidR="00525829" w:rsidRPr="00503FE9" w:rsidRDefault="00525829" w:rsidP="00B77DB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3">
    <w:p w:rsidR="00525829" w:rsidRPr="006208F9" w:rsidRDefault="00525829" w:rsidP="00CC0AA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4">
    <w:p w:rsidR="00525829" w:rsidRPr="00503FE9" w:rsidRDefault="00525829" w:rsidP="00CC0AA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5">
    <w:p w:rsidR="00525829" w:rsidRPr="006208F9" w:rsidRDefault="00525829" w:rsidP="00C0407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6">
    <w:p w:rsidR="00525829" w:rsidRPr="00503FE9" w:rsidRDefault="00525829" w:rsidP="00C0407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DF9"/>
    <w:multiLevelType w:val="hybridMultilevel"/>
    <w:tmpl w:val="3334A6FE"/>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nsid w:val="00D63846"/>
    <w:multiLevelType w:val="hybridMultilevel"/>
    <w:tmpl w:val="43A80C04"/>
    <w:lvl w:ilvl="0" w:tplc="9D00A55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DD1CE5"/>
    <w:multiLevelType w:val="hybridMultilevel"/>
    <w:tmpl w:val="817875DE"/>
    <w:lvl w:ilvl="0" w:tplc="9FDE6F08">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20454C"/>
    <w:multiLevelType w:val="hybridMultilevel"/>
    <w:tmpl w:val="659CAD76"/>
    <w:lvl w:ilvl="0" w:tplc="551221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232086"/>
    <w:multiLevelType w:val="hybridMultilevel"/>
    <w:tmpl w:val="B930E424"/>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2B4F44"/>
    <w:multiLevelType w:val="hybridMultilevel"/>
    <w:tmpl w:val="5EFA2396"/>
    <w:lvl w:ilvl="0" w:tplc="BE3A3AD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842ED2"/>
    <w:multiLevelType w:val="hybridMultilevel"/>
    <w:tmpl w:val="BA246D46"/>
    <w:lvl w:ilvl="0" w:tplc="56845ED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8A0612"/>
    <w:multiLevelType w:val="hybridMultilevel"/>
    <w:tmpl w:val="7ED40BC4"/>
    <w:lvl w:ilvl="0" w:tplc="BD668F8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2E5354F"/>
    <w:multiLevelType w:val="hybridMultilevel"/>
    <w:tmpl w:val="D13EC5D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03CF4595"/>
    <w:multiLevelType w:val="hybridMultilevel"/>
    <w:tmpl w:val="DAE89A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F45579"/>
    <w:multiLevelType w:val="hybridMultilevel"/>
    <w:tmpl w:val="8140D7FC"/>
    <w:lvl w:ilvl="0" w:tplc="F4C6D258">
      <w:start w:val="1"/>
      <w:numFmt w:val="decimal"/>
      <w:lvlText w:val="%1."/>
      <w:lvlJc w:val="left"/>
      <w:pPr>
        <w:ind w:left="720"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2A7909"/>
    <w:multiLevelType w:val="hybridMultilevel"/>
    <w:tmpl w:val="66BE1B42"/>
    <w:lvl w:ilvl="0" w:tplc="DCC036C2">
      <w:start w:val="3"/>
      <w:numFmt w:val="decimal"/>
      <w:lvlText w:val="%1."/>
      <w:lvlJc w:val="left"/>
      <w:pPr>
        <w:ind w:left="1217"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6F3643"/>
    <w:multiLevelType w:val="hybridMultilevel"/>
    <w:tmpl w:val="E9923C48"/>
    <w:lvl w:ilvl="0" w:tplc="05784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AB4A30"/>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55F3"/>
    <w:multiLevelType w:val="hybridMultilevel"/>
    <w:tmpl w:val="1D56C5FE"/>
    <w:lvl w:ilvl="0" w:tplc="B8449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63F569B"/>
    <w:multiLevelType w:val="hybridMultilevel"/>
    <w:tmpl w:val="9B523B12"/>
    <w:lvl w:ilvl="0" w:tplc="7F4C16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66C08BE"/>
    <w:multiLevelType w:val="hybridMultilevel"/>
    <w:tmpl w:val="10A26568"/>
    <w:lvl w:ilvl="0" w:tplc="44C473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9E0E9F"/>
    <w:multiLevelType w:val="hybridMultilevel"/>
    <w:tmpl w:val="20060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C201A3"/>
    <w:multiLevelType w:val="hybridMultilevel"/>
    <w:tmpl w:val="FFBC8092"/>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C31D84"/>
    <w:multiLevelType w:val="hybridMultilevel"/>
    <w:tmpl w:val="2B7A4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6EA0195"/>
    <w:multiLevelType w:val="hybridMultilevel"/>
    <w:tmpl w:val="DCDA2976"/>
    <w:lvl w:ilvl="0" w:tplc="823CA71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6FF1F0D"/>
    <w:multiLevelType w:val="hybridMultilevel"/>
    <w:tmpl w:val="EA7C4FFE"/>
    <w:lvl w:ilvl="0" w:tplc="9D78B4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71B56D8"/>
    <w:multiLevelType w:val="hybridMultilevel"/>
    <w:tmpl w:val="E0CA24C6"/>
    <w:lvl w:ilvl="0" w:tplc="DA266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7B30DA7"/>
    <w:multiLevelType w:val="hybridMultilevel"/>
    <w:tmpl w:val="05B0830E"/>
    <w:lvl w:ilvl="0" w:tplc="AEB4C3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8490645"/>
    <w:multiLevelType w:val="hybridMultilevel"/>
    <w:tmpl w:val="292AB5B2"/>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nsid w:val="088F1078"/>
    <w:multiLevelType w:val="multilevel"/>
    <w:tmpl w:val="F17EF494"/>
    <w:lvl w:ilvl="0">
      <w:start w:val="1"/>
      <w:numFmt w:val="decimal"/>
      <w:lvlText w:val="%1."/>
      <w:lvlJc w:val="left"/>
      <w:pPr>
        <w:ind w:left="720" w:hanging="360"/>
      </w:pPr>
    </w:lvl>
    <w:lvl w:ilvl="1">
      <w:start w:val="7"/>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8">
    <w:nsid w:val="08BA07FC"/>
    <w:multiLevelType w:val="hybridMultilevel"/>
    <w:tmpl w:val="EB00DC9A"/>
    <w:lvl w:ilvl="0" w:tplc="AB30EB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BF3CF1"/>
    <w:multiLevelType w:val="hybridMultilevel"/>
    <w:tmpl w:val="6BF2A6C0"/>
    <w:lvl w:ilvl="0" w:tplc="3DB0D8C2">
      <w:start w:val="1"/>
      <w:numFmt w:val="decimal"/>
      <w:lvlText w:val="%1."/>
      <w:lvlJc w:val="left"/>
      <w:pPr>
        <w:ind w:left="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8C814E3"/>
    <w:multiLevelType w:val="hybridMultilevel"/>
    <w:tmpl w:val="4616365A"/>
    <w:lvl w:ilvl="0" w:tplc="7854C2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91E05C4"/>
    <w:multiLevelType w:val="hybridMultilevel"/>
    <w:tmpl w:val="C524939C"/>
    <w:lvl w:ilvl="0" w:tplc="5B52B5F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453A77"/>
    <w:multiLevelType w:val="hybridMultilevel"/>
    <w:tmpl w:val="556EB8B4"/>
    <w:lvl w:ilvl="0" w:tplc="7292B2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9E83CD8"/>
    <w:multiLevelType w:val="hybridMultilevel"/>
    <w:tmpl w:val="BAC6B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A0347BB"/>
    <w:multiLevelType w:val="hybridMultilevel"/>
    <w:tmpl w:val="0F36F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nsid w:val="0A423B6B"/>
    <w:multiLevelType w:val="hybridMultilevel"/>
    <w:tmpl w:val="56A2DCC6"/>
    <w:lvl w:ilvl="0" w:tplc="BD16AB6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B2F4629"/>
    <w:multiLevelType w:val="hybridMultilevel"/>
    <w:tmpl w:val="ABD20C7A"/>
    <w:lvl w:ilvl="0" w:tplc="2722B8B8">
      <w:start w:val="1"/>
      <w:numFmt w:val="lowerLetter"/>
      <w:lvlText w:val="%1)"/>
      <w:lvlJc w:val="left"/>
      <w:pPr>
        <w:ind w:left="7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487F73"/>
    <w:multiLevelType w:val="hybridMultilevel"/>
    <w:tmpl w:val="7638DA04"/>
    <w:lvl w:ilvl="0" w:tplc="580C2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B544969"/>
    <w:multiLevelType w:val="hybridMultilevel"/>
    <w:tmpl w:val="191EDAD2"/>
    <w:lvl w:ilvl="0" w:tplc="4436224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B6310B2"/>
    <w:multiLevelType w:val="hybridMultilevel"/>
    <w:tmpl w:val="5030B1B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0B6541D4"/>
    <w:multiLevelType w:val="hybridMultilevel"/>
    <w:tmpl w:val="2F5AEF94"/>
    <w:lvl w:ilvl="0" w:tplc="8F58AA3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6B3477"/>
    <w:multiLevelType w:val="hybridMultilevel"/>
    <w:tmpl w:val="0546CFB0"/>
    <w:lvl w:ilvl="0" w:tplc="E048C1E2">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B6C5028"/>
    <w:multiLevelType w:val="hybridMultilevel"/>
    <w:tmpl w:val="AA42329A"/>
    <w:lvl w:ilvl="0" w:tplc="8AB2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BEF73CE"/>
    <w:multiLevelType w:val="hybridMultilevel"/>
    <w:tmpl w:val="90745B94"/>
    <w:lvl w:ilvl="0" w:tplc="CB32E6DE">
      <w:start w:val="1"/>
      <w:numFmt w:val="lowerLetter"/>
      <w:lvlText w:val="%1)"/>
      <w:lvlJc w:val="left"/>
      <w:pPr>
        <w:ind w:left="1065" w:hanging="360"/>
      </w:pPr>
      <w:rPr>
        <w:b w:val="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6">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7">
    <w:nsid w:val="0C666234"/>
    <w:multiLevelType w:val="hybridMultilevel"/>
    <w:tmpl w:val="222E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0D423D28"/>
    <w:multiLevelType w:val="hybridMultilevel"/>
    <w:tmpl w:val="CE1A63DE"/>
    <w:lvl w:ilvl="0" w:tplc="137AB5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442734"/>
    <w:multiLevelType w:val="hybridMultilevel"/>
    <w:tmpl w:val="6BB21060"/>
    <w:lvl w:ilvl="0" w:tplc="EAB23F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DCC6C66"/>
    <w:multiLevelType w:val="hybridMultilevel"/>
    <w:tmpl w:val="909E9480"/>
    <w:lvl w:ilvl="0" w:tplc="4314A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DF51006"/>
    <w:multiLevelType w:val="hybridMultilevel"/>
    <w:tmpl w:val="B80E89D6"/>
    <w:lvl w:ilvl="0" w:tplc="6E1A677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6D202C"/>
    <w:multiLevelType w:val="hybridMultilevel"/>
    <w:tmpl w:val="D9BEF5A2"/>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5">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0EB038D3"/>
    <w:multiLevelType w:val="hybridMultilevel"/>
    <w:tmpl w:val="864EEF8E"/>
    <w:lvl w:ilvl="0" w:tplc="4E9653C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ECB37C2"/>
    <w:multiLevelType w:val="hybridMultilevel"/>
    <w:tmpl w:val="E20682CE"/>
    <w:lvl w:ilvl="0" w:tplc="8BC0BDAA">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EE8000C"/>
    <w:multiLevelType w:val="hybridMultilevel"/>
    <w:tmpl w:val="D5246118"/>
    <w:lvl w:ilvl="0" w:tplc="D0A61BCE">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EFC0295"/>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61">
    <w:nsid w:val="0F6B27DF"/>
    <w:multiLevelType w:val="hybridMultilevel"/>
    <w:tmpl w:val="8AC2BF5A"/>
    <w:lvl w:ilvl="0" w:tplc="0E2620D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FC76BF3"/>
    <w:multiLevelType w:val="hybridMultilevel"/>
    <w:tmpl w:val="3BDCC802"/>
    <w:lvl w:ilvl="0" w:tplc="A3F8DA2A">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0A7193"/>
    <w:multiLevelType w:val="hybridMultilevel"/>
    <w:tmpl w:val="EF263E42"/>
    <w:lvl w:ilvl="0" w:tplc="19D41BC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79235D"/>
    <w:multiLevelType w:val="hybridMultilevel"/>
    <w:tmpl w:val="A71415B2"/>
    <w:lvl w:ilvl="0" w:tplc="2EFE56D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C47083"/>
    <w:multiLevelType w:val="hybridMultilevel"/>
    <w:tmpl w:val="515A4734"/>
    <w:lvl w:ilvl="0" w:tplc="BED47C7C">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41F58"/>
    <w:multiLevelType w:val="hybridMultilevel"/>
    <w:tmpl w:val="4852D08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10FA092D"/>
    <w:multiLevelType w:val="hybridMultilevel"/>
    <w:tmpl w:val="5F98E90A"/>
    <w:lvl w:ilvl="0" w:tplc="0EF2C60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9">
    <w:nsid w:val="119E1C56"/>
    <w:multiLevelType w:val="hybridMultilevel"/>
    <w:tmpl w:val="20A84B8E"/>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70">
    <w:nsid w:val="11A801F2"/>
    <w:multiLevelType w:val="hybridMultilevel"/>
    <w:tmpl w:val="86ACE08E"/>
    <w:lvl w:ilvl="0" w:tplc="BBC2ADB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72">
    <w:nsid w:val="12C71721"/>
    <w:multiLevelType w:val="hybridMultilevel"/>
    <w:tmpl w:val="277E5D88"/>
    <w:lvl w:ilvl="0" w:tplc="E2BE4C7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2E100E"/>
    <w:multiLevelType w:val="hybridMultilevel"/>
    <w:tmpl w:val="18668424"/>
    <w:lvl w:ilvl="0" w:tplc="C71893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374B89"/>
    <w:multiLevelType w:val="hybridMultilevel"/>
    <w:tmpl w:val="FF225880"/>
    <w:lvl w:ilvl="0" w:tplc="E8605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76">
    <w:nsid w:val="13B249D5"/>
    <w:multiLevelType w:val="hybridMultilevel"/>
    <w:tmpl w:val="44AAB814"/>
    <w:lvl w:ilvl="0" w:tplc="7F3A357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52B3E"/>
    <w:multiLevelType w:val="hybridMultilevel"/>
    <w:tmpl w:val="4D2E60DA"/>
    <w:lvl w:ilvl="0" w:tplc="85C0B9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nsid w:val="149559D6"/>
    <w:multiLevelType w:val="hybridMultilevel"/>
    <w:tmpl w:val="64B867FA"/>
    <w:lvl w:ilvl="0" w:tplc="5A584302">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DB56A6"/>
    <w:multiLevelType w:val="hybridMultilevel"/>
    <w:tmpl w:val="C2584606"/>
    <w:lvl w:ilvl="0" w:tplc="64D6D8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52B5355"/>
    <w:multiLevelType w:val="hybridMultilevel"/>
    <w:tmpl w:val="39CE1BE8"/>
    <w:lvl w:ilvl="0" w:tplc="DAB888C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157A2063"/>
    <w:multiLevelType w:val="hybridMultilevel"/>
    <w:tmpl w:val="76DE9198"/>
    <w:lvl w:ilvl="0" w:tplc="5B924C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58D76E2"/>
    <w:multiLevelType w:val="hybridMultilevel"/>
    <w:tmpl w:val="F654B046"/>
    <w:lvl w:ilvl="0" w:tplc="67B62FE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15D54157"/>
    <w:multiLevelType w:val="hybridMultilevel"/>
    <w:tmpl w:val="7E6A0CDA"/>
    <w:lvl w:ilvl="0" w:tplc="4AAE666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15EE6F6A"/>
    <w:multiLevelType w:val="hybridMultilevel"/>
    <w:tmpl w:val="0B90FBA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0E4BFF"/>
    <w:multiLevelType w:val="hybridMultilevel"/>
    <w:tmpl w:val="6FE8A43C"/>
    <w:lvl w:ilvl="0" w:tplc="6C94CF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62E0615"/>
    <w:multiLevelType w:val="hybridMultilevel"/>
    <w:tmpl w:val="840E82AE"/>
    <w:lvl w:ilvl="0" w:tplc="EA264104">
      <w:start w:val="1"/>
      <w:numFmt w:val="decimal"/>
      <w:lvlText w:val="%1)"/>
      <w:lvlJc w:val="left"/>
      <w:pPr>
        <w:ind w:left="1077" w:hanging="360"/>
      </w:pPr>
      <w:rPr>
        <w:b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0">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91">
    <w:nsid w:val="16B95FE1"/>
    <w:multiLevelType w:val="hybridMultilevel"/>
    <w:tmpl w:val="0F28B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74E52C1"/>
    <w:multiLevelType w:val="multilevel"/>
    <w:tmpl w:val="DFEAC0D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3">
    <w:nsid w:val="178504FB"/>
    <w:multiLevelType w:val="hybridMultilevel"/>
    <w:tmpl w:val="98683AB4"/>
    <w:lvl w:ilvl="0" w:tplc="7CAC67DE">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7AA0449"/>
    <w:multiLevelType w:val="hybridMultilevel"/>
    <w:tmpl w:val="4560C602"/>
    <w:lvl w:ilvl="0" w:tplc="636A44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D20CFA"/>
    <w:multiLevelType w:val="hybridMultilevel"/>
    <w:tmpl w:val="734C9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7">
    <w:nsid w:val="18D84423"/>
    <w:multiLevelType w:val="hybridMultilevel"/>
    <w:tmpl w:val="605873CE"/>
    <w:lvl w:ilvl="0" w:tplc="D0141D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nsid w:val="195638E4"/>
    <w:multiLevelType w:val="hybridMultilevel"/>
    <w:tmpl w:val="9FF03F40"/>
    <w:lvl w:ilvl="0" w:tplc="90605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9C24D9E"/>
    <w:multiLevelType w:val="hybridMultilevel"/>
    <w:tmpl w:val="BBA057B0"/>
    <w:lvl w:ilvl="0" w:tplc="8D4ADB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E51E04"/>
    <w:multiLevelType w:val="hybridMultilevel"/>
    <w:tmpl w:val="70F8766A"/>
    <w:lvl w:ilvl="0" w:tplc="5B089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A15547A"/>
    <w:multiLevelType w:val="hybridMultilevel"/>
    <w:tmpl w:val="0B7E54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A3C2C60"/>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nsid w:val="1A403D9B"/>
    <w:multiLevelType w:val="hybridMultilevel"/>
    <w:tmpl w:val="285CCB4A"/>
    <w:lvl w:ilvl="0" w:tplc="96222B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07">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ABA0245"/>
    <w:multiLevelType w:val="hybridMultilevel"/>
    <w:tmpl w:val="4CEC846C"/>
    <w:lvl w:ilvl="0" w:tplc="0415000F">
      <w:start w:val="1"/>
      <w:numFmt w:val="decimal"/>
      <w:lvlText w:val="%1."/>
      <w:lvlJc w:val="left"/>
      <w:pPr>
        <w:ind w:left="720" w:hanging="360"/>
      </w:pPr>
    </w:lvl>
    <w:lvl w:ilvl="1" w:tplc="A53442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B5F4107"/>
    <w:multiLevelType w:val="hybridMultilevel"/>
    <w:tmpl w:val="EFC4E4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nsid w:val="1B7217CE"/>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B9C580B"/>
    <w:multiLevelType w:val="hybridMultilevel"/>
    <w:tmpl w:val="3C6C85C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C3C5519"/>
    <w:multiLevelType w:val="hybridMultilevel"/>
    <w:tmpl w:val="F4DADB92"/>
    <w:lvl w:ilvl="0" w:tplc="806E9B34">
      <w:start w:val="6"/>
      <w:numFmt w:val="decimal"/>
      <w:lvlText w:val="%1."/>
      <w:lvlJc w:val="left"/>
      <w:pPr>
        <w:ind w:left="1800" w:hanging="360"/>
      </w:pPr>
      <w:rPr>
        <w:rFonts w:hint="default"/>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nsid w:val="1C8303F3"/>
    <w:multiLevelType w:val="hybridMultilevel"/>
    <w:tmpl w:val="0204A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C843ACD"/>
    <w:multiLevelType w:val="hybridMultilevel"/>
    <w:tmpl w:val="F1F843B6"/>
    <w:lvl w:ilvl="0" w:tplc="D2383A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DBB3D2A"/>
    <w:multiLevelType w:val="hybridMultilevel"/>
    <w:tmpl w:val="84F89170"/>
    <w:lvl w:ilvl="0" w:tplc="781A0F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1DC95E4E"/>
    <w:multiLevelType w:val="hybridMultilevel"/>
    <w:tmpl w:val="44945164"/>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8">
    <w:nsid w:val="1DF1625A"/>
    <w:multiLevelType w:val="hybridMultilevel"/>
    <w:tmpl w:val="4D984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E155600"/>
    <w:multiLevelType w:val="hybridMultilevel"/>
    <w:tmpl w:val="E60E626C"/>
    <w:lvl w:ilvl="0" w:tplc="8836FC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E8B6B4A"/>
    <w:multiLevelType w:val="hybridMultilevel"/>
    <w:tmpl w:val="526C810E"/>
    <w:lvl w:ilvl="0" w:tplc="485C86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E927C0B"/>
    <w:multiLevelType w:val="hybridMultilevel"/>
    <w:tmpl w:val="1CAC782E"/>
    <w:lvl w:ilvl="0" w:tplc="FC2E17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1E9331E5"/>
    <w:multiLevelType w:val="multilevel"/>
    <w:tmpl w:val="1500FB52"/>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4">
    <w:nsid w:val="1EDB73F8"/>
    <w:multiLevelType w:val="hybridMultilevel"/>
    <w:tmpl w:val="782A75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1FAD72D3"/>
    <w:multiLevelType w:val="hybridMultilevel"/>
    <w:tmpl w:val="E48C603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6">
    <w:nsid w:val="1FAE20EB"/>
    <w:multiLevelType w:val="hybridMultilevel"/>
    <w:tmpl w:val="50821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1FB50B1B"/>
    <w:multiLevelType w:val="hybridMultilevel"/>
    <w:tmpl w:val="7D70D958"/>
    <w:lvl w:ilvl="0" w:tplc="C5CCD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FC45026"/>
    <w:multiLevelType w:val="hybridMultilevel"/>
    <w:tmpl w:val="F8D23D96"/>
    <w:lvl w:ilvl="0" w:tplc="49F6BC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FD03197"/>
    <w:multiLevelType w:val="hybridMultilevel"/>
    <w:tmpl w:val="3D10EF70"/>
    <w:lvl w:ilvl="0" w:tplc="2228D2E6">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131">
    <w:nsid w:val="20161DD9"/>
    <w:multiLevelType w:val="hybridMultilevel"/>
    <w:tmpl w:val="9354826C"/>
    <w:lvl w:ilvl="0" w:tplc="D66EEB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20341042"/>
    <w:multiLevelType w:val="hybridMultilevel"/>
    <w:tmpl w:val="EEB08E18"/>
    <w:lvl w:ilvl="0" w:tplc="00BC9F92">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06A3970"/>
    <w:multiLevelType w:val="hybridMultilevel"/>
    <w:tmpl w:val="77CE9150"/>
    <w:lvl w:ilvl="0" w:tplc="5F5828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06A4D29"/>
    <w:multiLevelType w:val="hybridMultilevel"/>
    <w:tmpl w:val="CC5C5CA2"/>
    <w:lvl w:ilvl="0" w:tplc="A62676E2">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079685A"/>
    <w:multiLevelType w:val="hybridMultilevel"/>
    <w:tmpl w:val="0C1858CA"/>
    <w:lvl w:ilvl="0" w:tplc="FF98001C">
      <w:start w:val="1"/>
      <w:numFmt w:val="bullet"/>
      <w:lvlText w:val="–"/>
      <w:lvlJc w:val="left"/>
      <w:pPr>
        <w:ind w:left="1467" w:hanging="360"/>
      </w:pPr>
      <w:rPr>
        <w:rFonts w:ascii="Verdana" w:hAnsi="Verdana"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36">
    <w:nsid w:val="20A10B60"/>
    <w:multiLevelType w:val="hybridMultilevel"/>
    <w:tmpl w:val="46E40F76"/>
    <w:lvl w:ilvl="0" w:tplc="7C10FB9C">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0AC14A8"/>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8">
    <w:nsid w:val="20B278E0"/>
    <w:multiLevelType w:val="hybridMultilevel"/>
    <w:tmpl w:val="08E21D98"/>
    <w:lvl w:ilvl="0" w:tplc="EBC8FA9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10B548E"/>
    <w:multiLevelType w:val="hybridMultilevel"/>
    <w:tmpl w:val="2360A5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41">
    <w:nsid w:val="21A03B2B"/>
    <w:multiLevelType w:val="hybridMultilevel"/>
    <w:tmpl w:val="1CDC6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2">
    <w:nsid w:val="21E917EE"/>
    <w:multiLevelType w:val="hybridMultilevel"/>
    <w:tmpl w:val="F4C23832"/>
    <w:lvl w:ilvl="0" w:tplc="454C07D6">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2245731E"/>
    <w:multiLevelType w:val="hybridMultilevel"/>
    <w:tmpl w:val="43C8AA7C"/>
    <w:lvl w:ilvl="0" w:tplc="F926B1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25A1608"/>
    <w:multiLevelType w:val="hybridMultilevel"/>
    <w:tmpl w:val="BA780BCE"/>
    <w:lvl w:ilvl="0" w:tplc="E21833D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2600441"/>
    <w:multiLevelType w:val="hybridMultilevel"/>
    <w:tmpl w:val="5FC814DC"/>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8">
    <w:nsid w:val="22747236"/>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9">
    <w:nsid w:val="233E32C8"/>
    <w:multiLevelType w:val="hybridMultilevel"/>
    <w:tmpl w:val="A20AEA78"/>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nsid w:val="23524B00"/>
    <w:multiLevelType w:val="hybridMultilevel"/>
    <w:tmpl w:val="10863EA2"/>
    <w:lvl w:ilvl="0" w:tplc="88C0ADC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3662FA6"/>
    <w:multiLevelType w:val="hybridMultilevel"/>
    <w:tmpl w:val="4676991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2">
    <w:nsid w:val="23925B7B"/>
    <w:multiLevelType w:val="hybridMultilevel"/>
    <w:tmpl w:val="AF8E8298"/>
    <w:lvl w:ilvl="0" w:tplc="E80EF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3B47B66"/>
    <w:multiLevelType w:val="hybridMultilevel"/>
    <w:tmpl w:val="AC40B6E6"/>
    <w:lvl w:ilvl="0" w:tplc="F5102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4731B11"/>
    <w:multiLevelType w:val="hybridMultilevel"/>
    <w:tmpl w:val="1E589C90"/>
    <w:lvl w:ilvl="0" w:tplc="91701A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4852DC9"/>
    <w:multiLevelType w:val="hybridMultilevel"/>
    <w:tmpl w:val="81E01676"/>
    <w:lvl w:ilvl="0" w:tplc="8D02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24FB77B9"/>
    <w:multiLevelType w:val="hybridMultilevel"/>
    <w:tmpl w:val="75024A3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7">
    <w:nsid w:val="251A7ED3"/>
    <w:multiLevelType w:val="hybridMultilevel"/>
    <w:tmpl w:val="6BF6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5462E6D"/>
    <w:multiLevelType w:val="hybridMultilevel"/>
    <w:tmpl w:val="D4A0BD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25613065"/>
    <w:multiLevelType w:val="hybridMultilevel"/>
    <w:tmpl w:val="7FF8B208"/>
    <w:lvl w:ilvl="0" w:tplc="C7E657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5706D24"/>
    <w:multiLevelType w:val="hybridMultilevel"/>
    <w:tmpl w:val="7E18E0B2"/>
    <w:lvl w:ilvl="0" w:tplc="8DAEC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5F31F3E"/>
    <w:multiLevelType w:val="hybridMultilevel"/>
    <w:tmpl w:val="98D6D9FE"/>
    <w:lvl w:ilvl="0" w:tplc="B512E6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26CA4CD6"/>
    <w:multiLevelType w:val="hybridMultilevel"/>
    <w:tmpl w:val="E544F756"/>
    <w:lvl w:ilvl="0" w:tplc="0415000F">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4">
    <w:nsid w:val="26E73270"/>
    <w:multiLevelType w:val="hybridMultilevel"/>
    <w:tmpl w:val="7C08D9E0"/>
    <w:lvl w:ilvl="0" w:tplc="EA1A6C3A">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65">
    <w:nsid w:val="27261F71"/>
    <w:multiLevelType w:val="hybridMultilevel"/>
    <w:tmpl w:val="E9BA3E08"/>
    <w:lvl w:ilvl="0" w:tplc="AB402580">
      <w:start w:val="1"/>
      <w:numFmt w:val="bullet"/>
      <w:lvlText w:val=""/>
      <w:lvlJc w:val="left"/>
      <w:pPr>
        <w:ind w:left="2641" w:hanging="360"/>
      </w:pPr>
      <w:rPr>
        <w:rFonts w:ascii="Symbol" w:hAnsi="Symbol" w:hint="default"/>
      </w:rPr>
    </w:lvl>
    <w:lvl w:ilvl="1" w:tplc="04150003" w:tentative="1">
      <w:start w:val="1"/>
      <w:numFmt w:val="bullet"/>
      <w:lvlText w:val="o"/>
      <w:lvlJc w:val="left"/>
      <w:pPr>
        <w:ind w:left="3361" w:hanging="360"/>
      </w:pPr>
      <w:rPr>
        <w:rFonts w:ascii="Courier New" w:hAnsi="Courier New" w:cs="Courier New" w:hint="default"/>
      </w:rPr>
    </w:lvl>
    <w:lvl w:ilvl="2" w:tplc="04150005" w:tentative="1">
      <w:start w:val="1"/>
      <w:numFmt w:val="bullet"/>
      <w:lvlText w:val=""/>
      <w:lvlJc w:val="left"/>
      <w:pPr>
        <w:ind w:left="4081" w:hanging="360"/>
      </w:pPr>
      <w:rPr>
        <w:rFonts w:ascii="Wingdings" w:hAnsi="Wingdings" w:hint="default"/>
      </w:rPr>
    </w:lvl>
    <w:lvl w:ilvl="3" w:tplc="04150001" w:tentative="1">
      <w:start w:val="1"/>
      <w:numFmt w:val="bullet"/>
      <w:lvlText w:val=""/>
      <w:lvlJc w:val="left"/>
      <w:pPr>
        <w:ind w:left="4801" w:hanging="360"/>
      </w:pPr>
      <w:rPr>
        <w:rFonts w:ascii="Symbol" w:hAnsi="Symbol" w:hint="default"/>
      </w:rPr>
    </w:lvl>
    <w:lvl w:ilvl="4" w:tplc="04150003" w:tentative="1">
      <w:start w:val="1"/>
      <w:numFmt w:val="bullet"/>
      <w:lvlText w:val="o"/>
      <w:lvlJc w:val="left"/>
      <w:pPr>
        <w:ind w:left="5521" w:hanging="360"/>
      </w:pPr>
      <w:rPr>
        <w:rFonts w:ascii="Courier New" w:hAnsi="Courier New" w:cs="Courier New" w:hint="default"/>
      </w:rPr>
    </w:lvl>
    <w:lvl w:ilvl="5" w:tplc="04150005" w:tentative="1">
      <w:start w:val="1"/>
      <w:numFmt w:val="bullet"/>
      <w:lvlText w:val=""/>
      <w:lvlJc w:val="left"/>
      <w:pPr>
        <w:ind w:left="6241" w:hanging="360"/>
      </w:pPr>
      <w:rPr>
        <w:rFonts w:ascii="Wingdings" w:hAnsi="Wingdings" w:hint="default"/>
      </w:rPr>
    </w:lvl>
    <w:lvl w:ilvl="6" w:tplc="04150001" w:tentative="1">
      <w:start w:val="1"/>
      <w:numFmt w:val="bullet"/>
      <w:lvlText w:val=""/>
      <w:lvlJc w:val="left"/>
      <w:pPr>
        <w:ind w:left="6961" w:hanging="360"/>
      </w:pPr>
      <w:rPr>
        <w:rFonts w:ascii="Symbol" w:hAnsi="Symbol" w:hint="default"/>
      </w:rPr>
    </w:lvl>
    <w:lvl w:ilvl="7" w:tplc="04150003" w:tentative="1">
      <w:start w:val="1"/>
      <w:numFmt w:val="bullet"/>
      <w:lvlText w:val="o"/>
      <w:lvlJc w:val="left"/>
      <w:pPr>
        <w:ind w:left="7681" w:hanging="360"/>
      </w:pPr>
      <w:rPr>
        <w:rFonts w:ascii="Courier New" w:hAnsi="Courier New" w:cs="Courier New" w:hint="default"/>
      </w:rPr>
    </w:lvl>
    <w:lvl w:ilvl="8" w:tplc="04150005" w:tentative="1">
      <w:start w:val="1"/>
      <w:numFmt w:val="bullet"/>
      <w:lvlText w:val=""/>
      <w:lvlJc w:val="left"/>
      <w:pPr>
        <w:ind w:left="8401" w:hanging="360"/>
      </w:pPr>
      <w:rPr>
        <w:rFonts w:ascii="Wingdings" w:hAnsi="Wingdings" w:hint="default"/>
      </w:rPr>
    </w:lvl>
  </w:abstractNum>
  <w:abstractNum w:abstractNumId="166">
    <w:nsid w:val="276B7D00"/>
    <w:multiLevelType w:val="hybridMultilevel"/>
    <w:tmpl w:val="9780ACA0"/>
    <w:lvl w:ilvl="0" w:tplc="DE2E41BC">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28F32377"/>
    <w:multiLevelType w:val="hybridMultilevel"/>
    <w:tmpl w:val="8032835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9">
    <w:nsid w:val="28FE47EB"/>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0">
    <w:nsid w:val="29D50392"/>
    <w:multiLevelType w:val="hybridMultilevel"/>
    <w:tmpl w:val="712C00A6"/>
    <w:lvl w:ilvl="0" w:tplc="F3EA04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29EE3D09"/>
    <w:multiLevelType w:val="hybridMultilevel"/>
    <w:tmpl w:val="45E84DE8"/>
    <w:lvl w:ilvl="0" w:tplc="C2FCE0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nsid w:val="2A32770D"/>
    <w:multiLevelType w:val="hybridMultilevel"/>
    <w:tmpl w:val="E4645BCA"/>
    <w:lvl w:ilvl="0" w:tplc="B0CAEA34">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2A746CE8"/>
    <w:multiLevelType w:val="hybridMultilevel"/>
    <w:tmpl w:val="83BAE0EA"/>
    <w:lvl w:ilvl="0" w:tplc="6AB045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2A9604E0"/>
    <w:multiLevelType w:val="hybridMultilevel"/>
    <w:tmpl w:val="D09A4AF4"/>
    <w:lvl w:ilvl="0" w:tplc="04150017">
      <w:start w:val="1"/>
      <w:numFmt w:val="lowerLetter"/>
      <w:lvlText w:val="%1)"/>
      <w:lvlJc w:val="left"/>
      <w:pPr>
        <w:ind w:left="108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5">
    <w:nsid w:val="2AC465EE"/>
    <w:multiLevelType w:val="hybridMultilevel"/>
    <w:tmpl w:val="57BEA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2B2B5C12"/>
    <w:multiLevelType w:val="hybridMultilevel"/>
    <w:tmpl w:val="5734C0E2"/>
    <w:lvl w:ilvl="0" w:tplc="34C845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8">
    <w:nsid w:val="2BA3554E"/>
    <w:multiLevelType w:val="hybridMultilevel"/>
    <w:tmpl w:val="6B94A9A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2D374930"/>
    <w:multiLevelType w:val="hybridMultilevel"/>
    <w:tmpl w:val="0714063C"/>
    <w:lvl w:ilvl="0" w:tplc="10F4C8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2D681D6C"/>
    <w:multiLevelType w:val="hybridMultilevel"/>
    <w:tmpl w:val="D4B0E39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1">
    <w:nsid w:val="2D683AE0"/>
    <w:multiLevelType w:val="hybridMultilevel"/>
    <w:tmpl w:val="EC52CA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2">
    <w:nsid w:val="2E257311"/>
    <w:multiLevelType w:val="hybridMultilevel"/>
    <w:tmpl w:val="271492C8"/>
    <w:lvl w:ilvl="0" w:tplc="B15472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2E8D0367"/>
    <w:multiLevelType w:val="hybridMultilevel"/>
    <w:tmpl w:val="59BC0A6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nsid w:val="2F020CD5"/>
    <w:multiLevelType w:val="hybridMultilevel"/>
    <w:tmpl w:val="D806FE3E"/>
    <w:lvl w:ilvl="0" w:tplc="14B26B78">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2FB56241"/>
    <w:multiLevelType w:val="hybridMultilevel"/>
    <w:tmpl w:val="4882332E"/>
    <w:lvl w:ilvl="0" w:tplc="17903F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2FB8735A"/>
    <w:multiLevelType w:val="hybridMultilevel"/>
    <w:tmpl w:val="49584DAC"/>
    <w:lvl w:ilvl="0" w:tplc="816EF60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8">
    <w:nsid w:val="2FFC1451"/>
    <w:multiLevelType w:val="hybridMultilevel"/>
    <w:tmpl w:val="49C0BDBE"/>
    <w:lvl w:ilvl="0" w:tplc="3D8A63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00915AA"/>
    <w:multiLevelType w:val="hybridMultilevel"/>
    <w:tmpl w:val="8A267F22"/>
    <w:lvl w:ilvl="0" w:tplc="AB40258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0">
    <w:nsid w:val="300A2608"/>
    <w:multiLevelType w:val="hybridMultilevel"/>
    <w:tmpl w:val="99BE980A"/>
    <w:lvl w:ilvl="0" w:tplc="7F762F8C">
      <w:start w:val="6"/>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303A5DA2"/>
    <w:multiLevelType w:val="hybridMultilevel"/>
    <w:tmpl w:val="C472ED9A"/>
    <w:lvl w:ilvl="0" w:tplc="E0B88712">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2">
    <w:nsid w:val="304744F0"/>
    <w:multiLevelType w:val="hybridMultilevel"/>
    <w:tmpl w:val="B84266F2"/>
    <w:lvl w:ilvl="0" w:tplc="AC7A3CD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0A61AFD"/>
    <w:multiLevelType w:val="hybridMultilevel"/>
    <w:tmpl w:val="13168516"/>
    <w:lvl w:ilvl="0" w:tplc="FC82CDEC">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0BC66F0"/>
    <w:multiLevelType w:val="hybridMultilevel"/>
    <w:tmpl w:val="A088063A"/>
    <w:lvl w:ilvl="0" w:tplc="B156D4D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0E16E44"/>
    <w:multiLevelType w:val="hybridMultilevel"/>
    <w:tmpl w:val="D39E0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143023A"/>
    <w:multiLevelType w:val="hybridMultilevel"/>
    <w:tmpl w:val="4D5C25A2"/>
    <w:lvl w:ilvl="0" w:tplc="DA04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14A1AC2"/>
    <w:multiLevelType w:val="hybridMultilevel"/>
    <w:tmpl w:val="6B44ACE6"/>
    <w:lvl w:ilvl="0" w:tplc="A5CC32E2">
      <w:start w:val="1"/>
      <w:numFmt w:val="lowerLetter"/>
      <w:lvlText w:val="%1)"/>
      <w:lvlJc w:val="left"/>
      <w:pPr>
        <w:ind w:left="1350" w:hanging="360"/>
      </w:pPr>
      <w:rPr>
        <w:b w:val="0"/>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98">
    <w:nsid w:val="31787A3F"/>
    <w:multiLevelType w:val="hybridMultilevel"/>
    <w:tmpl w:val="07D03698"/>
    <w:lvl w:ilvl="0" w:tplc="E108788C">
      <w:start w:val="1"/>
      <w:numFmt w:val="lowerLetter"/>
      <w:lvlText w:val="%1)"/>
      <w:lvlJc w:val="left"/>
      <w:pPr>
        <w:ind w:left="1066" w:hanging="360"/>
      </w:pPr>
      <w:rPr>
        <w:sz w:val="20"/>
        <w:szCs w:val="20"/>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99">
    <w:nsid w:val="31CF0EC3"/>
    <w:multiLevelType w:val="hybridMultilevel"/>
    <w:tmpl w:val="24A08F6E"/>
    <w:lvl w:ilvl="0" w:tplc="550CFD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31EC5CD4"/>
    <w:multiLevelType w:val="hybridMultilevel"/>
    <w:tmpl w:val="0BA66192"/>
    <w:lvl w:ilvl="0" w:tplc="F6907A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1F41934"/>
    <w:multiLevelType w:val="hybridMultilevel"/>
    <w:tmpl w:val="06181300"/>
    <w:lvl w:ilvl="0" w:tplc="E446E6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320368D2"/>
    <w:multiLevelType w:val="hybridMultilevel"/>
    <w:tmpl w:val="23141826"/>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03">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204">
    <w:nsid w:val="3237157C"/>
    <w:multiLevelType w:val="hybridMultilevel"/>
    <w:tmpl w:val="0EF2A024"/>
    <w:lvl w:ilvl="0" w:tplc="04150017">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5">
    <w:nsid w:val="323A1F32"/>
    <w:multiLevelType w:val="hybridMultilevel"/>
    <w:tmpl w:val="FB2C6A34"/>
    <w:lvl w:ilvl="0" w:tplc="C59A4F1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32E068CE"/>
    <w:multiLevelType w:val="hybridMultilevel"/>
    <w:tmpl w:val="C432337E"/>
    <w:lvl w:ilvl="0" w:tplc="65D27F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30E5D51"/>
    <w:multiLevelType w:val="hybridMultilevel"/>
    <w:tmpl w:val="62B4048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nsid w:val="336A27A7"/>
    <w:multiLevelType w:val="hybridMultilevel"/>
    <w:tmpl w:val="5BE036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9">
    <w:nsid w:val="33980518"/>
    <w:multiLevelType w:val="hybridMultilevel"/>
    <w:tmpl w:val="9E98A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3C8327A"/>
    <w:multiLevelType w:val="hybridMultilevel"/>
    <w:tmpl w:val="6EB0F8CE"/>
    <w:lvl w:ilvl="0" w:tplc="670A43B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43643E9"/>
    <w:multiLevelType w:val="hybridMultilevel"/>
    <w:tmpl w:val="2006F21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nsid w:val="34624643"/>
    <w:multiLevelType w:val="hybridMultilevel"/>
    <w:tmpl w:val="67A81052"/>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3">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14">
    <w:nsid w:val="34B66E85"/>
    <w:multiLevelType w:val="hybridMultilevel"/>
    <w:tmpl w:val="7834F86A"/>
    <w:lvl w:ilvl="0" w:tplc="BC78FC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4CC4206"/>
    <w:multiLevelType w:val="hybridMultilevel"/>
    <w:tmpl w:val="2BCA4F3E"/>
    <w:lvl w:ilvl="0" w:tplc="10C807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4D21D96"/>
    <w:multiLevelType w:val="hybridMultilevel"/>
    <w:tmpl w:val="5B02C906"/>
    <w:lvl w:ilvl="0" w:tplc="CE2C19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5082FA0"/>
    <w:multiLevelType w:val="hybridMultilevel"/>
    <w:tmpl w:val="B72CA34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nsid w:val="3587469A"/>
    <w:multiLevelType w:val="hybridMultilevel"/>
    <w:tmpl w:val="5094997E"/>
    <w:lvl w:ilvl="0" w:tplc="239806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5971525"/>
    <w:multiLevelType w:val="hybridMultilevel"/>
    <w:tmpl w:val="D3D08F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0">
    <w:nsid w:val="359F4981"/>
    <w:multiLevelType w:val="hybridMultilevel"/>
    <w:tmpl w:val="4F387FC2"/>
    <w:lvl w:ilvl="0" w:tplc="D3FAD898">
      <w:start w:val="3"/>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5AD5F04"/>
    <w:multiLevelType w:val="hybridMultilevel"/>
    <w:tmpl w:val="CFDE0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5B77DAA"/>
    <w:multiLevelType w:val="hybridMultilevel"/>
    <w:tmpl w:val="DACA0B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35CE5C28"/>
    <w:multiLevelType w:val="hybridMultilevel"/>
    <w:tmpl w:val="79401F1E"/>
    <w:lvl w:ilvl="0" w:tplc="0A8ABF2C">
      <w:start w:val="1"/>
      <w:numFmt w:val="decimal"/>
      <w:lvlText w:val="%1."/>
      <w:lvlJc w:val="left"/>
      <w:pPr>
        <w:ind w:left="36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5FD657C"/>
    <w:multiLevelType w:val="hybridMultilevel"/>
    <w:tmpl w:val="8714726C"/>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5">
    <w:nsid w:val="3602312D"/>
    <w:multiLevelType w:val="hybridMultilevel"/>
    <w:tmpl w:val="9D623ACE"/>
    <w:lvl w:ilvl="0" w:tplc="7C0A1080">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63975B1"/>
    <w:multiLevelType w:val="hybridMultilevel"/>
    <w:tmpl w:val="CCE86512"/>
    <w:lvl w:ilvl="0" w:tplc="85E41E8C">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6DA0652"/>
    <w:multiLevelType w:val="hybridMultilevel"/>
    <w:tmpl w:val="DC3C8008"/>
    <w:lvl w:ilvl="0" w:tplc="0415000F">
      <w:start w:val="1"/>
      <w:numFmt w:val="decimal"/>
      <w:lvlText w:val="%1."/>
      <w:lvlJc w:val="left"/>
      <w:pPr>
        <w:ind w:left="720" w:hanging="360"/>
      </w:pPr>
      <w:rPr>
        <w:rFonts w:hint="default"/>
      </w:rPr>
    </w:lvl>
    <w:lvl w:ilvl="1" w:tplc="3C18F7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73C412F"/>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9">
    <w:nsid w:val="377969FB"/>
    <w:multiLevelType w:val="hybridMultilevel"/>
    <w:tmpl w:val="4440A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231">
    <w:nsid w:val="37DF322F"/>
    <w:multiLevelType w:val="hybridMultilevel"/>
    <w:tmpl w:val="E4A08560"/>
    <w:lvl w:ilvl="0" w:tplc="3E607678">
      <w:start w:val="1"/>
      <w:numFmt w:val="lowerLetter"/>
      <w:lvlText w:val="%1)"/>
      <w:lvlJc w:val="left"/>
      <w:pPr>
        <w:ind w:left="36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37FD3441"/>
    <w:multiLevelType w:val="hybridMultilevel"/>
    <w:tmpl w:val="9C76E160"/>
    <w:lvl w:ilvl="0" w:tplc="FB2EBBA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38085529"/>
    <w:multiLevelType w:val="hybridMultilevel"/>
    <w:tmpl w:val="98A21D38"/>
    <w:lvl w:ilvl="0" w:tplc="7660C1E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38247046"/>
    <w:multiLevelType w:val="hybridMultilevel"/>
    <w:tmpl w:val="1C9843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38457B8A"/>
    <w:multiLevelType w:val="hybridMultilevel"/>
    <w:tmpl w:val="8124C9C0"/>
    <w:lvl w:ilvl="0" w:tplc="46D609E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38501F82"/>
    <w:multiLevelType w:val="hybridMultilevel"/>
    <w:tmpl w:val="4508A9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38CE00E0"/>
    <w:multiLevelType w:val="hybridMultilevel"/>
    <w:tmpl w:val="5C9EA822"/>
    <w:lvl w:ilvl="0" w:tplc="A18C09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0">
    <w:nsid w:val="38DE4F88"/>
    <w:multiLevelType w:val="hybridMultilevel"/>
    <w:tmpl w:val="96CCB428"/>
    <w:lvl w:ilvl="0" w:tplc="8E5E4A6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38EF573A"/>
    <w:multiLevelType w:val="hybridMultilevel"/>
    <w:tmpl w:val="3D02D546"/>
    <w:lvl w:ilvl="0" w:tplc="E9FCED90">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38FD06B5"/>
    <w:multiLevelType w:val="hybridMultilevel"/>
    <w:tmpl w:val="01E294FA"/>
    <w:lvl w:ilvl="0" w:tplc="D4A8DD0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3">
    <w:nsid w:val="39732058"/>
    <w:multiLevelType w:val="hybridMultilevel"/>
    <w:tmpl w:val="F87E927A"/>
    <w:lvl w:ilvl="0" w:tplc="51385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397E4BCF"/>
    <w:multiLevelType w:val="hybridMultilevel"/>
    <w:tmpl w:val="F092D538"/>
    <w:lvl w:ilvl="0" w:tplc="3D9273E8">
      <w:start w:val="1"/>
      <w:numFmt w:val="lowerLetter"/>
      <w:lvlText w:val="%1)"/>
      <w:lvlJc w:val="left"/>
      <w:pPr>
        <w:ind w:left="732" w:hanging="360"/>
      </w:pPr>
      <w:rPr>
        <w:rFonts w:ascii="Myriad Pro" w:eastAsia="Times New Roman" w:hAnsi="Myriad Pro" w:cs="Times New Roman"/>
        <w:b w:val="0"/>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45">
    <w:nsid w:val="3A3C42BA"/>
    <w:multiLevelType w:val="hybridMultilevel"/>
    <w:tmpl w:val="22685E72"/>
    <w:lvl w:ilvl="0" w:tplc="AA5E433C">
      <w:start w:val="1"/>
      <w:numFmt w:val="bullet"/>
      <w:lvlText w:val=""/>
      <w:lvlJc w:val="left"/>
      <w:pPr>
        <w:ind w:left="1786" w:hanging="360"/>
      </w:pPr>
      <w:rPr>
        <w:rFonts w:ascii="Symbol" w:hAnsi="Symbol" w:hint="default"/>
        <w:b/>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46">
    <w:nsid w:val="3B41719E"/>
    <w:multiLevelType w:val="hybridMultilevel"/>
    <w:tmpl w:val="23D88B0A"/>
    <w:lvl w:ilvl="0" w:tplc="C6FEB0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3B5572A2"/>
    <w:multiLevelType w:val="hybridMultilevel"/>
    <w:tmpl w:val="748A4778"/>
    <w:lvl w:ilvl="0" w:tplc="1932E360">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3B624C35"/>
    <w:multiLevelType w:val="hybridMultilevel"/>
    <w:tmpl w:val="BA54B572"/>
    <w:lvl w:ilvl="0" w:tplc="EA1A6C3A">
      <w:start w:val="1"/>
      <w:numFmt w:val="bullet"/>
      <w:lvlText w:val=""/>
      <w:lvlJc w:val="left"/>
      <w:pPr>
        <w:ind w:left="720" w:hanging="360"/>
      </w:pPr>
      <w:rPr>
        <w:rFonts w:ascii="Symbol" w:hAnsi="Symbo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3C16653A"/>
    <w:multiLevelType w:val="hybridMultilevel"/>
    <w:tmpl w:val="40263F2E"/>
    <w:lvl w:ilvl="0" w:tplc="F596363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3C53760B"/>
    <w:multiLevelType w:val="hybridMultilevel"/>
    <w:tmpl w:val="AB28ADE0"/>
    <w:lvl w:ilvl="0" w:tplc="5ECC51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3C6828B0"/>
    <w:multiLevelType w:val="hybridMultilevel"/>
    <w:tmpl w:val="2ABA6DAA"/>
    <w:lvl w:ilvl="0" w:tplc="BF7445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3CA6690B"/>
    <w:multiLevelType w:val="hybridMultilevel"/>
    <w:tmpl w:val="0CC654FC"/>
    <w:lvl w:ilvl="0" w:tplc="A6826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3CEC6D8B"/>
    <w:multiLevelType w:val="hybridMultilevel"/>
    <w:tmpl w:val="998E85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4">
    <w:nsid w:val="3D592DEF"/>
    <w:multiLevelType w:val="hybridMultilevel"/>
    <w:tmpl w:val="DCC8987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nsid w:val="3D5C2E6F"/>
    <w:multiLevelType w:val="hybridMultilevel"/>
    <w:tmpl w:val="10F623E4"/>
    <w:lvl w:ilvl="0" w:tplc="AB1AA5FE">
      <w:start w:val="1"/>
      <w:numFmt w:val="lowerLetter"/>
      <w:lvlText w:val="%1)"/>
      <w:lvlJc w:val="left"/>
      <w:pPr>
        <w:tabs>
          <w:tab w:val="num" w:pos="757"/>
        </w:tabs>
        <w:ind w:left="75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3D873615"/>
    <w:multiLevelType w:val="hybridMultilevel"/>
    <w:tmpl w:val="19D20C06"/>
    <w:lvl w:ilvl="0" w:tplc="7688AFF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3E28536A"/>
    <w:multiLevelType w:val="hybridMultilevel"/>
    <w:tmpl w:val="A1C23990"/>
    <w:lvl w:ilvl="0" w:tplc="FE769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3EAF761A"/>
    <w:multiLevelType w:val="hybridMultilevel"/>
    <w:tmpl w:val="A6105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3F305925"/>
    <w:multiLevelType w:val="hybridMultilevel"/>
    <w:tmpl w:val="37B6BBB2"/>
    <w:lvl w:ilvl="0" w:tplc="BAE691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3F72281B"/>
    <w:multiLevelType w:val="hybridMultilevel"/>
    <w:tmpl w:val="C02CD9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1">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3FCF2B47"/>
    <w:multiLevelType w:val="hybridMultilevel"/>
    <w:tmpl w:val="04CC43B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400373F2"/>
    <w:multiLevelType w:val="hybridMultilevel"/>
    <w:tmpl w:val="DCA4362A"/>
    <w:lvl w:ilvl="0" w:tplc="473897FA">
      <w:start w:val="1"/>
      <w:numFmt w:val="bullet"/>
      <w:lvlText w:val=""/>
      <w:lvlJc w:val="left"/>
      <w:pPr>
        <w:ind w:left="1078" w:hanging="360"/>
      </w:pPr>
      <w:rPr>
        <w:rFonts w:ascii="Symbol" w:hAnsi="Symbol" w:hint="default"/>
        <w:color w:val="auto"/>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264">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0CF7C9E"/>
    <w:multiLevelType w:val="hybridMultilevel"/>
    <w:tmpl w:val="1B7825B6"/>
    <w:lvl w:ilvl="0" w:tplc="A288B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4166197B"/>
    <w:multiLevelType w:val="hybridMultilevel"/>
    <w:tmpl w:val="070499BE"/>
    <w:lvl w:ilvl="0" w:tplc="FF98001C">
      <w:start w:val="1"/>
      <w:numFmt w:val="bullet"/>
      <w:lvlText w:val="–"/>
      <w:lvlJc w:val="left"/>
      <w:pPr>
        <w:ind w:left="1080" w:hanging="360"/>
      </w:pPr>
      <w:rPr>
        <w:rFonts w:ascii="Verdana" w:hAnsi="Verdan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7">
    <w:nsid w:val="416F117B"/>
    <w:multiLevelType w:val="hybridMultilevel"/>
    <w:tmpl w:val="62247C34"/>
    <w:lvl w:ilvl="0" w:tplc="6896D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17157DC"/>
    <w:multiLevelType w:val="hybridMultilevel"/>
    <w:tmpl w:val="C33EA772"/>
    <w:lvl w:ilvl="0" w:tplc="E04A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17E34BB"/>
    <w:multiLevelType w:val="hybridMultilevel"/>
    <w:tmpl w:val="3C7A9C92"/>
    <w:lvl w:ilvl="0" w:tplc="073CF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198133F"/>
    <w:multiLevelType w:val="hybridMultilevel"/>
    <w:tmpl w:val="2C0066CC"/>
    <w:lvl w:ilvl="0" w:tplc="2FA2E7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1BC7959"/>
    <w:multiLevelType w:val="hybridMultilevel"/>
    <w:tmpl w:val="55E82E00"/>
    <w:lvl w:ilvl="0" w:tplc="10DAC49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1E704E8"/>
    <w:multiLevelType w:val="multilevel"/>
    <w:tmpl w:val="C8504FFA"/>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4">
    <w:nsid w:val="41F93BCC"/>
    <w:multiLevelType w:val="hybridMultilevel"/>
    <w:tmpl w:val="5E901B4E"/>
    <w:lvl w:ilvl="0" w:tplc="DB8AC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20A4A86"/>
    <w:multiLevelType w:val="hybridMultilevel"/>
    <w:tmpl w:val="1BC6BDE2"/>
    <w:lvl w:ilvl="0" w:tplc="3E547A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6">
    <w:nsid w:val="421731BF"/>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7">
    <w:nsid w:val="425D2222"/>
    <w:multiLevelType w:val="hybridMultilevel"/>
    <w:tmpl w:val="E8CEB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9">
    <w:nsid w:val="42F43EC6"/>
    <w:multiLevelType w:val="hybridMultilevel"/>
    <w:tmpl w:val="E1AC36EA"/>
    <w:lvl w:ilvl="0" w:tplc="631ED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nsid w:val="43263CF1"/>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2">
    <w:nsid w:val="437B7EC3"/>
    <w:multiLevelType w:val="hybridMultilevel"/>
    <w:tmpl w:val="C8E8E7F8"/>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3">
    <w:nsid w:val="43B07DF7"/>
    <w:multiLevelType w:val="hybridMultilevel"/>
    <w:tmpl w:val="B77CA8BE"/>
    <w:lvl w:ilvl="0" w:tplc="312E1C1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4">
    <w:nsid w:val="44037551"/>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4053F19"/>
    <w:multiLevelType w:val="hybridMultilevel"/>
    <w:tmpl w:val="BE88E760"/>
    <w:lvl w:ilvl="0" w:tplc="83442F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41630D5"/>
    <w:multiLevelType w:val="hybridMultilevel"/>
    <w:tmpl w:val="1AC2CC1A"/>
    <w:lvl w:ilvl="0" w:tplc="83908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4843E9D"/>
    <w:multiLevelType w:val="hybridMultilevel"/>
    <w:tmpl w:val="8F90115E"/>
    <w:lvl w:ilvl="0" w:tplc="39303A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4A94BD6"/>
    <w:multiLevelType w:val="hybridMultilevel"/>
    <w:tmpl w:val="0E8A456E"/>
    <w:lvl w:ilvl="0" w:tplc="9604A0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44E42C91"/>
    <w:multiLevelType w:val="hybridMultilevel"/>
    <w:tmpl w:val="6FB02800"/>
    <w:lvl w:ilvl="0" w:tplc="EA1A6C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nsid w:val="4510335C"/>
    <w:multiLevelType w:val="hybridMultilevel"/>
    <w:tmpl w:val="F8D0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51D3641"/>
    <w:multiLevelType w:val="hybridMultilevel"/>
    <w:tmpl w:val="31387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5283FE6"/>
    <w:multiLevelType w:val="hybridMultilevel"/>
    <w:tmpl w:val="CEF88AC2"/>
    <w:lvl w:ilvl="0" w:tplc="749033A6">
      <w:start w:val="2"/>
      <w:numFmt w:val="decimal"/>
      <w:lvlText w:val="%1."/>
      <w:lvlJc w:val="left"/>
      <w:pPr>
        <w:ind w:left="829" w:hanging="360"/>
      </w:pPr>
      <w:rPr>
        <w:rFonts w:hint="default"/>
      </w:r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293">
    <w:nsid w:val="457A2393"/>
    <w:multiLevelType w:val="hybridMultilevel"/>
    <w:tmpl w:val="D48A42AA"/>
    <w:lvl w:ilvl="0" w:tplc="BCC09D28">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58D7897"/>
    <w:multiLevelType w:val="hybridMultilevel"/>
    <w:tmpl w:val="29889046"/>
    <w:lvl w:ilvl="0" w:tplc="700E2FD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5E77BCA"/>
    <w:multiLevelType w:val="hybridMultilevel"/>
    <w:tmpl w:val="812CF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6197A1F"/>
    <w:multiLevelType w:val="hybridMultilevel"/>
    <w:tmpl w:val="845418AC"/>
    <w:lvl w:ilvl="0" w:tplc="9E22F312">
      <w:start w:val="1"/>
      <w:numFmt w:val="lowerLetter"/>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656088B"/>
    <w:multiLevelType w:val="hybridMultilevel"/>
    <w:tmpl w:val="8DEE66D4"/>
    <w:lvl w:ilvl="0" w:tplc="6BD66DAE">
      <w:start w:val="1"/>
      <w:numFmt w:val="lowerLetter"/>
      <w:lvlText w:val="%1)"/>
      <w:lvlJc w:val="left"/>
      <w:pPr>
        <w:ind w:left="501" w:hanging="360"/>
      </w:pPr>
      <w:rPr>
        <w:rFonts w:ascii="Arial" w:hAnsi="Arial" w:cs="Arial" w:hint="default"/>
        <w:b w:val="0"/>
        <w:sz w:val="18"/>
        <w:szCs w:val="18"/>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99">
    <w:nsid w:val="46612FD0"/>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0">
    <w:nsid w:val="468943E9"/>
    <w:multiLevelType w:val="hybridMultilevel"/>
    <w:tmpl w:val="F2AAE900"/>
    <w:lvl w:ilvl="0" w:tplc="8DCC6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46BD7559"/>
    <w:multiLevelType w:val="hybridMultilevel"/>
    <w:tmpl w:val="416E8E0C"/>
    <w:lvl w:ilvl="0" w:tplc="6A9ED1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470B3EC4"/>
    <w:multiLevelType w:val="hybridMultilevel"/>
    <w:tmpl w:val="26B8CB1C"/>
    <w:lvl w:ilvl="0" w:tplc="AB22A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47B81C50"/>
    <w:multiLevelType w:val="hybridMultilevel"/>
    <w:tmpl w:val="2522DFFE"/>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481171CC"/>
    <w:multiLevelType w:val="hybridMultilevel"/>
    <w:tmpl w:val="D9B20FE6"/>
    <w:lvl w:ilvl="0" w:tplc="71428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4845306D"/>
    <w:multiLevelType w:val="hybridMultilevel"/>
    <w:tmpl w:val="F7E80030"/>
    <w:lvl w:ilvl="0" w:tplc="17AA1980">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48634DCF"/>
    <w:multiLevelType w:val="hybridMultilevel"/>
    <w:tmpl w:val="CD943C60"/>
    <w:lvl w:ilvl="0" w:tplc="959AC2B0">
      <w:start w:val="1"/>
      <w:numFmt w:val="lowerLetter"/>
      <w:lvlText w:val="%1)"/>
      <w:lvlJc w:val="left"/>
      <w:pPr>
        <w:ind w:left="1065"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8">
    <w:nsid w:val="487C0F3A"/>
    <w:multiLevelType w:val="hybridMultilevel"/>
    <w:tmpl w:val="BC0E04B4"/>
    <w:lvl w:ilvl="0" w:tplc="FC6C5F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48CE47F7"/>
    <w:multiLevelType w:val="hybridMultilevel"/>
    <w:tmpl w:val="441AF25C"/>
    <w:lvl w:ilvl="0" w:tplc="311C6DD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491F7CB3"/>
    <w:multiLevelType w:val="hybridMultilevel"/>
    <w:tmpl w:val="7BA4B63C"/>
    <w:lvl w:ilvl="0" w:tplc="F06AC7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49477042"/>
    <w:multiLevelType w:val="hybridMultilevel"/>
    <w:tmpl w:val="D2BAAFF2"/>
    <w:lvl w:ilvl="0" w:tplc="28F4736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495C1962"/>
    <w:multiLevelType w:val="hybridMultilevel"/>
    <w:tmpl w:val="FABA39A4"/>
    <w:lvl w:ilvl="0" w:tplc="FFEA43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15">
    <w:nsid w:val="49BE3858"/>
    <w:multiLevelType w:val="hybridMultilevel"/>
    <w:tmpl w:val="89D4F94A"/>
    <w:lvl w:ilvl="0" w:tplc="4CD4C4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49C437B8"/>
    <w:multiLevelType w:val="hybridMultilevel"/>
    <w:tmpl w:val="AFF6DBEE"/>
    <w:lvl w:ilvl="0" w:tplc="E7900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4A9C7A2D"/>
    <w:multiLevelType w:val="hybridMultilevel"/>
    <w:tmpl w:val="B2D0502C"/>
    <w:lvl w:ilvl="0" w:tplc="5D60B6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4AF13901"/>
    <w:multiLevelType w:val="hybridMultilevel"/>
    <w:tmpl w:val="194AAA2E"/>
    <w:lvl w:ilvl="0" w:tplc="33C6A0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4B040B4D"/>
    <w:multiLevelType w:val="hybridMultilevel"/>
    <w:tmpl w:val="7564DFDE"/>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4B250935"/>
    <w:multiLevelType w:val="hybridMultilevel"/>
    <w:tmpl w:val="B5CCC51E"/>
    <w:lvl w:ilvl="0" w:tplc="B1B03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4B3F01A0"/>
    <w:multiLevelType w:val="hybridMultilevel"/>
    <w:tmpl w:val="9D765B7E"/>
    <w:lvl w:ilvl="0" w:tplc="952A14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4C2C7172"/>
    <w:multiLevelType w:val="hybridMultilevel"/>
    <w:tmpl w:val="CC44CEC6"/>
    <w:lvl w:ilvl="0" w:tplc="E948F9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4C8D70B2"/>
    <w:multiLevelType w:val="hybridMultilevel"/>
    <w:tmpl w:val="58AAD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4C8E2277"/>
    <w:multiLevelType w:val="hybridMultilevel"/>
    <w:tmpl w:val="EE96A3EA"/>
    <w:lvl w:ilvl="0" w:tplc="797637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6">
    <w:nsid w:val="4CF2310F"/>
    <w:multiLevelType w:val="hybridMultilevel"/>
    <w:tmpl w:val="80B0825A"/>
    <w:lvl w:ilvl="0" w:tplc="C28ADA56">
      <w:start w:val="9"/>
      <w:numFmt w:val="decimal"/>
      <w:lvlText w:val="%1."/>
      <w:lvlJc w:val="left"/>
      <w:pPr>
        <w:ind w:left="360" w:hanging="360"/>
      </w:pPr>
      <w:rPr>
        <w:rFonts w:hint="default"/>
        <w:i w:val="0"/>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4D4468CA"/>
    <w:multiLevelType w:val="hybridMultilevel"/>
    <w:tmpl w:val="0D108486"/>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9">
    <w:nsid w:val="4D6026DF"/>
    <w:multiLevelType w:val="hybridMultilevel"/>
    <w:tmpl w:val="E5F6AC6E"/>
    <w:lvl w:ilvl="0" w:tplc="2788D01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1">
    <w:nsid w:val="4E78265E"/>
    <w:multiLevelType w:val="hybridMultilevel"/>
    <w:tmpl w:val="54E8A56E"/>
    <w:lvl w:ilvl="0" w:tplc="11A4251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4E8040CC"/>
    <w:multiLevelType w:val="hybridMultilevel"/>
    <w:tmpl w:val="15108758"/>
    <w:lvl w:ilvl="0" w:tplc="F8E2A1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34">
    <w:nsid w:val="4EB40FC8"/>
    <w:multiLevelType w:val="hybridMultilevel"/>
    <w:tmpl w:val="4A84F8EA"/>
    <w:lvl w:ilvl="0" w:tplc="EF121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4EEE472B"/>
    <w:multiLevelType w:val="hybridMultilevel"/>
    <w:tmpl w:val="E88E1960"/>
    <w:lvl w:ilvl="0" w:tplc="1D9C4A9E">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36">
    <w:nsid w:val="4F13445A"/>
    <w:multiLevelType w:val="hybridMultilevel"/>
    <w:tmpl w:val="E4FE72E0"/>
    <w:lvl w:ilvl="0" w:tplc="0C264E3A">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4F1E0707"/>
    <w:multiLevelType w:val="hybridMultilevel"/>
    <w:tmpl w:val="A692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4FA24B64"/>
    <w:multiLevelType w:val="hybridMultilevel"/>
    <w:tmpl w:val="9E022374"/>
    <w:lvl w:ilvl="0" w:tplc="8C2C1370">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4FAE18A8"/>
    <w:multiLevelType w:val="hybridMultilevel"/>
    <w:tmpl w:val="3F169D4E"/>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40">
    <w:nsid w:val="4FD85B65"/>
    <w:multiLevelType w:val="hybridMultilevel"/>
    <w:tmpl w:val="E894167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504D5BD0"/>
    <w:multiLevelType w:val="hybridMultilevel"/>
    <w:tmpl w:val="BDCE1BDE"/>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50977F92"/>
    <w:multiLevelType w:val="hybridMultilevel"/>
    <w:tmpl w:val="DA8A9AE4"/>
    <w:lvl w:ilvl="0" w:tplc="AB7C5164">
      <w:start w:val="1"/>
      <w:numFmt w:val="decimal"/>
      <w:lvlText w:val="%1."/>
      <w:lvlJc w:val="lef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514F7DCD"/>
    <w:multiLevelType w:val="hybridMultilevel"/>
    <w:tmpl w:val="06321248"/>
    <w:lvl w:ilvl="0" w:tplc="A10A6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2321792"/>
    <w:multiLevelType w:val="hybridMultilevel"/>
    <w:tmpl w:val="D390EE94"/>
    <w:lvl w:ilvl="0" w:tplc="44C470D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250061F"/>
    <w:multiLevelType w:val="hybridMultilevel"/>
    <w:tmpl w:val="05FCCFC8"/>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539011FF"/>
    <w:multiLevelType w:val="hybridMultilevel"/>
    <w:tmpl w:val="097E86BE"/>
    <w:lvl w:ilvl="0" w:tplc="523091A4">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53B17B98"/>
    <w:multiLevelType w:val="hybridMultilevel"/>
    <w:tmpl w:val="EA08DDF0"/>
    <w:lvl w:ilvl="0" w:tplc="0415000F">
      <w:start w:val="1"/>
      <w:numFmt w:val="decimal"/>
      <w:lvlText w:val="%1."/>
      <w:lvlJc w:val="left"/>
      <w:pPr>
        <w:ind w:left="800" w:hanging="360"/>
      </w:pPr>
    </w:lvl>
    <w:lvl w:ilvl="1" w:tplc="04150019">
      <w:start w:val="1"/>
      <w:numFmt w:val="lowerLetter"/>
      <w:lvlText w:val="%2."/>
      <w:lvlJc w:val="left"/>
      <w:pPr>
        <w:ind w:left="1520" w:hanging="360"/>
      </w:pPr>
    </w:lvl>
    <w:lvl w:ilvl="2" w:tplc="0415001B">
      <w:start w:val="1"/>
      <w:numFmt w:val="lowerRoman"/>
      <w:lvlText w:val="%3."/>
      <w:lvlJc w:val="right"/>
      <w:pPr>
        <w:ind w:left="2240" w:hanging="180"/>
      </w:pPr>
    </w:lvl>
    <w:lvl w:ilvl="3" w:tplc="0415000F">
      <w:start w:val="1"/>
      <w:numFmt w:val="decimal"/>
      <w:lvlText w:val="%4."/>
      <w:lvlJc w:val="left"/>
      <w:pPr>
        <w:ind w:left="2960" w:hanging="360"/>
      </w:pPr>
    </w:lvl>
    <w:lvl w:ilvl="4" w:tplc="04150019">
      <w:start w:val="1"/>
      <w:numFmt w:val="lowerLetter"/>
      <w:lvlText w:val="%5."/>
      <w:lvlJc w:val="left"/>
      <w:pPr>
        <w:ind w:left="3680" w:hanging="360"/>
      </w:pPr>
    </w:lvl>
    <w:lvl w:ilvl="5" w:tplc="0415001B">
      <w:start w:val="1"/>
      <w:numFmt w:val="lowerRoman"/>
      <w:lvlText w:val="%6."/>
      <w:lvlJc w:val="right"/>
      <w:pPr>
        <w:ind w:left="4400" w:hanging="180"/>
      </w:pPr>
    </w:lvl>
    <w:lvl w:ilvl="6" w:tplc="0415000F">
      <w:start w:val="1"/>
      <w:numFmt w:val="decimal"/>
      <w:lvlText w:val="%7."/>
      <w:lvlJc w:val="left"/>
      <w:pPr>
        <w:ind w:left="5120" w:hanging="360"/>
      </w:pPr>
    </w:lvl>
    <w:lvl w:ilvl="7" w:tplc="04150019">
      <w:start w:val="1"/>
      <w:numFmt w:val="lowerLetter"/>
      <w:lvlText w:val="%8."/>
      <w:lvlJc w:val="left"/>
      <w:pPr>
        <w:ind w:left="5840" w:hanging="360"/>
      </w:pPr>
    </w:lvl>
    <w:lvl w:ilvl="8" w:tplc="0415001B">
      <w:start w:val="1"/>
      <w:numFmt w:val="lowerRoman"/>
      <w:lvlText w:val="%9."/>
      <w:lvlJc w:val="right"/>
      <w:pPr>
        <w:ind w:left="6560" w:hanging="180"/>
      </w:pPr>
    </w:lvl>
  </w:abstractNum>
  <w:abstractNum w:abstractNumId="352">
    <w:nsid w:val="54033949"/>
    <w:multiLevelType w:val="hybridMultilevel"/>
    <w:tmpl w:val="B06A79C8"/>
    <w:lvl w:ilvl="0" w:tplc="3140ABC2">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46F7781"/>
    <w:multiLevelType w:val="hybridMultilevel"/>
    <w:tmpl w:val="CA281D2E"/>
    <w:lvl w:ilvl="0" w:tplc="0FD23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47F6605"/>
    <w:multiLevelType w:val="hybridMultilevel"/>
    <w:tmpl w:val="2DE035FE"/>
    <w:lvl w:ilvl="0" w:tplc="B4FE12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4B27944"/>
    <w:multiLevelType w:val="hybridMultilevel"/>
    <w:tmpl w:val="03481B64"/>
    <w:lvl w:ilvl="0" w:tplc="3FE00334">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5207A1A"/>
    <w:multiLevelType w:val="hybridMultilevel"/>
    <w:tmpl w:val="377E3E80"/>
    <w:lvl w:ilvl="0" w:tplc="099A96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5710A52"/>
    <w:multiLevelType w:val="hybridMultilevel"/>
    <w:tmpl w:val="774AEF0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0">
    <w:nsid w:val="55B95EF7"/>
    <w:multiLevelType w:val="hybridMultilevel"/>
    <w:tmpl w:val="0B982DE8"/>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56D86565"/>
    <w:multiLevelType w:val="multilevel"/>
    <w:tmpl w:val="C688E37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4">
    <w:nsid w:val="56F4262B"/>
    <w:multiLevelType w:val="hybridMultilevel"/>
    <w:tmpl w:val="E7FAF6FE"/>
    <w:lvl w:ilvl="0" w:tplc="DA3A7B5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6">
    <w:nsid w:val="57E1281F"/>
    <w:multiLevelType w:val="hybridMultilevel"/>
    <w:tmpl w:val="C3D8CA52"/>
    <w:lvl w:ilvl="0" w:tplc="5CC4606E">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57FB134D"/>
    <w:multiLevelType w:val="hybridMultilevel"/>
    <w:tmpl w:val="5E068E30"/>
    <w:lvl w:ilvl="0" w:tplc="443046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9">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59194F00"/>
    <w:multiLevelType w:val="hybridMultilevel"/>
    <w:tmpl w:val="E6DAD010"/>
    <w:lvl w:ilvl="0" w:tplc="8D603C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59474F51"/>
    <w:multiLevelType w:val="hybridMultilevel"/>
    <w:tmpl w:val="25B88360"/>
    <w:lvl w:ilvl="0" w:tplc="219A6FC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59526B20"/>
    <w:multiLevelType w:val="hybridMultilevel"/>
    <w:tmpl w:val="9E76993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3">
    <w:nsid w:val="598F1668"/>
    <w:multiLevelType w:val="hybridMultilevel"/>
    <w:tmpl w:val="B17A3CF6"/>
    <w:lvl w:ilvl="0" w:tplc="AA1A1A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5A180C9A"/>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5">
    <w:nsid w:val="5A215ADC"/>
    <w:multiLevelType w:val="hybridMultilevel"/>
    <w:tmpl w:val="EEA82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5A6343D6"/>
    <w:multiLevelType w:val="hybridMultilevel"/>
    <w:tmpl w:val="30B04934"/>
    <w:lvl w:ilvl="0" w:tplc="AE94DCD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5A721334"/>
    <w:multiLevelType w:val="hybridMultilevel"/>
    <w:tmpl w:val="13DEAA52"/>
    <w:lvl w:ilvl="0" w:tplc="D2E05C4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5B2435D7"/>
    <w:multiLevelType w:val="hybridMultilevel"/>
    <w:tmpl w:val="4BA8F4EA"/>
    <w:lvl w:ilvl="0" w:tplc="5B7AC032">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9">
    <w:nsid w:val="5BC73C84"/>
    <w:multiLevelType w:val="hybridMultilevel"/>
    <w:tmpl w:val="A6BE460C"/>
    <w:lvl w:ilvl="0" w:tplc="E6AAAFA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5C446567"/>
    <w:multiLevelType w:val="hybridMultilevel"/>
    <w:tmpl w:val="E0001DBE"/>
    <w:lvl w:ilvl="0" w:tplc="C5A02C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5CC424B7"/>
    <w:multiLevelType w:val="hybridMultilevel"/>
    <w:tmpl w:val="50EE2964"/>
    <w:lvl w:ilvl="0" w:tplc="E77E6096">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5D3E707B"/>
    <w:multiLevelType w:val="hybridMultilevel"/>
    <w:tmpl w:val="D972AC94"/>
    <w:lvl w:ilvl="0" w:tplc="39AE4718">
      <w:start w:val="1"/>
      <w:numFmt w:val="lowerLetter"/>
      <w:lvlText w:val="%1)"/>
      <w:lvlJc w:val="left"/>
      <w:pPr>
        <w:ind w:left="421" w:hanging="312"/>
      </w:pPr>
      <w:rPr>
        <w:rFonts w:ascii="Calibri" w:eastAsia="Calibri" w:hAnsi="Calibri" w:cs="Calibri" w:hint="default"/>
        <w:spacing w:val="-1"/>
        <w:w w:val="93"/>
        <w:sz w:val="20"/>
        <w:szCs w:val="20"/>
      </w:rPr>
    </w:lvl>
    <w:lvl w:ilvl="1" w:tplc="BB100702">
      <w:numFmt w:val="bullet"/>
      <w:lvlText w:val="•"/>
      <w:lvlJc w:val="left"/>
      <w:pPr>
        <w:ind w:left="1590" w:hanging="312"/>
      </w:pPr>
      <w:rPr>
        <w:rFonts w:hint="default"/>
      </w:rPr>
    </w:lvl>
    <w:lvl w:ilvl="2" w:tplc="5790BB4C">
      <w:numFmt w:val="bullet"/>
      <w:lvlText w:val="•"/>
      <w:lvlJc w:val="left"/>
      <w:pPr>
        <w:ind w:left="2760" w:hanging="312"/>
      </w:pPr>
      <w:rPr>
        <w:rFonts w:hint="default"/>
      </w:rPr>
    </w:lvl>
    <w:lvl w:ilvl="3" w:tplc="C1403EB2">
      <w:numFmt w:val="bullet"/>
      <w:lvlText w:val="•"/>
      <w:lvlJc w:val="left"/>
      <w:pPr>
        <w:ind w:left="3930" w:hanging="312"/>
      </w:pPr>
      <w:rPr>
        <w:rFonts w:hint="default"/>
      </w:rPr>
    </w:lvl>
    <w:lvl w:ilvl="4" w:tplc="8A50BF9E">
      <w:numFmt w:val="bullet"/>
      <w:lvlText w:val="•"/>
      <w:lvlJc w:val="left"/>
      <w:pPr>
        <w:ind w:left="5100" w:hanging="312"/>
      </w:pPr>
      <w:rPr>
        <w:rFonts w:hint="default"/>
      </w:rPr>
    </w:lvl>
    <w:lvl w:ilvl="5" w:tplc="A9C8E78C">
      <w:numFmt w:val="bullet"/>
      <w:lvlText w:val="•"/>
      <w:lvlJc w:val="left"/>
      <w:pPr>
        <w:ind w:left="6271" w:hanging="312"/>
      </w:pPr>
      <w:rPr>
        <w:rFonts w:hint="default"/>
      </w:rPr>
    </w:lvl>
    <w:lvl w:ilvl="6" w:tplc="6AEECEDA">
      <w:numFmt w:val="bullet"/>
      <w:lvlText w:val="•"/>
      <w:lvlJc w:val="left"/>
      <w:pPr>
        <w:ind w:left="7441" w:hanging="312"/>
      </w:pPr>
      <w:rPr>
        <w:rFonts w:hint="default"/>
      </w:rPr>
    </w:lvl>
    <w:lvl w:ilvl="7" w:tplc="F5EC15F2">
      <w:numFmt w:val="bullet"/>
      <w:lvlText w:val="•"/>
      <w:lvlJc w:val="left"/>
      <w:pPr>
        <w:ind w:left="8611" w:hanging="312"/>
      </w:pPr>
      <w:rPr>
        <w:rFonts w:hint="default"/>
      </w:rPr>
    </w:lvl>
    <w:lvl w:ilvl="8" w:tplc="2E9449C6">
      <w:numFmt w:val="bullet"/>
      <w:lvlText w:val="•"/>
      <w:lvlJc w:val="left"/>
      <w:pPr>
        <w:ind w:left="9781" w:hanging="312"/>
      </w:pPr>
      <w:rPr>
        <w:rFonts w:hint="default"/>
      </w:rPr>
    </w:lvl>
  </w:abstractNum>
  <w:abstractNum w:abstractNumId="383">
    <w:nsid w:val="5D610A22"/>
    <w:multiLevelType w:val="hybridMultilevel"/>
    <w:tmpl w:val="33F24F78"/>
    <w:lvl w:ilvl="0" w:tplc="473897FA">
      <w:start w:val="1"/>
      <w:numFmt w:val="bullet"/>
      <w:lvlText w:val=""/>
      <w:lvlJc w:val="left"/>
      <w:pPr>
        <w:ind w:left="720" w:hanging="360"/>
      </w:pPr>
      <w:rPr>
        <w:rFonts w:ascii="Symbol" w:hAnsi="Symbol"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4">
    <w:nsid w:val="5D677A32"/>
    <w:multiLevelType w:val="hybridMultilevel"/>
    <w:tmpl w:val="38A69596"/>
    <w:lvl w:ilvl="0" w:tplc="E0A841C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5D734984"/>
    <w:multiLevelType w:val="hybridMultilevel"/>
    <w:tmpl w:val="FEB85C32"/>
    <w:lvl w:ilvl="0" w:tplc="489AB07E">
      <w:start w:val="1"/>
      <w:numFmt w:val="decimal"/>
      <w:lvlText w:val="%1."/>
      <w:lvlJc w:val="left"/>
      <w:pPr>
        <w:ind w:left="720" w:hanging="360"/>
      </w:pPr>
      <w:rPr>
        <w:rFonts w:ascii="Myriad Pro" w:hAnsi="Myriad Pro"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5E5E0DA0"/>
    <w:multiLevelType w:val="hybridMultilevel"/>
    <w:tmpl w:val="D876B0CE"/>
    <w:lvl w:ilvl="0" w:tplc="F4E6A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5E9A03C3"/>
    <w:multiLevelType w:val="hybridMultilevel"/>
    <w:tmpl w:val="19F668C4"/>
    <w:lvl w:ilvl="0" w:tplc="6A665E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5EFA725C"/>
    <w:multiLevelType w:val="hybridMultilevel"/>
    <w:tmpl w:val="10525E6E"/>
    <w:lvl w:ilvl="0" w:tplc="CE66D74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5F18545E"/>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5F5332D1"/>
    <w:multiLevelType w:val="hybridMultilevel"/>
    <w:tmpl w:val="862CB58E"/>
    <w:lvl w:ilvl="0" w:tplc="9188A7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5FCD7DC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5FE115E9"/>
    <w:multiLevelType w:val="hybridMultilevel"/>
    <w:tmpl w:val="62723FBC"/>
    <w:lvl w:ilvl="0" w:tplc="9F3673E0">
      <w:start w:val="1"/>
      <w:numFmt w:val="bullet"/>
      <w:pStyle w:val="Akapitzlist"/>
      <w:lvlText w:val=""/>
      <w:lvlJc w:val="left"/>
      <w:pPr>
        <w:ind w:left="1440" w:hanging="360"/>
      </w:pPr>
      <w:rPr>
        <w:rFonts w:ascii="Symbol" w:hAnsi="Symbol" w:hint="default"/>
        <w:b/>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4">
    <w:nsid w:val="60060E45"/>
    <w:multiLevelType w:val="hybridMultilevel"/>
    <w:tmpl w:val="2C96D2E0"/>
    <w:lvl w:ilvl="0" w:tplc="0A06F61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00C7764"/>
    <w:multiLevelType w:val="hybridMultilevel"/>
    <w:tmpl w:val="DA9AD6E2"/>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396">
    <w:nsid w:val="605B5991"/>
    <w:multiLevelType w:val="hybridMultilevel"/>
    <w:tmpl w:val="CE0E8702"/>
    <w:lvl w:ilvl="0" w:tplc="85FCB99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0904A28"/>
    <w:multiLevelType w:val="hybridMultilevel"/>
    <w:tmpl w:val="2FA2D3FE"/>
    <w:lvl w:ilvl="0" w:tplc="89DA1A14">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091567C"/>
    <w:multiLevelType w:val="hybridMultilevel"/>
    <w:tmpl w:val="19869286"/>
    <w:lvl w:ilvl="0" w:tplc="F888344C">
      <w:start w:val="1"/>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9">
    <w:nsid w:val="60D507C6"/>
    <w:multiLevelType w:val="hybridMultilevel"/>
    <w:tmpl w:val="BAD6437E"/>
    <w:lvl w:ilvl="0" w:tplc="8B12BE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29F46B9"/>
    <w:multiLevelType w:val="hybridMultilevel"/>
    <w:tmpl w:val="194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2AD5F26"/>
    <w:multiLevelType w:val="hybridMultilevel"/>
    <w:tmpl w:val="F45E618C"/>
    <w:lvl w:ilvl="0" w:tplc="84984F18">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62D70D26"/>
    <w:multiLevelType w:val="hybridMultilevel"/>
    <w:tmpl w:val="3CB42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2F33E68"/>
    <w:multiLevelType w:val="hybridMultilevel"/>
    <w:tmpl w:val="AC90AA7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634F271A"/>
    <w:multiLevelType w:val="hybridMultilevel"/>
    <w:tmpl w:val="9FB21068"/>
    <w:lvl w:ilvl="0" w:tplc="16F4D5B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35040A5"/>
    <w:multiLevelType w:val="hybridMultilevel"/>
    <w:tmpl w:val="51C2D9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nsid w:val="638C45D4"/>
    <w:multiLevelType w:val="hybridMultilevel"/>
    <w:tmpl w:val="28661E82"/>
    <w:lvl w:ilvl="0" w:tplc="9500C5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38F4309"/>
    <w:multiLevelType w:val="multilevel"/>
    <w:tmpl w:val="B3EE516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8">
    <w:nsid w:val="639C21A2"/>
    <w:multiLevelType w:val="hybridMultilevel"/>
    <w:tmpl w:val="017C73E8"/>
    <w:lvl w:ilvl="0" w:tplc="54407E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3D230AA"/>
    <w:multiLevelType w:val="hybridMultilevel"/>
    <w:tmpl w:val="4C70E9D4"/>
    <w:lvl w:ilvl="0" w:tplc="1390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3F73EC3"/>
    <w:multiLevelType w:val="hybridMultilevel"/>
    <w:tmpl w:val="6896CB86"/>
    <w:lvl w:ilvl="0" w:tplc="474E0D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1">
    <w:nsid w:val="646F391F"/>
    <w:multiLevelType w:val="hybridMultilevel"/>
    <w:tmpl w:val="3ACCF1C2"/>
    <w:lvl w:ilvl="0" w:tplc="BEFC43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47A734D"/>
    <w:multiLevelType w:val="hybridMultilevel"/>
    <w:tmpl w:val="5B0C3A8E"/>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3">
    <w:nsid w:val="64DC09D2"/>
    <w:multiLevelType w:val="hybridMultilevel"/>
    <w:tmpl w:val="FDE0FF54"/>
    <w:lvl w:ilvl="0" w:tplc="BABE80C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650834DD"/>
    <w:multiLevelType w:val="hybridMultilevel"/>
    <w:tmpl w:val="9E48AA46"/>
    <w:lvl w:ilvl="0" w:tplc="5C6E596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594253D"/>
    <w:multiLevelType w:val="hybridMultilevel"/>
    <w:tmpl w:val="8654B1F0"/>
    <w:lvl w:ilvl="0" w:tplc="6D62AA3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59A249A"/>
    <w:multiLevelType w:val="hybridMultilevel"/>
    <w:tmpl w:val="C0F89D44"/>
    <w:lvl w:ilvl="0" w:tplc="57107BDE">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7">
    <w:nsid w:val="65D9700B"/>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8">
    <w:nsid w:val="65E37428"/>
    <w:multiLevelType w:val="hybridMultilevel"/>
    <w:tmpl w:val="66D20B0A"/>
    <w:lvl w:ilvl="0" w:tplc="D1C2B000">
      <w:start w:val="3"/>
      <w:numFmt w:val="decimal"/>
      <w:lvlText w:val="%1."/>
      <w:lvlJc w:val="left"/>
      <w:pPr>
        <w:ind w:left="720" w:hanging="360"/>
      </w:pPr>
      <w:rPr>
        <w:rFonts w:ascii="Myriad Pro" w:hAnsi="Myriad Pro"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9">
    <w:nsid w:val="65FB13EA"/>
    <w:multiLevelType w:val="hybridMultilevel"/>
    <w:tmpl w:val="38D263C4"/>
    <w:lvl w:ilvl="0" w:tplc="436876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6535C07"/>
    <w:multiLevelType w:val="hybridMultilevel"/>
    <w:tmpl w:val="710E93C0"/>
    <w:lvl w:ilvl="0" w:tplc="CF48A1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67A2D2D"/>
    <w:multiLevelType w:val="hybridMultilevel"/>
    <w:tmpl w:val="C83C3CC2"/>
    <w:lvl w:ilvl="0" w:tplc="6F5A6FBA">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66970688"/>
    <w:multiLevelType w:val="hybridMultilevel"/>
    <w:tmpl w:val="664E5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66D241DA"/>
    <w:multiLevelType w:val="hybridMultilevel"/>
    <w:tmpl w:val="EE803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671028D1"/>
    <w:multiLevelType w:val="hybridMultilevel"/>
    <w:tmpl w:val="23805FAC"/>
    <w:lvl w:ilvl="0" w:tplc="B6205E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67334AF4"/>
    <w:multiLevelType w:val="multilevel"/>
    <w:tmpl w:val="86388B34"/>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6">
    <w:nsid w:val="676D13C1"/>
    <w:multiLevelType w:val="hybridMultilevel"/>
    <w:tmpl w:val="2A568C3A"/>
    <w:lvl w:ilvl="0" w:tplc="5A68AC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67A16671"/>
    <w:multiLevelType w:val="hybridMultilevel"/>
    <w:tmpl w:val="1F243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8">
    <w:nsid w:val="68AB4204"/>
    <w:multiLevelType w:val="hybridMultilevel"/>
    <w:tmpl w:val="8F5A128E"/>
    <w:lvl w:ilvl="0" w:tplc="DC10FAB6">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693324B8"/>
    <w:multiLevelType w:val="hybridMultilevel"/>
    <w:tmpl w:val="72C8C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694D0C0F"/>
    <w:multiLevelType w:val="hybridMultilevel"/>
    <w:tmpl w:val="909425EA"/>
    <w:lvl w:ilvl="0" w:tplc="F98E8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69757FC1"/>
    <w:multiLevelType w:val="hybridMultilevel"/>
    <w:tmpl w:val="DEB428BE"/>
    <w:lvl w:ilvl="0" w:tplc="F8A0C28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698841F7"/>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69E7073C"/>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5">
    <w:nsid w:val="6A046583"/>
    <w:multiLevelType w:val="hybridMultilevel"/>
    <w:tmpl w:val="4B182848"/>
    <w:lvl w:ilvl="0" w:tplc="5AC220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6A367601"/>
    <w:multiLevelType w:val="hybridMultilevel"/>
    <w:tmpl w:val="2CAE56DE"/>
    <w:lvl w:ilvl="0" w:tplc="18B63CA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6A836754"/>
    <w:multiLevelType w:val="hybridMultilevel"/>
    <w:tmpl w:val="A3009E20"/>
    <w:lvl w:ilvl="0" w:tplc="9B8852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6A946ADB"/>
    <w:multiLevelType w:val="hybridMultilevel"/>
    <w:tmpl w:val="8824399C"/>
    <w:lvl w:ilvl="0" w:tplc="3E5246C6">
      <w:start w:val="1"/>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39">
    <w:nsid w:val="6AAA484E"/>
    <w:multiLevelType w:val="hybridMultilevel"/>
    <w:tmpl w:val="3412E024"/>
    <w:lvl w:ilvl="0" w:tplc="7DEC237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6B0C7F71"/>
    <w:multiLevelType w:val="multilevel"/>
    <w:tmpl w:val="58005B9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1">
    <w:nsid w:val="6B7121E9"/>
    <w:multiLevelType w:val="hybridMultilevel"/>
    <w:tmpl w:val="42E49104"/>
    <w:lvl w:ilvl="0" w:tplc="D9F047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6BAD1AC6"/>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443">
    <w:nsid w:val="6C096F4A"/>
    <w:multiLevelType w:val="hybridMultilevel"/>
    <w:tmpl w:val="5F607D6E"/>
    <w:lvl w:ilvl="0" w:tplc="ECAE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6C717AB9"/>
    <w:multiLevelType w:val="hybridMultilevel"/>
    <w:tmpl w:val="D8A6D77A"/>
    <w:lvl w:ilvl="0" w:tplc="F6D83F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6C7D4FCB"/>
    <w:multiLevelType w:val="hybridMultilevel"/>
    <w:tmpl w:val="6F4895BE"/>
    <w:lvl w:ilvl="0" w:tplc="4574C6D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6">
    <w:nsid w:val="6CB93D72"/>
    <w:multiLevelType w:val="hybridMultilevel"/>
    <w:tmpl w:val="101EB10E"/>
    <w:lvl w:ilvl="0" w:tplc="F4089CC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6CBF2E73"/>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8">
    <w:nsid w:val="6D360408"/>
    <w:multiLevelType w:val="hybridMultilevel"/>
    <w:tmpl w:val="95069108"/>
    <w:lvl w:ilvl="0" w:tplc="41B06FE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6D95346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6DA3460A"/>
    <w:multiLevelType w:val="hybridMultilevel"/>
    <w:tmpl w:val="7C94B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6DCD183A"/>
    <w:multiLevelType w:val="hybridMultilevel"/>
    <w:tmpl w:val="5464D0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6DD42BBD"/>
    <w:multiLevelType w:val="hybridMultilevel"/>
    <w:tmpl w:val="7DA46C04"/>
    <w:lvl w:ilvl="0" w:tplc="215C49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6DD54647"/>
    <w:multiLevelType w:val="hybridMultilevel"/>
    <w:tmpl w:val="7CD0D9C0"/>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5">
    <w:nsid w:val="6E865224"/>
    <w:multiLevelType w:val="hybridMultilevel"/>
    <w:tmpl w:val="2AFE9978"/>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6">
    <w:nsid w:val="6EBC78FE"/>
    <w:multiLevelType w:val="hybridMultilevel"/>
    <w:tmpl w:val="14CAF65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6EC37716"/>
    <w:multiLevelType w:val="hybridMultilevel"/>
    <w:tmpl w:val="9AAAF07C"/>
    <w:lvl w:ilvl="0" w:tplc="653C17D6">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6EE17007"/>
    <w:multiLevelType w:val="hybridMultilevel"/>
    <w:tmpl w:val="2CC4C456"/>
    <w:lvl w:ilvl="0" w:tplc="0D749D24">
      <w:start w:val="1"/>
      <w:numFmt w:val="decimal"/>
      <w:lvlText w:val="%1."/>
      <w:lvlJc w:val="left"/>
      <w:pPr>
        <w:ind w:left="360" w:hanging="360"/>
      </w:pPr>
      <w:rPr>
        <w:rFonts w:ascii="Myriad Pro" w:hAnsi="Myriad Pro"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6EE62FB0"/>
    <w:multiLevelType w:val="hybridMultilevel"/>
    <w:tmpl w:val="734E1BE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nsid w:val="6F14115C"/>
    <w:multiLevelType w:val="hybridMultilevel"/>
    <w:tmpl w:val="3C5E4AAA"/>
    <w:lvl w:ilvl="0" w:tplc="94BA45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6F1E1128"/>
    <w:multiLevelType w:val="hybridMultilevel"/>
    <w:tmpl w:val="D3D4FA26"/>
    <w:lvl w:ilvl="0" w:tplc="A2CE4B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6F3815E2"/>
    <w:multiLevelType w:val="hybridMultilevel"/>
    <w:tmpl w:val="7974D324"/>
    <w:lvl w:ilvl="0" w:tplc="DF124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6F9F01AC"/>
    <w:multiLevelType w:val="multilevel"/>
    <w:tmpl w:val="7E02A792"/>
    <w:lvl w:ilvl="0">
      <w:start w:val="1"/>
      <w:numFmt w:val="decimal"/>
      <w:lvlText w:val="%1."/>
      <w:lvlJc w:val="left"/>
      <w:pPr>
        <w:ind w:left="720" w:hanging="360"/>
      </w:pPr>
      <w:rPr>
        <w:rFonts w:ascii="Arial" w:hAnsi="Arial" w:cs="Arial" w:hint="default"/>
        <w:sz w:val="18"/>
      </w:rPr>
    </w:lvl>
    <w:lvl w:ilvl="1">
      <w:start w:val="4"/>
      <w:numFmt w:val="decimal"/>
      <w:isLgl/>
      <w:lvlText w:val="%1.%2"/>
      <w:lvlJc w:val="left"/>
      <w:pPr>
        <w:ind w:left="720" w:hanging="360"/>
      </w:pPr>
      <w:rPr>
        <w:rFonts w:eastAsia="Times New Roman" w:cstheme="majorBidi" w:hint="default"/>
      </w:rPr>
    </w:lvl>
    <w:lvl w:ilvl="2">
      <w:start w:val="1"/>
      <w:numFmt w:val="decimal"/>
      <w:isLgl/>
      <w:lvlText w:val="%1.%2.%3"/>
      <w:lvlJc w:val="left"/>
      <w:pPr>
        <w:ind w:left="1080" w:hanging="720"/>
      </w:pPr>
      <w:rPr>
        <w:rFonts w:eastAsia="Times New Roman" w:cstheme="majorBidi" w:hint="default"/>
      </w:rPr>
    </w:lvl>
    <w:lvl w:ilvl="3">
      <w:start w:val="1"/>
      <w:numFmt w:val="decimal"/>
      <w:isLgl/>
      <w:lvlText w:val="%1.%2.%3.%4"/>
      <w:lvlJc w:val="left"/>
      <w:pPr>
        <w:ind w:left="1440" w:hanging="1080"/>
      </w:pPr>
      <w:rPr>
        <w:rFonts w:eastAsia="Times New Roman" w:cstheme="majorBidi" w:hint="default"/>
      </w:rPr>
    </w:lvl>
    <w:lvl w:ilvl="4">
      <w:start w:val="1"/>
      <w:numFmt w:val="decimal"/>
      <w:isLgl/>
      <w:lvlText w:val="%1.%2.%3.%4.%5"/>
      <w:lvlJc w:val="left"/>
      <w:pPr>
        <w:ind w:left="1440" w:hanging="1080"/>
      </w:pPr>
      <w:rPr>
        <w:rFonts w:eastAsia="Times New Roman" w:cstheme="majorBidi" w:hint="default"/>
      </w:rPr>
    </w:lvl>
    <w:lvl w:ilvl="5">
      <w:start w:val="1"/>
      <w:numFmt w:val="decimal"/>
      <w:isLgl/>
      <w:lvlText w:val="%1.%2.%3.%4.%5.%6"/>
      <w:lvlJc w:val="left"/>
      <w:pPr>
        <w:ind w:left="1800" w:hanging="1440"/>
      </w:pPr>
      <w:rPr>
        <w:rFonts w:eastAsia="Times New Roman" w:cstheme="majorBidi" w:hint="default"/>
      </w:rPr>
    </w:lvl>
    <w:lvl w:ilvl="6">
      <w:start w:val="1"/>
      <w:numFmt w:val="decimal"/>
      <w:isLgl/>
      <w:lvlText w:val="%1.%2.%3.%4.%5.%6.%7"/>
      <w:lvlJc w:val="left"/>
      <w:pPr>
        <w:ind w:left="1800" w:hanging="1440"/>
      </w:pPr>
      <w:rPr>
        <w:rFonts w:eastAsia="Times New Roman" w:cstheme="majorBidi" w:hint="default"/>
      </w:rPr>
    </w:lvl>
    <w:lvl w:ilvl="7">
      <w:start w:val="1"/>
      <w:numFmt w:val="decimal"/>
      <w:isLgl/>
      <w:lvlText w:val="%1.%2.%3.%4.%5.%6.%7.%8"/>
      <w:lvlJc w:val="left"/>
      <w:pPr>
        <w:ind w:left="2160" w:hanging="1800"/>
      </w:pPr>
      <w:rPr>
        <w:rFonts w:eastAsia="Times New Roman" w:cstheme="majorBidi" w:hint="default"/>
      </w:rPr>
    </w:lvl>
    <w:lvl w:ilvl="8">
      <w:start w:val="1"/>
      <w:numFmt w:val="decimal"/>
      <w:isLgl/>
      <w:lvlText w:val="%1.%2.%3.%4.%5.%6.%7.%8.%9"/>
      <w:lvlJc w:val="left"/>
      <w:pPr>
        <w:ind w:left="2520" w:hanging="2160"/>
      </w:pPr>
      <w:rPr>
        <w:rFonts w:eastAsia="Times New Roman" w:cstheme="majorBidi" w:hint="default"/>
      </w:rPr>
    </w:lvl>
  </w:abstractNum>
  <w:abstractNum w:abstractNumId="464">
    <w:nsid w:val="6FDB7CBD"/>
    <w:multiLevelType w:val="hybridMultilevel"/>
    <w:tmpl w:val="4288ACEE"/>
    <w:lvl w:ilvl="0" w:tplc="E2186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706777EB"/>
    <w:multiLevelType w:val="hybridMultilevel"/>
    <w:tmpl w:val="B05C5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7">
    <w:nsid w:val="70A23DA9"/>
    <w:multiLevelType w:val="hybridMultilevel"/>
    <w:tmpl w:val="9B56E116"/>
    <w:lvl w:ilvl="0" w:tplc="A1BE8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0AC50E2"/>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9">
    <w:nsid w:val="7136009F"/>
    <w:multiLevelType w:val="hybridMultilevel"/>
    <w:tmpl w:val="1FBCE0EA"/>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1366950"/>
    <w:multiLevelType w:val="hybridMultilevel"/>
    <w:tmpl w:val="CE5ACCA8"/>
    <w:lvl w:ilvl="0" w:tplc="7FCAE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16630CA"/>
    <w:multiLevelType w:val="hybridMultilevel"/>
    <w:tmpl w:val="D908BF30"/>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2">
    <w:nsid w:val="71C142DD"/>
    <w:multiLevelType w:val="multilevel"/>
    <w:tmpl w:val="692664B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3">
    <w:nsid w:val="71F35744"/>
    <w:multiLevelType w:val="hybridMultilevel"/>
    <w:tmpl w:val="E14812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1FC18EE"/>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21C70B0"/>
    <w:multiLevelType w:val="hybridMultilevel"/>
    <w:tmpl w:val="D1AEA690"/>
    <w:lvl w:ilvl="0" w:tplc="46DE0A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2493CB0"/>
    <w:multiLevelType w:val="multilevel"/>
    <w:tmpl w:val="82022306"/>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7">
    <w:nsid w:val="731D7954"/>
    <w:multiLevelType w:val="hybridMultilevel"/>
    <w:tmpl w:val="1410EAE4"/>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78">
    <w:nsid w:val="73247236"/>
    <w:multiLevelType w:val="hybridMultilevel"/>
    <w:tmpl w:val="B02E5C54"/>
    <w:lvl w:ilvl="0" w:tplc="9F3673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nsid w:val="73B13148"/>
    <w:multiLevelType w:val="hybridMultilevel"/>
    <w:tmpl w:val="582C004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0">
    <w:nsid w:val="74BF02AC"/>
    <w:multiLevelType w:val="hybridMultilevel"/>
    <w:tmpl w:val="39D893D6"/>
    <w:lvl w:ilvl="0" w:tplc="B6A0B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nsid w:val="75452C3A"/>
    <w:multiLevelType w:val="hybridMultilevel"/>
    <w:tmpl w:val="9392B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755C0F2C"/>
    <w:multiLevelType w:val="hybridMultilevel"/>
    <w:tmpl w:val="6A0A9C82"/>
    <w:lvl w:ilvl="0" w:tplc="1AE2A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nsid w:val="755C29AD"/>
    <w:multiLevelType w:val="hybridMultilevel"/>
    <w:tmpl w:val="0B0E801C"/>
    <w:lvl w:ilvl="0" w:tplc="80F47B5A">
      <w:start w:val="1"/>
      <w:numFmt w:val="decimal"/>
      <w:lvlText w:val="%1."/>
      <w:lvlJc w:val="left"/>
      <w:pPr>
        <w:ind w:left="720" w:hanging="360"/>
      </w:pPr>
      <w:rPr>
        <w:rFonts w:hint="default"/>
        <w:b w:val="0"/>
      </w:rPr>
    </w:lvl>
    <w:lvl w:ilvl="1" w:tplc="A314A3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755D4E11"/>
    <w:multiLevelType w:val="hybridMultilevel"/>
    <w:tmpl w:val="9D08C93A"/>
    <w:lvl w:ilvl="0" w:tplc="42F8A8B6">
      <w:start w:val="1"/>
      <w:numFmt w:val="decimal"/>
      <w:lvlText w:val="%1."/>
      <w:lvlJc w:val="left"/>
      <w:pPr>
        <w:ind w:left="72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75B61D82"/>
    <w:multiLevelType w:val="hybridMultilevel"/>
    <w:tmpl w:val="5AE8EFEC"/>
    <w:lvl w:ilvl="0" w:tplc="CBEEEA60">
      <w:start w:val="1"/>
      <w:numFmt w:val="lowerLetter"/>
      <w:lvlText w:val="%1)"/>
      <w:lvlJc w:val="left"/>
      <w:pPr>
        <w:ind w:left="13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nsid w:val="75F05CE5"/>
    <w:multiLevelType w:val="hybridMultilevel"/>
    <w:tmpl w:val="CDE43A78"/>
    <w:lvl w:ilvl="0" w:tplc="6794165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7">
    <w:nsid w:val="76267317"/>
    <w:multiLevelType w:val="hybridMultilevel"/>
    <w:tmpl w:val="2C8A26C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8">
    <w:nsid w:val="765744F9"/>
    <w:multiLevelType w:val="hybridMultilevel"/>
    <w:tmpl w:val="6E0C3856"/>
    <w:lvl w:ilvl="0" w:tplc="9BBCF4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76BA7FE1"/>
    <w:multiLevelType w:val="hybridMultilevel"/>
    <w:tmpl w:val="51BCFA84"/>
    <w:lvl w:ilvl="0" w:tplc="CBC4C4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773905A2"/>
    <w:multiLevelType w:val="hybridMultilevel"/>
    <w:tmpl w:val="E0B03B6C"/>
    <w:lvl w:ilvl="0" w:tplc="04150003">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91">
    <w:nsid w:val="777A6607"/>
    <w:multiLevelType w:val="hybridMultilevel"/>
    <w:tmpl w:val="BEDA399C"/>
    <w:lvl w:ilvl="0" w:tplc="7B12F71E">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785F3748"/>
    <w:multiLevelType w:val="hybridMultilevel"/>
    <w:tmpl w:val="F9ACFBBE"/>
    <w:lvl w:ilvl="0" w:tplc="CF323EE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78937A75"/>
    <w:multiLevelType w:val="hybridMultilevel"/>
    <w:tmpl w:val="6BEA754E"/>
    <w:lvl w:ilvl="0" w:tplc="6414E1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78A80871"/>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5">
    <w:nsid w:val="78C72EC1"/>
    <w:multiLevelType w:val="hybridMultilevel"/>
    <w:tmpl w:val="97B45186"/>
    <w:lvl w:ilvl="0" w:tplc="1AE646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79214912"/>
    <w:multiLevelType w:val="hybridMultilevel"/>
    <w:tmpl w:val="E0E8A8AE"/>
    <w:lvl w:ilvl="0" w:tplc="8F20316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7">
    <w:nsid w:val="79272755"/>
    <w:multiLevelType w:val="hybridMultilevel"/>
    <w:tmpl w:val="54AA5E50"/>
    <w:lvl w:ilvl="0" w:tplc="78781E16">
      <w:start w:val="1"/>
      <w:numFmt w:val="decimal"/>
      <w:lvlText w:val="%1."/>
      <w:lvlJc w:val="left"/>
      <w:pPr>
        <w:tabs>
          <w:tab w:val="num" w:pos="397"/>
        </w:tabs>
        <w:ind w:left="397" w:hanging="397"/>
      </w:pPr>
      <w:rPr>
        <w:b w:val="0"/>
        <w:strike w:val="0"/>
        <w:dstrike w:val="0"/>
        <w:u w:val="none"/>
        <w:effect w:val="none"/>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98">
    <w:nsid w:val="795C0FF3"/>
    <w:multiLevelType w:val="hybridMultilevel"/>
    <w:tmpl w:val="B7F4AE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9">
    <w:nsid w:val="79B745BD"/>
    <w:multiLevelType w:val="hybridMultilevel"/>
    <w:tmpl w:val="33B61772"/>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0">
    <w:nsid w:val="79BF6A3F"/>
    <w:multiLevelType w:val="hybridMultilevel"/>
    <w:tmpl w:val="63344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1">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7A270CD9"/>
    <w:multiLevelType w:val="hybridMultilevel"/>
    <w:tmpl w:val="337A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3">
    <w:nsid w:val="7A28301C"/>
    <w:multiLevelType w:val="hybridMultilevel"/>
    <w:tmpl w:val="D3E0DEE6"/>
    <w:lvl w:ilvl="0" w:tplc="1E6444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7ABA7F45"/>
    <w:multiLevelType w:val="hybridMultilevel"/>
    <w:tmpl w:val="333610BE"/>
    <w:lvl w:ilvl="0" w:tplc="A6FC82A6">
      <w:start w:val="1"/>
      <w:numFmt w:val="decimal"/>
      <w:lvlText w:val="%1."/>
      <w:lvlJc w:val="left"/>
      <w:pPr>
        <w:ind w:left="1160" w:hanging="360"/>
      </w:pPr>
      <w:rPr>
        <w:i w:val="0"/>
      </w:rPr>
    </w:lvl>
    <w:lvl w:ilvl="1" w:tplc="04150019">
      <w:start w:val="1"/>
      <w:numFmt w:val="lowerLetter"/>
      <w:lvlText w:val="%2."/>
      <w:lvlJc w:val="left"/>
      <w:pPr>
        <w:ind w:left="1880" w:hanging="360"/>
      </w:pPr>
    </w:lvl>
    <w:lvl w:ilvl="2" w:tplc="0415001B">
      <w:start w:val="1"/>
      <w:numFmt w:val="lowerRoman"/>
      <w:lvlText w:val="%3."/>
      <w:lvlJc w:val="right"/>
      <w:pPr>
        <w:ind w:left="2600" w:hanging="180"/>
      </w:pPr>
    </w:lvl>
    <w:lvl w:ilvl="3" w:tplc="0415000F">
      <w:start w:val="1"/>
      <w:numFmt w:val="decimal"/>
      <w:lvlText w:val="%4."/>
      <w:lvlJc w:val="left"/>
      <w:pPr>
        <w:ind w:left="3320" w:hanging="360"/>
      </w:pPr>
    </w:lvl>
    <w:lvl w:ilvl="4" w:tplc="04150019">
      <w:start w:val="1"/>
      <w:numFmt w:val="lowerLetter"/>
      <w:lvlText w:val="%5."/>
      <w:lvlJc w:val="left"/>
      <w:pPr>
        <w:ind w:left="4040" w:hanging="360"/>
      </w:pPr>
    </w:lvl>
    <w:lvl w:ilvl="5" w:tplc="0415001B">
      <w:start w:val="1"/>
      <w:numFmt w:val="lowerRoman"/>
      <w:lvlText w:val="%6."/>
      <w:lvlJc w:val="right"/>
      <w:pPr>
        <w:ind w:left="4760" w:hanging="180"/>
      </w:pPr>
    </w:lvl>
    <w:lvl w:ilvl="6" w:tplc="0415000F">
      <w:start w:val="1"/>
      <w:numFmt w:val="decimal"/>
      <w:lvlText w:val="%7."/>
      <w:lvlJc w:val="left"/>
      <w:pPr>
        <w:ind w:left="5480" w:hanging="360"/>
      </w:pPr>
    </w:lvl>
    <w:lvl w:ilvl="7" w:tplc="04150019">
      <w:start w:val="1"/>
      <w:numFmt w:val="lowerLetter"/>
      <w:lvlText w:val="%8."/>
      <w:lvlJc w:val="left"/>
      <w:pPr>
        <w:ind w:left="6200" w:hanging="360"/>
      </w:pPr>
    </w:lvl>
    <w:lvl w:ilvl="8" w:tplc="0415001B">
      <w:start w:val="1"/>
      <w:numFmt w:val="lowerRoman"/>
      <w:lvlText w:val="%9."/>
      <w:lvlJc w:val="right"/>
      <w:pPr>
        <w:ind w:left="6920" w:hanging="180"/>
      </w:pPr>
    </w:lvl>
  </w:abstractNum>
  <w:abstractNum w:abstractNumId="506">
    <w:nsid w:val="7AC065BE"/>
    <w:multiLevelType w:val="hybridMultilevel"/>
    <w:tmpl w:val="CDF84CD2"/>
    <w:lvl w:ilvl="0" w:tplc="D85A9C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8">
    <w:nsid w:val="7B1C2716"/>
    <w:multiLevelType w:val="hybridMultilevel"/>
    <w:tmpl w:val="777C5412"/>
    <w:lvl w:ilvl="0" w:tplc="A12477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9">
    <w:nsid w:val="7B343A83"/>
    <w:multiLevelType w:val="hybridMultilevel"/>
    <w:tmpl w:val="C5AA80AA"/>
    <w:lvl w:ilvl="0" w:tplc="6CBA83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nsid w:val="7BBE080B"/>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nsid w:val="7C8D0D77"/>
    <w:multiLevelType w:val="hybridMultilevel"/>
    <w:tmpl w:val="6C2678E4"/>
    <w:lvl w:ilvl="0" w:tplc="9FAC259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7D8939B9"/>
    <w:multiLevelType w:val="hybridMultilevel"/>
    <w:tmpl w:val="4080EA3A"/>
    <w:lvl w:ilvl="0" w:tplc="E81AE7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3">
    <w:nsid w:val="7D9B7877"/>
    <w:multiLevelType w:val="hybridMultilevel"/>
    <w:tmpl w:val="7F242D0E"/>
    <w:lvl w:ilvl="0" w:tplc="86EED62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7DF03605"/>
    <w:multiLevelType w:val="hybridMultilevel"/>
    <w:tmpl w:val="4A9A4C9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7DF8564F"/>
    <w:multiLevelType w:val="hybridMultilevel"/>
    <w:tmpl w:val="C5722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6">
    <w:nsid w:val="7E717AA7"/>
    <w:multiLevelType w:val="hybridMultilevel"/>
    <w:tmpl w:val="4DC4F196"/>
    <w:lvl w:ilvl="0" w:tplc="B90A3880">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7ED34154"/>
    <w:multiLevelType w:val="hybridMultilevel"/>
    <w:tmpl w:val="821E516E"/>
    <w:lvl w:ilvl="0" w:tplc="90F471B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7F1A55EA"/>
    <w:multiLevelType w:val="hybridMultilevel"/>
    <w:tmpl w:val="E5B8596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0">
    <w:nsid w:val="7F3B3F42"/>
    <w:multiLevelType w:val="hybridMultilevel"/>
    <w:tmpl w:val="00B218DA"/>
    <w:lvl w:ilvl="0" w:tplc="A608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7F680094"/>
    <w:multiLevelType w:val="hybridMultilevel"/>
    <w:tmpl w:val="B0C4D2DE"/>
    <w:lvl w:ilvl="0" w:tplc="64FC76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7F8F5628"/>
    <w:multiLevelType w:val="hybridMultilevel"/>
    <w:tmpl w:val="02FCE656"/>
    <w:lvl w:ilvl="0" w:tplc="C5501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7FA47E0F"/>
    <w:multiLevelType w:val="hybridMultilevel"/>
    <w:tmpl w:val="9F80626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93"/>
  </w:num>
  <w:num w:numId="2">
    <w:abstractNumId w:val="39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9"/>
  </w:num>
  <w:num w:numId="5">
    <w:abstractNumId w:val="4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7"/>
  </w:num>
  <w:num w:numId="7">
    <w:abstractNumId w:val="4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0"/>
  </w:num>
  <w:num w:numId="19">
    <w:abstractNumId w:val="117"/>
  </w:num>
  <w:num w:numId="2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04"/>
  </w:num>
  <w:num w:numId="36">
    <w:abstractNumId w:val="54"/>
  </w:num>
  <w:num w:numId="37">
    <w:abstractNumId w:val="417"/>
  </w:num>
  <w:num w:numId="38">
    <w:abstractNumId w:val="483"/>
  </w:num>
  <w:num w:numId="39">
    <w:abstractNumId w:val="123"/>
  </w:num>
  <w:num w:numId="40">
    <w:abstractNumId w:val="454"/>
  </w:num>
  <w:num w:numId="41">
    <w:abstractNumId w:val="412"/>
  </w:num>
  <w:num w:numId="42">
    <w:abstractNumId w:val="416"/>
  </w:num>
  <w:num w:numId="43">
    <w:abstractNumId w:val="468"/>
  </w:num>
  <w:num w:numId="44">
    <w:abstractNumId w:val="242"/>
  </w:num>
  <w:num w:numId="45">
    <w:abstractNumId w:val="486"/>
  </w:num>
  <w:num w:numId="46">
    <w:abstractNumId w:val="321"/>
  </w:num>
  <w:num w:numId="47">
    <w:abstractNumId w:val="124"/>
  </w:num>
  <w:num w:numId="48">
    <w:abstractNumId w:val="127"/>
  </w:num>
  <w:num w:numId="49">
    <w:abstractNumId w:val="354"/>
  </w:num>
  <w:num w:numId="50">
    <w:abstractNumId w:val="119"/>
  </w:num>
  <w:num w:numId="51">
    <w:abstractNumId w:val="33"/>
  </w:num>
  <w:num w:numId="52">
    <w:abstractNumId w:val="419"/>
  </w:num>
  <w:num w:numId="53">
    <w:abstractNumId w:val="382"/>
  </w:num>
  <w:num w:numId="54">
    <w:abstractNumId w:val="292"/>
  </w:num>
  <w:num w:numId="55">
    <w:abstractNumId w:val="433"/>
  </w:num>
  <w:num w:numId="56">
    <w:abstractNumId w:val="318"/>
  </w:num>
  <w:num w:numId="57">
    <w:abstractNumId w:val="508"/>
  </w:num>
  <w:num w:numId="58">
    <w:abstractNumId w:val="411"/>
  </w:num>
  <w:num w:numId="59">
    <w:abstractNumId w:val="103"/>
  </w:num>
  <w:num w:numId="60">
    <w:abstractNumId w:val="222"/>
  </w:num>
  <w:num w:numId="61">
    <w:abstractNumId w:val="325"/>
  </w:num>
  <w:num w:numId="62">
    <w:abstractNumId w:val="343"/>
  </w:num>
  <w:num w:numId="63">
    <w:abstractNumId w:val="398"/>
  </w:num>
  <w:num w:numId="64">
    <w:abstractNumId w:val="283"/>
  </w:num>
  <w:num w:numId="65">
    <w:abstractNumId w:val="121"/>
  </w:num>
  <w:num w:numId="66">
    <w:abstractNumId w:val="88"/>
  </w:num>
  <w:num w:numId="67">
    <w:abstractNumId w:val="324"/>
  </w:num>
  <w:num w:numId="68">
    <w:abstractNumId w:val="240"/>
  </w:num>
  <w:num w:numId="69">
    <w:abstractNumId w:val="91"/>
  </w:num>
  <w:num w:numId="70">
    <w:abstractNumId w:val="512"/>
  </w:num>
  <w:num w:numId="71">
    <w:abstractNumId w:val="196"/>
  </w:num>
  <w:num w:numId="72">
    <w:abstractNumId w:val="122"/>
  </w:num>
  <w:num w:numId="73">
    <w:abstractNumId w:val="78"/>
  </w:num>
  <w:num w:numId="74">
    <w:abstractNumId w:val="182"/>
  </w:num>
  <w:num w:numId="75">
    <w:abstractNumId w:val="82"/>
  </w:num>
  <w:num w:numId="76">
    <w:abstractNumId w:val="244"/>
  </w:num>
  <w:num w:numId="77">
    <w:abstractNumId w:val="126"/>
  </w:num>
  <w:num w:numId="78">
    <w:abstractNumId w:val="13"/>
  </w:num>
  <w:num w:numId="79">
    <w:abstractNumId w:val="435"/>
  </w:num>
  <w:num w:numId="80">
    <w:abstractNumId w:val="170"/>
  </w:num>
  <w:num w:numId="81">
    <w:abstractNumId w:val="201"/>
  </w:num>
  <w:num w:numId="82">
    <w:abstractNumId w:val="309"/>
  </w:num>
  <w:num w:numId="83">
    <w:abstractNumId w:val="209"/>
  </w:num>
  <w:num w:numId="84">
    <w:abstractNumId w:val="439"/>
  </w:num>
  <w:num w:numId="85">
    <w:abstractNumId w:val="66"/>
  </w:num>
  <w:num w:numId="86">
    <w:abstractNumId w:val="423"/>
  </w:num>
  <w:num w:numId="87">
    <w:abstractNumId w:val="340"/>
  </w:num>
  <w:num w:numId="88">
    <w:abstractNumId w:val="346"/>
  </w:num>
  <w:num w:numId="89">
    <w:abstractNumId w:val="471"/>
  </w:num>
  <w:num w:numId="90">
    <w:abstractNumId w:val="24"/>
  </w:num>
  <w:num w:numId="91">
    <w:abstractNumId w:val="265"/>
  </w:num>
  <w:num w:numId="92">
    <w:abstractNumId w:val="28"/>
  </w:num>
  <w:num w:numId="93">
    <w:abstractNumId w:val="380"/>
  </w:num>
  <w:num w:numId="94">
    <w:abstractNumId w:val="84"/>
  </w:num>
  <w:num w:numId="95">
    <w:abstractNumId w:val="23"/>
  </w:num>
  <w:num w:numId="96">
    <w:abstractNumId w:val="264"/>
  </w:num>
  <w:num w:numId="97">
    <w:abstractNumId w:val="184"/>
  </w:num>
  <w:num w:numId="98">
    <w:abstractNumId w:val="386"/>
  </w:num>
  <w:num w:numId="99">
    <w:abstractNumId w:val="300"/>
  </w:num>
  <w:num w:numId="100">
    <w:abstractNumId w:val="199"/>
  </w:num>
  <w:num w:numId="101">
    <w:abstractNumId w:val="475"/>
  </w:num>
  <w:num w:numId="102">
    <w:abstractNumId w:val="214"/>
  </w:num>
  <w:num w:numId="103">
    <w:abstractNumId w:val="511"/>
  </w:num>
  <w:num w:numId="104">
    <w:abstractNumId w:val="497"/>
  </w:num>
  <w:num w:numId="105">
    <w:abstractNumId w:val="45"/>
  </w:num>
  <w:num w:numId="106">
    <w:abstractNumId w:val="197"/>
  </w:num>
  <w:num w:numId="107">
    <w:abstractNumId w:val="118"/>
  </w:num>
  <w:num w:numId="108">
    <w:abstractNumId w:val="375"/>
  </w:num>
  <w:num w:numId="109">
    <w:abstractNumId w:val="157"/>
  </w:num>
  <w:num w:numId="110">
    <w:abstractNumId w:val="221"/>
  </w:num>
  <w:num w:numId="111">
    <w:abstractNumId w:val="487"/>
  </w:num>
  <w:num w:numId="112">
    <w:abstractNumId w:val="234"/>
  </w:num>
  <w:num w:numId="113">
    <w:abstractNumId w:val="451"/>
  </w:num>
  <w:num w:numId="114">
    <w:abstractNumId w:val="441"/>
  </w:num>
  <w:num w:numId="115">
    <w:abstractNumId w:val="482"/>
  </w:num>
  <w:num w:numId="116">
    <w:abstractNumId w:val="243"/>
  </w:num>
  <w:num w:numId="117">
    <w:abstractNumId w:val="150"/>
  </w:num>
  <w:num w:numId="118">
    <w:abstractNumId w:val="37"/>
  </w:num>
  <w:num w:numId="119">
    <w:abstractNumId w:val="458"/>
  </w:num>
  <w:num w:numId="120">
    <w:abstractNumId w:val="38"/>
  </w:num>
  <w:num w:numId="121">
    <w:abstractNumId w:val="134"/>
  </w:num>
  <w:num w:numId="122">
    <w:abstractNumId w:val="12"/>
  </w:num>
  <w:num w:numId="123">
    <w:abstractNumId w:val="397"/>
  </w:num>
  <w:num w:numId="124">
    <w:abstractNumId w:val="3"/>
  </w:num>
  <w:num w:numId="125">
    <w:abstractNumId w:val="352"/>
  </w:num>
  <w:num w:numId="126">
    <w:abstractNumId w:val="193"/>
  </w:num>
  <w:num w:numId="127">
    <w:abstractNumId w:val="239"/>
  </w:num>
  <w:num w:numId="128">
    <w:abstractNumId w:val="61"/>
  </w:num>
  <w:num w:numId="129">
    <w:abstractNumId w:val="223"/>
  </w:num>
  <w:num w:numId="130">
    <w:abstractNumId w:val="383"/>
  </w:num>
  <w:num w:numId="131">
    <w:abstractNumId w:val="427"/>
  </w:num>
  <w:num w:numId="132">
    <w:abstractNumId w:val="430"/>
  </w:num>
  <w:num w:numId="133">
    <w:abstractNumId w:val="452"/>
  </w:num>
  <w:num w:numId="134">
    <w:abstractNumId w:val="277"/>
  </w:num>
  <w:num w:numId="135">
    <w:abstractNumId w:val="10"/>
  </w:num>
  <w:num w:numId="136">
    <w:abstractNumId w:val="519"/>
  </w:num>
  <w:num w:numId="137">
    <w:abstractNumId w:val="158"/>
  </w:num>
  <w:num w:numId="138">
    <w:abstractNumId w:val="322"/>
  </w:num>
  <w:num w:numId="139">
    <w:abstractNumId w:val="432"/>
  </w:num>
  <w:num w:numId="140">
    <w:abstractNumId w:val="470"/>
  </w:num>
  <w:num w:numId="141">
    <w:abstractNumId w:val="251"/>
  </w:num>
  <w:num w:numId="142">
    <w:abstractNumId w:val="426"/>
  </w:num>
  <w:num w:numId="143">
    <w:abstractNumId w:val="256"/>
  </w:num>
  <w:num w:numId="144">
    <w:abstractNumId w:val="105"/>
  </w:num>
  <w:num w:numId="145">
    <w:abstractNumId w:val="149"/>
  </w:num>
  <w:num w:numId="146">
    <w:abstractNumId w:val="224"/>
  </w:num>
  <w:num w:numId="147">
    <w:abstractNumId w:val="291"/>
  </w:num>
  <w:num w:numId="148">
    <w:abstractNumId w:val="484"/>
  </w:num>
  <w:num w:numId="149">
    <w:abstractNumId w:val="155"/>
  </w:num>
  <w:num w:numId="150">
    <w:abstractNumId w:val="293"/>
  </w:num>
  <w:num w:numId="151">
    <w:abstractNumId w:val="396"/>
  </w:num>
  <w:num w:numId="152">
    <w:abstractNumId w:val="205"/>
  </w:num>
  <w:num w:numId="153">
    <w:abstractNumId w:val="176"/>
  </w:num>
  <w:num w:numId="154">
    <w:abstractNumId w:val="270"/>
  </w:num>
  <w:num w:numId="155">
    <w:abstractNumId w:val="86"/>
  </w:num>
  <w:num w:numId="156">
    <w:abstractNumId w:val="401"/>
  </w:num>
  <w:num w:numId="157">
    <w:abstractNumId w:val="350"/>
  </w:num>
  <w:num w:numId="158">
    <w:abstractNumId w:val="302"/>
  </w:num>
  <w:num w:numId="159">
    <w:abstractNumId w:val="226"/>
  </w:num>
  <w:num w:numId="160">
    <w:abstractNumId w:val="457"/>
  </w:num>
  <w:num w:numId="161">
    <w:abstractNumId w:val="16"/>
  </w:num>
  <w:num w:numId="162">
    <w:abstractNumId w:val="165"/>
  </w:num>
  <w:num w:numId="163">
    <w:abstractNumId w:val="522"/>
  </w:num>
  <w:num w:numId="164">
    <w:abstractNumId w:val="334"/>
  </w:num>
  <w:num w:numId="165">
    <w:abstractNumId w:val="406"/>
  </w:num>
  <w:num w:numId="166">
    <w:abstractNumId w:val="358"/>
  </w:num>
  <w:num w:numId="167">
    <w:abstractNumId w:val="424"/>
  </w:num>
  <w:num w:numId="168">
    <w:abstractNumId w:val="455"/>
  </w:num>
  <w:num w:numId="169">
    <w:abstractNumId w:val="115"/>
  </w:num>
  <w:num w:numId="170">
    <w:abstractNumId w:val="507"/>
  </w:num>
  <w:num w:numId="171">
    <w:abstractNumId w:val="227"/>
  </w:num>
  <w:num w:numId="172">
    <w:abstractNumId w:val="174"/>
  </w:num>
  <w:num w:numId="173">
    <w:abstractNumId w:val="219"/>
  </w:num>
  <w:num w:numId="174">
    <w:abstractNumId w:val="400"/>
  </w:num>
  <w:num w:numId="175">
    <w:abstractNumId w:val="187"/>
  </w:num>
  <w:num w:numId="176">
    <w:abstractNumId w:val="518"/>
  </w:num>
  <w:num w:numId="177">
    <w:abstractNumId w:val="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505"/>
  </w:num>
  <w:num w:numId="1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0"/>
  </w:num>
  <w:num w:numId="181">
    <w:abstractNumId w:val="319"/>
  </w:num>
  <w:num w:numId="182">
    <w:abstractNumId w:val="189"/>
  </w:num>
  <w:num w:numId="183">
    <w:abstractNumId w:val="102"/>
  </w:num>
  <w:num w:numId="184">
    <w:abstractNumId w:val="263"/>
  </w:num>
  <w:num w:numId="185">
    <w:abstractNumId w:val="106"/>
  </w:num>
  <w:num w:numId="186">
    <w:abstractNumId w:val="275"/>
  </w:num>
  <w:num w:numId="187">
    <w:abstractNumId w:val="69"/>
  </w:num>
  <w:num w:numId="188">
    <w:abstractNumId w:val="304"/>
  </w:num>
  <w:num w:numId="189">
    <w:abstractNumId w:val="43"/>
  </w:num>
  <w:num w:numId="19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3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07"/>
  </w:num>
  <w:num w:numId="197">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30"/>
  </w:num>
  <w:num w:numId="200">
    <w:abstractNumId w:val="4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59"/>
  </w:num>
  <w:num w:numId="207">
    <w:abstractNumId w:val="385"/>
  </w:num>
  <w:num w:numId="208">
    <w:abstractNumId w:val="493"/>
  </w:num>
  <w:num w:numId="209">
    <w:abstractNumId w:val="366"/>
  </w:num>
  <w:num w:numId="210">
    <w:abstractNumId w:val="345"/>
  </w:num>
  <w:num w:numId="211">
    <w:abstractNumId w:val="491"/>
  </w:num>
  <w:num w:numId="212">
    <w:abstractNumId w:val="404"/>
  </w:num>
  <w:num w:numId="213">
    <w:abstractNumId w:val="414"/>
  </w:num>
  <w:num w:numId="214">
    <w:abstractNumId w:val="53"/>
  </w:num>
  <w:num w:numId="215">
    <w:abstractNumId w:val="287"/>
  </w:num>
  <w:num w:numId="216">
    <w:abstractNumId w:val="192"/>
  </w:num>
  <w:num w:numId="217">
    <w:abstractNumId w:val="462"/>
  </w:num>
  <w:num w:numId="218">
    <w:abstractNumId w:val="357"/>
  </w:num>
  <w:num w:numId="219">
    <w:abstractNumId w:val="517"/>
  </w:num>
  <w:num w:numId="220">
    <w:abstractNumId w:val="107"/>
  </w:num>
  <w:num w:numId="221">
    <w:abstractNumId w:val="36"/>
  </w:num>
  <w:num w:numId="222">
    <w:abstractNumId w:val="27"/>
  </w:num>
  <w:num w:numId="223">
    <w:abstractNumId w:val="502"/>
  </w:num>
  <w:num w:numId="224">
    <w:abstractNumId w:val="215"/>
  </w:num>
  <w:num w:numId="225">
    <w:abstractNumId w:val="7"/>
  </w:num>
  <w:num w:numId="226">
    <w:abstractNumId w:val="294"/>
  </w:num>
  <w:num w:numId="227">
    <w:abstractNumId w:val="129"/>
  </w:num>
  <w:num w:numId="228">
    <w:abstractNumId w:val="216"/>
  </w:num>
  <w:num w:numId="229">
    <w:abstractNumId w:val="362"/>
  </w:num>
  <w:num w:numId="230">
    <w:abstractNumId w:val="177"/>
  </w:num>
  <w:num w:numId="231">
    <w:abstractNumId w:val="255"/>
  </w:num>
  <w:num w:numId="232">
    <w:abstractNumId w:val="315"/>
  </w:num>
  <w:num w:numId="233">
    <w:abstractNumId w:val="376"/>
  </w:num>
  <w:num w:numId="234">
    <w:abstractNumId w:val="190"/>
  </w:num>
  <w:num w:numId="235">
    <w:abstractNumId w:val="431"/>
  </w:num>
  <w:num w:numId="236">
    <w:abstractNumId w:val="297"/>
  </w:num>
  <w:num w:numId="237">
    <w:abstractNumId w:val="179"/>
  </w:num>
  <w:num w:numId="238">
    <w:abstractNumId w:val="210"/>
  </w:num>
  <w:num w:numId="239">
    <w:abstractNumId w:val="132"/>
  </w:num>
  <w:num w:numId="240">
    <w:abstractNumId w:val="135"/>
  </w:num>
  <w:num w:numId="241">
    <w:abstractNumId w:val="266"/>
  </w:num>
  <w:num w:numId="242">
    <w:abstractNumId w:val="22"/>
  </w:num>
  <w:num w:numId="243">
    <w:abstractNumId w:val="128"/>
  </w:num>
  <w:num w:numId="244">
    <w:abstractNumId w:val="317"/>
  </w:num>
  <w:num w:numId="245">
    <w:abstractNumId w:val="97"/>
  </w:num>
  <w:num w:numId="246">
    <w:abstractNumId w:val="159"/>
  </w:num>
  <w:num w:numId="247">
    <w:abstractNumId w:val="333"/>
  </w:num>
  <w:num w:numId="248">
    <w:abstractNumId w:val="143"/>
  </w:num>
  <w:num w:numId="249">
    <w:abstractNumId w:val="391"/>
  </w:num>
  <w:num w:numId="250">
    <w:abstractNumId w:val="96"/>
  </w:num>
  <w:num w:numId="251">
    <w:abstractNumId w:val="301"/>
  </w:num>
  <w:num w:numId="252">
    <w:abstractNumId w:val="213"/>
  </w:num>
  <w:num w:numId="253">
    <w:abstractNumId w:val="140"/>
  </w:num>
  <w:num w:numId="254">
    <w:abstractNumId w:val="77"/>
  </w:num>
  <w:num w:numId="255">
    <w:abstractNumId w:val="347"/>
  </w:num>
  <w:num w:numId="256">
    <w:abstractNumId w:val="272"/>
  </w:num>
  <w:num w:numId="257">
    <w:abstractNumId w:val="365"/>
  </w:num>
  <w:num w:numId="258">
    <w:abstractNumId w:val="485"/>
  </w:num>
  <w:num w:numId="259">
    <w:abstractNumId w:val="175"/>
  </w:num>
  <w:num w:numId="260">
    <w:abstractNumId w:val="387"/>
  </w:num>
  <w:num w:numId="261">
    <w:abstractNumId w:val="94"/>
  </w:num>
  <w:num w:numId="262">
    <w:abstractNumId w:val="488"/>
  </w:num>
  <w:num w:numId="263">
    <w:abstractNumId w:val="183"/>
  </w:num>
  <w:num w:numId="264">
    <w:abstractNumId w:val="395"/>
  </w:num>
  <w:num w:numId="265">
    <w:abstractNumId w:val="21"/>
  </w:num>
  <w:num w:numId="266">
    <w:abstractNumId w:val="361"/>
  </w:num>
  <w:num w:numId="267">
    <w:abstractNumId w:val="259"/>
  </w:num>
  <w:num w:numId="268">
    <w:abstractNumId w:val="306"/>
  </w:num>
  <w:num w:numId="269">
    <w:abstractNumId w:val="232"/>
  </w:num>
  <w:num w:numId="270">
    <w:abstractNumId w:val="434"/>
  </w:num>
  <w:num w:numId="271">
    <w:abstractNumId w:val="299"/>
  </w:num>
  <w:num w:numId="272">
    <w:abstractNumId w:val="510"/>
  </w:num>
  <w:num w:numId="273">
    <w:abstractNumId w:val="51"/>
  </w:num>
  <w:num w:numId="274">
    <w:abstractNumId w:val="370"/>
  </w:num>
  <w:num w:numId="275">
    <w:abstractNumId w:val="195"/>
  </w:num>
  <w:num w:numId="276">
    <w:abstractNumId w:val="198"/>
  </w:num>
  <w:num w:numId="277">
    <w:abstractNumId w:val="245"/>
  </w:num>
  <w:num w:numId="278">
    <w:abstractNumId w:val="499"/>
  </w:num>
  <w:num w:numId="279">
    <w:abstractNumId w:val="360"/>
  </w:num>
  <w:num w:numId="280">
    <w:abstractNumId w:val="405"/>
  </w:num>
  <w:num w:numId="281">
    <w:abstractNumId w:val="262"/>
  </w:num>
  <w:num w:numId="282">
    <w:abstractNumId w:val="323"/>
  </w:num>
  <w:num w:numId="283">
    <w:abstractNumId w:val="261"/>
  </w:num>
  <w:num w:numId="284">
    <w:abstractNumId w:val="500"/>
  </w:num>
  <w:num w:numId="285">
    <w:abstractNumId w:val="442"/>
  </w:num>
  <w:num w:numId="286">
    <w:abstractNumId w:val="161"/>
  </w:num>
  <w:num w:numId="287">
    <w:abstractNumId w:val="204"/>
  </w:num>
  <w:num w:numId="288">
    <w:abstractNumId w:val="460"/>
  </w:num>
  <w:num w:numId="289">
    <w:abstractNumId w:val="46"/>
  </w:num>
  <w:num w:numId="290">
    <w:abstractNumId w:val="515"/>
  </w:num>
  <w:num w:numId="291">
    <w:abstractNumId w:val="509"/>
  </w:num>
  <w:num w:numId="292">
    <w:abstractNumId w:val="248"/>
  </w:num>
  <w:num w:numId="293">
    <w:abstractNumId w:val="142"/>
  </w:num>
  <w:num w:numId="294">
    <w:abstractNumId w:val="478"/>
  </w:num>
  <w:num w:numId="295">
    <w:abstractNumId w:val="231"/>
  </w:num>
  <w:num w:numId="296">
    <w:abstractNumId w:val="250"/>
  </w:num>
  <w:num w:numId="297">
    <w:abstractNumId w:val="14"/>
  </w:num>
  <w:num w:numId="298">
    <w:abstractNumId w:val="90"/>
  </w:num>
  <w:num w:numId="299">
    <w:abstractNumId w:val="71"/>
  </w:num>
  <w:num w:numId="300">
    <w:abstractNumId w:val="403"/>
  </w:num>
  <w:num w:numId="301">
    <w:abstractNumId w:val="280"/>
  </w:num>
  <w:num w:numId="302">
    <w:abstractNumId w:val="389"/>
  </w:num>
  <w:num w:numId="303">
    <w:abstractNumId w:val="438"/>
  </w:num>
  <w:num w:numId="304">
    <w:abstractNumId w:val="147"/>
  </w:num>
  <w:num w:numId="305">
    <w:abstractNumId w:val="407"/>
  </w:num>
  <w:num w:numId="306">
    <w:abstractNumId w:val="463"/>
  </w:num>
  <w:num w:numId="307">
    <w:abstractNumId w:val="496"/>
  </w:num>
  <w:num w:numId="308">
    <w:abstractNumId w:val="55"/>
  </w:num>
  <w:num w:numId="309">
    <w:abstractNumId w:val="29"/>
  </w:num>
  <w:num w:numId="310">
    <w:abstractNumId w:val="101"/>
  </w:num>
  <w:num w:numId="311">
    <w:abstractNumId w:val="238"/>
  </w:num>
  <w:num w:numId="312">
    <w:abstractNumId w:val="501"/>
  </w:num>
  <w:num w:numId="313">
    <w:abstractNumId w:val="348"/>
  </w:num>
  <w:num w:numId="314">
    <w:abstractNumId w:val="203"/>
  </w:num>
  <w:num w:numId="315">
    <w:abstractNumId w:val="68"/>
  </w:num>
  <w:num w:numId="316">
    <w:abstractNumId w:val="394"/>
  </w:num>
  <w:num w:numId="317">
    <w:abstractNumId w:val="289"/>
  </w:num>
  <w:num w:numId="318">
    <w:abstractNumId w:val="310"/>
  </w:num>
  <w:num w:numId="319">
    <w:abstractNumId w:val="62"/>
  </w:num>
  <w:num w:numId="320">
    <w:abstractNumId w:val="93"/>
  </w:num>
  <w:num w:numId="321">
    <w:abstractNumId w:val="247"/>
  </w:num>
  <w:num w:numId="322">
    <w:abstractNumId w:val="410"/>
  </w:num>
  <w:num w:numId="323">
    <w:abstractNumId w:val="520"/>
  </w:num>
  <w:num w:numId="324">
    <w:abstractNumId w:val="269"/>
  </w:num>
  <w:num w:numId="325">
    <w:abstractNumId w:val="6"/>
  </w:num>
  <w:num w:numId="326">
    <w:abstractNumId w:val="335"/>
  </w:num>
  <w:num w:numId="327">
    <w:abstractNumId w:val="437"/>
  </w:num>
  <w:num w:numId="328">
    <w:abstractNumId w:val="160"/>
  </w:num>
  <w:num w:numId="329">
    <w:abstractNumId w:val="34"/>
  </w:num>
  <w:num w:numId="330">
    <w:abstractNumId w:val="377"/>
  </w:num>
  <w:num w:numId="331">
    <w:abstractNumId w:val="211"/>
  </w:num>
  <w:num w:numId="332">
    <w:abstractNumId w:val="288"/>
  </w:num>
  <w:num w:numId="333">
    <w:abstractNumId w:val="453"/>
  </w:num>
  <w:num w:numId="334">
    <w:abstractNumId w:val="186"/>
  </w:num>
  <w:num w:numId="335">
    <w:abstractNumId w:val="311"/>
  </w:num>
  <w:num w:numId="336">
    <w:abstractNumId w:val="136"/>
  </w:num>
  <w:num w:numId="337">
    <w:abstractNumId w:val="79"/>
  </w:num>
  <w:num w:numId="338">
    <w:abstractNumId w:val="99"/>
  </w:num>
  <w:num w:numId="339">
    <w:abstractNumId w:val="200"/>
  </w:num>
  <w:num w:numId="340">
    <w:abstractNumId w:val="469"/>
  </w:num>
  <w:num w:numId="341">
    <w:abstractNumId w:val="206"/>
  </w:num>
  <w:num w:numId="342">
    <w:abstractNumId w:val="19"/>
  </w:num>
  <w:num w:numId="343">
    <w:abstractNumId w:val="49"/>
  </w:num>
  <w:num w:numId="344">
    <w:abstractNumId w:val="164"/>
  </w:num>
  <w:num w:numId="345">
    <w:abstractNumId w:val="230"/>
  </w:num>
  <w:num w:numId="346">
    <w:abstractNumId w:val="167"/>
  </w:num>
  <w:num w:numId="347">
    <w:abstractNumId w:val="162"/>
  </w:num>
  <w:num w:numId="348">
    <w:abstractNumId w:val="173"/>
  </w:num>
  <w:num w:numId="349">
    <w:abstractNumId w:val="145"/>
  </w:num>
  <w:num w:numId="350">
    <w:abstractNumId w:val="235"/>
  </w:num>
  <w:num w:numId="351">
    <w:abstractNumId w:val="298"/>
  </w:num>
  <w:num w:numId="352">
    <w:abstractNumId w:val="480"/>
  </w:num>
  <w:num w:numId="353">
    <w:abstractNumId w:val="257"/>
  </w:num>
  <w:num w:numId="354">
    <w:abstractNumId w:val="371"/>
  </w:num>
  <w:num w:numId="355">
    <w:abstractNumId w:val="11"/>
  </w:num>
  <w:num w:numId="356">
    <w:abstractNumId w:val="465"/>
  </w:num>
  <w:num w:numId="357">
    <w:abstractNumId w:val="89"/>
  </w:num>
  <w:num w:numId="358">
    <w:abstractNumId w:val="138"/>
  </w:num>
  <w:num w:numId="359">
    <w:abstractNumId w:val="446"/>
  </w:num>
  <w:num w:numId="360">
    <w:abstractNumId w:val="286"/>
  </w:num>
  <w:num w:numId="361">
    <w:abstractNumId w:val="246"/>
  </w:num>
  <w:num w:numId="362">
    <w:abstractNumId w:val="492"/>
  </w:num>
  <w:num w:numId="363">
    <w:abstractNumId w:val="369"/>
  </w:num>
  <w:num w:numId="364">
    <w:abstractNumId w:val="307"/>
  </w:num>
  <w:num w:numId="365">
    <w:abstractNumId w:val="450"/>
  </w:num>
  <w:num w:numId="366">
    <w:abstractNumId w:val="342"/>
  </w:num>
  <w:num w:numId="367">
    <w:abstractNumId w:val="178"/>
  </w:num>
  <w:num w:numId="368">
    <w:abstractNumId w:val="111"/>
  </w:num>
  <w:num w:numId="369">
    <w:abstractNumId w:val="131"/>
  </w:num>
  <w:num w:numId="370">
    <w:abstractNumId w:val="461"/>
  </w:num>
  <w:num w:numId="371">
    <w:abstractNumId w:val="285"/>
  </w:num>
  <w:num w:numId="372">
    <w:abstractNumId w:val="233"/>
  </w:num>
  <w:num w:numId="373">
    <w:abstractNumId w:val="521"/>
  </w:num>
  <w:num w:numId="374">
    <w:abstractNumId w:val="116"/>
  </w:num>
  <w:num w:numId="375">
    <w:abstractNumId w:val="47"/>
  </w:num>
  <w:num w:numId="376">
    <w:abstractNumId w:val="1"/>
  </w:num>
  <w:num w:numId="377">
    <w:abstractNumId w:val="296"/>
  </w:num>
  <w:num w:numId="378">
    <w:abstractNumId w:val="353"/>
  </w:num>
  <w:num w:numId="379">
    <w:abstractNumId w:val="314"/>
  </w:num>
  <w:num w:numId="380">
    <w:abstractNumId w:val="278"/>
  </w:num>
  <w:num w:numId="381">
    <w:abstractNumId w:val="8"/>
  </w:num>
  <w:num w:numId="382">
    <w:abstractNumId w:val="339"/>
  </w:num>
  <w:num w:numId="383">
    <w:abstractNumId w:val="202"/>
  </w:num>
  <w:num w:numId="384">
    <w:abstractNumId w:val="392"/>
  </w:num>
  <w:num w:numId="385">
    <w:abstractNumId w:val="413"/>
  </w:num>
  <w:num w:numId="386">
    <w:abstractNumId w:val="330"/>
  </w:num>
  <w:num w:numId="387">
    <w:abstractNumId w:val="466"/>
  </w:num>
  <w:num w:numId="388">
    <w:abstractNumId w:val="72"/>
  </w:num>
  <w:num w:numId="389">
    <w:abstractNumId w:val="449"/>
  </w:num>
  <w:num w:numId="390">
    <w:abstractNumId w:val="171"/>
  </w:num>
  <w:num w:numId="391">
    <w:abstractNumId w:val="338"/>
  </w:num>
  <w:num w:numId="392">
    <w:abstractNumId w:val="328"/>
  </w:num>
  <w:num w:numId="393">
    <w:abstractNumId w:val="326"/>
  </w:num>
  <w:num w:numId="394">
    <w:abstractNumId w:val="60"/>
  </w:num>
  <w:num w:numId="395">
    <w:abstractNumId w:val="254"/>
  </w:num>
  <w:num w:numId="396">
    <w:abstractNumId w:val="329"/>
  </w:num>
  <w:num w:numId="397">
    <w:abstractNumId w:val="4"/>
  </w:num>
  <w:num w:numId="398">
    <w:abstractNumId w:val="436"/>
  </w:num>
  <w:num w:numId="399">
    <w:abstractNumId w:val="152"/>
  </w:num>
  <w:num w:numId="400">
    <w:abstractNumId w:val="59"/>
  </w:num>
  <w:num w:numId="401">
    <w:abstractNumId w:val="271"/>
  </w:num>
  <w:num w:numId="402">
    <w:abstractNumId w:val="313"/>
  </w:num>
  <w:num w:numId="403">
    <w:abstractNumId w:val="336"/>
  </w:num>
  <w:num w:numId="404">
    <w:abstractNumId w:val="225"/>
  </w:num>
  <w:num w:numId="405">
    <w:abstractNumId w:val="56"/>
  </w:num>
  <w:num w:numId="406">
    <w:abstractNumId w:val="367"/>
  </w:num>
  <w:num w:numId="407">
    <w:abstractNumId w:val="146"/>
  </w:num>
  <w:num w:numId="408">
    <w:abstractNumId w:val="57"/>
  </w:num>
  <w:num w:numId="409">
    <w:abstractNumId w:val="341"/>
  </w:num>
  <w:num w:numId="410">
    <w:abstractNumId w:val="144"/>
  </w:num>
  <w:num w:numId="411">
    <w:abstractNumId w:val="74"/>
  </w:num>
  <w:num w:numId="412">
    <w:abstractNumId w:val="65"/>
  </w:num>
  <w:num w:numId="413">
    <w:abstractNumId w:val="356"/>
  </w:num>
  <w:num w:numId="414">
    <w:abstractNumId w:val="249"/>
  </w:num>
  <w:num w:numId="415">
    <w:abstractNumId w:val="100"/>
  </w:num>
  <w:num w:numId="416">
    <w:abstractNumId w:val="420"/>
  </w:num>
  <w:num w:numId="417">
    <w:abstractNumId w:val="98"/>
  </w:num>
  <w:num w:numId="418">
    <w:abstractNumId w:val="503"/>
  </w:num>
  <w:num w:numId="419">
    <w:abstractNumId w:val="448"/>
  </w:num>
  <w:num w:numId="420">
    <w:abstractNumId w:val="513"/>
  </w:num>
  <w:num w:numId="421">
    <w:abstractNumId w:val="64"/>
  </w:num>
  <w:num w:numId="422">
    <w:abstractNumId w:val="120"/>
  </w:num>
  <w:num w:numId="423">
    <w:abstractNumId w:val="349"/>
  </w:num>
  <w:num w:numId="424">
    <w:abstractNumId w:val="31"/>
  </w:num>
  <w:num w:numId="425">
    <w:abstractNumId w:val="236"/>
  </w:num>
  <w:num w:numId="426">
    <w:abstractNumId w:val="58"/>
  </w:num>
  <w:num w:numId="427">
    <w:abstractNumId w:val="429"/>
  </w:num>
  <w:num w:numId="428">
    <w:abstractNumId w:val="344"/>
  </w:num>
  <w:num w:numId="429">
    <w:abstractNumId w:val="516"/>
  </w:num>
  <w:num w:numId="430">
    <w:abstractNumId w:val="504"/>
  </w:num>
  <w:num w:numId="431">
    <w:abstractNumId w:val="2"/>
  </w:num>
  <w:num w:numId="432">
    <w:abstractNumId w:val="114"/>
  </w:num>
  <w:num w:numId="433">
    <w:abstractNumId w:val="364"/>
  </w:num>
  <w:num w:numId="434">
    <w:abstractNumId w:val="384"/>
  </w:num>
  <w:num w:numId="435">
    <w:abstractNumId w:val="489"/>
  </w:num>
  <w:num w:numId="436">
    <w:abstractNumId w:val="166"/>
  </w:num>
  <w:num w:numId="437">
    <w:abstractNumId w:val="185"/>
  </w:num>
  <w:num w:numId="438">
    <w:abstractNumId w:val="305"/>
  </w:num>
  <w:num w:numId="439">
    <w:abstractNumId w:val="379"/>
  </w:num>
  <w:num w:numId="440">
    <w:abstractNumId w:val="133"/>
  </w:num>
  <w:num w:numId="441">
    <w:abstractNumId w:val="477"/>
  </w:num>
  <w:num w:numId="442">
    <w:abstractNumId w:val="316"/>
  </w:num>
  <w:num w:numId="443">
    <w:abstractNumId w:val="331"/>
  </w:num>
  <w:num w:numId="444">
    <w:abstractNumId w:val="443"/>
  </w:num>
  <w:num w:numId="445">
    <w:abstractNumId w:val="15"/>
  </w:num>
  <w:num w:numId="446">
    <w:abstractNumId w:val="73"/>
  </w:num>
  <w:num w:numId="447">
    <w:abstractNumId w:val="390"/>
  </w:num>
  <w:num w:numId="448">
    <w:abstractNumId w:val="52"/>
  </w:num>
  <w:num w:numId="449">
    <w:abstractNumId w:val="415"/>
  </w:num>
  <w:num w:numId="450">
    <w:abstractNumId w:val="35"/>
  </w:num>
  <w:num w:numId="451">
    <w:abstractNumId w:val="87"/>
  </w:num>
  <w:num w:numId="452">
    <w:abstractNumId w:val="154"/>
  </w:num>
  <w:num w:numId="453">
    <w:abstractNumId w:val="425"/>
  </w:num>
  <w:num w:numId="454">
    <w:abstractNumId w:val="373"/>
  </w:num>
  <w:num w:numId="455">
    <w:abstractNumId w:val="70"/>
  </w:num>
  <w:num w:numId="456">
    <w:abstractNumId w:val="32"/>
  </w:num>
  <w:num w:numId="457">
    <w:abstractNumId w:val="421"/>
  </w:num>
  <w:num w:numId="458">
    <w:abstractNumId w:val="110"/>
  </w:num>
  <w:num w:numId="459">
    <w:abstractNumId w:val="241"/>
  </w:num>
  <w:num w:numId="460">
    <w:abstractNumId w:val="63"/>
  </w:num>
  <w:num w:numId="461">
    <w:abstractNumId w:val="217"/>
  </w:num>
  <w:num w:numId="462">
    <w:abstractNumId w:val="456"/>
  </w:num>
  <w:num w:numId="463">
    <w:abstractNumId w:val="141"/>
  </w:num>
  <w:num w:numId="464">
    <w:abstractNumId w:val="20"/>
  </w:num>
  <w:num w:numId="465">
    <w:abstractNumId w:val="139"/>
  </w:num>
  <w:num w:numId="466">
    <w:abstractNumId w:val="490"/>
  </w:num>
  <w:num w:numId="467">
    <w:abstractNumId w:val="494"/>
  </w:num>
  <w:num w:numId="468">
    <w:abstractNumId w:val="281"/>
  </w:num>
  <w:num w:numId="469">
    <w:abstractNumId w:val="148"/>
  </w:num>
  <w:num w:numId="470">
    <w:abstractNumId w:val="327"/>
  </w:num>
  <w:num w:numId="471">
    <w:abstractNumId w:val="95"/>
  </w:num>
  <w:num w:numId="472">
    <w:abstractNumId w:val="290"/>
  </w:num>
  <w:num w:numId="473">
    <w:abstractNumId w:val="229"/>
  </w:num>
  <w:num w:numId="474">
    <w:abstractNumId w:val="0"/>
  </w:num>
  <w:num w:numId="475">
    <w:abstractNumId w:val="473"/>
  </w:num>
  <w:num w:numId="476">
    <w:abstractNumId w:val="191"/>
  </w:num>
  <w:num w:numId="477">
    <w:abstractNumId w:val="447"/>
  </w:num>
  <w:num w:numId="478">
    <w:abstractNumId w:val="228"/>
  </w:num>
  <w:num w:numId="479">
    <w:abstractNumId w:val="76"/>
  </w:num>
  <w:num w:numId="480">
    <w:abstractNumId w:val="284"/>
  </w:num>
  <w:num w:numId="481">
    <w:abstractNumId w:val="112"/>
  </w:num>
  <w:num w:numId="482">
    <w:abstractNumId w:val="25"/>
  </w:num>
  <w:num w:numId="483">
    <w:abstractNumId w:val="312"/>
  </w:num>
  <w:num w:numId="484">
    <w:abstractNumId w:val="408"/>
  </w:num>
  <w:num w:numId="485">
    <w:abstractNumId w:val="320"/>
  </w:num>
  <w:num w:numId="486">
    <w:abstractNumId w:val="39"/>
  </w:num>
  <w:num w:numId="487">
    <w:abstractNumId w:val="85"/>
  </w:num>
  <w:num w:numId="488">
    <w:abstractNumId w:val="153"/>
  </w:num>
  <w:num w:numId="489">
    <w:abstractNumId w:val="220"/>
  </w:num>
  <w:num w:numId="490">
    <w:abstractNumId w:val="75"/>
  </w:num>
  <w:num w:numId="491">
    <w:abstractNumId w:val="444"/>
  </w:num>
  <w:num w:numId="492">
    <w:abstractNumId w:val="83"/>
  </w:num>
  <w:num w:numId="493">
    <w:abstractNumId w:val="279"/>
  </w:num>
  <w:num w:numId="494">
    <w:abstractNumId w:val="363"/>
  </w:num>
  <w:num w:numId="495">
    <w:abstractNumId w:val="388"/>
  </w:num>
  <w:num w:numId="496">
    <w:abstractNumId w:val="476"/>
  </w:num>
  <w:num w:numId="497">
    <w:abstractNumId w:val="472"/>
  </w:num>
  <w:num w:numId="498">
    <w:abstractNumId w:val="258"/>
  </w:num>
  <w:num w:numId="499">
    <w:abstractNumId w:val="422"/>
  </w:num>
  <w:num w:numId="500">
    <w:abstractNumId w:val="368"/>
  </w:num>
  <w:num w:numId="501">
    <w:abstractNumId w:val="113"/>
  </w:num>
  <w:num w:numId="502">
    <w:abstractNumId w:val="18"/>
  </w:num>
  <w:num w:numId="503">
    <w:abstractNumId w:val="172"/>
  </w:num>
  <w:num w:numId="504">
    <w:abstractNumId w:val="498"/>
  </w:num>
  <w:num w:numId="505">
    <w:abstractNumId w:val="481"/>
  </w:num>
  <w:num w:numId="506">
    <w:abstractNumId w:val="5"/>
  </w:num>
  <w:num w:numId="507">
    <w:abstractNumId w:val="474"/>
  </w:num>
  <w:num w:numId="508">
    <w:abstractNumId w:val="252"/>
  </w:num>
  <w:num w:numId="509">
    <w:abstractNumId w:val="308"/>
  </w:num>
  <w:num w:numId="510">
    <w:abstractNumId w:val="17"/>
  </w:num>
  <w:num w:numId="511">
    <w:abstractNumId w:val="42"/>
  </w:num>
  <w:num w:numId="512">
    <w:abstractNumId w:val="464"/>
  </w:num>
  <w:num w:numId="513">
    <w:abstractNumId w:val="273"/>
  </w:num>
  <w:num w:numId="514">
    <w:abstractNumId w:val="467"/>
  </w:num>
  <w:num w:numId="515">
    <w:abstractNumId w:val="194"/>
  </w:num>
  <w:num w:numId="516">
    <w:abstractNumId w:val="495"/>
  </w:num>
  <w:num w:numId="517">
    <w:abstractNumId w:val="381"/>
  </w:num>
  <w:num w:numId="518">
    <w:abstractNumId w:val="81"/>
  </w:num>
  <w:num w:numId="519">
    <w:abstractNumId w:val="399"/>
  </w:num>
  <w:num w:numId="520">
    <w:abstractNumId w:val="506"/>
  </w:num>
  <w:num w:numId="521">
    <w:abstractNumId w:val="50"/>
  </w:num>
  <w:num w:numId="522">
    <w:abstractNumId w:val="267"/>
  </w:num>
  <w:num w:numId="523">
    <w:abstractNumId w:val="218"/>
  </w:num>
  <w:num w:numId="524">
    <w:abstractNumId w:val="9"/>
  </w:num>
  <w:num w:numId="525">
    <w:abstractNumId w:val="92"/>
  </w:num>
  <w:num w:numId="526">
    <w:abstractNumId w:val="268"/>
  </w:num>
  <w:num w:numId="527">
    <w:abstractNumId w:val="428"/>
  </w:num>
  <w:num w:numId="528">
    <w:abstractNumId w:val="440"/>
  </w:num>
  <w:num w:numId="529">
    <w:abstractNumId w:val="80"/>
  </w:num>
  <w:num w:numId="530">
    <w:abstractNumId w:val="67"/>
  </w:num>
  <w:numIdMacAtCleanup w:val="5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33C"/>
    <w:rsid w:val="0000284F"/>
    <w:rsid w:val="00003CE2"/>
    <w:rsid w:val="00004E0E"/>
    <w:rsid w:val="000050C1"/>
    <w:rsid w:val="00005401"/>
    <w:rsid w:val="0001031F"/>
    <w:rsid w:val="000104E8"/>
    <w:rsid w:val="00016A6C"/>
    <w:rsid w:val="000178C2"/>
    <w:rsid w:val="00020B5A"/>
    <w:rsid w:val="000218B4"/>
    <w:rsid w:val="00025DFE"/>
    <w:rsid w:val="0002766F"/>
    <w:rsid w:val="00030020"/>
    <w:rsid w:val="00031ECC"/>
    <w:rsid w:val="000422AC"/>
    <w:rsid w:val="00042463"/>
    <w:rsid w:val="0004258C"/>
    <w:rsid w:val="0004394F"/>
    <w:rsid w:val="00045B9C"/>
    <w:rsid w:val="00050CA4"/>
    <w:rsid w:val="00051C9A"/>
    <w:rsid w:val="00052AFB"/>
    <w:rsid w:val="00054819"/>
    <w:rsid w:val="00055D2A"/>
    <w:rsid w:val="00057B65"/>
    <w:rsid w:val="000610D7"/>
    <w:rsid w:val="0006269B"/>
    <w:rsid w:val="00070EB4"/>
    <w:rsid w:val="000710F1"/>
    <w:rsid w:val="00071151"/>
    <w:rsid w:val="0007122C"/>
    <w:rsid w:val="00071CDE"/>
    <w:rsid w:val="00071E0E"/>
    <w:rsid w:val="00075B6A"/>
    <w:rsid w:val="000820D8"/>
    <w:rsid w:val="00085CBC"/>
    <w:rsid w:val="000865C0"/>
    <w:rsid w:val="00091D1B"/>
    <w:rsid w:val="00092712"/>
    <w:rsid w:val="00095455"/>
    <w:rsid w:val="000A064C"/>
    <w:rsid w:val="000A0C25"/>
    <w:rsid w:val="000A2984"/>
    <w:rsid w:val="000A2F59"/>
    <w:rsid w:val="000A5630"/>
    <w:rsid w:val="000A5B1A"/>
    <w:rsid w:val="000B3634"/>
    <w:rsid w:val="000B72B8"/>
    <w:rsid w:val="000C0715"/>
    <w:rsid w:val="000C1F2F"/>
    <w:rsid w:val="000C3288"/>
    <w:rsid w:val="000C3ECB"/>
    <w:rsid w:val="000D2CCC"/>
    <w:rsid w:val="000D4BE6"/>
    <w:rsid w:val="000D51C4"/>
    <w:rsid w:val="000D5F36"/>
    <w:rsid w:val="000D6D41"/>
    <w:rsid w:val="000E0B85"/>
    <w:rsid w:val="000E4575"/>
    <w:rsid w:val="000E534C"/>
    <w:rsid w:val="000E5B3C"/>
    <w:rsid w:val="000E7324"/>
    <w:rsid w:val="000F4ABE"/>
    <w:rsid w:val="000F776A"/>
    <w:rsid w:val="0010037B"/>
    <w:rsid w:val="00101881"/>
    <w:rsid w:val="0010209A"/>
    <w:rsid w:val="00104BD7"/>
    <w:rsid w:val="00105A10"/>
    <w:rsid w:val="00107090"/>
    <w:rsid w:val="00112987"/>
    <w:rsid w:val="00115658"/>
    <w:rsid w:val="001253F1"/>
    <w:rsid w:val="00130A08"/>
    <w:rsid w:val="001421A8"/>
    <w:rsid w:val="0014230A"/>
    <w:rsid w:val="00151054"/>
    <w:rsid w:val="00155002"/>
    <w:rsid w:val="0016254B"/>
    <w:rsid w:val="001633C8"/>
    <w:rsid w:val="001677A0"/>
    <w:rsid w:val="0017362F"/>
    <w:rsid w:val="00185B35"/>
    <w:rsid w:val="00186756"/>
    <w:rsid w:val="001878FB"/>
    <w:rsid w:val="00191744"/>
    <w:rsid w:val="001919D0"/>
    <w:rsid w:val="00193DE0"/>
    <w:rsid w:val="00195CE9"/>
    <w:rsid w:val="001B0A9F"/>
    <w:rsid w:val="001B185C"/>
    <w:rsid w:val="001B3E45"/>
    <w:rsid w:val="001B4159"/>
    <w:rsid w:val="001B70BB"/>
    <w:rsid w:val="001C3832"/>
    <w:rsid w:val="001C3995"/>
    <w:rsid w:val="001C3D60"/>
    <w:rsid w:val="001C452B"/>
    <w:rsid w:val="001C5E74"/>
    <w:rsid w:val="001C7148"/>
    <w:rsid w:val="001C71E7"/>
    <w:rsid w:val="001D150B"/>
    <w:rsid w:val="001D3A9C"/>
    <w:rsid w:val="001D592D"/>
    <w:rsid w:val="001E52AE"/>
    <w:rsid w:val="001F2C1C"/>
    <w:rsid w:val="001F4942"/>
    <w:rsid w:val="001F4DC7"/>
    <w:rsid w:val="001F7B70"/>
    <w:rsid w:val="00201AE1"/>
    <w:rsid w:val="00204C52"/>
    <w:rsid w:val="00213986"/>
    <w:rsid w:val="00217B0A"/>
    <w:rsid w:val="00221B01"/>
    <w:rsid w:val="00221F42"/>
    <w:rsid w:val="00222141"/>
    <w:rsid w:val="002227C6"/>
    <w:rsid w:val="00223B9D"/>
    <w:rsid w:val="0022776F"/>
    <w:rsid w:val="00227FED"/>
    <w:rsid w:val="00233A6D"/>
    <w:rsid w:val="00234275"/>
    <w:rsid w:val="00237B3A"/>
    <w:rsid w:val="00241654"/>
    <w:rsid w:val="0024377C"/>
    <w:rsid w:val="00252091"/>
    <w:rsid w:val="00252178"/>
    <w:rsid w:val="00260496"/>
    <w:rsid w:val="0026245A"/>
    <w:rsid w:val="00264220"/>
    <w:rsid w:val="0027053E"/>
    <w:rsid w:val="002712B6"/>
    <w:rsid w:val="00273C23"/>
    <w:rsid w:val="00274AF8"/>
    <w:rsid w:val="002760AF"/>
    <w:rsid w:val="00277DB4"/>
    <w:rsid w:val="00286BCE"/>
    <w:rsid w:val="0028782A"/>
    <w:rsid w:val="00287892"/>
    <w:rsid w:val="00290494"/>
    <w:rsid w:val="00290AB8"/>
    <w:rsid w:val="00294A38"/>
    <w:rsid w:val="00295710"/>
    <w:rsid w:val="002A0C77"/>
    <w:rsid w:val="002A20B8"/>
    <w:rsid w:val="002A63F0"/>
    <w:rsid w:val="002B2B4C"/>
    <w:rsid w:val="002B4BD7"/>
    <w:rsid w:val="002B7D64"/>
    <w:rsid w:val="002C3749"/>
    <w:rsid w:val="002C3FC0"/>
    <w:rsid w:val="002C6CC6"/>
    <w:rsid w:val="002C7BF5"/>
    <w:rsid w:val="002D1CFC"/>
    <w:rsid w:val="002D30D6"/>
    <w:rsid w:val="002D5928"/>
    <w:rsid w:val="002D5F27"/>
    <w:rsid w:val="002D642E"/>
    <w:rsid w:val="002D7665"/>
    <w:rsid w:val="002E0465"/>
    <w:rsid w:val="002E1E55"/>
    <w:rsid w:val="002E387E"/>
    <w:rsid w:val="002E3EE2"/>
    <w:rsid w:val="002E5585"/>
    <w:rsid w:val="002F541B"/>
    <w:rsid w:val="002F5BF5"/>
    <w:rsid w:val="00300786"/>
    <w:rsid w:val="00300B33"/>
    <w:rsid w:val="0030106A"/>
    <w:rsid w:val="00301C3C"/>
    <w:rsid w:val="00301DC7"/>
    <w:rsid w:val="003029DD"/>
    <w:rsid w:val="003042DB"/>
    <w:rsid w:val="00304EA5"/>
    <w:rsid w:val="00306ED8"/>
    <w:rsid w:val="00307AC4"/>
    <w:rsid w:val="0031023A"/>
    <w:rsid w:val="003110E7"/>
    <w:rsid w:val="00312906"/>
    <w:rsid w:val="00324057"/>
    <w:rsid w:val="003256C8"/>
    <w:rsid w:val="0033023C"/>
    <w:rsid w:val="0033116C"/>
    <w:rsid w:val="00331538"/>
    <w:rsid w:val="003322EA"/>
    <w:rsid w:val="003326F4"/>
    <w:rsid w:val="00335BC4"/>
    <w:rsid w:val="00341784"/>
    <w:rsid w:val="003421D2"/>
    <w:rsid w:val="00344196"/>
    <w:rsid w:val="003444D8"/>
    <w:rsid w:val="0034514C"/>
    <w:rsid w:val="0035202C"/>
    <w:rsid w:val="00357849"/>
    <w:rsid w:val="00361736"/>
    <w:rsid w:val="00363C65"/>
    <w:rsid w:val="00365583"/>
    <w:rsid w:val="0036777A"/>
    <w:rsid w:val="003723E1"/>
    <w:rsid w:val="00376BDE"/>
    <w:rsid w:val="00377BBF"/>
    <w:rsid w:val="003878C2"/>
    <w:rsid w:val="00391560"/>
    <w:rsid w:val="003952B0"/>
    <w:rsid w:val="003975C8"/>
    <w:rsid w:val="003A0EE9"/>
    <w:rsid w:val="003A4936"/>
    <w:rsid w:val="003A515F"/>
    <w:rsid w:val="003A5CB2"/>
    <w:rsid w:val="003B53EA"/>
    <w:rsid w:val="003B79C3"/>
    <w:rsid w:val="003C4F4C"/>
    <w:rsid w:val="003C77AF"/>
    <w:rsid w:val="003D1E7C"/>
    <w:rsid w:val="003D51CC"/>
    <w:rsid w:val="003D5FD3"/>
    <w:rsid w:val="003D7DC9"/>
    <w:rsid w:val="003E1748"/>
    <w:rsid w:val="003F404B"/>
    <w:rsid w:val="003F5FA8"/>
    <w:rsid w:val="003F6282"/>
    <w:rsid w:val="004070FF"/>
    <w:rsid w:val="00412A17"/>
    <w:rsid w:val="004177A3"/>
    <w:rsid w:val="0042027D"/>
    <w:rsid w:val="0042183C"/>
    <w:rsid w:val="004220E6"/>
    <w:rsid w:val="0042290A"/>
    <w:rsid w:val="00425574"/>
    <w:rsid w:val="00425EA5"/>
    <w:rsid w:val="004321A7"/>
    <w:rsid w:val="00432DA6"/>
    <w:rsid w:val="004346F9"/>
    <w:rsid w:val="00437C7B"/>
    <w:rsid w:val="00440706"/>
    <w:rsid w:val="00440DE4"/>
    <w:rsid w:val="0044124A"/>
    <w:rsid w:val="004444C3"/>
    <w:rsid w:val="0044674D"/>
    <w:rsid w:val="0045629B"/>
    <w:rsid w:val="00460A16"/>
    <w:rsid w:val="00474FC4"/>
    <w:rsid w:val="00476A6D"/>
    <w:rsid w:val="0048194B"/>
    <w:rsid w:val="00482E07"/>
    <w:rsid w:val="004847B4"/>
    <w:rsid w:val="00484C57"/>
    <w:rsid w:val="00486238"/>
    <w:rsid w:val="00487163"/>
    <w:rsid w:val="0048741E"/>
    <w:rsid w:val="00487CEB"/>
    <w:rsid w:val="00490BC0"/>
    <w:rsid w:val="0049214C"/>
    <w:rsid w:val="00494470"/>
    <w:rsid w:val="004A331E"/>
    <w:rsid w:val="004A4084"/>
    <w:rsid w:val="004B261D"/>
    <w:rsid w:val="004B3E3D"/>
    <w:rsid w:val="004B4168"/>
    <w:rsid w:val="004B59B3"/>
    <w:rsid w:val="004B6758"/>
    <w:rsid w:val="004B74EA"/>
    <w:rsid w:val="004B7BD7"/>
    <w:rsid w:val="004C7EE2"/>
    <w:rsid w:val="004D0955"/>
    <w:rsid w:val="004D1904"/>
    <w:rsid w:val="004D2273"/>
    <w:rsid w:val="004D2FAF"/>
    <w:rsid w:val="004D3792"/>
    <w:rsid w:val="004D3FDF"/>
    <w:rsid w:val="004D4EA5"/>
    <w:rsid w:val="004D5FBD"/>
    <w:rsid w:val="004E3D83"/>
    <w:rsid w:val="004F24E2"/>
    <w:rsid w:val="004F5B06"/>
    <w:rsid w:val="004F629B"/>
    <w:rsid w:val="00502882"/>
    <w:rsid w:val="005060B3"/>
    <w:rsid w:val="00510167"/>
    <w:rsid w:val="00515AAA"/>
    <w:rsid w:val="0052222E"/>
    <w:rsid w:val="00522C3F"/>
    <w:rsid w:val="00525829"/>
    <w:rsid w:val="00525E91"/>
    <w:rsid w:val="00527B50"/>
    <w:rsid w:val="00531E55"/>
    <w:rsid w:val="00533859"/>
    <w:rsid w:val="005339D5"/>
    <w:rsid w:val="00533AB1"/>
    <w:rsid w:val="00534F4C"/>
    <w:rsid w:val="00542C26"/>
    <w:rsid w:val="005452AF"/>
    <w:rsid w:val="0054777F"/>
    <w:rsid w:val="00554846"/>
    <w:rsid w:val="00561625"/>
    <w:rsid w:val="00561AC4"/>
    <w:rsid w:val="00562F31"/>
    <w:rsid w:val="00563A20"/>
    <w:rsid w:val="00563B66"/>
    <w:rsid w:val="0056440E"/>
    <w:rsid w:val="005712DB"/>
    <w:rsid w:val="00572C25"/>
    <w:rsid w:val="00575FB5"/>
    <w:rsid w:val="0057751A"/>
    <w:rsid w:val="00581246"/>
    <w:rsid w:val="00581D65"/>
    <w:rsid w:val="00582D0C"/>
    <w:rsid w:val="00583A69"/>
    <w:rsid w:val="00585476"/>
    <w:rsid w:val="00590201"/>
    <w:rsid w:val="005907A3"/>
    <w:rsid w:val="00593E4F"/>
    <w:rsid w:val="0059449C"/>
    <w:rsid w:val="00595237"/>
    <w:rsid w:val="00596262"/>
    <w:rsid w:val="005A0A6B"/>
    <w:rsid w:val="005A0B0E"/>
    <w:rsid w:val="005A6BEA"/>
    <w:rsid w:val="005A7C02"/>
    <w:rsid w:val="005C6161"/>
    <w:rsid w:val="005D358B"/>
    <w:rsid w:val="005D3CAF"/>
    <w:rsid w:val="005E09CB"/>
    <w:rsid w:val="005E0B39"/>
    <w:rsid w:val="005E1DBE"/>
    <w:rsid w:val="005E1ECB"/>
    <w:rsid w:val="005E36D3"/>
    <w:rsid w:val="005E5565"/>
    <w:rsid w:val="005E719D"/>
    <w:rsid w:val="005F2552"/>
    <w:rsid w:val="005F2B28"/>
    <w:rsid w:val="005F4FD3"/>
    <w:rsid w:val="005F7EE0"/>
    <w:rsid w:val="00602A71"/>
    <w:rsid w:val="0060413F"/>
    <w:rsid w:val="006064F3"/>
    <w:rsid w:val="00606993"/>
    <w:rsid w:val="00614002"/>
    <w:rsid w:val="00616BC9"/>
    <w:rsid w:val="00616C19"/>
    <w:rsid w:val="00617ABB"/>
    <w:rsid w:val="00620A05"/>
    <w:rsid w:val="0062690A"/>
    <w:rsid w:val="00630480"/>
    <w:rsid w:val="00630BE4"/>
    <w:rsid w:val="006326B5"/>
    <w:rsid w:val="00633FFB"/>
    <w:rsid w:val="00635D59"/>
    <w:rsid w:val="00636770"/>
    <w:rsid w:val="0063799E"/>
    <w:rsid w:val="0064078C"/>
    <w:rsid w:val="0064166A"/>
    <w:rsid w:val="006444FB"/>
    <w:rsid w:val="00646679"/>
    <w:rsid w:val="00647850"/>
    <w:rsid w:val="0065503C"/>
    <w:rsid w:val="00656E80"/>
    <w:rsid w:val="006607C8"/>
    <w:rsid w:val="00663400"/>
    <w:rsid w:val="00666E30"/>
    <w:rsid w:val="006675F4"/>
    <w:rsid w:val="00667EC1"/>
    <w:rsid w:val="006760CE"/>
    <w:rsid w:val="006800FF"/>
    <w:rsid w:val="006821A4"/>
    <w:rsid w:val="00683607"/>
    <w:rsid w:val="00683FF9"/>
    <w:rsid w:val="00692677"/>
    <w:rsid w:val="00693D75"/>
    <w:rsid w:val="006957B8"/>
    <w:rsid w:val="00696575"/>
    <w:rsid w:val="006A31CB"/>
    <w:rsid w:val="006A483F"/>
    <w:rsid w:val="006A5860"/>
    <w:rsid w:val="006B370F"/>
    <w:rsid w:val="006B3E5C"/>
    <w:rsid w:val="006B5CD6"/>
    <w:rsid w:val="006C28C2"/>
    <w:rsid w:val="006C2E4F"/>
    <w:rsid w:val="006C43E7"/>
    <w:rsid w:val="006C4DB0"/>
    <w:rsid w:val="006C547B"/>
    <w:rsid w:val="006D3EA4"/>
    <w:rsid w:val="006D6E9F"/>
    <w:rsid w:val="006D711B"/>
    <w:rsid w:val="006E37C9"/>
    <w:rsid w:val="006E40EA"/>
    <w:rsid w:val="006E73E4"/>
    <w:rsid w:val="006F19DA"/>
    <w:rsid w:val="006F349F"/>
    <w:rsid w:val="006F53F8"/>
    <w:rsid w:val="006F7D65"/>
    <w:rsid w:val="007058D8"/>
    <w:rsid w:val="007069FF"/>
    <w:rsid w:val="007070BF"/>
    <w:rsid w:val="007079E4"/>
    <w:rsid w:val="007136FF"/>
    <w:rsid w:val="00713DA9"/>
    <w:rsid w:val="00715EAF"/>
    <w:rsid w:val="00717B4E"/>
    <w:rsid w:val="00721A10"/>
    <w:rsid w:val="00722BF0"/>
    <w:rsid w:val="00724BE0"/>
    <w:rsid w:val="007256D6"/>
    <w:rsid w:val="00726C48"/>
    <w:rsid w:val="007277F8"/>
    <w:rsid w:val="00727962"/>
    <w:rsid w:val="00730547"/>
    <w:rsid w:val="00730C86"/>
    <w:rsid w:val="007319ED"/>
    <w:rsid w:val="00735802"/>
    <w:rsid w:val="00735DE5"/>
    <w:rsid w:val="00736981"/>
    <w:rsid w:val="00740F15"/>
    <w:rsid w:val="007412D6"/>
    <w:rsid w:val="00746CCC"/>
    <w:rsid w:val="00747713"/>
    <w:rsid w:val="00747829"/>
    <w:rsid w:val="00747ABB"/>
    <w:rsid w:val="00747EF4"/>
    <w:rsid w:val="0075004A"/>
    <w:rsid w:val="00751156"/>
    <w:rsid w:val="00754EB9"/>
    <w:rsid w:val="00757FAC"/>
    <w:rsid w:val="00765173"/>
    <w:rsid w:val="00765F37"/>
    <w:rsid w:val="00767F8D"/>
    <w:rsid w:val="00776E1E"/>
    <w:rsid w:val="00777306"/>
    <w:rsid w:val="00777C34"/>
    <w:rsid w:val="00781CF8"/>
    <w:rsid w:val="007836EC"/>
    <w:rsid w:val="00783DE2"/>
    <w:rsid w:val="007845C3"/>
    <w:rsid w:val="0078642E"/>
    <w:rsid w:val="00792D64"/>
    <w:rsid w:val="00795096"/>
    <w:rsid w:val="007A1010"/>
    <w:rsid w:val="007A4330"/>
    <w:rsid w:val="007A530A"/>
    <w:rsid w:val="007A7516"/>
    <w:rsid w:val="007A79D7"/>
    <w:rsid w:val="007B0914"/>
    <w:rsid w:val="007B3928"/>
    <w:rsid w:val="007B57DA"/>
    <w:rsid w:val="007B6113"/>
    <w:rsid w:val="007C1202"/>
    <w:rsid w:val="007C1637"/>
    <w:rsid w:val="007C2F28"/>
    <w:rsid w:val="007C301C"/>
    <w:rsid w:val="007C3093"/>
    <w:rsid w:val="007C65AE"/>
    <w:rsid w:val="007C6939"/>
    <w:rsid w:val="007D4A14"/>
    <w:rsid w:val="007E1D0B"/>
    <w:rsid w:val="007E2858"/>
    <w:rsid w:val="007E3976"/>
    <w:rsid w:val="007E713A"/>
    <w:rsid w:val="007F29C0"/>
    <w:rsid w:val="007F3A6A"/>
    <w:rsid w:val="007F494E"/>
    <w:rsid w:val="008047D7"/>
    <w:rsid w:val="00805533"/>
    <w:rsid w:val="008055D9"/>
    <w:rsid w:val="00807DBD"/>
    <w:rsid w:val="00810355"/>
    <w:rsid w:val="008106B8"/>
    <w:rsid w:val="00814F28"/>
    <w:rsid w:val="00825942"/>
    <w:rsid w:val="00826083"/>
    <w:rsid w:val="00827D50"/>
    <w:rsid w:val="00833E10"/>
    <w:rsid w:val="00835BE3"/>
    <w:rsid w:val="00836447"/>
    <w:rsid w:val="00841477"/>
    <w:rsid w:val="00841518"/>
    <w:rsid w:val="00841D59"/>
    <w:rsid w:val="00842535"/>
    <w:rsid w:val="00842AFC"/>
    <w:rsid w:val="008430D2"/>
    <w:rsid w:val="008500B0"/>
    <w:rsid w:val="00853EBA"/>
    <w:rsid w:val="00854CF7"/>
    <w:rsid w:val="00855928"/>
    <w:rsid w:val="00855B0D"/>
    <w:rsid w:val="008660F1"/>
    <w:rsid w:val="0086651C"/>
    <w:rsid w:val="008734DD"/>
    <w:rsid w:val="008806B5"/>
    <w:rsid w:val="00880DEA"/>
    <w:rsid w:val="00884B95"/>
    <w:rsid w:val="00887D97"/>
    <w:rsid w:val="00891C0C"/>
    <w:rsid w:val="0089210C"/>
    <w:rsid w:val="008934C3"/>
    <w:rsid w:val="00893F3C"/>
    <w:rsid w:val="008A131E"/>
    <w:rsid w:val="008A286A"/>
    <w:rsid w:val="008A454B"/>
    <w:rsid w:val="008A521C"/>
    <w:rsid w:val="008A76F9"/>
    <w:rsid w:val="008B14F4"/>
    <w:rsid w:val="008B1ADE"/>
    <w:rsid w:val="008B2D72"/>
    <w:rsid w:val="008B63DB"/>
    <w:rsid w:val="008B6597"/>
    <w:rsid w:val="008B6656"/>
    <w:rsid w:val="008B79CD"/>
    <w:rsid w:val="008B7C71"/>
    <w:rsid w:val="008C1875"/>
    <w:rsid w:val="008D1252"/>
    <w:rsid w:val="008D20CE"/>
    <w:rsid w:val="008E3CD1"/>
    <w:rsid w:val="008E52E9"/>
    <w:rsid w:val="008E5700"/>
    <w:rsid w:val="008E5DF4"/>
    <w:rsid w:val="008E6E93"/>
    <w:rsid w:val="008F0307"/>
    <w:rsid w:val="00902E4B"/>
    <w:rsid w:val="009042DD"/>
    <w:rsid w:val="0090438B"/>
    <w:rsid w:val="00904789"/>
    <w:rsid w:val="009054BE"/>
    <w:rsid w:val="00912095"/>
    <w:rsid w:val="00913B90"/>
    <w:rsid w:val="00915120"/>
    <w:rsid w:val="00920B7A"/>
    <w:rsid w:val="00925D6F"/>
    <w:rsid w:val="009303A4"/>
    <w:rsid w:val="00933077"/>
    <w:rsid w:val="00933288"/>
    <w:rsid w:val="00933462"/>
    <w:rsid w:val="009342C7"/>
    <w:rsid w:val="009362BA"/>
    <w:rsid w:val="00936B40"/>
    <w:rsid w:val="0094555F"/>
    <w:rsid w:val="009536D6"/>
    <w:rsid w:val="0095480C"/>
    <w:rsid w:val="00956136"/>
    <w:rsid w:val="00961322"/>
    <w:rsid w:val="0097477E"/>
    <w:rsid w:val="00977B47"/>
    <w:rsid w:val="00980BA4"/>
    <w:rsid w:val="00980C97"/>
    <w:rsid w:val="0098727D"/>
    <w:rsid w:val="00990FF3"/>
    <w:rsid w:val="00992017"/>
    <w:rsid w:val="009B1962"/>
    <w:rsid w:val="009B3CDB"/>
    <w:rsid w:val="009B6266"/>
    <w:rsid w:val="009B76D1"/>
    <w:rsid w:val="009C4136"/>
    <w:rsid w:val="009C48F4"/>
    <w:rsid w:val="009C53C3"/>
    <w:rsid w:val="009C6182"/>
    <w:rsid w:val="009D7AAA"/>
    <w:rsid w:val="009E0A4F"/>
    <w:rsid w:val="009E188F"/>
    <w:rsid w:val="009E1AA1"/>
    <w:rsid w:val="009E5A72"/>
    <w:rsid w:val="009E76AF"/>
    <w:rsid w:val="009F17FC"/>
    <w:rsid w:val="009F1F17"/>
    <w:rsid w:val="00A0038F"/>
    <w:rsid w:val="00A006C7"/>
    <w:rsid w:val="00A00723"/>
    <w:rsid w:val="00A01070"/>
    <w:rsid w:val="00A04F9D"/>
    <w:rsid w:val="00A05648"/>
    <w:rsid w:val="00A11E86"/>
    <w:rsid w:val="00A121A5"/>
    <w:rsid w:val="00A1556D"/>
    <w:rsid w:val="00A31174"/>
    <w:rsid w:val="00A318B1"/>
    <w:rsid w:val="00A33B36"/>
    <w:rsid w:val="00A358E6"/>
    <w:rsid w:val="00A4282D"/>
    <w:rsid w:val="00A434B4"/>
    <w:rsid w:val="00A442ED"/>
    <w:rsid w:val="00A44BEF"/>
    <w:rsid w:val="00A459D0"/>
    <w:rsid w:val="00A51DD3"/>
    <w:rsid w:val="00A57FEC"/>
    <w:rsid w:val="00A63ED3"/>
    <w:rsid w:val="00A66265"/>
    <w:rsid w:val="00A7164F"/>
    <w:rsid w:val="00A71B3A"/>
    <w:rsid w:val="00A71EAF"/>
    <w:rsid w:val="00A76522"/>
    <w:rsid w:val="00A7690F"/>
    <w:rsid w:val="00A77562"/>
    <w:rsid w:val="00A80163"/>
    <w:rsid w:val="00A80225"/>
    <w:rsid w:val="00A82DC5"/>
    <w:rsid w:val="00A844ED"/>
    <w:rsid w:val="00A84C38"/>
    <w:rsid w:val="00A87F9F"/>
    <w:rsid w:val="00A9333F"/>
    <w:rsid w:val="00AA4D52"/>
    <w:rsid w:val="00AB6A8F"/>
    <w:rsid w:val="00AC2B87"/>
    <w:rsid w:val="00AC324C"/>
    <w:rsid w:val="00AC38D5"/>
    <w:rsid w:val="00AD0BE4"/>
    <w:rsid w:val="00AD1DE5"/>
    <w:rsid w:val="00AD4E20"/>
    <w:rsid w:val="00AD5D70"/>
    <w:rsid w:val="00AE0C8A"/>
    <w:rsid w:val="00AE3840"/>
    <w:rsid w:val="00AE3B5E"/>
    <w:rsid w:val="00AE5E3E"/>
    <w:rsid w:val="00AE75C0"/>
    <w:rsid w:val="00AE7B2B"/>
    <w:rsid w:val="00AF342A"/>
    <w:rsid w:val="00AF50EF"/>
    <w:rsid w:val="00AF5A4D"/>
    <w:rsid w:val="00AF7684"/>
    <w:rsid w:val="00B00695"/>
    <w:rsid w:val="00B022F9"/>
    <w:rsid w:val="00B045C6"/>
    <w:rsid w:val="00B06444"/>
    <w:rsid w:val="00B06738"/>
    <w:rsid w:val="00B11567"/>
    <w:rsid w:val="00B138BB"/>
    <w:rsid w:val="00B139F2"/>
    <w:rsid w:val="00B13BCC"/>
    <w:rsid w:val="00B1468F"/>
    <w:rsid w:val="00B15FB0"/>
    <w:rsid w:val="00B21973"/>
    <w:rsid w:val="00B2387E"/>
    <w:rsid w:val="00B2649D"/>
    <w:rsid w:val="00B27106"/>
    <w:rsid w:val="00B312A4"/>
    <w:rsid w:val="00B31DE6"/>
    <w:rsid w:val="00B32FB8"/>
    <w:rsid w:val="00B361CA"/>
    <w:rsid w:val="00B4130D"/>
    <w:rsid w:val="00B4277E"/>
    <w:rsid w:val="00B44EEB"/>
    <w:rsid w:val="00B502F8"/>
    <w:rsid w:val="00B55581"/>
    <w:rsid w:val="00B56C25"/>
    <w:rsid w:val="00B618AB"/>
    <w:rsid w:val="00B739E7"/>
    <w:rsid w:val="00B77CE6"/>
    <w:rsid w:val="00B77DB2"/>
    <w:rsid w:val="00B77E44"/>
    <w:rsid w:val="00B8652E"/>
    <w:rsid w:val="00B9374D"/>
    <w:rsid w:val="00B93C4F"/>
    <w:rsid w:val="00B93E32"/>
    <w:rsid w:val="00B94A64"/>
    <w:rsid w:val="00B971DD"/>
    <w:rsid w:val="00BA003B"/>
    <w:rsid w:val="00BA2BD2"/>
    <w:rsid w:val="00BA72FA"/>
    <w:rsid w:val="00BB1044"/>
    <w:rsid w:val="00BB2FD8"/>
    <w:rsid w:val="00BB7F8E"/>
    <w:rsid w:val="00BC09E6"/>
    <w:rsid w:val="00BC131F"/>
    <w:rsid w:val="00BC146E"/>
    <w:rsid w:val="00BC1EC9"/>
    <w:rsid w:val="00BC393B"/>
    <w:rsid w:val="00BC3EBE"/>
    <w:rsid w:val="00BC7461"/>
    <w:rsid w:val="00BC7E34"/>
    <w:rsid w:val="00BC7E96"/>
    <w:rsid w:val="00BD1C06"/>
    <w:rsid w:val="00BD2929"/>
    <w:rsid w:val="00BD3E1E"/>
    <w:rsid w:val="00BD6BA6"/>
    <w:rsid w:val="00BE19D7"/>
    <w:rsid w:val="00BE425D"/>
    <w:rsid w:val="00BE5EEF"/>
    <w:rsid w:val="00BE7BB1"/>
    <w:rsid w:val="00BF12E8"/>
    <w:rsid w:val="00C00B46"/>
    <w:rsid w:val="00C01218"/>
    <w:rsid w:val="00C017F9"/>
    <w:rsid w:val="00C032C8"/>
    <w:rsid w:val="00C04070"/>
    <w:rsid w:val="00C052B4"/>
    <w:rsid w:val="00C076E0"/>
    <w:rsid w:val="00C13E05"/>
    <w:rsid w:val="00C1488A"/>
    <w:rsid w:val="00C15B96"/>
    <w:rsid w:val="00C16977"/>
    <w:rsid w:val="00C178C3"/>
    <w:rsid w:val="00C240DD"/>
    <w:rsid w:val="00C247C7"/>
    <w:rsid w:val="00C30B42"/>
    <w:rsid w:val="00C3391A"/>
    <w:rsid w:val="00C33C75"/>
    <w:rsid w:val="00C34668"/>
    <w:rsid w:val="00C34718"/>
    <w:rsid w:val="00C43675"/>
    <w:rsid w:val="00C43ED8"/>
    <w:rsid w:val="00C44A4C"/>
    <w:rsid w:val="00C47AB0"/>
    <w:rsid w:val="00C47EE9"/>
    <w:rsid w:val="00C52278"/>
    <w:rsid w:val="00C542D2"/>
    <w:rsid w:val="00C55325"/>
    <w:rsid w:val="00C55E75"/>
    <w:rsid w:val="00C56561"/>
    <w:rsid w:val="00C5684A"/>
    <w:rsid w:val="00C56B77"/>
    <w:rsid w:val="00C6314A"/>
    <w:rsid w:val="00C63472"/>
    <w:rsid w:val="00C66BA9"/>
    <w:rsid w:val="00C66F1A"/>
    <w:rsid w:val="00C67B6F"/>
    <w:rsid w:val="00C709F8"/>
    <w:rsid w:val="00C735F0"/>
    <w:rsid w:val="00C76620"/>
    <w:rsid w:val="00C76641"/>
    <w:rsid w:val="00C77D18"/>
    <w:rsid w:val="00C8042D"/>
    <w:rsid w:val="00C84D2E"/>
    <w:rsid w:val="00C921C7"/>
    <w:rsid w:val="00C92207"/>
    <w:rsid w:val="00C944FD"/>
    <w:rsid w:val="00C972AE"/>
    <w:rsid w:val="00CA467F"/>
    <w:rsid w:val="00CA65B4"/>
    <w:rsid w:val="00CB01D0"/>
    <w:rsid w:val="00CB4548"/>
    <w:rsid w:val="00CB76FF"/>
    <w:rsid w:val="00CC0AA0"/>
    <w:rsid w:val="00CC2451"/>
    <w:rsid w:val="00CC4169"/>
    <w:rsid w:val="00CD18C7"/>
    <w:rsid w:val="00CD1917"/>
    <w:rsid w:val="00CD288B"/>
    <w:rsid w:val="00CD370D"/>
    <w:rsid w:val="00CD4E9C"/>
    <w:rsid w:val="00CD6694"/>
    <w:rsid w:val="00CD73A9"/>
    <w:rsid w:val="00CE6C3D"/>
    <w:rsid w:val="00CE7608"/>
    <w:rsid w:val="00CF0088"/>
    <w:rsid w:val="00CF0605"/>
    <w:rsid w:val="00CF0C52"/>
    <w:rsid w:val="00CF0E97"/>
    <w:rsid w:val="00CF23F9"/>
    <w:rsid w:val="00CF35C7"/>
    <w:rsid w:val="00CF40C8"/>
    <w:rsid w:val="00D01F4D"/>
    <w:rsid w:val="00D04220"/>
    <w:rsid w:val="00D10835"/>
    <w:rsid w:val="00D13465"/>
    <w:rsid w:val="00D16733"/>
    <w:rsid w:val="00D17859"/>
    <w:rsid w:val="00D238C1"/>
    <w:rsid w:val="00D23C13"/>
    <w:rsid w:val="00D25F35"/>
    <w:rsid w:val="00D300DF"/>
    <w:rsid w:val="00D3068D"/>
    <w:rsid w:val="00D426F8"/>
    <w:rsid w:val="00D44169"/>
    <w:rsid w:val="00D460FE"/>
    <w:rsid w:val="00D477F4"/>
    <w:rsid w:val="00D47B28"/>
    <w:rsid w:val="00D52219"/>
    <w:rsid w:val="00D53CFB"/>
    <w:rsid w:val="00D62FA4"/>
    <w:rsid w:val="00D64365"/>
    <w:rsid w:val="00D65463"/>
    <w:rsid w:val="00D660DD"/>
    <w:rsid w:val="00D66DEF"/>
    <w:rsid w:val="00D670F5"/>
    <w:rsid w:val="00D67413"/>
    <w:rsid w:val="00D7250B"/>
    <w:rsid w:val="00D8088F"/>
    <w:rsid w:val="00D837BF"/>
    <w:rsid w:val="00D9010C"/>
    <w:rsid w:val="00D92BC9"/>
    <w:rsid w:val="00D96AB5"/>
    <w:rsid w:val="00D97A1F"/>
    <w:rsid w:val="00DA0643"/>
    <w:rsid w:val="00DA32F3"/>
    <w:rsid w:val="00DB1CA5"/>
    <w:rsid w:val="00DB39F9"/>
    <w:rsid w:val="00DB5BF9"/>
    <w:rsid w:val="00DC0482"/>
    <w:rsid w:val="00DC10FB"/>
    <w:rsid w:val="00DC7372"/>
    <w:rsid w:val="00DD0E1D"/>
    <w:rsid w:val="00DD378C"/>
    <w:rsid w:val="00DD589E"/>
    <w:rsid w:val="00DE089F"/>
    <w:rsid w:val="00DE3CA0"/>
    <w:rsid w:val="00DE58EC"/>
    <w:rsid w:val="00DE5E7E"/>
    <w:rsid w:val="00DE6A5B"/>
    <w:rsid w:val="00DF42EA"/>
    <w:rsid w:val="00DF4A46"/>
    <w:rsid w:val="00DF6E86"/>
    <w:rsid w:val="00DF705E"/>
    <w:rsid w:val="00E01BF0"/>
    <w:rsid w:val="00E07DA0"/>
    <w:rsid w:val="00E119CB"/>
    <w:rsid w:val="00E16151"/>
    <w:rsid w:val="00E16D17"/>
    <w:rsid w:val="00E21F99"/>
    <w:rsid w:val="00E24C98"/>
    <w:rsid w:val="00E260DD"/>
    <w:rsid w:val="00E32625"/>
    <w:rsid w:val="00E37F75"/>
    <w:rsid w:val="00E416BF"/>
    <w:rsid w:val="00E42E9C"/>
    <w:rsid w:val="00E47341"/>
    <w:rsid w:val="00E50E46"/>
    <w:rsid w:val="00E5433C"/>
    <w:rsid w:val="00E57CB9"/>
    <w:rsid w:val="00E62832"/>
    <w:rsid w:val="00E64C16"/>
    <w:rsid w:val="00E66964"/>
    <w:rsid w:val="00E70F27"/>
    <w:rsid w:val="00E72021"/>
    <w:rsid w:val="00E721E3"/>
    <w:rsid w:val="00E73A59"/>
    <w:rsid w:val="00E75EA6"/>
    <w:rsid w:val="00E76297"/>
    <w:rsid w:val="00E806CB"/>
    <w:rsid w:val="00E819FD"/>
    <w:rsid w:val="00E837ED"/>
    <w:rsid w:val="00E84A57"/>
    <w:rsid w:val="00E84BEC"/>
    <w:rsid w:val="00E9047B"/>
    <w:rsid w:val="00EA1427"/>
    <w:rsid w:val="00EA3819"/>
    <w:rsid w:val="00EA606D"/>
    <w:rsid w:val="00EB5339"/>
    <w:rsid w:val="00EB7B04"/>
    <w:rsid w:val="00EC30B2"/>
    <w:rsid w:val="00EC3A93"/>
    <w:rsid w:val="00EC5D3F"/>
    <w:rsid w:val="00EC6072"/>
    <w:rsid w:val="00EC6728"/>
    <w:rsid w:val="00EC751E"/>
    <w:rsid w:val="00ED60A8"/>
    <w:rsid w:val="00EE5C39"/>
    <w:rsid w:val="00EF05B9"/>
    <w:rsid w:val="00EF05C7"/>
    <w:rsid w:val="00EF0C88"/>
    <w:rsid w:val="00EF23C1"/>
    <w:rsid w:val="00EF3F8B"/>
    <w:rsid w:val="00EF4CFB"/>
    <w:rsid w:val="00EF7126"/>
    <w:rsid w:val="00EF7519"/>
    <w:rsid w:val="00F00DCD"/>
    <w:rsid w:val="00F00E39"/>
    <w:rsid w:val="00F02F3D"/>
    <w:rsid w:val="00F04327"/>
    <w:rsid w:val="00F07632"/>
    <w:rsid w:val="00F077EA"/>
    <w:rsid w:val="00F0780A"/>
    <w:rsid w:val="00F1099C"/>
    <w:rsid w:val="00F12571"/>
    <w:rsid w:val="00F12828"/>
    <w:rsid w:val="00F21292"/>
    <w:rsid w:val="00F21E58"/>
    <w:rsid w:val="00F229E0"/>
    <w:rsid w:val="00F235DA"/>
    <w:rsid w:val="00F23677"/>
    <w:rsid w:val="00F2381A"/>
    <w:rsid w:val="00F250C5"/>
    <w:rsid w:val="00F2619C"/>
    <w:rsid w:val="00F30539"/>
    <w:rsid w:val="00F3193B"/>
    <w:rsid w:val="00F31FD7"/>
    <w:rsid w:val="00F34DF4"/>
    <w:rsid w:val="00F36A16"/>
    <w:rsid w:val="00F410C5"/>
    <w:rsid w:val="00F45E65"/>
    <w:rsid w:val="00F51439"/>
    <w:rsid w:val="00F53A89"/>
    <w:rsid w:val="00F56D23"/>
    <w:rsid w:val="00F608AD"/>
    <w:rsid w:val="00F60BCF"/>
    <w:rsid w:val="00F64771"/>
    <w:rsid w:val="00F722A6"/>
    <w:rsid w:val="00F75D1E"/>
    <w:rsid w:val="00F8375B"/>
    <w:rsid w:val="00F86A0D"/>
    <w:rsid w:val="00F87358"/>
    <w:rsid w:val="00F87CBC"/>
    <w:rsid w:val="00F90C64"/>
    <w:rsid w:val="00F94782"/>
    <w:rsid w:val="00F96238"/>
    <w:rsid w:val="00F97A87"/>
    <w:rsid w:val="00F97E98"/>
    <w:rsid w:val="00FA29C2"/>
    <w:rsid w:val="00FA5F48"/>
    <w:rsid w:val="00FA7951"/>
    <w:rsid w:val="00FB07FD"/>
    <w:rsid w:val="00FB0FEF"/>
    <w:rsid w:val="00FB1004"/>
    <w:rsid w:val="00FB11FF"/>
    <w:rsid w:val="00FB1DF5"/>
    <w:rsid w:val="00FB3B5B"/>
    <w:rsid w:val="00FB7159"/>
    <w:rsid w:val="00FC047E"/>
    <w:rsid w:val="00FC122B"/>
    <w:rsid w:val="00FC3AEC"/>
    <w:rsid w:val="00FC3FEF"/>
    <w:rsid w:val="00FC50D5"/>
    <w:rsid w:val="00FC6857"/>
    <w:rsid w:val="00FD09C4"/>
    <w:rsid w:val="00FD28D7"/>
    <w:rsid w:val="00FD2AD8"/>
    <w:rsid w:val="00FD6499"/>
    <w:rsid w:val="00FE0B8A"/>
    <w:rsid w:val="00FE16B6"/>
    <w:rsid w:val="00FE60F1"/>
    <w:rsid w:val="00FE6FF6"/>
    <w:rsid w:val="00FF23DA"/>
    <w:rsid w:val="00FF251F"/>
    <w:rsid w:val="00FF4701"/>
    <w:rsid w:val="00FF62CC"/>
    <w:rsid w:val="00FF6537"/>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76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7EAD3-6B2D-47FF-B476-3867B8CC2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122725</Words>
  <Characters>736353</Characters>
  <Application>Microsoft Office Word</Application>
  <DocSecurity>4</DocSecurity>
  <Lines>6136</Lines>
  <Paragraphs>1714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857364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Bykowska</dc:creator>
  <cp:lastModifiedBy>Klaudia Drusewicz</cp:lastModifiedBy>
  <cp:revision>2</cp:revision>
  <cp:lastPrinted>2018-02-05T11:58:00Z</cp:lastPrinted>
  <dcterms:created xsi:type="dcterms:W3CDTF">2021-02-22T08:49:00Z</dcterms:created>
  <dcterms:modified xsi:type="dcterms:W3CDTF">2021-02-22T08:49:00Z</dcterms:modified>
</cp:coreProperties>
</file>